
<file path=[Content_Types].xml><?xml version="1.0" encoding="utf-8"?>
<Types xmlns="http://schemas.openxmlformats.org/package/2006/content-types">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oter2.xml" ContentType="application/vnd.openxmlformats-officedocument.wordprocessingml.footer+xml"/>
  <Override PartName="/word/styles.xml" ContentType="application/vnd.openxmlformats-officedocument.wordprocessingml.styl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customXml/itemProps1.xml" ContentType="application/vnd.openxmlformats-officedocument.customXmlProperties+xml"/>
  <Override PartName="/word/webSettings.xml" ContentType="application/vnd.openxmlformats-officedocument.wordprocessingml.webSettings+xml"/>
  <Override PartName="/word/header2.xml" ContentType="application/vnd.openxmlformats-officedocument.wordprocessingml.header+xml"/>
  <Override PartName="/word/settings.xml" ContentType="application/vnd.openxmlformats-officedocument.wordprocessingml.settings+xml"/>
  <Override PartName="/word/footer3.xml" ContentType="application/vnd.openxmlformats-officedocument.wordprocessingml.footer+xml"/>
  <Override PartName="/word/header1.xml" ContentType="application/vnd.openxmlformats-officedocument.wordprocessingml.header+xml"/>
  <Override PartName="/word/people.xml" ContentType="application/vnd.openxmlformats-officedocument.wordprocessingml.people+xml"/>
  <Override PartName="/word/stylesWithEffects.xml" ContentType="application/vnd.ms-word.stylesWithEffects+xml"/>
  <Override PartName="/word/header3.xml" ContentType="application/vnd.openxmlformats-officedocument.wordprocessingml.header+xml"/>
  <Override PartName="/docProps/custom.xml" ContentType="application/vnd.openxmlformats-officedocument.custom-properties+xml"/>
  <Default Extension="jpeg" ContentType="image/jpeg"/>
  <Default Extension="rels" ContentType="application/vnd.openxmlformats-package.relationships+xml"/>
  <Default Extension="xml" ContentType="application/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 Id="rId4" Type="http://schemas.openxmlformats.org/officeDocument/2006/relationships/custom-properties" Target="docProps/custom.xml" />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5937" w:rsidRPr="00E62716" w:rsidRDefault="004C4F09" w:rsidP="00D70D25">
      <w:pPr>
        <w:pStyle w:val="Header"/>
        <w:widowControl w:val="0"/>
        <w:spacing w:after="240" w:line="360" w:lineRule="auto"/>
        <w:jc w:val="center"/>
        <w:rPr>
          <w:b/>
          <w:u w:val="single"/>
          <w:lang w:val="en-GB"/>
        </w:rPr>
      </w:pPr>
      <w:bookmarkStart w:id="0" w:name="_GoBack"/>
      <w:bookmarkEnd w:id="0"/>
      <w:r w:rsidRPr="00E62716">
        <w:rPr>
          <w:b/>
          <w:u w:val="single"/>
          <w:lang w:val="en-GB"/>
        </w:rPr>
        <w:t xml:space="preserve">DCP </w:t>
      </w:r>
      <w:r w:rsidR="00356F6C">
        <w:rPr>
          <w:b/>
          <w:u w:val="single"/>
          <w:lang w:val="en-GB"/>
        </w:rPr>
        <w:t>25</w:t>
      </w:r>
      <w:r w:rsidR="00701C27">
        <w:rPr>
          <w:b/>
          <w:u w:val="single"/>
          <w:lang w:val="en-GB"/>
        </w:rPr>
        <w:t>2</w:t>
      </w:r>
      <w:r w:rsidR="00D55937" w:rsidRPr="00E62716">
        <w:rPr>
          <w:b/>
          <w:u w:val="single"/>
          <w:lang w:val="en-GB"/>
        </w:rPr>
        <w:t xml:space="preserve"> Draft Legal Text</w:t>
      </w:r>
    </w:p>
    <w:p w:rsidR="00701C27" w:rsidRDefault="00701C27" w:rsidP="00855AF1">
      <w:pPr>
        <w:widowControl w:val="0"/>
        <w:autoSpaceDE w:val="0"/>
        <w:autoSpaceDN w:val="0"/>
        <w:adjustRightInd w:val="0"/>
        <w:spacing w:after="240" w:line="360" w:lineRule="auto"/>
        <w:jc w:val="center"/>
        <w:rPr>
          <w:b/>
          <w:u w:val="single"/>
          <w:lang w:val="en-GB"/>
        </w:rPr>
      </w:pPr>
      <w:bookmarkStart w:id="1" w:name="_Toc182224768"/>
      <w:r w:rsidRPr="00701C27">
        <w:rPr>
          <w:b/>
          <w:u w:val="single"/>
          <w:lang w:val="en-GB"/>
        </w:rPr>
        <w:t>Clarification and Extension of the Application of Portfolio Tariffs under the EDCM</w:t>
      </w:r>
    </w:p>
    <w:p w:rsidR="00FB229A" w:rsidRDefault="00FB229A" w:rsidP="00701C27">
      <w:pPr>
        <w:widowControl w:val="0"/>
        <w:autoSpaceDE w:val="0"/>
        <w:autoSpaceDN w:val="0"/>
        <w:adjustRightInd w:val="0"/>
        <w:spacing w:after="240" w:line="360" w:lineRule="auto"/>
        <w:jc w:val="both"/>
        <w:rPr>
          <w:b/>
          <w:u w:val="single"/>
          <w:lang w:val="en-GB"/>
        </w:rPr>
      </w:pPr>
      <w:r>
        <w:rPr>
          <w:b/>
          <w:u w:val="single"/>
          <w:lang w:val="en-GB"/>
        </w:rPr>
        <w:t xml:space="preserve">Amend </w:t>
      </w:r>
      <w:r w:rsidR="00356F6C">
        <w:rPr>
          <w:b/>
          <w:u w:val="single"/>
          <w:lang w:val="en-GB"/>
        </w:rPr>
        <w:t>paragraph 1.</w:t>
      </w:r>
      <w:r w:rsidR="00701C27">
        <w:rPr>
          <w:b/>
          <w:u w:val="single"/>
          <w:lang w:val="en-GB"/>
        </w:rPr>
        <w:t>8</w:t>
      </w:r>
      <w:r w:rsidR="00356F6C">
        <w:rPr>
          <w:b/>
          <w:u w:val="single"/>
          <w:lang w:val="en-GB"/>
        </w:rPr>
        <w:t xml:space="preserve"> of Schedule </w:t>
      </w:r>
      <w:r w:rsidR="00701C27">
        <w:rPr>
          <w:b/>
          <w:u w:val="single"/>
          <w:lang w:val="en-GB"/>
        </w:rPr>
        <w:t>17</w:t>
      </w:r>
      <w:r w:rsidR="004C673C">
        <w:rPr>
          <w:b/>
          <w:u w:val="single"/>
          <w:lang w:val="en-GB"/>
        </w:rPr>
        <w:t xml:space="preserve"> </w:t>
      </w:r>
      <w:r>
        <w:rPr>
          <w:b/>
          <w:u w:val="single"/>
          <w:lang w:val="en-GB"/>
        </w:rPr>
        <w:t>as follows:</w:t>
      </w:r>
    </w:p>
    <w:p w:rsidR="00701C27" w:rsidRDefault="00701C27" w:rsidP="00701C27">
      <w:pPr>
        <w:widowControl w:val="0"/>
        <w:autoSpaceDE w:val="0"/>
        <w:autoSpaceDN w:val="0"/>
        <w:adjustRightInd w:val="0"/>
        <w:spacing w:after="240" w:line="360" w:lineRule="auto"/>
        <w:ind w:left="720" w:hanging="720"/>
        <w:jc w:val="both"/>
        <w:rPr>
          <w:lang w:val="en-GB"/>
        </w:rPr>
      </w:pPr>
      <w:r>
        <w:rPr>
          <w:lang w:val="en-GB"/>
        </w:rPr>
        <w:t>1.8</w:t>
      </w:r>
      <w:r>
        <w:rPr>
          <w:lang w:val="en-GB"/>
        </w:rPr>
        <w:tab/>
      </w:r>
      <w:r w:rsidRPr="00701C27">
        <w:rPr>
          <w:lang w:val="en-GB"/>
        </w:rPr>
        <w:t xml:space="preserve">Step 4 uses CDCM charges to determine the element of portfolio charges to be applied in the case of </w:t>
      </w:r>
      <w:del w:id="2" w:author="Gowling WLG" w:date="2017-03-03T15:17:00Z">
        <w:r w:rsidRPr="00701C27" w:rsidDel="00701C27">
          <w:rPr>
            <w:lang w:val="en-GB"/>
          </w:rPr>
          <w:delText>DNO/IDNO</w:delText>
        </w:r>
      </w:del>
      <w:del w:id="3" w:author="Gowling WLG" w:date="2017-03-14T12:08:00Z">
        <w:r w:rsidRPr="00701C27" w:rsidDel="00764482">
          <w:rPr>
            <w:lang w:val="en-GB"/>
          </w:rPr>
          <w:delText xml:space="preserve"> Parties</w:delText>
        </w:r>
      </w:del>
      <w:ins w:id="4" w:author="Gowling WLG" w:date="2017-03-14T12:08:00Z">
        <w:r w:rsidR="00764482">
          <w:rPr>
            <w:lang w:val="en-GB"/>
          </w:rPr>
          <w:t>QNOs</w:t>
        </w:r>
      </w:ins>
      <w:r w:rsidRPr="00701C27">
        <w:rPr>
          <w:lang w:val="en-GB"/>
        </w:rPr>
        <w:t xml:space="preserve"> who are supplied from the DNO Party’s network at voltages higher than the scope of CDCM charges.</w:t>
      </w:r>
    </w:p>
    <w:p w:rsidR="00701C27" w:rsidRDefault="00701C27" w:rsidP="00701C27">
      <w:pPr>
        <w:widowControl w:val="0"/>
        <w:autoSpaceDE w:val="0"/>
        <w:autoSpaceDN w:val="0"/>
        <w:adjustRightInd w:val="0"/>
        <w:spacing w:after="240" w:line="360" w:lineRule="auto"/>
        <w:jc w:val="both"/>
        <w:rPr>
          <w:b/>
          <w:u w:val="single"/>
          <w:lang w:val="en-GB"/>
        </w:rPr>
      </w:pPr>
      <w:r>
        <w:rPr>
          <w:b/>
          <w:u w:val="single"/>
          <w:lang w:val="en-GB"/>
        </w:rPr>
        <w:t>Delete Figure 2 in Schedule 17 and replace with the following:</w:t>
      </w:r>
    </w:p>
    <w:p w:rsidR="00701C27" w:rsidRDefault="00701C27" w:rsidP="00701C27">
      <w:pPr>
        <w:widowControl w:val="0"/>
        <w:autoSpaceDE w:val="0"/>
        <w:autoSpaceDN w:val="0"/>
        <w:adjustRightInd w:val="0"/>
        <w:spacing w:after="240" w:line="360" w:lineRule="auto"/>
        <w:jc w:val="center"/>
        <w:rPr>
          <w:lang w:val="en-GB"/>
        </w:rPr>
      </w:pPr>
      <w:r>
        <w:rPr>
          <w:noProof/>
          <w:lang w:val="en-GB" w:eastAsia="en-GB"/>
        </w:rPr>
        <w:drawing>
          <wp:inline distT="0" distB="0" distL="0" distR="0" wp14:anchorId="5E9E2FC9" wp14:editId="759C1DEA">
            <wp:extent cx="3678865" cy="6053829"/>
            <wp:effectExtent l="0" t="0" r="0" b="444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718685" cy="6119356"/>
                    </a:xfrm>
                    <a:prstGeom prst="rect">
                      <a:avLst/>
                    </a:prstGeom>
                    <a:noFill/>
                  </pic:spPr>
                </pic:pic>
              </a:graphicData>
            </a:graphic>
          </wp:inline>
        </w:drawing>
      </w:r>
    </w:p>
    <w:p w:rsidR="00701C27" w:rsidRDefault="00701C27" w:rsidP="00701C27">
      <w:pPr>
        <w:widowControl w:val="0"/>
        <w:autoSpaceDE w:val="0"/>
        <w:autoSpaceDN w:val="0"/>
        <w:adjustRightInd w:val="0"/>
        <w:spacing w:after="240" w:line="360" w:lineRule="auto"/>
        <w:jc w:val="both"/>
        <w:rPr>
          <w:b/>
          <w:u w:val="single"/>
          <w:lang w:val="en-GB"/>
        </w:rPr>
      </w:pPr>
      <w:r>
        <w:rPr>
          <w:b/>
          <w:u w:val="single"/>
          <w:lang w:val="en-GB"/>
        </w:rPr>
        <w:lastRenderedPageBreak/>
        <w:t xml:space="preserve">Amend paragraph 18.16 </w:t>
      </w:r>
      <w:r w:rsidR="001D5E00">
        <w:rPr>
          <w:b/>
          <w:u w:val="single"/>
          <w:lang w:val="en-GB"/>
        </w:rPr>
        <w:t>and 18.17</w:t>
      </w:r>
      <w:r>
        <w:rPr>
          <w:b/>
          <w:u w:val="single"/>
          <w:lang w:val="en-GB"/>
        </w:rPr>
        <w:t>of Schedule 17 as follows:</w:t>
      </w:r>
    </w:p>
    <w:p w:rsidR="00701C27" w:rsidRPr="00701C27" w:rsidRDefault="00701C27" w:rsidP="00701C27">
      <w:pPr>
        <w:widowControl w:val="0"/>
        <w:autoSpaceDE w:val="0"/>
        <w:autoSpaceDN w:val="0"/>
        <w:adjustRightInd w:val="0"/>
        <w:spacing w:after="240" w:line="360" w:lineRule="auto"/>
        <w:ind w:left="720" w:hanging="720"/>
        <w:jc w:val="both"/>
        <w:rPr>
          <w:lang w:val="en-GB"/>
        </w:rPr>
      </w:pPr>
      <w:r>
        <w:rPr>
          <w:lang w:val="en-GB"/>
        </w:rPr>
        <w:t>18.16</w:t>
      </w:r>
      <w:r>
        <w:rPr>
          <w:lang w:val="en-GB"/>
        </w:rPr>
        <w:tab/>
      </w:r>
      <w:r w:rsidRPr="00701C27">
        <w:rPr>
          <w:lang w:val="en-GB"/>
        </w:rPr>
        <w:t>A p/kVA/day charging rate for indirect costs for each EDCM Connectee is calculated on the basis of historical demand at the time of the DNO Party’s peak and 50 per cent of Maximum Import Capacity of that Connectee.</w:t>
      </w:r>
    </w:p>
    <w:p w:rsidR="00701C27" w:rsidRPr="00701C27" w:rsidRDefault="00701C27" w:rsidP="00701C27">
      <w:pPr>
        <w:widowControl w:val="0"/>
        <w:autoSpaceDE w:val="0"/>
        <w:autoSpaceDN w:val="0"/>
        <w:adjustRightInd w:val="0"/>
        <w:spacing w:after="240" w:line="360" w:lineRule="auto"/>
        <w:ind w:left="720"/>
        <w:jc w:val="both"/>
        <w:rPr>
          <w:lang w:val="en-GB"/>
        </w:rPr>
      </w:pPr>
      <w:r w:rsidRPr="00701C27">
        <w:rPr>
          <w:lang w:val="en-GB"/>
        </w:rPr>
        <w:t>Indirect cost charging rate in p/kVA/day = 100 / DC * (Aggregate indirect cost contribution) / Volume for scaling</w:t>
      </w:r>
    </w:p>
    <w:p w:rsidR="00701C27" w:rsidRPr="00701C27" w:rsidRDefault="00701C27" w:rsidP="00701C27">
      <w:pPr>
        <w:widowControl w:val="0"/>
        <w:autoSpaceDE w:val="0"/>
        <w:autoSpaceDN w:val="0"/>
        <w:adjustRightInd w:val="0"/>
        <w:spacing w:after="240" w:line="360" w:lineRule="auto"/>
        <w:ind w:firstLine="720"/>
        <w:jc w:val="both"/>
        <w:rPr>
          <w:lang w:val="en-GB"/>
        </w:rPr>
      </w:pPr>
      <w:r w:rsidRPr="00701C27">
        <w:rPr>
          <w:lang w:val="en-GB"/>
        </w:rPr>
        <w:t>Where:</w:t>
      </w:r>
    </w:p>
    <w:p w:rsidR="00701C27" w:rsidRPr="00701C27" w:rsidRDefault="00701C27" w:rsidP="00701C27">
      <w:pPr>
        <w:widowControl w:val="0"/>
        <w:autoSpaceDE w:val="0"/>
        <w:autoSpaceDN w:val="0"/>
        <w:adjustRightInd w:val="0"/>
        <w:spacing w:after="240" w:line="360" w:lineRule="auto"/>
        <w:ind w:firstLine="720"/>
        <w:jc w:val="both"/>
        <w:rPr>
          <w:lang w:val="en-GB"/>
        </w:rPr>
      </w:pPr>
      <w:r w:rsidRPr="00701C27">
        <w:rPr>
          <w:lang w:val="en-GB"/>
        </w:rPr>
        <w:t>DC is the number of days in the Charging Year.</w:t>
      </w:r>
    </w:p>
    <w:p w:rsidR="00701C27" w:rsidRPr="00701C27" w:rsidRDefault="00701C27" w:rsidP="00701C27">
      <w:pPr>
        <w:widowControl w:val="0"/>
        <w:autoSpaceDE w:val="0"/>
        <w:autoSpaceDN w:val="0"/>
        <w:adjustRightInd w:val="0"/>
        <w:spacing w:after="240" w:line="360" w:lineRule="auto"/>
        <w:ind w:left="720"/>
        <w:jc w:val="both"/>
        <w:rPr>
          <w:lang w:val="en-GB"/>
        </w:rPr>
      </w:pPr>
      <w:r w:rsidRPr="00701C27">
        <w:rPr>
          <w:lang w:val="en-GB"/>
        </w:rPr>
        <w:t xml:space="preserve">Volume for scaling is calculated as the sum of (0.5 + coincidence factor)* import capacity * </w:t>
      </w:r>
      <w:del w:id="5" w:author="Gowling WLG" w:date="2017-03-03T15:24:00Z">
        <w:r w:rsidRPr="00701C27" w:rsidDel="001D5E00">
          <w:rPr>
            <w:lang w:val="en-GB"/>
          </w:rPr>
          <w:delText xml:space="preserve">LDNO </w:delText>
        </w:r>
      </w:del>
      <w:ins w:id="6" w:author="Gowling WLG" w:date="2017-03-03T15:24:00Z">
        <w:r w:rsidR="001D5E00">
          <w:rPr>
            <w:lang w:val="en-GB"/>
          </w:rPr>
          <w:t>QNO</w:t>
        </w:r>
        <w:r w:rsidR="001D5E00" w:rsidRPr="00701C27">
          <w:rPr>
            <w:lang w:val="en-GB"/>
          </w:rPr>
          <w:t xml:space="preserve"> </w:t>
        </w:r>
      </w:ins>
      <w:r w:rsidRPr="00701C27">
        <w:rPr>
          <w:lang w:val="en-GB"/>
        </w:rPr>
        <w:t>factor across all EDCM Connectees.</w:t>
      </w:r>
    </w:p>
    <w:p w:rsidR="00203E6E" w:rsidRDefault="00701C27" w:rsidP="00701C27">
      <w:pPr>
        <w:widowControl w:val="0"/>
        <w:autoSpaceDE w:val="0"/>
        <w:autoSpaceDN w:val="0"/>
        <w:adjustRightInd w:val="0"/>
        <w:spacing w:after="240" w:line="360" w:lineRule="auto"/>
        <w:ind w:left="720"/>
        <w:jc w:val="both"/>
        <w:rPr>
          <w:lang w:val="en-GB"/>
        </w:rPr>
      </w:pPr>
      <w:r w:rsidRPr="00701C27">
        <w:rPr>
          <w:lang w:val="en-GB"/>
        </w:rPr>
        <w:t>Coincidence factor is calculated as the forecast peak-time consumption in kW divided by Maximum Import Capacity in kVA of that Connectee (based on historical data) multiplied by (1 - (Hours in super-red for which not a customer/Annual hours in super-red))*(Days in year/(Days in year - Days for which not a customer))</w:t>
      </w:r>
    </w:p>
    <w:p w:rsidR="00701C27" w:rsidRPr="00701C27" w:rsidRDefault="00701C27" w:rsidP="00701C27">
      <w:pPr>
        <w:widowControl w:val="0"/>
        <w:autoSpaceDE w:val="0"/>
        <w:autoSpaceDN w:val="0"/>
        <w:adjustRightInd w:val="0"/>
        <w:spacing w:after="240" w:line="360" w:lineRule="auto"/>
        <w:ind w:left="720"/>
        <w:jc w:val="both"/>
        <w:rPr>
          <w:lang w:val="en-GB"/>
        </w:rPr>
      </w:pPr>
      <w:r w:rsidRPr="00701C27">
        <w:rPr>
          <w:lang w:val="en-GB"/>
        </w:rPr>
        <w:t>Import capacity is the Maximum Import Capacity (adjusted if the Connectee is connected for part of the Charging Year) in kVA for that EDCM Connectee.</w:t>
      </w:r>
    </w:p>
    <w:p w:rsidR="00701C27" w:rsidRPr="00701C27" w:rsidRDefault="00701C27" w:rsidP="00701C27">
      <w:pPr>
        <w:widowControl w:val="0"/>
        <w:autoSpaceDE w:val="0"/>
        <w:autoSpaceDN w:val="0"/>
        <w:adjustRightInd w:val="0"/>
        <w:spacing w:after="240" w:line="360" w:lineRule="auto"/>
        <w:ind w:left="720"/>
        <w:jc w:val="both"/>
        <w:rPr>
          <w:lang w:val="en-GB"/>
        </w:rPr>
      </w:pPr>
      <w:del w:id="7" w:author="Gowling WLG" w:date="2017-03-03T15:25:00Z">
        <w:r w:rsidRPr="00701C27" w:rsidDel="001D5E00">
          <w:rPr>
            <w:lang w:val="en-GB"/>
          </w:rPr>
          <w:delText xml:space="preserve">LDNO </w:delText>
        </w:r>
      </w:del>
      <w:ins w:id="8" w:author="Gowling WLG" w:date="2017-03-03T15:25:00Z">
        <w:r w:rsidR="001D5E00">
          <w:rPr>
            <w:lang w:val="en-GB"/>
          </w:rPr>
          <w:t>QNO</w:t>
        </w:r>
        <w:r w:rsidR="001D5E00" w:rsidRPr="00701C27">
          <w:rPr>
            <w:lang w:val="en-GB"/>
          </w:rPr>
          <w:t xml:space="preserve"> </w:t>
        </w:r>
      </w:ins>
      <w:r w:rsidRPr="00701C27">
        <w:rPr>
          <w:lang w:val="en-GB"/>
        </w:rPr>
        <w:t>factor takes the value 0.5 if the EDCM Connectee is connected to a</w:t>
      </w:r>
      <w:del w:id="9" w:author="Gowling WLG" w:date="2017-03-03T15:25:00Z">
        <w:r w:rsidRPr="00701C27" w:rsidDel="001D5E00">
          <w:rPr>
            <w:lang w:val="en-GB"/>
          </w:rPr>
          <w:delText>n</w:delText>
        </w:r>
      </w:del>
      <w:r w:rsidRPr="00701C27">
        <w:rPr>
          <w:lang w:val="en-GB"/>
        </w:rPr>
        <w:t xml:space="preserve"> </w:t>
      </w:r>
      <w:del w:id="10" w:author="Gowling WLG" w:date="2017-03-03T15:25:00Z">
        <w:r w:rsidRPr="00701C27" w:rsidDel="001D5E00">
          <w:rPr>
            <w:lang w:val="en-GB"/>
          </w:rPr>
          <w:delText>IDNO Party</w:delText>
        </w:r>
      </w:del>
      <w:ins w:id="11" w:author="Gowling WLG" w:date="2017-03-03T15:25:00Z">
        <w:r w:rsidR="001D5E00">
          <w:rPr>
            <w:lang w:val="en-GB"/>
          </w:rPr>
          <w:t>QNO</w:t>
        </w:r>
      </w:ins>
      <w:r w:rsidRPr="00701C27">
        <w:rPr>
          <w:lang w:val="en-GB"/>
        </w:rPr>
        <w:t>’s network and 1 otherwise.</w:t>
      </w:r>
    </w:p>
    <w:p w:rsidR="00701C27" w:rsidRDefault="00701C27" w:rsidP="00701C27">
      <w:pPr>
        <w:widowControl w:val="0"/>
        <w:autoSpaceDE w:val="0"/>
        <w:autoSpaceDN w:val="0"/>
        <w:adjustRightInd w:val="0"/>
        <w:spacing w:after="240" w:line="360" w:lineRule="auto"/>
        <w:ind w:left="720"/>
        <w:jc w:val="both"/>
        <w:rPr>
          <w:lang w:val="en-GB"/>
        </w:rPr>
      </w:pPr>
      <w:r w:rsidRPr="00701C27">
        <w:rPr>
          <w:lang w:val="en-GB"/>
        </w:rPr>
        <w:t>Aggregate indirect cost contribution is the sum of the import capacity based and sole use asset based indirect cost contribution from each EDCM Connectee.</w:t>
      </w:r>
    </w:p>
    <w:p w:rsidR="001D5E00" w:rsidRPr="001D5E00" w:rsidRDefault="001D5E00" w:rsidP="001D5E00">
      <w:pPr>
        <w:widowControl w:val="0"/>
        <w:autoSpaceDE w:val="0"/>
        <w:autoSpaceDN w:val="0"/>
        <w:adjustRightInd w:val="0"/>
        <w:spacing w:after="240" w:line="360" w:lineRule="auto"/>
        <w:ind w:left="720" w:hanging="720"/>
        <w:jc w:val="both"/>
        <w:rPr>
          <w:lang w:val="en-GB"/>
        </w:rPr>
      </w:pPr>
      <w:r>
        <w:rPr>
          <w:lang w:val="en-GB"/>
        </w:rPr>
        <w:t>18.17</w:t>
      </w:r>
      <w:r>
        <w:rPr>
          <w:lang w:val="en-GB"/>
        </w:rPr>
        <w:tab/>
      </w:r>
      <w:r w:rsidRPr="001D5E00">
        <w:rPr>
          <w:lang w:val="en-GB"/>
        </w:rPr>
        <w:t>The p/kVA/day charging rate for indirect costs is converted into an import capacity based charge for each EDCM Connectee as follows:</w:t>
      </w:r>
    </w:p>
    <w:p w:rsidR="001D5E00" w:rsidRPr="001D5E00" w:rsidRDefault="001D5E00" w:rsidP="001D5E00">
      <w:pPr>
        <w:widowControl w:val="0"/>
        <w:autoSpaceDE w:val="0"/>
        <w:autoSpaceDN w:val="0"/>
        <w:adjustRightInd w:val="0"/>
        <w:spacing w:after="240" w:line="360" w:lineRule="auto"/>
        <w:ind w:left="720"/>
        <w:jc w:val="both"/>
        <w:rPr>
          <w:lang w:val="en-GB"/>
        </w:rPr>
      </w:pPr>
      <w:r w:rsidRPr="001D5E00">
        <w:rPr>
          <w:lang w:val="en-GB"/>
        </w:rPr>
        <w:t xml:space="preserve">Import capacity based INDOC charge in p/kVA/day = Indirect cost charging rate * (0.5 + coincidence factor) * </w:t>
      </w:r>
      <w:del w:id="12" w:author="Gowling WLG" w:date="2017-03-03T15:27:00Z">
        <w:r w:rsidRPr="001D5E00" w:rsidDel="001D5E00">
          <w:rPr>
            <w:lang w:val="en-GB"/>
          </w:rPr>
          <w:delText xml:space="preserve">LDNO </w:delText>
        </w:r>
      </w:del>
      <w:ins w:id="13" w:author="Gowling WLG" w:date="2017-03-03T15:27:00Z">
        <w:r>
          <w:rPr>
            <w:lang w:val="en-GB"/>
          </w:rPr>
          <w:t>QNO</w:t>
        </w:r>
        <w:r w:rsidRPr="001D5E00">
          <w:rPr>
            <w:lang w:val="en-GB"/>
          </w:rPr>
          <w:t xml:space="preserve"> </w:t>
        </w:r>
      </w:ins>
      <w:r w:rsidRPr="001D5E00">
        <w:rPr>
          <w:lang w:val="en-GB"/>
        </w:rPr>
        <w:t>factor</w:t>
      </w:r>
    </w:p>
    <w:p w:rsidR="001D5E00" w:rsidRPr="001D5E00" w:rsidRDefault="001D5E00" w:rsidP="001D5E00">
      <w:pPr>
        <w:widowControl w:val="0"/>
        <w:autoSpaceDE w:val="0"/>
        <w:autoSpaceDN w:val="0"/>
        <w:adjustRightInd w:val="0"/>
        <w:spacing w:after="240" w:line="360" w:lineRule="auto"/>
        <w:ind w:firstLine="720"/>
        <w:jc w:val="both"/>
        <w:rPr>
          <w:lang w:val="en-GB"/>
        </w:rPr>
      </w:pPr>
      <w:r w:rsidRPr="001D5E00">
        <w:rPr>
          <w:lang w:val="en-GB"/>
        </w:rPr>
        <w:t>Where:</w:t>
      </w:r>
    </w:p>
    <w:p w:rsidR="001D5E00" w:rsidRPr="001D5E00" w:rsidRDefault="001D5E00" w:rsidP="001D5E00">
      <w:pPr>
        <w:widowControl w:val="0"/>
        <w:autoSpaceDE w:val="0"/>
        <w:autoSpaceDN w:val="0"/>
        <w:adjustRightInd w:val="0"/>
        <w:spacing w:after="240" w:line="360" w:lineRule="auto"/>
        <w:ind w:left="720"/>
        <w:jc w:val="both"/>
        <w:rPr>
          <w:lang w:val="en-GB"/>
        </w:rPr>
      </w:pPr>
      <w:r w:rsidRPr="001D5E00">
        <w:rPr>
          <w:lang w:val="en-GB"/>
        </w:rPr>
        <w:t xml:space="preserve">Indirect cost charging rate is the Distribution System-wide p/kVA/day rate calculated </w:t>
      </w:r>
      <w:r w:rsidRPr="001D5E00">
        <w:rPr>
          <w:lang w:val="en-GB"/>
        </w:rPr>
        <w:lastRenderedPageBreak/>
        <w:t>as described in the previous paragraph.</w:t>
      </w:r>
    </w:p>
    <w:p w:rsidR="001D5E00" w:rsidRPr="001D5E00" w:rsidRDefault="001D5E00" w:rsidP="001D5E00">
      <w:pPr>
        <w:widowControl w:val="0"/>
        <w:autoSpaceDE w:val="0"/>
        <w:autoSpaceDN w:val="0"/>
        <w:adjustRightInd w:val="0"/>
        <w:spacing w:after="240" w:line="360" w:lineRule="auto"/>
        <w:ind w:left="720"/>
        <w:jc w:val="both"/>
        <w:rPr>
          <w:lang w:val="en-GB"/>
        </w:rPr>
      </w:pPr>
      <w:r w:rsidRPr="001D5E00">
        <w:rPr>
          <w:lang w:val="en-GB"/>
        </w:rPr>
        <w:t>Coincidence factor is calculated as the forecast peak-time consumption in kW divided by Maximum Import Capacity in kVA of that Connectee (based on historical data) multiplied by (1 - (Hours in super-red for which not a customer/Annual hours in super-red))*(Days in year/(Days in year - Days for which not a customer))</w:t>
      </w:r>
    </w:p>
    <w:p w:rsidR="001D5E00" w:rsidRDefault="001D5E00" w:rsidP="001D5E00">
      <w:pPr>
        <w:widowControl w:val="0"/>
        <w:autoSpaceDE w:val="0"/>
        <w:autoSpaceDN w:val="0"/>
        <w:adjustRightInd w:val="0"/>
        <w:spacing w:after="240" w:line="360" w:lineRule="auto"/>
        <w:ind w:left="720"/>
        <w:jc w:val="both"/>
        <w:rPr>
          <w:lang w:val="en-GB"/>
        </w:rPr>
      </w:pPr>
      <w:del w:id="14" w:author="Gowling WLG" w:date="2017-03-03T15:27:00Z">
        <w:r w:rsidRPr="001D5E00" w:rsidDel="001D5E00">
          <w:rPr>
            <w:lang w:val="en-GB"/>
          </w:rPr>
          <w:delText xml:space="preserve">LDNO </w:delText>
        </w:r>
      </w:del>
      <w:ins w:id="15" w:author="Gowling WLG" w:date="2017-03-03T15:27:00Z">
        <w:r>
          <w:rPr>
            <w:lang w:val="en-GB"/>
          </w:rPr>
          <w:t>QNO</w:t>
        </w:r>
        <w:r w:rsidRPr="001D5E00">
          <w:rPr>
            <w:lang w:val="en-GB"/>
          </w:rPr>
          <w:t xml:space="preserve"> </w:t>
        </w:r>
      </w:ins>
      <w:r w:rsidRPr="001D5E00">
        <w:rPr>
          <w:lang w:val="en-GB"/>
        </w:rPr>
        <w:t>factor takes the value 0.5 if the EDCM Connectee is connected to a</w:t>
      </w:r>
      <w:del w:id="16" w:author="Gowling WLG" w:date="2017-03-03T15:27:00Z">
        <w:r w:rsidRPr="001D5E00" w:rsidDel="001D5E00">
          <w:rPr>
            <w:lang w:val="en-GB"/>
          </w:rPr>
          <w:delText>n</w:delText>
        </w:r>
      </w:del>
      <w:r w:rsidRPr="001D5E00">
        <w:rPr>
          <w:lang w:val="en-GB"/>
        </w:rPr>
        <w:t xml:space="preserve"> </w:t>
      </w:r>
      <w:del w:id="17" w:author="Gowling WLG" w:date="2017-03-03T15:27:00Z">
        <w:r w:rsidRPr="001D5E00" w:rsidDel="001D5E00">
          <w:rPr>
            <w:lang w:val="en-GB"/>
          </w:rPr>
          <w:delText>IDNO Party</w:delText>
        </w:r>
      </w:del>
      <w:ins w:id="18" w:author="Gowling WLG" w:date="2017-03-03T15:27:00Z">
        <w:r>
          <w:rPr>
            <w:lang w:val="en-GB"/>
          </w:rPr>
          <w:t>QNO</w:t>
        </w:r>
      </w:ins>
      <w:r w:rsidRPr="001D5E00">
        <w:rPr>
          <w:lang w:val="en-GB"/>
        </w:rPr>
        <w:t>’s network and 1 otherwise.</w:t>
      </w:r>
    </w:p>
    <w:p w:rsidR="00701C27" w:rsidRDefault="00701C27" w:rsidP="00701C27">
      <w:pPr>
        <w:widowControl w:val="0"/>
        <w:autoSpaceDE w:val="0"/>
        <w:autoSpaceDN w:val="0"/>
        <w:adjustRightInd w:val="0"/>
        <w:spacing w:after="240" w:line="360" w:lineRule="auto"/>
        <w:jc w:val="both"/>
        <w:rPr>
          <w:b/>
          <w:u w:val="single"/>
          <w:lang w:val="en-GB"/>
        </w:rPr>
      </w:pPr>
      <w:r>
        <w:rPr>
          <w:b/>
          <w:u w:val="single"/>
          <w:lang w:val="en-GB"/>
        </w:rPr>
        <w:t xml:space="preserve">Amend paragraph </w:t>
      </w:r>
      <w:r w:rsidR="001D5E00">
        <w:rPr>
          <w:b/>
          <w:u w:val="single"/>
          <w:lang w:val="en-GB"/>
        </w:rPr>
        <w:t>19.2</w:t>
      </w:r>
      <w:r>
        <w:rPr>
          <w:b/>
          <w:u w:val="single"/>
          <w:lang w:val="en-GB"/>
        </w:rPr>
        <w:t xml:space="preserve"> of Schedule 17 as follows:</w:t>
      </w:r>
    </w:p>
    <w:p w:rsidR="00701C27" w:rsidRDefault="00631EE5" w:rsidP="00631EE5">
      <w:pPr>
        <w:widowControl w:val="0"/>
        <w:autoSpaceDE w:val="0"/>
        <w:autoSpaceDN w:val="0"/>
        <w:adjustRightInd w:val="0"/>
        <w:spacing w:after="240" w:line="360" w:lineRule="auto"/>
        <w:ind w:left="720" w:hanging="720"/>
        <w:jc w:val="both"/>
        <w:rPr>
          <w:lang w:val="en-GB"/>
        </w:rPr>
      </w:pPr>
      <w:r>
        <w:rPr>
          <w:lang w:val="en-GB"/>
        </w:rPr>
        <w:t>19.2</w:t>
      </w:r>
      <w:r>
        <w:rPr>
          <w:lang w:val="en-GB"/>
        </w:rPr>
        <w:tab/>
      </w:r>
      <w:r w:rsidRPr="00631EE5">
        <w:rPr>
          <w:lang w:val="en-GB"/>
        </w:rPr>
        <w:t xml:space="preserve">The part of EDCM portfolio tariffs (for </w:t>
      </w:r>
      <w:del w:id="19" w:author="Gowling WLG" w:date="2017-03-03T15:29:00Z">
        <w:r w:rsidRPr="00631EE5" w:rsidDel="00631EE5">
          <w:rPr>
            <w:lang w:val="en-GB"/>
          </w:rPr>
          <w:delText>IDNO Party</w:delText>
        </w:r>
      </w:del>
      <w:ins w:id="20" w:author="Gowling WLG" w:date="2017-03-03T15:29:00Z">
        <w:r>
          <w:rPr>
            <w:lang w:val="en-GB"/>
          </w:rPr>
          <w:t>QNO</w:t>
        </w:r>
      </w:ins>
      <w:r w:rsidRPr="00631EE5">
        <w:rPr>
          <w:lang w:val="en-GB"/>
        </w:rPr>
        <w:t xml:space="preserve"> networks</w:t>
      </w:r>
      <w:del w:id="21" w:author="Gowling WLG" w:date="2017-03-03T15:29:00Z">
        <w:r w:rsidRPr="00631EE5" w:rsidDel="00631EE5">
          <w:rPr>
            <w:lang w:val="en-GB"/>
          </w:rPr>
          <w:delText xml:space="preserve"> and Distribution Licence exempt networks</w:delText>
        </w:r>
      </w:del>
      <w:r w:rsidRPr="00631EE5">
        <w:rPr>
          <w:lang w:val="en-GB"/>
        </w:rPr>
        <w:t>) that is based on CDCM tariffs will be billed like CDCM tariffs.</w:t>
      </w:r>
    </w:p>
    <w:p w:rsidR="00701C27" w:rsidRDefault="00701C27" w:rsidP="00701C27">
      <w:pPr>
        <w:widowControl w:val="0"/>
        <w:autoSpaceDE w:val="0"/>
        <w:autoSpaceDN w:val="0"/>
        <w:adjustRightInd w:val="0"/>
        <w:spacing w:after="240" w:line="360" w:lineRule="auto"/>
        <w:jc w:val="both"/>
        <w:rPr>
          <w:b/>
          <w:u w:val="single"/>
          <w:lang w:val="en-GB"/>
        </w:rPr>
      </w:pPr>
      <w:r>
        <w:rPr>
          <w:b/>
          <w:u w:val="single"/>
          <w:lang w:val="en-GB"/>
        </w:rPr>
        <w:t>Amend paragraph</w:t>
      </w:r>
      <w:r w:rsidR="00631EE5">
        <w:rPr>
          <w:b/>
          <w:u w:val="single"/>
          <w:lang w:val="en-GB"/>
        </w:rPr>
        <w:t>s</w:t>
      </w:r>
      <w:r>
        <w:rPr>
          <w:b/>
          <w:u w:val="single"/>
          <w:lang w:val="en-GB"/>
        </w:rPr>
        <w:t xml:space="preserve"> </w:t>
      </w:r>
      <w:r w:rsidR="00631EE5">
        <w:rPr>
          <w:b/>
          <w:u w:val="single"/>
          <w:lang w:val="en-GB"/>
        </w:rPr>
        <w:t>24.1 and 24.2</w:t>
      </w:r>
      <w:r>
        <w:rPr>
          <w:b/>
          <w:u w:val="single"/>
          <w:lang w:val="en-GB"/>
        </w:rPr>
        <w:t xml:space="preserve"> of Schedule 17 as follows:</w:t>
      </w:r>
    </w:p>
    <w:p w:rsidR="00631EE5" w:rsidRPr="00631EE5" w:rsidRDefault="00631EE5" w:rsidP="00631EE5">
      <w:pPr>
        <w:widowControl w:val="0"/>
        <w:autoSpaceDE w:val="0"/>
        <w:autoSpaceDN w:val="0"/>
        <w:adjustRightInd w:val="0"/>
        <w:spacing w:after="240" w:line="360" w:lineRule="auto"/>
        <w:jc w:val="center"/>
        <w:rPr>
          <w:b/>
          <w:lang w:val="en-GB"/>
        </w:rPr>
      </w:pPr>
      <w:r w:rsidRPr="00631EE5">
        <w:rPr>
          <w:b/>
          <w:lang w:val="en-GB"/>
        </w:rPr>
        <w:t xml:space="preserve">24. </w:t>
      </w:r>
      <w:del w:id="22" w:author="Gowling WLG" w:date="2017-03-03T15:34:00Z">
        <w:r w:rsidRPr="00631EE5" w:rsidDel="00631EE5">
          <w:rPr>
            <w:b/>
            <w:u w:val="single"/>
            <w:lang w:val="en-GB"/>
          </w:rPr>
          <w:delText xml:space="preserve">LDNO </w:delText>
        </w:r>
      </w:del>
      <w:ins w:id="23" w:author="Gowling WLG" w:date="2017-03-03T15:34:00Z">
        <w:r>
          <w:rPr>
            <w:b/>
            <w:u w:val="single"/>
            <w:lang w:val="en-GB"/>
          </w:rPr>
          <w:t>QNO</w:t>
        </w:r>
        <w:r w:rsidRPr="00631EE5">
          <w:rPr>
            <w:b/>
            <w:u w:val="single"/>
            <w:lang w:val="en-GB"/>
          </w:rPr>
          <w:t xml:space="preserve"> </w:t>
        </w:r>
      </w:ins>
      <w:r w:rsidRPr="00631EE5">
        <w:rPr>
          <w:b/>
          <w:u w:val="single"/>
          <w:lang w:val="en-GB"/>
        </w:rPr>
        <w:t>CHARGING</w:t>
      </w:r>
    </w:p>
    <w:p w:rsidR="00631EE5" w:rsidRPr="00631EE5" w:rsidRDefault="00631EE5" w:rsidP="00631EE5">
      <w:pPr>
        <w:widowControl w:val="0"/>
        <w:autoSpaceDE w:val="0"/>
        <w:autoSpaceDN w:val="0"/>
        <w:adjustRightInd w:val="0"/>
        <w:spacing w:after="240" w:line="360" w:lineRule="auto"/>
        <w:ind w:left="720" w:hanging="720"/>
        <w:jc w:val="both"/>
        <w:rPr>
          <w:lang w:val="en-GB"/>
        </w:rPr>
      </w:pPr>
      <w:r>
        <w:rPr>
          <w:lang w:val="en-GB"/>
        </w:rPr>
        <w:t>24.1</w:t>
      </w:r>
      <w:r>
        <w:rPr>
          <w:lang w:val="en-GB"/>
        </w:rPr>
        <w:tab/>
      </w:r>
      <w:ins w:id="24" w:author="Gowling WLG" w:date="2017-03-03T15:34:00Z">
        <w:r w:rsidRPr="00631EE5">
          <w:rPr>
            <w:u w:val="single"/>
            <w:lang w:val="en-GB"/>
          </w:rPr>
          <w:t>QNOs with networks</w:t>
        </w:r>
      </w:ins>
      <w:del w:id="25" w:author="Gowling WLG" w:date="2017-03-03T16:30:00Z">
        <w:r w:rsidR="003A1C79" w:rsidDel="003A1C79">
          <w:rPr>
            <w:u w:val="single"/>
            <w:lang w:val="en-GB"/>
          </w:rPr>
          <w:delText xml:space="preserve">IDNO </w:delText>
        </w:r>
      </w:del>
      <w:del w:id="26" w:author="Gowling WLG" w:date="2017-03-03T15:34:00Z">
        <w:r w:rsidRPr="00631EE5" w:rsidDel="00631EE5">
          <w:rPr>
            <w:lang w:val="en-GB"/>
          </w:rPr>
          <w:delText>Parties with Distribution Systems</w:delText>
        </w:r>
      </w:del>
      <w:r w:rsidRPr="00631EE5">
        <w:rPr>
          <w:lang w:val="en-GB"/>
        </w:rPr>
        <w:t xml:space="preserve"> that serve Connectees that fall within the scope of the CDCM would have their charges based on standard discount percentages applied to the CDCM all-the-way end user charges.</w:t>
      </w:r>
    </w:p>
    <w:p w:rsidR="00701C27" w:rsidRDefault="00631EE5" w:rsidP="00631EE5">
      <w:pPr>
        <w:widowControl w:val="0"/>
        <w:autoSpaceDE w:val="0"/>
        <w:autoSpaceDN w:val="0"/>
        <w:adjustRightInd w:val="0"/>
        <w:spacing w:after="240" w:line="360" w:lineRule="auto"/>
        <w:ind w:left="720"/>
        <w:jc w:val="both"/>
        <w:rPr>
          <w:lang w:val="en-GB"/>
        </w:rPr>
      </w:pPr>
      <w:r w:rsidRPr="00631EE5">
        <w:rPr>
          <w:lang w:val="en-GB"/>
        </w:rPr>
        <w:t>A</w:t>
      </w:r>
      <w:del w:id="27" w:author="Gowling WLG" w:date="2017-03-03T15:35:00Z">
        <w:r w:rsidRPr="00631EE5" w:rsidDel="008369EC">
          <w:rPr>
            <w:lang w:val="en-GB"/>
          </w:rPr>
          <w:delText>n</w:delText>
        </w:r>
      </w:del>
      <w:r w:rsidRPr="00631EE5">
        <w:rPr>
          <w:lang w:val="en-GB"/>
        </w:rPr>
        <w:t xml:space="preserve"> </w:t>
      </w:r>
      <w:ins w:id="28" w:author="Gowling WLG" w:date="2017-03-03T15:34:00Z">
        <w:r w:rsidR="008369EC" w:rsidRPr="008369EC">
          <w:rPr>
            <w:lang w:val="en-GB"/>
          </w:rPr>
          <w:t>QNO</w:t>
        </w:r>
      </w:ins>
      <w:del w:id="29" w:author="Gowling WLG" w:date="2017-03-03T15:34:00Z">
        <w:r w:rsidRPr="00631EE5" w:rsidDel="008369EC">
          <w:rPr>
            <w:lang w:val="en-GB"/>
          </w:rPr>
          <w:delText>IDNO Party</w:delText>
        </w:r>
      </w:del>
      <w:r w:rsidRPr="00631EE5">
        <w:rPr>
          <w:lang w:val="en-GB"/>
        </w:rPr>
        <w:t xml:space="preserve"> with a </w:t>
      </w:r>
      <w:del w:id="30" w:author="Gowling WLG" w:date="2017-03-03T15:35:00Z">
        <w:r w:rsidRPr="00631EE5" w:rsidDel="008369EC">
          <w:rPr>
            <w:lang w:val="en-GB"/>
          </w:rPr>
          <w:delText>Distribution System</w:delText>
        </w:r>
      </w:del>
      <w:ins w:id="31" w:author="Gowling WLG" w:date="2017-03-03T15:35:00Z">
        <w:r w:rsidR="008369EC">
          <w:rPr>
            <w:lang w:val="en-GB"/>
          </w:rPr>
          <w:t>network</w:t>
        </w:r>
      </w:ins>
      <w:r w:rsidRPr="00631EE5">
        <w:rPr>
          <w:lang w:val="en-GB"/>
        </w:rPr>
        <w:t xml:space="preserve"> that qualifies as a CDCM “Designated Property” according to the definition set out in condition 50.10 of the Distribution Licences are eligible for portfolio discounts calculated using a price control disaggregation model (method M) consistent with the CDCM.</w:t>
      </w:r>
    </w:p>
    <w:p w:rsidR="00631EE5" w:rsidRDefault="00631EE5" w:rsidP="00631EE5">
      <w:pPr>
        <w:widowControl w:val="0"/>
        <w:autoSpaceDE w:val="0"/>
        <w:autoSpaceDN w:val="0"/>
        <w:adjustRightInd w:val="0"/>
        <w:spacing w:after="240" w:line="360" w:lineRule="auto"/>
        <w:ind w:left="720"/>
        <w:jc w:val="both"/>
        <w:rPr>
          <w:lang w:val="en-GB"/>
        </w:rPr>
      </w:pPr>
      <w:r w:rsidRPr="00631EE5">
        <w:rPr>
          <w:lang w:val="en-GB"/>
        </w:rPr>
        <w:t>A</w:t>
      </w:r>
      <w:del w:id="32" w:author="Gowling WLG" w:date="2017-03-03T15:35:00Z">
        <w:r w:rsidRPr="00631EE5" w:rsidDel="008369EC">
          <w:rPr>
            <w:lang w:val="en-GB"/>
          </w:rPr>
          <w:delText>n</w:delText>
        </w:r>
      </w:del>
      <w:r w:rsidRPr="00631EE5">
        <w:rPr>
          <w:lang w:val="en-GB"/>
        </w:rPr>
        <w:t xml:space="preserve"> </w:t>
      </w:r>
      <w:ins w:id="33" w:author="Gowling WLG" w:date="2017-03-03T15:35:00Z">
        <w:r w:rsidR="008369EC" w:rsidRPr="008369EC">
          <w:rPr>
            <w:lang w:val="en-GB"/>
          </w:rPr>
          <w:t>QNO</w:t>
        </w:r>
      </w:ins>
      <w:del w:id="34" w:author="Gowling WLG" w:date="2017-03-03T15:35:00Z">
        <w:r w:rsidRPr="00631EE5" w:rsidDel="008369EC">
          <w:rPr>
            <w:lang w:val="en-GB"/>
          </w:rPr>
          <w:delText>IDNO Party</w:delText>
        </w:r>
      </w:del>
      <w:r w:rsidRPr="00631EE5">
        <w:rPr>
          <w:lang w:val="en-GB"/>
        </w:rPr>
        <w:t xml:space="preserve"> with a </w:t>
      </w:r>
      <w:del w:id="35" w:author="Gowling WLG" w:date="2017-03-03T15:35:00Z">
        <w:r w:rsidRPr="00631EE5" w:rsidDel="008369EC">
          <w:rPr>
            <w:lang w:val="en-GB"/>
          </w:rPr>
          <w:delText>Distribution Systems</w:delText>
        </w:r>
      </w:del>
      <w:ins w:id="36" w:author="Gowling WLG" w:date="2017-03-03T15:35:00Z">
        <w:r w:rsidR="008369EC">
          <w:rPr>
            <w:lang w:val="en-GB"/>
          </w:rPr>
          <w:t>network</w:t>
        </w:r>
      </w:ins>
      <w:r w:rsidRPr="00631EE5">
        <w:rPr>
          <w:lang w:val="en-GB"/>
        </w:rPr>
        <w:t xml:space="preserve"> that qualifies as an EDCM “Designated EHV Property” according to the definition set out in condition 50A.11 of the Distribution Licences are eligible for discounts calculated using an “extended” price control disaggregation model (extended method M).</w:t>
      </w:r>
    </w:p>
    <w:p w:rsidR="00701C27" w:rsidRDefault="00631EE5" w:rsidP="00631EE5">
      <w:pPr>
        <w:widowControl w:val="0"/>
        <w:autoSpaceDE w:val="0"/>
        <w:autoSpaceDN w:val="0"/>
        <w:adjustRightInd w:val="0"/>
        <w:spacing w:after="240" w:line="360" w:lineRule="auto"/>
        <w:ind w:left="720" w:hanging="720"/>
        <w:jc w:val="both"/>
        <w:rPr>
          <w:lang w:val="en-GB"/>
        </w:rPr>
      </w:pPr>
      <w:r>
        <w:rPr>
          <w:lang w:val="en-GB"/>
        </w:rPr>
        <w:t>24.2</w:t>
      </w:r>
      <w:r>
        <w:rPr>
          <w:lang w:val="en-GB"/>
        </w:rPr>
        <w:tab/>
      </w:r>
      <w:r w:rsidRPr="00631EE5">
        <w:rPr>
          <w:lang w:val="en-GB"/>
        </w:rPr>
        <w:t>A</w:t>
      </w:r>
      <w:del w:id="37" w:author="Gowling WLG" w:date="2017-03-03T15:35:00Z">
        <w:r w:rsidRPr="00631EE5" w:rsidDel="008369EC">
          <w:rPr>
            <w:lang w:val="en-GB"/>
          </w:rPr>
          <w:delText>n</w:delText>
        </w:r>
      </w:del>
      <w:r w:rsidRPr="00631EE5">
        <w:rPr>
          <w:lang w:val="en-GB"/>
        </w:rPr>
        <w:t xml:space="preserve"> </w:t>
      </w:r>
      <w:ins w:id="38" w:author="Gowling WLG" w:date="2017-03-03T15:36:00Z">
        <w:r w:rsidR="008369EC" w:rsidRPr="008369EC">
          <w:rPr>
            <w:lang w:val="en-GB"/>
          </w:rPr>
          <w:t>QNO</w:t>
        </w:r>
      </w:ins>
      <w:del w:id="39" w:author="Gowling WLG" w:date="2017-03-03T15:36:00Z">
        <w:r w:rsidRPr="00631EE5" w:rsidDel="008369EC">
          <w:rPr>
            <w:lang w:val="en-GB"/>
          </w:rPr>
          <w:delText>IDNO Party</w:delText>
        </w:r>
      </w:del>
      <w:r w:rsidRPr="00631EE5">
        <w:rPr>
          <w:lang w:val="en-GB"/>
        </w:rPr>
        <w:t xml:space="preserve"> with a </w:t>
      </w:r>
      <w:del w:id="40" w:author="Gowling WLG" w:date="2017-03-03T15:36:00Z">
        <w:r w:rsidRPr="00631EE5" w:rsidDel="008369EC">
          <w:rPr>
            <w:lang w:val="en-GB"/>
          </w:rPr>
          <w:delText>Distribution System</w:delText>
        </w:r>
      </w:del>
      <w:ins w:id="41" w:author="Gowling WLG" w:date="2017-03-03T15:36:00Z">
        <w:r w:rsidR="008369EC">
          <w:rPr>
            <w:lang w:val="en-GB"/>
          </w:rPr>
          <w:t>network</w:t>
        </w:r>
      </w:ins>
      <w:r w:rsidRPr="00631EE5">
        <w:rPr>
          <w:lang w:val="en-GB"/>
        </w:rPr>
        <w:t xml:space="preserve"> that qualifies as an EDCM “Designated EHV Property” could itself have Connectees who would fall under the scope of the EDCM. Since the EDCM is a locational charging method, the host DNO Party would calculate EDCM charges at the DNO Party’s boundary for each EDCM-like Connectee on the </w:t>
      </w:r>
      <w:ins w:id="42" w:author="Gowling WLG" w:date="2017-03-03T15:36:00Z">
        <w:r w:rsidR="008369EC" w:rsidRPr="008369EC">
          <w:rPr>
            <w:lang w:val="en-GB"/>
          </w:rPr>
          <w:t>QNO</w:t>
        </w:r>
      </w:ins>
      <w:del w:id="43" w:author="Gowling WLG" w:date="2017-03-03T15:36:00Z">
        <w:r w:rsidRPr="00631EE5" w:rsidDel="008369EC">
          <w:rPr>
            <w:lang w:val="en-GB"/>
          </w:rPr>
          <w:delText>IDNO Party</w:delText>
        </w:r>
      </w:del>
      <w:r w:rsidRPr="00631EE5">
        <w:rPr>
          <w:lang w:val="en-GB"/>
        </w:rPr>
        <w:t>’s network. No discounts are calculated for such EDCM Connectees as the DNO Party’s charges are based only on the specific site’s equivalent use of the DNO Party’s network.</w:t>
      </w:r>
    </w:p>
    <w:p w:rsidR="00701C27" w:rsidRDefault="00701C27" w:rsidP="00701C27">
      <w:pPr>
        <w:widowControl w:val="0"/>
        <w:autoSpaceDE w:val="0"/>
        <w:autoSpaceDN w:val="0"/>
        <w:adjustRightInd w:val="0"/>
        <w:spacing w:after="240" w:line="360" w:lineRule="auto"/>
        <w:jc w:val="both"/>
        <w:rPr>
          <w:b/>
          <w:u w:val="single"/>
          <w:lang w:val="en-GB"/>
        </w:rPr>
      </w:pPr>
      <w:r>
        <w:rPr>
          <w:b/>
          <w:u w:val="single"/>
          <w:lang w:val="en-GB"/>
        </w:rPr>
        <w:t>Amend paragraph</w:t>
      </w:r>
      <w:r w:rsidR="00631EE5">
        <w:rPr>
          <w:b/>
          <w:u w:val="single"/>
          <w:lang w:val="en-GB"/>
        </w:rPr>
        <w:t>s</w:t>
      </w:r>
      <w:r>
        <w:rPr>
          <w:b/>
          <w:u w:val="single"/>
          <w:lang w:val="en-GB"/>
        </w:rPr>
        <w:t xml:space="preserve"> </w:t>
      </w:r>
      <w:r w:rsidR="00631EE5">
        <w:rPr>
          <w:b/>
          <w:u w:val="single"/>
          <w:lang w:val="en-GB"/>
        </w:rPr>
        <w:t>24.5 and 24.6</w:t>
      </w:r>
      <w:r>
        <w:rPr>
          <w:b/>
          <w:u w:val="single"/>
          <w:lang w:val="en-GB"/>
        </w:rPr>
        <w:t xml:space="preserve"> of Schedule 17 as follows:</w:t>
      </w:r>
    </w:p>
    <w:p w:rsidR="00701C27" w:rsidRDefault="00631EE5" w:rsidP="00631EE5">
      <w:pPr>
        <w:widowControl w:val="0"/>
        <w:autoSpaceDE w:val="0"/>
        <w:autoSpaceDN w:val="0"/>
        <w:adjustRightInd w:val="0"/>
        <w:spacing w:after="240" w:line="360" w:lineRule="auto"/>
        <w:ind w:left="720" w:hanging="720"/>
        <w:jc w:val="both"/>
        <w:rPr>
          <w:lang w:val="en-GB"/>
        </w:rPr>
      </w:pPr>
      <w:r>
        <w:rPr>
          <w:lang w:val="en-GB"/>
        </w:rPr>
        <w:t>24.5</w:t>
      </w:r>
      <w:r>
        <w:rPr>
          <w:lang w:val="en-GB"/>
        </w:rPr>
        <w:tab/>
      </w:r>
      <w:r w:rsidRPr="00631EE5">
        <w:rPr>
          <w:lang w:val="en-GB"/>
        </w:rPr>
        <w:t xml:space="preserve">The network level of the boundary between the host DNO Party and the </w:t>
      </w:r>
      <w:ins w:id="44" w:author="Gowling WLG" w:date="2017-03-03T15:36:00Z">
        <w:r w:rsidR="008369EC" w:rsidRPr="008369EC">
          <w:rPr>
            <w:lang w:val="en-GB"/>
          </w:rPr>
          <w:t>QNO</w:t>
        </w:r>
      </w:ins>
      <w:del w:id="45" w:author="Gowling WLG" w:date="2017-03-03T15:36:00Z">
        <w:r w:rsidRPr="00631EE5" w:rsidDel="008369EC">
          <w:rPr>
            <w:lang w:val="en-GB"/>
          </w:rPr>
          <w:delText>IDNO Party</w:delText>
        </w:r>
      </w:del>
      <w:r w:rsidRPr="00631EE5">
        <w:rPr>
          <w:lang w:val="en-GB"/>
        </w:rPr>
        <w:t xml:space="preserve">’s </w:t>
      </w:r>
      <w:del w:id="46" w:author="Gowling WLG" w:date="2017-03-03T15:36:00Z">
        <w:r w:rsidRPr="00631EE5" w:rsidDel="008369EC">
          <w:rPr>
            <w:lang w:val="en-GB"/>
          </w:rPr>
          <w:delText>Distribution System</w:delText>
        </w:r>
      </w:del>
      <w:ins w:id="47" w:author="Gowling WLG" w:date="2017-03-03T15:36:00Z">
        <w:r w:rsidR="008369EC">
          <w:rPr>
            <w:lang w:val="en-GB"/>
          </w:rPr>
          <w:t>network</w:t>
        </w:r>
      </w:ins>
      <w:r w:rsidRPr="00631EE5">
        <w:rPr>
          <w:lang w:val="en-GB"/>
        </w:rPr>
        <w:t xml:space="preserve"> is determined by reference to the asset ownership boundary between the host DNO Party and the </w:t>
      </w:r>
      <w:ins w:id="48" w:author="Gowling WLG" w:date="2017-03-03T15:37:00Z">
        <w:r w:rsidR="008369EC" w:rsidRPr="008369EC">
          <w:rPr>
            <w:lang w:val="en-GB"/>
          </w:rPr>
          <w:t>QNO</w:t>
        </w:r>
      </w:ins>
      <w:del w:id="49" w:author="Gowling WLG" w:date="2017-03-03T15:37:00Z">
        <w:r w:rsidRPr="00631EE5" w:rsidDel="008369EC">
          <w:rPr>
            <w:lang w:val="en-GB"/>
          </w:rPr>
          <w:delText>IDNO Party</w:delText>
        </w:r>
      </w:del>
      <w:r w:rsidRPr="00631EE5">
        <w:rPr>
          <w:lang w:val="en-GB"/>
        </w:rPr>
        <w:t>.</w:t>
      </w:r>
    </w:p>
    <w:p w:rsidR="00701C27" w:rsidRDefault="00631EE5" w:rsidP="00631EE5">
      <w:pPr>
        <w:widowControl w:val="0"/>
        <w:autoSpaceDE w:val="0"/>
        <w:autoSpaceDN w:val="0"/>
        <w:adjustRightInd w:val="0"/>
        <w:spacing w:after="240" w:line="360" w:lineRule="auto"/>
        <w:ind w:left="720" w:hanging="720"/>
        <w:jc w:val="both"/>
        <w:rPr>
          <w:lang w:val="en-GB"/>
        </w:rPr>
      </w:pPr>
      <w:r>
        <w:rPr>
          <w:lang w:val="en-GB"/>
        </w:rPr>
        <w:t>24.6</w:t>
      </w:r>
      <w:r>
        <w:rPr>
          <w:lang w:val="en-GB"/>
        </w:rPr>
        <w:tab/>
      </w:r>
      <w:r w:rsidRPr="00631EE5">
        <w:rPr>
          <w:lang w:val="en-GB"/>
        </w:rPr>
        <w:t xml:space="preserve">Where the </w:t>
      </w:r>
      <w:ins w:id="50" w:author="Gowling WLG" w:date="2017-03-03T15:37:00Z">
        <w:r w:rsidR="008369EC" w:rsidRPr="008369EC">
          <w:rPr>
            <w:lang w:val="en-GB"/>
          </w:rPr>
          <w:t>QNO</w:t>
        </w:r>
      </w:ins>
      <w:del w:id="51" w:author="Gowling WLG" w:date="2017-03-03T15:37:00Z">
        <w:r w:rsidRPr="00631EE5" w:rsidDel="008369EC">
          <w:rPr>
            <w:lang w:val="en-GB"/>
          </w:rPr>
          <w:delText>IDNO Party</w:delText>
        </w:r>
      </w:del>
      <w:r w:rsidRPr="00631EE5">
        <w:rPr>
          <w:lang w:val="en-GB"/>
        </w:rPr>
        <w:t xml:space="preserve">’s </w:t>
      </w:r>
      <w:del w:id="52" w:author="Gowling WLG" w:date="2017-03-03T15:37:00Z">
        <w:r w:rsidRPr="00631EE5" w:rsidDel="008369EC">
          <w:rPr>
            <w:lang w:val="en-GB"/>
          </w:rPr>
          <w:delText>Distribution System</w:delText>
        </w:r>
      </w:del>
      <w:ins w:id="53" w:author="Gowling WLG" w:date="2017-03-03T15:37:00Z">
        <w:r w:rsidR="008369EC">
          <w:rPr>
            <w:lang w:val="en-GB"/>
          </w:rPr>
          <w:t>network</w:t>
        </w:r>
      </w:ins>
      <w:r w:rsidRPr="00631EE5">
        <w:rPr>
          <w:lang w:val="en-GB"/>
        </w:rPr>
        <w:t xml:space="preserve"> only has one Connectee (whether a designated EHV property or not), the network level of the boundary between the host DNO Party and </w:t>
      </w:r>
      <w:ins w:id="54" w:author="Gowling WLG" w:date="2017-03-03T15:37:00Z">
        <w:r w:rsidR="008369EC" w:rsidRPr="008369EC">
          <w:rPr>
            <w:lang w:val="en-GB"/>
          </w:rPr>
          <w:t>QNO</w:t>
        </w:r>
      </w:ins>
      <w:del w:id="55" w:author="Gowling WLG" w:date="2017-03-03T15:37:00Z">
        <w:r w:rsidRPr="00631EE5" w:rsidDel="008369EC">
          <w:rPr>
            <w:lang w:val="en-GB"/>
          </w:rPr>
          <w:delText>IDNO Party</w:delText>
        </w:r>
      </w:del>
      <w:r w:rsidRPr="00631EE5">
        <w:rPr>
          <w:lang w:val="en-GB"/>
        </w:rPr>
        <w:t xml:space="preserve"> is determined by reference to the Point of Common Coupling. The Point of Common Coupling is determined in the same way as it is for an EDCM Connectee connected directly to the host DNO Party’s network.</w:t>
      </w:r>
    </w:p>
    <w:p w:rsidR="00701C27" w:rsidRDefault="00701C27" w:rsidP="00701C27">
      <w:pPr>
        <w:widowControl w:val="0"/>
        <w:autoSpaceDE w:val="0"/>
        <w:autoSpaceDN w:val="0"/>
        <w:adjustRightInd w:val="0"/>
        <w:spacing w:after="240" w:line="360" w:lineRule="auto"/>
        <w:jc w:val="both"/>
        <w:rPr>
          <w:b/>
          <w:u w:val="single"/>
          <w:lang w:val="en-GB"/>
        </w:rPr>
      </w:pPr>
      <w:r>
        <w:rPr>
          <w:b/>
          <w:u w:val="single"/>
          <w:lang w:val="en-GB"/>
        </w:rPr>
        <w:t xml:space="preserve">Amend </w:t>
      </w:r>
      <w:r w:rsidR="00631EE5">
        <w:rPr>
          <w:b/>
          <w:u w:val="single"/>
          <w:lang w:val="en-GB"/>
        </w:rPr>
        <w:t>paragraph 24.8</w:t>
      </w:r>
      <w:r>
        <w:rPr>
          <w:b/>
          <w:u w:val="single"/>
          <w:lang w:val="en-GB"/>
        </w:rPr>
        <w:t xml:space="preserve"> of Schedule 17 as follows:</w:t>
      </w:r>
    </w:p>
    <w:p w:rsidR="00701C27" w:rsidRDefault="00631EE5" w:rsidP="00631EE5">
      <w:pPr>
        <w:widowControl w:val="0"/>
        <w:autoSpaceDE w:val="0"/>
        <w:autoSpaceDN w:val="0"/>
        <w:adjustRightInd w:val="0"/>
        <w:spacing w:after="240" w:line="360" w:lineRule="auto"/>
        <w:ind w:left="720" w:hanging="720"/>
        <w:jc w:val="both"/>
        <w:rPr>
          <w:lang w:val="en-GB"/>
        </w:rPr>
      </w:pPr>
      <w:r>
        <w:rPr>
          <w:lang w:val="en-GB"/>
        </w:rPr>
        <w:t>24.8</w:t>
      </w:r>
      <w:r>
        <w:rPr>
          <w:lang w:val="en-GB"/>
        </w:rPr>
        <w:tab/>
      </w:r>
      <w:ins w:id="56" w:author="Gowling WLG" w:date="2017-03-03T15:37:00Z">
        <w:r w:rsidR="008369EC" w:rsidRPr="008369EC">
          <w:rPr>
            <w:lang w:val="en-GB"/>
          </w:rPr>
          <w:t>QNO</w:t>
        </w:r>
        <w:r w:rsidR="008369EC">
          <w:rPr>
            <w:lang w:val="en-GB"/>
          </w:rPr>
          <w:t xml:space="preserve"> networks</w:t>
        </w:r>
      </w:ins>
      <w:del w:id="57" w:author="Gowling WLG" w:date="2017-03-03T15:37:00Z">
        <w:r w:rsidRPr="00631EE5" w:rsidDel="008369EC">
          <w:rPr>
            <w:lang w:val="en-GB"/>
          </w:rPr>
          <w:delText>IDNO Party Distribution Systems</w:delText>
        </w:r>
      </w:del>
      <w:r w:rsidRPr="00631EE5">
        <w:rPr>
          <w:lang w:val="en-GB"/>
        </w:rPr>
        <w:t xml:space="preserve"> are split into 15 categories based on the network level of the boundary between the host DNO Party and the </w:t>
      </w:r>
      <w:ins w:id="58" w:author="Gowling WLG" w:date="2017-03-03T15:38:00Z">
        <w:r w:rsidR="008369EC" w:rsidRPr="008369EC">
          <w:rPr>
            <w:lang w:val="en-GB"/>
          </w:rPr>
          <w:t>QNO</w:t>
        </w:r>
      </w:ins>
      <w:del w:id="59" w:author="Gowling WLG" w:date="2017-03-03T15:38:00Z">
        <w:r w:rsidRPr="00631EE5" w:rsidDel="008369EC">
          <w:rPr>
            <w:lang w:val="en-GB"/>
          </w:rPr>
          <w:delText>IDNO Party</w:delText>
        </w:r>
      </w:del>
      <w:r w:rsidRPr="00631EE5">
        <w:rPr>
          <w:lang w:val="en-GB"/>
        </w:rPr>
        <w:t xml:space="preserve">, and whether or not higher network levels are used by the </w:t>
      </w:r>
      <w:ins w:id="60" w:author="Gowling WLG" w:date="2017-03-03T15:38:00Z">
        <w:r w:rsidR="008369EC" w:rsidRPr="008369EC">
          <w:rPr>
            <w:lang w:val="en-GB"/>
          </w:rPr>
          <w:t>QNO</w:t>
        </w:r>
      </w:ins>
      <w:del w:id="61" w:author="Gowling WLG" w:date="2017-03-03T15:38:00Z">
        <w:r w:rsidRPr="00631EE5" w:rsidDel="008369EC">
          <w:rPr>
            <w:lang w:val="en-GB"/>
          </w:rPr>
          <w:delText>IDNO Party</w:delText>
        </w:r>
      </w:del>
      <w:r w:rsidRPr="00631EE5">
        <w:rPr>
          <w:lang w:val="en-GB"/>
        </w:rPr>
        <w:t>.</w:t>
      </w:r>
    </w:p>
    <w:p w:rsidR="00701C27" w:rsidRDefault="00701C27" w:rsidP="00701C27">
      <w:pPr>
        <w:widowControl w:val="0"/>
        <w:autoSpaceDE w:val="0"/>
        <w:autoSpaceDN w:val="0"/>
        <w:adjustRightInd w:val="0"/>
        <w:spacing w:after="240" w:line="360" w:lineRule="auto"/>
        <w:jc w:val="both"/>
        <w:rPr>
          <w:b/>
          <w:u w:val="single"/>
          <w:lang w:val="en-GB"/>
        </w:rPr>
      </w:pPr>
      <w:r>
        <w:rPr>
          <w:b/>
          <w:u w:val="single"/>
          <w:lang w:val="en-GB"/>
        </w:rPr>
        <w:t xml:space="preserve">Amend </w:t>
      </w:r>
      <w:r w:rsidR="008369EC">
        <w:rPr>
          <w:b/>
          <w:u w:val="single"/>
          <w:lang w:val="en-GB"/>
        </w:rPr>
        <w:t>heading of Table 10 in</w:t>
      </w:r>
      <w:r>
        <w:rPr>
          <w:b/>
          <w:u w:val="single"/>
          <w:lang w:val="en-GB"/>
        </w:rPr>
        <w:t xml:space="preserve"> Schedule 17 as follows:</w:t>
      </w:r>
    </w:p>
    <w:p w:rsidR="00801FA5" w:rsidRPr="00801FA5" w:rsidRDefault="00801FA5" w:rsidP="00413696">
      <w:pPr>
        <w:widowControl w:val="0"/>
        <w:autoSpaceDE w:val="0"/>
        <w:autoSpaceDN w:val="0"/>
        <w:adjustRightInd w:val="0"/>
        <w:spacing w:after="240" w:line="360" w:lineRule="auto"/>
        <w:jc w:val="both"/>
        <w:rPr>
          <w:lang w:val="en-GB"/>
        </w:rPr>
      </w:pPr>
      <w:r w:rsidRPr="00801FA5">
        <w:rPr>
          <w:b/>
          <w:lang w:val="en-GB"/>
        </w:rPr>
        <w:t xml:space="preserve">Table 10 Categorisation of designated EHV </w:t>
      </w:r>
      <w:del w:id="62" w:author="Gowling WLG" w:date="2017-03-03T15:40:00Z">
        <w:r w:rsidRPr="00801FA5" w:rsidDel="00800145">
          <w:rPr>
            <w:b/>
            <w:lang w:val="en-GB"/>
          </w:rPr>
          <w:delText>IDNO Parties</w:delText>
        </w:r>
      </w:del>
      <w:ins w:id="63" w:author="Gowling WLG" w:date="2017-03-03T15:40:00Z">
        <w:r w:rsidR="00800145">
          <w:rPr>
            <w:b/>
            <w:lang w:val="en-GB"/>
          </w:rPr>
          <w:t>QNOs</w:t>
        </w:r>
      </w:ins>
    </w:p>
    <w:p w:rsidR="00764482" w:rsidRDefault="00764482" w:rsidP="00800145">
      <w:pPr>
        <w:widowControl w:val="0"/>
        <w:autoSpaceDE w:val="0"/>
        <w:autoSpaceDN w:val="0"/>
        <w:adjustRightInd w:val="0"/>
        <w:spacing w:after="240" w:line="360" w:lineRule="auto"/>
        <w:jc w:val="both"/>
        <w:rPr>
          <w:b/>
          <w:u w:val="single"/>
          <w:lang w:val="en-GB"/>
        </w:rPr>
      </w:pPr>
    </w:p>
    <w:p w:rsidR="00764482" w:rsidRDefault="00764482" w:rsidP="00764482">
      <w:pPr>
        <w:widowControl w:val="0"/>
        <w:autoSpaceDE w:val="0"/>
        <w:autoSpaceDN w:val="0"/>
        <w:adjustRightInd w:val="0"/>
        <w:spacing w:after="240" w:line="360" w:lineRule="auto"/>
        <w:jc w:val="both"/>
        <w:rPr>
          <w:b/>
          <w:u w:val="single"/>
          <w:lang w:val="en-GB"/>
        </w:rPr>
      </w:pPr>
      <w:r>
        <w:rPr>
          <w:b/>
          <w:u w:val="single"/>
          <w:lang w:val="en-GB"/>
        </w:rPr>
        <w:t>Amend the heading to paragraph 25 of Schedule 17 to read as follows:</w:t>
      </w:r>
    </w:p>
    <w:p w:rsidR="00764482" w:rsidRPr="00764482" w:rsidRDefault="00764482" w:rsidP="00764482">
      <w:pPr>
        <w:widowControl w:val="0"/>
        <w:autoSpaceDE w:val="0"/>
        <w:autoSpaceDN w:val="0"/>
        <w:adjustRightInd w:val="0"/>
        <w:spacing w:after="240" w:line="360" w:lineRule="auto"/>
        <w:jc w:val="center"/>
        <w:rPr>
          <w:b/>
          <w:lang w:val="en-GB"/>
        </w:rPr>
      </w:pPr>
      <w:ins w:id="64" w:author="Gowling WLG" w:date="2017-03-14T12:15:00Z">
        <w:r>
          <w:rPr>
            <w:b/>
            <w:lang w:val="en-GB"/>
          </w:rPr>
          <w:t>CALCULATION OF EDNO DISCOUNTS</w:t>
        </w:r>
      </w:ins>
      <w:del w:id="65" w:author="Gowling WLG" w:date="2017-03-14T12:15:00Z">
        <w:r w:rsidRPr="00764482" w:rsidDel="00764482">
          <w:rPr>
            <w:b/>
            <w:lang w:val="en-GB"/>
          </w:rPr>
          <w:delText>THE EXTENDED “METHOD M” MODEL</w:delText>
        </w:r>
      </w:del>
      <w:r>
        <w:rPr>
          <w:rStyle w:val="FootnoteReference"/>
          <w:b/>
          <w:lang w:val="en-GB"/>
        </w:rPr>
        <w:footnoteReference w:id="1"/>
      </w:r>
      <w:r w:rsidRPr="00764482">
        <w:rPr>
          <w:b/>
          <w:lang w:val="en-GB"/>
        </w:rPr>
        <w:cr/>
      </w:r>
    </w:p>
    <w:p w:rsidR="00764482" w:rsidRDefault="00764482" w:rsidP="00800145">
      <w:pPr>
        <w:widowControl w:val="0"/>
        <w:autoSpaceDE w:val="0"/>
        <w:autoSpaceDN w:val="0"/>
        <w:adjustRightInd w:val="0"/>
        <w:spacing w:after="240" w:line="360" w:lineRule="auto"/>
        <w:jc w:val="both"/>
        <w:rPr>
          <w:b/>
          <w:u w:val="single"/>
          <w:lang w:val="en-GB"/>
        </w:rPr>
      </w:pPr>
    </w:p>
    <w:p w:rsidR="00800145" w:rsidRDefault="00800145" w:rsidP="00800145">
      <w:pPr>
        <w:widowControl w:val="0"/>
        <w:autoSpaceDE w:val="0"/>
        <w:autoSpaceDN w:val="0"/>
        <w:adjustRightInd w:val="0"/>
        <w:spacing w:after="240" w:line="360" w:lineRule="auto"/>
        <w:jc w:val="both"/>
        <w:rPr>
          <w:b/>
          <w:u w:val="single"/>
          <w:lang w:val="en-GB"/>
        </w:rPr>
      </w:pPr>
      <w:r>
        <w:rPr>
          <w:b/>
          <w:u w:val="single"/>
          <w:lang w:val="en-GB"/>
        </w:rPr>
        <w:t>Amend paragraphs 25.16 and 25.17 of Schedule 17 as follows</w:t>
      </w:r>
      <w:r w:rsidR="00764482">
        <w:rPr>
          <w:rStyle w:val="FootnoteReference"/>
          <w:b/>
          <w:u w:val="single"/>
          <w:lang w:val="en-GB"/>
        </w:rPr>
        <w:footnoteReference w:id="2"/>
      </w:r>
      <w:r>
        <w:rPr>
          <w:b/>
          <w:u w:val="single"/>
          <w:lang w:val="en-GB"/>
        </w:rPr>
        <w:t>:</w:t>
      </w:r>
    </w:p>
    <w:p w:rsidR="00801FA5" w:rsidRDefault="00800145" w:rsidP="00800145">
      <w:pPr>
        <w:widowControl w:val="0"/>
        <w:autoSpaceDE w:val="0"/>
        <w:autoSpaceDN w:val="0"/>
        <w:adjustRightInd w:val="0"/>
        <w:spacing w:after="240" w:line="360" w:lineRule="auto"/>
        <w:ind w:left="720" w:hanging="720"/>
        <w:jc w:val="both"/>
        <w:rPr>
          <w:lang w:val="en-GB"/>
        </w:rPr>
      </w:pPr>
      <w:r w:rsidRPr="00800145">
        <w:rPr>
          <w:lang w:val="en-GB"/>
        </w:rPr>
        <w:t>25.16</w:t>
      </w:r>
      <w:r w:rsidRPr="00800145">
        <w:rPr>
          <w:lang w:val="en-GB"/>
        </w:rPr>
        <w:tab/>
        <w:t xml:space="preserve">For the purposes of calculating portfolio discounts for Connectees that fall within the scope of the CDCM, the 15 boundary categories between the DNO Party and the </w:t>
      </w:r>
      <w:del w:id="66" w:author="Gowling WLG" w:date="2017-03-03T16:13:00Z">
        <w:r w:rsidRPr="00800145" w:rsidDel="00804DE0">
          <w:rPr>
            <w:lang w:val="en-GB"/>
          </w:rPr>
          <w:delText>IDNO Party</w:delText>
        </w:r>
      </w:del>
      <w:ins w:id="67" w:author="Gowling WLG" w:date="2017-03-03T16:13:00Z">
        <w:r w:rsidR="00804DE0">
          <w:rPr>
            <w:lang w:val="en-GB"/>
          </w:rPr>
          <w:t>QNO</w:t>
        </w:r>
      </w:ins>
      <w:r w:rsidRPr="00800145">
        <w:rPr>
          <w:lang w:val="en-GB"/>
        </w:rPr>
        <w:t xml:space="preserve"> are grouped into five discount categories in England and Wales and three in Scotland:</w:t>
      </w:r>
    </w:p>
    <w:p w:rsidR="00800145" w:rsidRPr="00800145" w:rsidRDefault="00800145" w:rsidP="00800145">
      <w:pPr>
        <w:widowControl w:val="0"/>
        <w:autoSpaceDE w:val="0"/>
        <w:autoSpaceDN w:val="0"/>
        <w:adjustRightInd w:val="0"/>
        <w:spacing w:after="240" w:line="360" w:lineRule="auto"/>
        <w:ind w:left="720" w:hanging="11"/>
        <w:jc w:val="both"/>
        <w:rPr>
          <w:lang w:val="en-GB"/>
        </w:rPr>
      </w:pPr>
      <w:r>
        <w:rPr>
          <w:lang w:val="en-GB"/>
        </w:rPr>
        <w:t>(a)</w:t>
      </w:r>
      <w:r>
        <w:rPr>
          <w:lang w:val="en-GB"/>
        </w:rPr>
        <w:tab/>
      </w:r>
      <w:r w:rsidRPr="00800145">
        <w:rPr>
          <w:lang w:val="en-GB"/>
        </w:rPr>
        <w:t xml:space="preserve">Discount category 0000 - This applies to </w:t>
      </w:r>
      <w:del w:id="68" w:author="Gowling WLG" w:date="2017-03-03T15:42:00Z">
        <w:r w:rsidRPr="00800145" w:rsidDel="00800145">
          <w:rPr>
            <w:lang w:val="en-GB"/>
          </w:rPr>
          <w:delText>IDNO Party</w:delText>
        </w:r>
      </w:del>
      <w:ins w:id="69" w:author="Gowling WLG" w:date="2017-03-03T15:42:00Z">
        <w:r>
          <w:rPr>
            <w:lang w:val="en-GB"/>
          </w:rPr>
          <w:t>QNO</w:t>
        </w:r>
      </w:ins>
      <w:r w:rsidRPr="00800145">
        <w:rPr>
          <w:lang w:val="en-GB"/>
        </w:rPr>
        <w:t xml:space="preserve"> category 0000.</w:t>
      </w:r>
    </w:p>
    <w:p w:rsidR="00800145" w:rsidRPr="00800145" w:rsidRDefault="00800145" w:rsidP="00800145">
      <w:pPr>
        <w:widowControl w:val="0"/>
        <w:autoSpaceDE w:val="0"/>
        <w:autoSpaceDN w:val="0"/>
        <w:adjustRightInd w:val="0"/>
        <w:spacing w:after="240" w:line="360" w:lineRule="auto"/>
        <w:ind w:left="1440" w:hanging="731"/>
        <w:jc w:val="both"/>
        <w:rPr>
          <w:lang w:val="en-GB"/>
        </w:rPr>
      </w:pPr>
      <w:r w:rsidRPr="00800145">
        <w:rPr>
          <w:lang w:val="en-GB"/>
        </w:rPr>
        <w:t xml:space="preserve">(b) </w:t>
      </w:r>
      <w:r>
        <w:rPr>
          <w:lang w:val="en-GB"/>
        </w:rPr>
        <w:tab/>
      </w:r>
      <w:r w:rsidRPr="00800145">
        <w:rPr>
          <w:lang w:val="en-GB"/>
        </w:rPr>
        <w:t xml:space="preserve">Discount category 132kV (in England and Wales only) - This applies to </w:t>
      </w:r>
      <w:ins w:id="70" w:author="Gowling WLG" w:date="2017-03-03T15:42:00Z">
        <w:r>
          <w:rPr>
            <w:lang w:val="en-GB"/>
          </w:rPr>
          <w:t>QNO</w:t>
        </w:r>
      </w:ins>
      <w:del w:id="71" w:author="Gowling WLG" w:date="2017-03-03T15:42:00Z">
        <w:r w:rsidRPr="00800145" w:rsidDel="00800145">
          <w:rPr>
            <w:lang w:val="en-GB"/>
          </w:rPr>
          <w:delText>IDNO Party</w:delText>
        </w:r>
      </w:del>
      <w:r w:rsidRPr="00800145">
        <w:rPr>
          <w:lang w:val="en-GB"/>
        </w:rPr>
        <w:t xml:space="preserve"> category 1000.</w:t>
      </w:r>
    </w:p>
    <w:p w:rsidR="00800145" w:rsidRPr="00800145" w:rsidRDefault="00800145" w:rsidP="00800145">
      <w:pPr>
        <w:widowControl w:val="0"/>
        <w:autoSpaceDE w:val="0"/>
        <w:autoSpaceDN w:val="0"/>
        <w:adjustRightInd w:val="0"/>
        <w:spacing w:after="240" w:line="360" w:lineRule="auto"/>
        <w:ind w:left="1440" w:hanging="731"/>
        <w:jc w:val="both"/>
        <w:rPr>
          <w:lang w:val="en-GB"/>
        </w:rPr>
      </w:pPr>
      <w:r w:rsidRPr="00800145">
        <w:rPr>
          <w:lang w:val="en-GB"/>
        </w:rPr>
        <w:t>(c)</w:t>
      </w:r>
      <w:r>
        <w:rPr>
          <w:lang w:val="en-GB"/>
        </w:rPr>
        <w:tab/>
      </w:r>
      <w:r w:rsidRPr="00800145">
        <w:rPr>
          <w:lang w:val="en-GB"/>
        </w:rPr>
        <w:t xml:space="preserve">Discount category 132kV/EHV (in England and Wales only) - This applies to </w:t>
      </w:r>
      <w:ins w:id="72" w:author="Gowling WLG" w:date="2017-03-03T15:42:00Z">
        <w:r>
          <w:rPr>
            <w:lang w:val="en-GB"/>
          </w:rPr>
          <w:t>QNO</w:t>
        </w:r>
      </w:ins>
      <w:del w:id="73" w:author="Gowling WLG" w:date="2017-03-03T15:42:00Z">
        <w:r w:rsidRPr="00800145" w:rsidDel="00800145">
          <w:rPr>
            <w:lang w:val="en-GB"/>
          </w:rPr>
          <w:delText>IDNO Party</w:delText>
        </w:r>
      </w:del>
      <w:r w:rsidRPr="00800145">
        <w:rPr>
          <w:lang w:val="en-GB"/>
        </w:rPr>
        <w:t xml:space="preserve"> categories 1100 and 0100.</w:t>
      </w:r>
    </w:p>
    <w:p w:rsidR="00800145" w:rsidRPr="00800145" w:rsidRDefault="00800145" w:rsidP="00800145">
      <w:pPr>
        <w:widowControl w:val="0"/>
        <w:autoSpaceDE w:val="0"/>
        <w:autoSpaceDN w:val="0"/>
        <w:adjustRightInd w:val="0"/>
        <w:spacing w:after="240" w:line="360" w:lineRule="auto"/>
        <w:ind w:left="1440" w:hanging="731"/>
        <w:jc w:val="both"/>
        <w:rPr>
          <w:lang w:val="en-GB"/>
        </w:rPr>
      </w:pPr>
      <w:r w:rsidRPr="00800145">
        <w:rPr>
          <w:lang w:val="en-GB"/>
        </w:rPr>
        <w:t>(d)</w:t>
      </w:r>
      <w:r>
        <w:rPr>
          <w:lang w:val="en-GB"/>
        </w:rPr>
        <w:tab/>
      </w:r>
      <w:r w:rsidRPr="00800145">
        <w:rPr>
          <w:lang w:val="en-GB"/>
        </w:rPr>
        <w:t xml:space="preserve">Discount category EHV - This applies to </w:t>
      </w:r>
      <w:ins w:id="74" w:author="Gowling WLG" w:date="2017-03-03T15:42:00Z">
        <w:r>
          <w:rPr>
            <w:lang w:val="en-GB"/>
          </w:rPr>
          <w:t>QNO</w:t>
        </w:r>
      </w:ins>
      <w:del w:id="75" w:author="Gowling WLG" w:date="2017-03-03T15:42:00Z">
        <w:r w:rsidRPr="00800145" w:rsidDel="00800145">
          <w:rPr>
            <w:lang w:val="en-GB"/>
          </w:rPr>
          <w:delText>IDNO Party</w:delText>
        </w:r>
      </w:del>
      <w:r w:rsidRPr="00800145">
        <w:rPr>
          <w:lang w:val="en-GB"/>
        </w:rPr>
        <w:t xml:space="preserve"> categories 1110, 0110 and 0010.</w:t>
      </w:r>
    </w:p>
    <w:p w:rsidR="00800145" w:rsidRDefault="00800145" w:rsidP="00800145">
      <w:pPr>
        <w:widowControl w:val="0"/>
        <w:autoSpaceDE w:val="0"/>
        <w:autoSpaceDN w:val="0"/>
        <w:adjustRightInd w:val="0"/>
        <w:spacing w:after="240" w:line="360" w:lineRule="auto"/>
        <w:ind w:left="1440" w:hanging="731"/>
        <w:jc w:val="both"/>
        <w:rPr>
          <w:lang w:val="en-GB"/>
        </w:rPr>
      </w:pPr>
      <w:r w:rsidRPr="00800145">
        <w:rPr>
          <w:lang w:val="en-GB"/>
        </w:rPr>
        <w:t>(e)</w:t>
      </w:r>
      <w:r>
        <w:rPr>
          <w:lang w:val="en-GB"/>
        </w:rPr>
        <w:tab/>
      </w:r>
      <w:r w:rsidRPr="00800145">
        <w:rPr>
          <w:lang w:val="en-GB"/>
        </w:rPr>
        <w:t xml:space="preserve">Discount category HVplus - This applies to </w:t>
      </w:r>
      <w:ins w:id="76" w:author="Gowling WLG" w:date="2017-03-03T15:42:00Z">
        <w:r>
          <w:rPr>
            <w:lang w:val="en-GB"/>
          </w:rPr>
          <w:t>QNO</w:t>
        </w:r>
      </w:ins>
      <w:del w:id="77" w:author="Gowling WLG" w:date="2017-03-03T15:42:00Z">
        <w:r w:rsidRPr="00800145" w:rsidDel="00800145">
          <w:rPr>
            <w:lang w:val="en-GB"/>
          </w:rPr>
          <w:delText>IDNO Party</w:delText>
        </w:r>
      </w:del>
      <w:r w:rsidRPr="00800145">
        <w:rPr>
          <w:lang w:val="en-GB"/>
        </w:rPr>
        <w:t xml:space="preserve"> categories 1111, 0001, 1001, 0002, 0011, 0111, 1101, 0101.</w:t>
      </w:r>
    </w:p>
    <w:p w:rsidR="00800145" w:rsidRPr="00800145" w:rsidRDefault="00800145" w:rsidP="00800145">
      <w:pPr>
        <w:widowControl w:val="0"/>
        <w:autoSpaceDE w:val="0"/>
        <w:autoSpaceDN w:val="0"/>
        <w:adjustRightInd w:val="0"/>
        <w:spacing w:after="240" w:line="360" w:lineRule="auto"/>
        <w:jc w:val="both"/>
        <w:rPr>
          <w:lang w:val="en-GB"/>
        </w:rPr>
      </w:pPr>
      <w:r>
        <w:rPr>
          <w:lang w:val="en-GB"/>
        </w:rPr>
        <w:t>25.17</w:t>
      </w:r>
      <w:r>
        <w:rPr>
          <w:lang w:val="en-GB"/>
        </w:rPr>
        <w:tab/>
      </w:r>
      <w:r w:rsidRPr="00800145">
        <w:rPr>
          <w:lang w:val="en-GB"/>
        </w:rPr>
        <w:t>Discount percentages are determined as follows:</w:t>
      </w:r>
    </w:p>
    <w:p w:rsidR="00800145" w:rsidRPr="00800145" w:rsidRDefault="00800145" w:rsidP="00800145">
      <w:pPr>
        <w:widowControl w:val="0"/>
        <w:autoSpaceDE w:val="0"/>
        <w:autoSpaceDN w:val="0"/>
        <w:adjustRightInd w:val="0"/>
        <w:spacing w:after="240" w:line="360" w:lineRule="auto"/>
        <w:ind w:left="1440" w:hanging="731"/>
        <w:jc w:val="both"/>
        <w:rPr>
          <w:b/>
          <w:lang w:val="en-GB"/>
        </w:rPr>
      </w:pPr>
      <w:r w:rsidRPr="00800145">
        <w:rPr>
          <w:b/>
          <w:lang w:val="en-GB"/>
        </w:rPr>
        <w:t>For discount categories 0000, 132kV/EHV and HVplus</w:t>
      </w:r>
    </w:p>
    <w:p w:rsidR="00800145" w:rsidRPr="00800145" w:rsidRDefault="00800145" w:rsidP="00800145">
      <w:pPr>
        <w:widowControl w:val="0"/>
        <w:autoSpaceDE w:val="0"/>
        <w:autoSpaceDN w:val="0"/>
        <w:adjustRightInd w:val="0"/>
        <w:spacing w:after="240" w:line="360" w:lineRule="auto"/>
        <w:ind w:left="1440" w:hanging="731"/>
        <w:jc w:val="both"/>
        <w:rPr>
          <w:lang w:val="en-GB"/>
        </w:rPr>
      </w:pPr>
      <w:r w:rsidRPr="00800145">
        <w:rPr>
          <w:lang w:val="en-GB"/>
        </w:rPr>
        <w:t>Discount percentage = is the lowest of 100 per cent and P / (S + U)</w:t>
      </w:r>
    </w:p>
    <w:p w:rsidR="00800145" w:rsidRPr="00800145" w:rsidRDefault="00800145" w:rsidP="00800145">
      <w:pPr>
        <w:widowControl w:val="0"/>
        <w:autoSpaceDE w:val="0"/>
        <w:autoSpaceDN w:val="0"/>
        <w:adjustRightInd w:val="0"/>
        <w:spacing w:after="240" w:line="360" w:lineRule="auto"/>
        <w:ind w:left="1440" w:hanging="731"/>
        <w:jc w:val="both"/>
        <w:rPr>
          <w:b/>
          <w:lang w:val="en-GB"/>
        </w:rPr>
      </w:pPr>
      <w:r w:rsidRPr="00800145">
        <w:rPr>
          <w:b/>
          <w:lang w:val="en-GB"/>
        </w:rPr>
        <w:t>For discount category 132kV</w:t>
      </w:r>
    </w:p>
    <w:p w:rsidR="00800145" w:rsidRPr="00800145" w:rsidRDefault="00800145" w:rsidP="00800145">
      <w:pPr>
        <w:widowControl w:val="0"/>
        <w:autoSpaceDE w:val="0"/>
        <w:autoSpaceDN w:val="0"/>
        <w:adjustRightInd w:val="0"/>
        <w:spacing w:after="240" w:line="360" w:lineRule="auto"/>
        <w:ind w:left="709"/>
        <w:jc w:val="both"/>
        <w:rPr>
          <w:lang w:val="en-GB"/>
        </w:rPr>
      </w:pPr>
      <w:r w:rsidRPr="00800145">
        <w:rPr>
          <w:lang w:val="en-GB"/>
        </w:rPr>
        <w:t>Discount percentage = is the lowest of 100 per cent and (P + ([132kV allocation] * (1 – ([Network length split for 132kV] * [EHV and 132kV direct cost proportion])))) / (S +U)</w:t>
      </w:r>
    </w:p>
    <w:p w:rsidR="00800145" w:rsidRPr="00800145" w:rsidRDefault="00800145" w:rsidP="00800145">
      <w:pPr>
        <w:widowControl w:val="0"/>
        <w:autoSpaceDE w:val="0"/>
        <w:autoSpaceDN w:val="0"/>
        <w:adjustRightInd w:val="0"/>
        <w:spacing w:after="240" w:line="360" w:lineRule="auto"/>
        <w:ind w:left="1440" w:hanging="731"/>
        <w:jc w:val="both"/>
        <w:rPr>
          <w:b/>
          <w:lang w:val="en-GB"/>
        </w:rPr>
      </w:pPr>
      <w:r w:rsidRPr="00800145">
        <w:rPr>
          <w:b/>
          <w:lang w:val="en-GB"/>
        </w:rPr>
        <w:t>For discount category EHV</w:t>
      </w:r>
    </w:p>
    <w:p w:rsidR="00800145" w:rsidRPr="00800145" w:rsidRDefault="00800145" w:rsidP="00800145">
      <w:pPr>
        <w:widowControl w:val="0"/>
        <w:autoSpaceDE w:val="0"/>
        <w:autoSpaceDN w:val="0"/>
        <w:adjustRightInd w:val="0"/>
        <w:spacing w:after="240" w:line="360" w:lineRule="auto"/>
        <w:ind w:left="709"/>
        <w:jc w:val="both"/>
        <w:rPr>
          <w:lang w:val="en-GB"/>
        </w:rPr>
      </w:pPr>
      <w:r w:rsidRPr="00800145">
        <w:rPr>
          <w:lang w:val="en-GB"/>
        </w:rPr>
        <w:t>Discount percentage = is the lowest of 100 per cent and (P + ([EHV allocation] * (1 – ([Network length split for EHV] * [EHV and 132kV direct cost proportion])))) / (S +U)</w:t>
      </w:r>
    </w:p>
    <w:p w:rsidR="00800145" w:rsidRPr="00800145" w:rsidRDefault="00800145" w:rsidP="00800145">
      <w:pPr>
        <w:widowControl w:val="0"/>
        <w:autoSpaceDE w:val="0"/>
        <w:autoSpaceDN w:val="0"/>
        <w:adjustRightInd w:val="0"/>
        <w:spacing w:after="240" w:line="360" w:lineRule="auto"/>
        <w:ind w:left="1440" w:hanging="731"/>
        <w:jc w:val="both"/>
        <w:rPr>
          <w:lang w:val="en-GB"/>
        </w:rPr>
      </w:pPr>
      <w:r w:rsidRPr="00800145">
        <w:rPr>
          <w:lang w:val="en-GB"/>
        </w:rPr>
        <w:t>Where:</w:t>
      </w:r>
    </w:p>
    <w:p w:rsidR="00800145" w:rsidRPr="00800145" w:rsidRDefault="00800145" w:rsidP="00800145">
      <w:pPr>
        <w:widowControl w:val="0"/>
        <w:autoSpaceDE w:val="0"/>
        <w:autoSpaceDN w:val="0"/>
        <w:adjustRightInd w:val="0"/>
        <w:spacing w:after="240" w:line="360" w:lineRule="auto"/>
        <w:ind w:left="709"/>
        <w:jc w:val="both"/>
        <w:rPr>
          <w:lang w:val="en-GB"/>
        </w:rPr>
      </w:pPr>
      <w:r w:rsidRPr="00800145">
        <w:rPr>
          <w:lang w:val="en-GB"/>
        </w:rPr>
        <w:t>Discount percentage is the discount applicable for each combination of discount category and end user type.</w:t>
      </w:r>
    </w:p>
    <w:p w:rsidR="00800145" w:rsidRDefault="00800145" w:rsidP="00800145">
      <w:pPr>
        <w:widowControl w:val="0"/>
        <w:autoSpaceDE w:val="0"/>
        <w:autoSpaceDN w:val="0"/>
        <w:adjustRightInd w:val="0"/>
        <w:spacing w:after="240" w:line="360" w:lineRule="auto"/>
        <w:ind w:left="709"/>
        <w:jc w:val="both"/>
        <w:rPr>
          <w:lang w:val="en-GB"/>
        </w:rPr>
      </w:pPr>
      <w:r w:rsidRPr="00800145">
        <w:rPr>
          <w:lang w:val="en-GB"/>
        </w:rPr>
        <w:t xml:space="preserve">P is the sum of the allocation percentages for all network levels below the network level of the DNO Party – </w:t>
      </w:r>
      <w:del w:id="78" w:author="Gowling WLG" w:date="2017-03-03T15:45:00Z">
        <w:r w:rsidRPr="00800145" w:rsidDel="00615932">
          <w:rPr>
            <w:lang w:val="en-GB"/>
          </w:rPr>
          <w:delText xml:space="preserve">LDNO </w:delText>
        </w:r>
      </w:del>
      <w:ins w:id="79" w:author="Gowling WLG" w:date="2017-03-03T15:45:00Z">
        <w:r w:rsidR="00615932">
          <w:rPr>
            <w:lang w:val="en-GB"/>
          </w:rPr>
          <w:t>QNO</w:t>
        </w:r>
        <w:r w:rsidR="00615932" w:rsidRPr="00800145">
          <w:rPr>
            <w:lang w:val="en-GB"/>
          </w:rPr>
          <w:t xml:space="preserve"> </w:t>
        </w:r>
      </w:ins>
      <w:r w:rsidRPr="00800145">
        <w:rPr>
          <w:lang w:val="en-GB"/>
        </w:rPr>
        <w:t>boundary up to and including the network level of the end user in the case of demand, and up to and excluding the network level of the end user in the case of generation.</w:t>
      </w:r>
    </w:p>
    <w:p w:rsidR="00800145" w:rsidRPr="00800145" w:rsidRDefault="00800145" w:rsidP="00800145">
      <w:pPr>
        <w:widowControl w:val="0"/>
        <w:autoSpaceDE w:val="0"/>
        <w:autoSpaceDN w:val="0"/>
        <w:adjustRightInd w:val="0"/>
        <w:spacing w:after="240" w:line="360" w:lineRule="auto"/>
        <w:ind w:left="709"/>
        <w:jc w:val="both"/>
        <w:rPr>
          <w:lang w:val="en-GB"/>
        </w:rPr>
      </w:pPr>
      <w:r w:rsidRPr="00800145">
        <w:rPr>
          <w:lang w:val="en-GB"/>
        </w:rPr>
        <w:t>S the sum of the percentages for all network levels in the distribution network above and including the network level of the end user in the case of demand, and up to and excluding the network level of the end user in the case of generation.</w:t>
      </w:r>
    </w:p>
    <w:p w:rsidR="00800145" w:rsidRPr="00800145" w:rsidRDefault="00800145" w:rsidP="00800145">
      <w:pPr>
        <w:widowControl w:val="0"/>
        <w:autoSpaceDE w:val="0"/>
        <w:autoSpaceDN w:val="0"/>
        <w:adjustRightInd w:val="0"/>
        <w:spacing w:after="240" w:line="360" w:lineRule="auto"/>
        <w:ind w:left="709"/>
        <w:jc w:val="both"/>
        <w:rPr>
          <w:lang w:val="en-GB"/>
        </w:rPr>
      </w:pPr>
      <w:r w:rsidRPr="00800145">
        <w:rPr>
          <w:lang w:val="en-GB"/>
        </w:rPr>
        <w:t>U is the ratio of the sum of the DNO Party’s total incentive revenue and the transmission exit charge, and the DNO Party’s total Allowed Revenue including any incentive revenue and transmission exit charge.</w:t>
      </w:r>
    </w:p>
    <w:p w:rsidR="00800145" w:rsidRPr="00800145" w:rsidRDefault="00800145" w:rsidP="00800145">
      <w:pPr>
        <w:widowControl w:val="0"/>
        <w:autoSpaceDE w:val="0"/>
        <w:autoSpaceDN w:val="0"/>
        <w:adjustRightInd w:val="0"/>
        <w:spacing w:after="240" w:line="360" w:lineRule="auto"/>
        <w:ind w:left="709"/>
        <w:jc w:val="both"/>
        <w:rPr>
          <w:lang w:val="en-GB"/>
        </w:rPr>
      </w:pPr>
      <w:r w:rsidRPr="00800145">
        <w:rPr>
          <w:lang w:val="en-GB"/>
        </w:rPr>
        <w:t>[Network length split for 132kV] and [Network length split for EHV] are currently set to 100 per cent.</w:t>
      </w:r>
    </w:p>
    <w:p w:rsidR="00800145" w:rsidRPr="00800145" w:rsidRDefault="00800145" w:rsidP="00800145">
      <w:pPr>
        <w:widowControl w:val="0"/>
        <w:autoSpaceDE w:val="0"/>
        <w:autoSpaceDN w:val="0"/>
        <w:adjustRightInd w:val="0"/>
        <w:spacing w:after="240" w:line="360" w:lineRule="auto"/>
        <w:ind w:left="1440" w:hanging="731"/>
        <w:jc w:val="both"/>
        <w:rPr>
          <w:lang w:val="en-GB"/>
        </w:rPr>
      </w:pPr>
      <w:r w:rsidRPr="00800145">
        <w:rPr>
          <w:lang w:val="en-GB"/>
        </w:rPr>
        <w:t>[EHV and 132kV direct cost proportion] is as calculated in paragraph 25.14E.</w:t>
      </w:r>
    </w:p>
    <w:p w:rsidR="00764482" w:rsidRDefault="00764482" w:rsidP="00800145">
      <w:pPr>
        <w:widowControl w:val="0"/>
        <w:autoSpaceDE w:val="0"/>
        <w:autoSpaceDN w:val="0"/>
        <w:adjustRightInd w:val="0"/>
        <w:spacing w:after="240" w:line="360" w:lineRule="auto"/>
        <w:jc w:val="both"/>
        <w:rPr>
          <w:b/>
          <w:u w:val="single"/>
          <w:lang w:val="en-GB"/>
        </w:rPr>
      </w:pPr>
    </w:p>
    <w:p w:rsidR="00800145" w:rsidRDefault="00800145" w:rsidP="00800145">
      <w:pPr>
        <w:widowControl w:val="0"/>
        <w:autoSpaceDE w:val="0"/>
        <w:autoSpaceDN w:val="0"/>
        <w:adjustRightInd w:val="0"/>
        <w:spacing w:after="240" w:line="360" w:lineRule="auto"/>
        <w:jc w:val="both"/>
        <w:rPr>
          <w:b/>
          <w:u w:val="single"/>
          <w:lang w:val="en-GB"/>
        </w:rPr>
      </w:pPr>
      <w:r>
        <w:rPr>
          <w:b/>
          <w:u w:val="single"/>
          <w:lang w:val="en-GB"/>
        </w:rPr>
        <w:t>Amend paragraph 2</w:t>
      </w:r>
      <w:r w:rsidR="00615932">
        <w:rPr>
          <w:b/>
          <w:u w:val="single"/>
          <w:lang w:val="en-GB"/>
        </w:rPr>
        <w:t>6</w:t>
      </w:r>
      <w:r>
        <w:rPr>
          <w:b/>
          <w:u w:val="single"/>
          <w:lang w:val="en-GB"/>
        </w:rPr>
        <w:t xml:space="preserve"> of Schedule 17 as follows:</w:t>
      </w:r>
    </w:p>
    <w:p w:rsidR="00615932" w:rsidRDefault="00615932" w:rsidP="00615932">
      <w:pPr>
        <w:widowControl w:val="0"/>
        <w:autoSpaceDE w:val="0"/>
        <w:autoSpaceDN w:val="0"/>
        <w:adjustRightInd w:val="0"/>
        <w:spacing w:after="240" w:line="360" w:lineRule="auto"/>
        <w:ind w:left="720" w:hanging="720"/>
        <w:jc w:val="both"/>
        <w:rPr>
          <w:lang w:val="en-GB"/>
        </w:rPr>
      </w:pPr>
      <w:r>
        <w:rPr>
          <w:lang w:val="en-GB"/>
        </w:rPr>
        <w:t>26.1</w:t>
      </w:r>
      <w:r>
        <w:rPr>
          <w:lang w:val="en-GB"/>
        </w:rPr>
        <w:tab/>
      </w:r>
      <w:r w:rsidRPr="00615932">
        <w:rPr>
          <w:lang w:val="en-GB"/>
        </w:rPr>
        <w:t>For Connectees on a</w:t>
      </w:r>
      <w:del w:id="80" w:author="Gowling WLG" w:date="2017-03-03T15:50:00Z">
        <w:r w:rsidRPr="00615932" w:rsidDel="00615932">
          <w:rPr>
            <w:lang w:val="en-GB"/>
          </w:rPr>
          <w:delText>n</w:delText>
        </w:r>
      </w:del>
      <w:r w:rsidRPr="00615932">
        <w:rPr>
          <w:lang w:val="en-GB"/>
        </w:rPr>
        <w:t xml:space="preserve"> </w:t>
      </w:r>
      <w:del w:id="81" w:author="Gowling WLG" w:date="2017-03-03T15:50:00Z">
        <w:r w:rsidRPr="00615932" w:rsidDel="00615932">
          <w:rPr>
            <w:lang w:val="en-GB"/>
          </w:rPr>
          <w:delText>IDNO Party’s Distribution System</w:delText>
        </w:r>
      </w:del>
      <w:ins w:id="82" w:author="Gowling WLG" w:date="2017-03-03T15:50:00Z">
        <w:r>
          <w:rPr>
            <w:lang w:val="en-GB"/>
          </w:rPr>
          <w:t>QNO's network</w:t>
        </w:r>
      </w:ins>
      <w:r w:rsidRPr="00615932">
        <w:rPr>
          <w:lang w:val="en-GB"/>
        </w:rPr>
        <w:t xml:space="preserve"> that would be covered by the EDCM if they were on the DNO Party’s network, the EDCM is applied to calculate a portfolio EDCM charge/credit for each such Connectee. </w:t>
      </w:r>
    </w:p>
    <w:p w:rsidR="00800145" w:rsidRDefault="00615932" w:rsidP="00615932">
      <w:pPr>
        <w:widowControl w:val="0"/>
        <w:autoSpaceDE w:val="0"/>
        <w:autoSpaceDN w:val="0"/>
        <w:adjustRightInd w:val="0"/>
        <w:spacing w:after="240" w:line="360" w:lineRule="auto"/>
        <w:ind w:left="720" w:hanging="720"/>
        <w:jc w:val="both"/>
        <w:rPr>
          <w:lang w:val="en-GB"/>
        </w:rPr>
      </w:pPr>
      <w:r>
        <w:rPr>
          <w:lang w:val="en-GB"/>
        </w:rPr>
        <w:t>26.2</w:t>
      </w:r>
      <w:r>
        <w:rPr>
          <w:lang w:val="en-GB"/>
        </w:rPr>
        <w:tab/>
      </w:r>
      <w:r w:rsidRPr="00615932">
        <w:rPr>
          <w:lang w:val="en-GB"/>
        </w:rPr>
        <w:t xml:space="preserve">These EDCM portfolio charges would be calculated as if each EDCM Connectee on the </w:t>
      </w:r>
      <w:del w:id="83" w:author="Gowling WLG" w:date="2017-03-03T15:51:00Z">
        <w:r w:rsidRPr="00615932" w:rsidDel="00615932">
          <w:rPr>
            <w:lang w:val="en-GB"/>
          </w:rPr>
          <w:delText>IDNO Party’s distribution system</w:delText>
        </w:r>
      </w:del>
      <w:ins w:id="84" w:author="Gowling WLG" w:date="2017-03-03T15:51:00Z">
        <w:r>
          <w:rPr>
            <w:lang w:val="en-GB"/>
          </w:rPr>
          <w:t>QNO's network</w:t>
        </w:r>
      </w:ins>
      <w:r w:rsidRPr="00615932">
        <w:rPr>
          <w:lang w:val="en-GB"/>
        </w:rPr>
        <w:t xml:space="preserve"> were notionally connected at the boundary between the DNO Party and the </w:t>
      </w:r>
      <w:del w:id="85" w:author="Gowling WLG" w:date="2017-03-03T15:51:00Z">
        <w:r w:rsidRPr="00615932" w:rsidDel="00615932">
          <w:rPr>
            <w:lang w:val="en-GB"/>
          </w:rPr>
          <w:delText>IDNO Party</w:delText>
        </w:r>
      </w:del>
      <w:ins w:id="86" w:author="Gowling WLG" w:date="2017-03-03T15:51:00Z">
        <w:r>
          <w:rPr>
            <w:lang w:val="en-GB"/>
          </w:rPr>
          <w:t>QNO</w:t>
        </w:r>
      </w:ins>
      <w:r w:rsidRPr="00615932">
        <w:rPr>
          <w:lang w:val="en-GB"/>
        </w:rPr>
        <w:t xml:space="preserve">; except for </w:t>
      </w:r>
      <w:del w:id="87" w:author="Gowling WLG" w:date="2017-03-08T14:16:00Z">
        <w:r w:rsidRPr="00615932" w:rsidDel="001B6A8E">
          <w:rPr>
            <w:lang w:val="en-GB"/>
          </w:rPr>
          <w:delText xml:space="preserve">LDNO </w:delText>
        </w:r>
      </w:del>
      <w:ins w:id="88" w:author="Gowling WLG" w:date="2017-03-08T14:16:00Z">
        <w:r w:rsidR="001B6A8E">
          <w:rPr>
            <w:lang w:val="en-GB"/>
          </w:rPr>
          <w:t>QNO</w:t>
        </w:r>
        <w:r w:rsidR="001B6A8E" w:rsidRPr="00615932">
          <w:rPr>
            <w:lang w:val="en-GB"/>
          </w:rPr>
          <w:t xml:space="preserve"> </w:t>
        </w:r>
      </w:ins>
      <w:r w:rsidRPr="00615932">
        <w:rPr>
          <w:lang w:val="en-GB"/>
        </w:rPr>
        <w:t xml:space="preserve">UMS tariffs, which are charged by reference to the voltage of the Points of Connection that provide the majority of the energised domestic connections for the </w:t>
      </w:r>
      <w:del w:id="89" w:author="Gowling WLG" w:date="2017-03-08T14:16:00Z">
        <w:r w:rsidRPr="00615932" w:rsidDel="001B6A8E">
          <w:rPr>
            <w:lang w:val="en-GB"/>
          </w:rPr>
          <w:delText xml:space="preserve">LDNO </w:delText>
        </w:r>
      </w:del>
      <w:ins w:id="90" w:author="Gowling WLG" w:date="2017-03-08T14:16:00Z">
        <w:r w:rsidR="001B6A8E">
          <w:rPr>
            <w:lang w:val="en-GB"/>
          </w:rPr>
          <w:t>QNO</w:t>
        </w:r>
        <w:r w:rsidR="001B6A8E" w:rsidRPr="00615932">
          <w:rPr>
            <w:lang w:val="en-GB"/>
          </w:rPr>
          <w:t xml:space="preserve"> </w:t>
        </w:r>
      </w:ins>
      <w:r w:rsidRPr="00615932">
        <w:rPr>
          <w:lang w:val="en-GB"/>
        </w:rPr>
        <w:t>in the GSP Group (or, where there is no such majority, on such other reasonable basis as the DNO Party determines). Both EDCM import and export charges will apply.</w:t>
      </w:r>
    </w:p>
    <w:p w:rsidR="00615932" w:rsidRDefault="00615932" w:rsidP="00615932">
      <w:pPr>
        <w:widowControl w:val="0"/>
        <w:autoSpaceDE w:val="0"/>
        <w:autoSpaceDN w:val="0"/>
        <w:adjustRightInd w:val="0"/>
        <w:spacing w:after="240" w:line="360" w:lineRule="auto"/>
        <w:ind w:left="720" w:hanging="720"/>
        <w:jc w:val="both"/>
        <w:rPr>
          <w:lang w:val="en-GB"/>
        </w:rPr>
      </w:pPr>
      <w:r>
        <w:rPr>
          <w:lang w:val="en-GB"/>
        </w:rPr>
        <w:t>26.3</w:t>
      </w:r>
      <w:r>
        <w:rPr>
          <w:lang w:val="en-GB"/>
        </w:rPr>
        <w:tab/>
      </w:r>
      <w:r w:rsidRPr="00615932">
        <w:rPr>
          <w:lang w:val="en-GB"/>
        </w:rPr>
        <w:t xml:space="preserve">For the purposes of calculating the boundary-equivalent portfolio EDCM tariffs, each EDCM Connectee on the </w:t>
      </w:r>
      <w:del w:id="91" w:author="Gowling WLG" w:date="2017-03-03T15:51:00Z">
        <w:r w:rsidRPr="00615932" w:rsidDel="00615932">
          <w:rPr>
            <w:lang w:val="en-GB"/>
          </w:rPr>
          <w:delText>IDNO Party</w:delText>
        </w:r>
      </w:del>
      <w:ins w:id="92" w:author="Gowling WLG" w:date="2017-03-03T15:51:00Z">
        <w:r>
          <w:rPr>
            <w:lang w:val="en-GB"/>
          </w:rPr>
          <w:t>QNO</w:t>
        </w:r>
      </w:ins>
      <w:r w:rsidRPr="00615932">
        <w:rPr>
          <w:lang w:val="en-GB"/>
        </w:rPr>
        <w:t xml:space="preserve">’s network would be assigned the demand Connectee category relating to the 15 </w:t>
      </w:r>
      <w:del w:id="93" w:author="Gowling WLG" w:date="2017-03-03T15:51:00Z">
        <w:r w:rsidRPr="00615932" w:rsidDel="00615932">
          <w:rPr>
            <w:lang w:val="en-GB"/>
          </w:rPr>
          <w:delText>IDNO Party</w:delText>
        </w:r>
      </w:del>
      <w:ins w:id="94" w:author="Gowling WLG" w:date="2017-03-03T15:51:00Z">
        <w:r>
          <w:rPr>
            <w:lang w:val="en-GB"/>
          </w:rPr>
          <w:t>QNO</w:t>
        </w:r>
      </w:ins>
      <w:r w:rsidRPr="00615932">
        <w:rPr>
          <w:lang w:val="en-GB"/>
        </w:rPr>
        <w:t xml:space="preserve"> boundary categories. </w:t>
      </w:r>
    </w:p>
    <w:p w:rsidR="00615932" w:rsidRDefault="00615932" w:rsidP="00615932">
      <w:pPr>
        <w:widowControl w:val="0"/>
        <w:autoSpaceDE w:val="0"/>
        <w:autoSpaceDN w:val="0"/>
        <w:adjustRightInd w:val="0"/>
        <w:spacing w:after="240" w:line="360" w:lineRule="auto"/>
        <w:ind w:left="720" w:hanging="720"/>
        <w:jc w:val="both"/>
        <w:rPr>
          <w:lang w:val="en-GB"/>
        </w:rPr>
      </w:pPr>
      <w:r>
        <w:rPr>
          <w:lang w:val="en-GB"/>
        </w:rPr>
        <w:t>26.4</w:t>
      </w:r>
      <w:r>
        <w:rPr>
          <w:lang w:val="en-GB"/>
        </w:rPr>
        <w:tab/>
      </w:r>
      <w:r w:rsidRPr="00615932">
        <w:rPr>
          <w:lang w:val="en-GB"/>
        </w:rPr>
        <w:t xml:space="preserve">Such Connectees would attract charges (credits) in respect of any reinforcements caused (avoided) on the DNO Party’s network only, i.e. any network Branches that are on the </w:t>
      </w:r>
      <w:del w:id="95" w:author="Gowling WLG" w:date="2017-03-03T15:51:00Z">
        <w:r w:rsidRPr="00615932" w:rsidDel="00615932">
          <w:rPr>
            <w:lang w:val="en-GB"/>
          </w:rPr>
          <w:delText>IDNO Party</w:delText>
        </w:r>
      </w:del>
      <w:ins w:id="96" w:author="Gowling WLG" w:date="2017-03-03T15:51:00Z">
        <w:r>
          <w:rPr>
            <w:lang w:val="en-GB"/>
          </w:rPr>
          <w:t>QNO</w:t>
        </w:r>
      </w:ins>
      <w:r w:rsidRPr="00615932">
        <w:rPr>
          <w:lang w:val="en-GB"/>
        </w:rPr>
        <w:t xml:space="preserve">’s network would be attributed a zero FCP charge/credit. </w:t>
      </w:r>
    </w:p>
    <w:p w:rsidR="00615932" w:rsidRDefault="00615932" w:rsidP="00615932">
      <w:pPr>
        <w:widowControl w:val="0"/>
        <w:autoSpaceDE w:val="0"/>
        <w:autoSpaceDN w:val="0"/>
        <w:adjustRightInd w:val="0"/>
        <w:spacing w:after="240" w:line="360" w:lineRule="auto"/>
        <w:ind w:left="720" w:hanging="720"/>
        <w:jc w:val="both"/>
        <w:rPr>
          <w:lang w:val="en-GB"/>
        </w:rPr>
      </w:pPr>
      <w:r>
        <w:rPr>
          <w:lang w:val="en-GB"/>
        </w:rPr>
        <w:t>26.5</w:t>
      </w:r>
      <w:r>
        <w:rPr>
          <w:lang w:val="en-GB"/>
        </w:rPr>
        <w:tab/>
      </w:r>
      <w:r w:rsidRPr="00615932">
        <w:rPr>
          <w:lang w:val="en-GB"/>
        </w:rPr>
        <w:t xml:space="preserve">The setting of final charges to Embedded Designated EHV Properties including the calculation of charges for assets used on the Embedded network will be established by the </w:t>
      </w:r>
      <w:del w:id="97" w:author="Gowling WLG" w:date="2017-03-03T15:52:00Z">
        <w:r w:rsidRPr="00615932" w:rsidDel="00615932">
          <w:rPr>
            <w:lang w:val="en-GB"/>
          </w:rPr>
          <w:delText>IDNO Party</w:delText>
        </w:r>
      </w:del>
      <w:ins w:id="98" w:author="Gowling WLG" w:date="2017-03-03T15:52:00Z">
        <w:r>
          <w:rPr>
            <w:lang w:val="en-GB"/>
          </w:rPr>
          <w:t>QNO</w:t>
        </w:r>
      </w:ins>
      <w:r w:rsidRPr="00615932">
        <w:rPr>
          <w:lang w:val="en-GB"/>
        </w:rPr>
        <w:t xml:space="preserve">. </w:t>
      </w:r>
    </w:p>
    <w:p w:rsidR="00615932" w:rsidRDefault="00615932" w:rsidP="00615932">
      <w:pPr>
        <w:widowControl w:val="0"/>
        <w:autoSpaceDE w:val="0"/>
        <w:autoSpaceDN w:val="0"/>
        <w:adjustRightInd w:val="0"/>
        <w:spacing w:after="240" w:line="360" w:lineRule="auto"/>
        <w:ind w:left="720" w:hanging="720"/>
        <w:jc w:val="both"/>
        <w:rPr>
          <w:lang w:val="en-GB"/>
        </w:rPr>
      </w:pPr>
      <w:r>
        <w:rPr>
          <w:lang w:val="en-GB"/>
        </w:rPr>
        <w:t>26.6</w:t>
      </w:r>
      <w:r>
        <w:rPr>
          <w:lang w:val="en-GB"/>
        </w:rPr>
        <w:tab/>
      </w:r>
      <w:r w:rsidRPr="00615932">
        <w:rPr>
          <w:lang w:val="en-GB"/>
        </w:rPr>
        <w:t xml:space="preserve">All EDCM charges </w:t>
      </w:r>
      <w:del w:id="99" w:author="Gowling WLG" w:date="2017-03-03T15:52:00Z">
        <w:r w:rsidRPr="00615932" w:rsidDel="00615932">
          <w:rPr>
            <w:lang w:val="en-GB"/>
          </w:rPr>
          <w:delText xml:space="preserve">would </w:delText>
        </w:r>
      </w:del>
      <w:ins w:id="100" w:author="Gowling WLG" w:date="2017-03-03T15:52:00Z">
        <w:r w:rsidRPr="00615932">
          <w:rPr>
            <w:lang w:val="en-GB"/>
          </w:rPr>
          <w:t>w</w:t>
        </w:r>
        <w:r>
          <w:rPr>
            <w:lang w:val="en-GB"/>
          </w:rPr>
          <w:t>ill</w:t>
        </w:r>
        <w:r w:rsidRPr="00615932">
          <w:rPr>
            <w:lang w:val="en-GB"/>
          </w:rPr>
          <w:t xml:space="preserve"> </w:t>
        </w:r>
      </w:ins>
      <w:r w:rsidRPr="00615932">
        <w:rPr>
          <w:lang w:val="en-GB"/>
        </w:rPr>
        <w:t xml:space="preserve">be calculated using “boundary equivalent” data provided by the </w:t>
      </w:r>
      <w:del w:id="101" w:author="Gowling WLG" w:date="2017-03-03T15:52:00Z">
        <w:r w:rsidRPr="00615932" w:rsidDel="00615932">
          <w:rPr>
            <w:lang w:val="en-GB"/>
          </w:rPr>
          <w:delText>IDNO Party</w:delText>
        </w:r>
      </w:del>
      <w:ins w:id="102" w:author="Gowling WLG" w:date="2017-03-03T15:52:00Z">
        <w:r>
          <w:rPr>
            <w:lang w:val="en-GB"/>
          </w:rPr>
          <w:t>QNO</w:t>
        </w:r>
      </w:ins>
      <w:r w:rsidRPr="00615932">
        <w:rPr>
          <w:lang w:val="en-GB"/>
        </w:rPr>
        <w:t xml:space="preserve"> to the host DNO Party for each Embedded Designated EHV Property. For the purposes of the EDCM, boundary equivalent data should be what the </w:t>
      </w:r>
      <w:del w:id="103" w:author="Gowling WLG" w:date="2017-03-03T15:52:00Z">
        <w:r w:rsidRPr="00615932" w:rsidDel="00615932">
          <w:rPr>
            <w:lang w:val="en-GB"/>
          </w:rPr>
          <w:delText>IDNO Party</w:delText>
        </w:r>
      </w:del>
      <w:ins w:id="104" w:author="Gowling WLG" w:date="2017-03-03T15:52:00Z">
        <w:r>
          <w:rPr>
            <w:lang w:val="en-GB"/>
          </w:rPr>
          <w:t>QNO</w:t>
        </w:r>
      </w:ins>
      <w:r w:rsidRPr="00615932">
        <w:rPr>
          <w:lang w:val="en-GB"/>
        </w:rPr>
        <w:t xml:space="preserve"> has allowed for at the DNO Party - </w:t>
      </w:r>
      <w:del w:id="105" w:author="Gowling WLG" w:date="2017-03-03T15:52:00Z">
        <w:r w:rsidRPr="00615932" w:rsidDel="00615932">
          <w:rPr>
            <w:lang w:val="en-GB"/>
          </w:rPr>
          <w:delText>IDNO Party</w:delText>
        </w:r>
      </w:del>
      <w:ins w:id="106" w:author="Gowling WLG" w:date="2017-03-03T15:52:00Z">
        <w:r>
          <w:rPr>
            <w:lang w:val="en-GB"/>
          </w:rPr>
          <w:t>QNO</w:t>
        </w:r>
      </w:ins>
      <w:r w:rsidRPr="00615932">
        <w:rPr>
          <w:lang w:val="en-GB"/>
        </w:rPr>
        <w:t xml:space="preserve"> boundary, for each EDCM Connectee, after taking into consideration the diversity and losses within the </w:t>
      </w:r>
      <w:del w:id="107" w:author="Gowling WLG" w:date="2017-03-03T15:53:00Z">
        <w:r w:rsidRPr="00615932" w:rsidDel="00615932">
          <w:rPr>
            <w:lang w:val="en-GB"/>
          </w:rPr>
          <w:delText>IDNO Party</w:delText>
        </w:r>
      </w:del>
      <w:ins w:id="108" w:author="Gowling WLG" w:date="2017-03-03T15:53:00Z">
        <w:r>
          <w:rPr>
            <w:lang w:val="en-GB"/>
          </w:rPr>
          <w:t>QNO</w:t>
        </w:r>
      </w:ins>
      <w:r w:rsidRPr="00615932">
        <w:rPr>
          <w:lang w:val="en-GB"/>
        </w:rPr>
        <w:t xml:space="preserve">’s network. Data relating to CDCM end users must be considered for the purposes of calculating boundary equivalent data in order to cater for the effect of diversity and losses. </w:t>
      </w:r>
    </w:p>
    <w:p w:rsidR="00615932" w:rsidRPr="00615932" w:rsidRDefault="00615932" w:rsidP="00615932">
      <w:pPr>
        <w:widowControl w:val="0"/>
        <w:autoSpaceDE w:val="0"/>
        <w:autoSpaceDN w:val="0"/>
        <w:adjustRightInd w:val="0"/>
        <w:spacing w:after="240" w:line="360" w:lineRule="auto"/>
        <w:ind w:left="720" w:hanging="720"/>
        <w:jc w:val="both"/>
        <w:rPr>
          <w:lang w:val="en-GB"/>
        </w:rPr>
      </w:pPr>
      <w:r>
        <w:rPr>
          <w:lang w:val="en-GB"/>
        </w:rPr>
        <w:t>26.7</w:t>
      </w:r>
      <w:r>
        <w:rPr>
          <w:lang w:val="en-GB"/>
        </w:rPr>
        <w:tab/>
      </w:r>
      <w:r w:rsidRPr="00615932">
        <w:rPr>
          <w:lang w:val="en-GB"/>
        </w:rPr>
        <w:t>The EDCM will include in the charges for Embedded Designated EHV Properties a fixed charge relating to any assets on the DNO Party’s network that are for the sole use of a</w:t>
      </w:r>
      <w:del w:id="109" w:author="Gowling WLG" w:date="2017-03-03T15:53:00Z">
        <w:r w:rsidRPr="00615932" w:rsidDel="00615932">
          <w:rPr>
            <w:lang w:val="en-GB"/>
          </w:rPr>
          <w:delText>n</w:delText>
        </w:r>
      </w:del>
      <w:r w:rsidRPr="00615932">
        <w:rPr>
          <w:lang w:val="en-GB"/>
        </w:rPr>
        <w:t xml:space="preserve"> </w:t>
      </w:r>
      <w:del w:id="110" w:author="Gowling WLG" w:date="2017-03-03T15:53:00Z">
        <w:r w:rsidRPr="00615932" w:rsidDel="00615932">
          <w:rPr>
            <w:lang w:val="en-GB"/>
          </w:rPr>
          <w:delText>Embedded IDNO Party</w:delText>
        </w:r>
      </w:del>
      <w:ins w:id="111" w:author="Gowling WLG" w:date="2017-03-03T15:53:00Z">
        <w:r>
          <w:rPr>
            <w:lang w:val="en-GB"/>
          </w:rPr>
          <w:t>QNO</w:t>
        </w:r>
      </w:ins>
      <w:r w:rsidRPr="00615932">
        <w:rPr>
          <w:lang w:val="en-GB"/>
        </w:rPr>
        <w:t>’s network. These fixed charges would be calculated in the same way as it would be for EDCM Connectees connected directly to the host DNO Party’s network.</w:t>
      </w:r>
    </w:p>
    <w:p w:rsidR="00615932" w:rsidRDefault="00615932" w:rsidP="00615932">
      <w:pPr>
        <w:widowControl w:val="0"/>
        <w:autoSpaceDE w:val="0"/>
        <w:autoSpaceDN w:val="0"/>
        <w:adjustRightInd w:val="0"/>
        <w:spacing w:after="240" w:line="360" w:lineRule="auto"/>
        <w:ind w:left="720" w:hanging="720"/>
        <w:jc w:val="both"/>
        <w:rPr>
          <w:lang w:val="en-GB"/>
        </w:rPr>
      </w:pPr>
      <w:r>
        <w:rPr>
          <w:lang w:val="en-GB"/>
        </w:rPr>
        <w:t>26.8</w:t>
      </w:r>
      <w:r>
        <w:rPr>
          <w:lang w:val="en-GB"/>
        </w:rPr>
        <w:tab/>
      </w:r>
      <w:r w:rsidRPr="00615932">
        <w:rPr>
          <w:lang w:val="en-GB"/>
        </w:rPr>
        <w:t>In calculating charges for assets on the DNO Party’s network that are for the sole use of a</w:t>
      </w:r>
      <w:del w:id="112" w:author="Gowling WLG" w:date="2017-03-03T15:54:00Z">
        <w:r w:rsidRPr="00615932" w:rsidDel="00615932">
          <w:rPr>
            <w:lang w:val="en-GB"/>
          </w:rPr>
          <w:delText>n</w:delText>
        </w:r>
      </w:del>
      <w:r w:rsidRPr="00615932">
        <w:rPr>
          <w:lang w:val="en-GB"/>
        </w:rPr>
        <w:t xml:space="preserve"> </w:t>
      </w:r>
      <w:del w:id="113" w:author="Gowling WLG" w:date="2017-03-03T15:54:00Z">
        <w:r w:rsidRPr="00615932" w:rsidDel="00615932">
          <w:rPr>
            <w:lang w:val="en-GB"/>
          </w:rPr>
          <w:delText>Embedded IDNO Party</w:delText>
        </w:r>
      </w:del>
      <w:ins w:id="114" w:author="Gowling WLG" w:date="2017-03-03T15:54:00Z">
        <w:r>
          <w:rPr>
            <w:lang w:val="en-GB"/>
          </w:rPr>
          <w:t>QNO</w:t>
        </w:r>
      </w:ins>
      <w:r w:rsidRPr="00615932">
        <w:rPr>
          <w:lang w:val="en-GB"/>
        </w:rPr>
        <w:t xml:space="preserve">’s </w:t>
      </w:r>
      <w:ins w:id="115" w:author="Gowling WLG" w:date="2017-03-03T15:54:00Z">
        <w:r>
          <w:rPr>
            <w:lang w:val="en-GB"/>
          </w:rPr>
          <w:t>network</w:t>
        </w:r>
      </w:ins>
      <w:del w:id="116" w:author="Gowling WLG" w:date="2017-03-03T15:54:00Z">
        <w:r w:rsidRPr="00615932" w:rsidDel="00615932">
          <w:rPr>
            <w:lang w:val="en-GB"/>
          </w:rPr>
          <w:delText>distribution system</w:delText>
        </w:r>
      </w:del>
      <w:r w:rsidRPr="00615932">
        <w:rPr>
          <w:lang w:val="en-GB"/>
        </w:rPr>
        <w:t xml:space="preserve">, DNO Party’s will charge only for the proportion of sole use assets deemed to be used by Embedded Designated EHV Properties. This proportion will be calculated, in respect of each Embedded Designated EHV Properties, as the ratio of the boundary equivalent capacity of that Connectee to the capacity at the </w:t>
      </w:r>
      <w:del w:id="117" w:author="Gowling WLG" w:date="2017-03-03T15:54:00Z">
        <w:r w:rsidRPr="00615932" w:rsidDel="00615932">
          <w:rPr>
            <w:lang w:val="en-GB"/>
          </w:rPr>
          <w:delText>IDNO Party</w:delText>
        </w:r>
      </w:del>
      <w:ins w:id="118" w:author="Gowling WLG" w:date="2017-03-03T15:54:00Z">
        <w:r>
          <w:rPr>
            <w:lang w:val="en-GB"/>
          </w:rPr>
          <w:t>QNO</w:t>
        </w:r>
      </w:ins>
      <w:r w:rsidRPr="00615932">
        <w:rPr>
          <w:lang w:val="en-GB"/>
        </w:rPr>
        <w:t xml:space="preserve"> - DNO Party boundary. </w:t>
      </w:r>
    </w:p>
    <w:p w:rsidR="00800145" w:rsidRPr="00615932" w:rsidRDefault="00615932" w:rsidP="00615932">
      <w:pPr>
        <w:widowControl w:val="0"/>
        <w:autoSpaceDE w:val="0"/>
        <w:autoSpaceDN w:val="0"/>
        <w:adjustRightInd w:val="0"/>
        <w:spacing w:after="240" w:line="360" w:lineRule="auto"/>
        <w:ind w:left="720" w:hanging="720"/>
        <w:jc w:val="both"/>
        <w:rPr>
          <w:lang w:val="en-GB"/>
        </w:rPr>
      </w:pPr>
      <w:r>
        <w:rPr>
          <w:lang w:val="en-GB"/>
        </w:rPr>
        <w:t>26.9</w:t>
      </w:r>
      <w:r>
        <w:rPr>
          <w:lang w:val="en-GB"/>
        </w:rPr>
        <w:tab/>
      </w:r>
      <w:r w:rsidRPr="00615932">
        <w:rPr>
          <w:lang w:val="en-GB"/>
        </w:rPr>
        <w:t xml:space="preserve">If there are no Embedded Designated EHV Properties on the </w:t>
      </w:r>
      <w:del w:id="119" w:author="Gowling WLG" w:date="2017-03-03T15:54:00Z">
        <w:r w:rsidRPr="00615932" w:rsidDel="00615932">
          <w:rPr>
            <w:lang w:val="en-GB"/>
          </w:rPr>
          <w:delText>IDNO Party</w:delText>
        </w:r>
      </w:del>
      <w:ins w:id="120" w:author="Gowling WLG" w:date="2017-03-03T15:54:00Z">
        <w:r>
          <w:rPr>
            <w:lang w:val="en-GB"/>
          </w:rPr>
          <w:t>QNO</w:t>
        </w:r>
      </w:ins>
      <w:r w:rsidRPr="00615932">
        <w:rPr>
          <w:lang w:val="en-GB"/>
        </w:rPr>
        <w:t xml:space="preserve">’s network, no sole use asset charges </w:t>
      </w:r>
      <w:del w:id="121" w:author="Gowling WLG" w:date="2017-03-03T15:54:00Z">
        <w:r w:rsidRPr="00615932" w:rsidDel="00615932">
          <w:rPr>
            <w:lang w:val="en-GB"/>
          </w:rPr>
          <w:delText xml:space="preserve">would </w:delText>
        </w:r>
      </w:del>
      <w:ins w:id="122" w:author="Gowling WLG" w:date="2017-03-03T15:54:00Z">
        <w:r w:rsidRPr="00615932">
          <w:rPr>
            <w:lang w:val="en-GB"/>
          </w:rPr>
          <w:t>w</w:t>
        </w:r>
        <w:r>
          <w:rPr>
            <w:lang w:val="en-GB"/>
          </w:rPr>
          <w:t>ill</w:t>
        </w:r>
        <w:r w:rsidRPr="00615932">
          <w:rPr>
            <w:lang w:val="en-GB"/>
          </w:rPr>
          <w:t xml:space="preserve"> </w:t>
        </w:r>
      </w:ins>
      <w:r w:rsidRPr="00615932">
        <w:rPr>
          <w:lang w:val="en-GB"/>
        </w:rPr>
        <w:t>apply.</w:t>
      </w:r>
    </w:p>
    <w:p w:rsidR="00615932" w:rsidRDefault="00615932" w:rsidP="00615932">
      <w:pPr>
        <w:widowControl w:val="0"/>
        <w:autoSpaceDE w:val="0"/>
        <w:autoSpaceDN w:val="0"/>
        <w:adjustRightInd w:val="0"/>
        <w:spacing w:after="240" w:line="360" w:lineRule="auto"/>
        <w:ind w:left="720" w:hanging="720"/>
        <w:jc w:val="both"/>
        <w:rPr>
          <w:lang w:val="en-GB"/>
        </w:rPr>
      </w:pPr>
      <w:r>
        <w:rPr>
          <w:lang w:val="en-GB"/>
        </w:rPr>
        <w:t>26.10</w:t>
      </w:r>
      <w:r>
        <w:rPr>
          <w:lang w:val="en-GB"/>
        </w:rPr>
        <w:tab/>
      </w:r>
      <w:r w:rsidRPr="00615932">
        <w:rPr>
          <w:lang w:val="en-GB"/>
        </w:rPr>
        <w:t xml:space="preserve">Demand scaling would be applied as normal to any EDCM portfolio tariff in respect of an EDCM Connectee. For the purposes of scaling, all EDCM Connectees connected to the </w:t>
      </w:r>
      <w:del w:id="123" w:author="Gowling WLG" w:date="2017-03-03T15:55:00Z">
        <w:r w:rsidRPr="00615932" w:rsidDel="00615932">
          <w:rPr>
            <w:lang w:val="en-GB"/>
          </w:rPr>
          <w:delText>IDNO Party</w:delText>
        </w:r>
      </w:del>
      <w:ins w:id="124" w:author="Gowling WLG" w:date="2017-03-03T15:55:00Z">
        <w:r>
          <w:rPr>
            <w:lang w:val="en-GB"/>
          </w:rPr>
          <w:t>QNO</w:t>
        </w:r>
      </w:ins>
      <w:r w:rsidRPr="00615932">
        <w:rPr>
          <w:lang w:val="en-GB"/>
        </w:rPr>
        <w:t xml:space="preserve">’s network will be treated as notional EDCM Connectees connected to the DNO Party’s network at the voltage level of the boundary. </w:t>
      </w:r>
    </w:p>
    <w:p w:rsidR="00615932" w:rsidRPr="00615932" w:rsidRDefault="00615932" w:rsidP="00615932">
      <w:pPr>
        <w:widowControl w:val="0"/>
        <w:autoSpaceDE w:val="0"/>
        <w:autoSpaceDN w:val="0"/>
        <w:adjustRightInd w:val="0"/>
        <w:spacing w:after="240" w:line="360" w:lineRule="auto"/>
        <w:ind w:left="720" w:hanging="720"/>
        <w:jc w:val="both"/>
        <w:rPr>
          <w:lang w:val="en-GB"/>
        </w:rPr>
      </w:pPr>
      <w:r>
        <w:rPr>
          <w:lang w:val="en-GB"/>
        </w:rPr>
        <w:t>26.11</w:t>
      </w:r>
      <w:r>
        <w:rPr>
          <w:lang w:val="en-GB"/>
        </w:rPr>
        <w:tab/>
      </w:r>
      <w:r w:rsidRPr="00615932">
        <w:rPr>
          <w:lang w:val="en-GB"/>
        </w:rPr>
        <w:t xml:space="preserve">For EDCM Connectees connected to the </w:t>
      </w:r>
      <w:del w:id="125" w:author="Gowling WLG" w:date="2017-03-03T15:55:00Z">
        <w:r w:rsidRPr="00615932" w:rsidDel="0031727D">
          <w:rPr>
            <w:lang w:val="en-GB"/>
          </w:rPr>
          <w:delText>IDNO Party</w:delText>
        </w:r>
      </w:del>
      <w:ins w:id="126" w:author="Gowling WLG" w:date="2017-03-03T15:55:00Z">
        <w:r w:rsidR="0031727D">
          <w:rPr>
            <w:lang w:val="en-GB"/>
          </w:rPr>
          <w:t>QNO</w:t>
        </w:r>
      </w:ins>
      <w:r w:rsidRPr="00615932">
        <w:rPr>
          <w:lang w:val="en-GB"/>
        </w:rPr>
        <w:t>’s network, the capacity-based charge for the DNO Party’s indirect costs and the 20% share of residual revenue that is applied as a fixed adder, would be scaled down by a factor of 50 per cent, however, the scaling down will not apply where the residual revenue is negative.</w:t>
      </w:r>
    </w:p>
    <w:p w:rsidR="00800145" w:rsidRDefault="00800145" w:rsidP="00800145">
      <w:pPr>
        <w:widowControl w:val="0"/>
        <w:autoSpaceDE w:val="0"/>
        <w:autoSpaceDN w:val="0"/>
        <w:adjustRightInd w:val="0"/>
        <w:spacing w:after="240" w:line="360" w:lineRule="auto"/>
        <w:jc w:val="both"/>
        <w:rPr>
          <w:b/>
          <w:u w:val="single"/>
          <w:lang w:val="en-GB"/>
        </w:rPr>
      </w:pPr>
      <w:r>
        <w:rPr>
          <w:b/>
          <w:u w:val="single"/>
          <w:lang w:val="en-GB"/>
        </w:rPr>
        <w:t xml:space="preserve">Amend paragraph </w:t>
      </w:r>
      <w:r w:rsidR="0031727D">
        <w:rPr>
          <w:b/>
          <w:u w:val="single"/>
          <w:lang w:val="en-GB"/>
        </w:rPr>
        <w:t>28</w:t>
      </w:r>
      <w:r>
        <w:rPr>
          <w:b/>
          <w:u w:val="single"/>
          <w:lang w:val="en-GB"/>
        </w:rPr>
        <w:t xml:space="preserve"> of Schedule 17 as follows:</w:t>
      </w:r>
    </w:p>
    <w:p w:rsidR="0031727D" w:rsidRDefault="0031727D" w:rsidP="0031727D">
      <w:pPr>
        <w:widowControl w:val="0"/>
        <w:autoSpaceDE w:val="0"/>
        <w:autoSpaceDN w:val="0"/>
        <w:adjustRightInd w:val="0"/>
        <w:spacing w:after="240" w:line="360" w:lineRule="auto"/>
        <w:jc w:val="center"/>
        <w:rPr>
          <w:b/>
          <w:lang w:val="en-GB"/>
        </w:rPr>
      </w:pPr>
      <w:r w:rsidRPr="0031727D">
        <w:rPr>
          <w:b/>
          <w:lang w:val="en-GB"/>
        </w:rPr>
        <w:t xml:space="preserve">28. </w:t>
      </w:r>
      <w:del w:id="127" w:author="Gowling WLG" w:date="2017-03-03T15:56:00Z">
        <w:r w:rsidRPr="0031727D" w:rsidDel="0031727D">
          <w:rPr>
            <w:b/>
            <w:u w:val="single"/>
            <w:lang w:val="en-GB"/>
          </w:rPr>
          <w:delText>DNO PARTY TO UNLICENSED NETWORKS</w:delText>
        </w:r>
      </w:del>
      <w:ins w:id="128" w:author="Gowling WLG" w:date="2017-03-03T15:56:00Z">
        <w:r>
          <w:rPr>
            <w:b/>
            <w:u w:val="single"/>
            <w:lang w:val="en-GB"/>
          </w:rPr>
          <w:t>NOT USED</w:t>
        </w:r>
      </w:ins>
    </w:p>
    <w:p w:rsidR="0031727D" w:rsidDel="0031727D" w:rsidRDefault="0031727D" w:rsidP="0031727D">
      <w:pPr>
        <w:widowControl w:val="0"/>
        <w:autoSpaceDE w:val="0"/>
        <w:autoSpaceDN w:val="0"/>
        <w:adjustRightInd w:val="0"/>
        <w:spacing w:after="240" w:line="360" w:lineRule="auto"/>
        <w:ind w:left="720" w:hanging="720"/>
        <w:jc w:val="both"/>
        <w:rPr>
          <w:del w:id="129" w:author="Gowling WLG" w:date="2017-03-03T15:56:00Z"/>
          <w:lang w:val="en-GB"/>
        </w:rPr>
      </w:pPr>
      <w:del w:id="130" w:author="Gowling WLG" w:date="2017-03-03T15:56:00Z">
        <w:r w:rsidDel="0031727D">
          <w:rPr>
            <w:lang w:val="en-GB"/>
          </w:rPr>
          <w:delText>28.1</w:delText>
        </w:r>
        <w:r w:rsidDel="0031727D">
          <w:rPr>
            <w:lang w:val="en-GB"/>
          </w:rPr>
          <w:tab/>
        </w:r>
        <w:r w:rsidRPr="0031727D" w:rsidDel="0031727D">
          <w:rPr>
            <w:lang w:val="en-GB"/>
          </w:rPr>
          <w:delText xml:space="preserve">Unlicensed networks have a choice. If they are part of the Total System under the Balancing and Settlement Code with the network open to supply competition, and if they are party to the DCUSA, and have accepted the obligations to provide the necessary data, they can, if they wish, be treated as IDNO Parties. </w:delText>
        </w:r>
      </w:del>
    </w:p>
    <w:p w:rsidR="00800145" w:rsidRPr="0031727D" w:rsidDel="0031727D" w:rsidRDefault="0031727D" w:rsidP="0031727D">
      <w:pPr>
        <w:widowControl w:val="0"/>
        <w:autoSpaceDE w:val="0"/>
        <w:autoSpaceDN w:val="0"/>
        <w:adjustRightInd w:val="0"/>
        <w:spacing w:after="240" w:line="360" w:lineRule="auto"/>
        <w:ind w:left="720" w:hanging="720"/>
        <w:jc w:val="both"/>
        <w:rPr>
          <w:del w:id="131" w:author="Gowling WLG" w:date="2017-03-03T15:56:00Z"/>
          <w:lang w:val="en-GB"/>
        </w:rPr>
      </w:pPr>
      <w:del w:id="132" w:author="Gowling WLG" w:date="2017-03-03T15:56:00Z">
        <w:r w:rsidDel="0031727D">
          <w:rPr>
            <w:lang w:val="en-GB"/>
          </w:rPr>
          <w:delText>28.2</w:delText>
        </w:r>
        <w:r w:rsidDel="0031727D">
          <w:rPr>
            <w:lang w:val="en-GB"/>
          </w:rPr>
          <w:tab/>
        </w:r>
        <w:r w:rsidRPr="0031727D" w:rsidDel="0031727D">
          <w:rPr>
            <w:lang w:val="en-GB"/>
          </w:rPr>
          <w:delText>Otherwise, the DNO Party applies the EDCM to calculate an import and export charge based on capacity and power flow data metered at the boundary. Any sole use assets specific to the unlicensed network are charged as a p/day sole use asset charge calculated as applicable to a normal EDCM Connectee.</w:delText>
        </w:r>
      </w:del>
    </w:p>
    <w:p w:rsidR="0031727D" w:rsidRDefault="0031727D" w:rsidP="0031727D">
      <w:pPr>
        <w:widowControl w:val="0"/>
        <w:autoSpaceDE w:val="0"/>
        <w:autoSpaceDN w:val="0"/>
        <w:adjustRightInd w:val="0"/>
        <w:spacing w:after="240" w:line="360" w:lineRule="auto"/>
        <w:jc w:val="both"/>
        <w:rPr>
          <w:b/>
          <w:u w:val="single"/>
          <w:lang w:val="en-GB"/>
        </w:rPr>
      </w:pPr>
      <w:r>
        <w:rPr>
          <w:b/>
          <w:u w:val="single"/>
          <w:lang w:val="en-GB"/>
        </w:rPr>
        <w:t>Amend paragraph 3 of Annex 1 to Schedule 17 as follows:</w:t>
      </w:r>
    </w:p>
    <w:tbl>
      <w:tblPr>
        <w:tblStyle w:val="TableGrid"/>
        <w:tblW w:w="0" w:type="auto"/>
        <w:tblLook w:val="04A0" w:firstRow="1" w:lastRow="0" w:firstColumn="1" w:lastColumn="0" w:noHBand="0" w:noVBand="1"/>
      </w:tblPr>
      <w:tblGrid>
        <w:gridCol w:w="2093"/>
        <w:gridCol w:w="7149"/>
      </w:tblGrid>
      <w:tr w:rsidR="0031727D" w:rsidTr="0031727D">
        <w:tc>
          <w:tcPr>
            <w:tcW w:w="2093" w:type="dxa"/>
          </w:tcPr>
          <w:p w:rsidR="0031727D" w:rsidRDefault="0031727D" w:rsidP="00413696">
            <w:pPr>
              <w:widowControl w:val="0"/>
              <w:autoSpaceDE w:val="0"/>
              <w:autoSpaceDN w:val="0"/>
              <w:adjustRightInd w:val="0"/>
              <w:spacing w:after="240" w:line="360" w:lineRule="auto"/>
              <w:jc w:val="both"/>
              <w:rPr>
                <w:b/>
                <w:lang w:val="en-GB"/>
              </w:rPr>
            </w:pPr>
            <w:r>
              <w:rPr>
                <w:b/>
                <w:lang w:val="en-GB"/>
              </w:rPr>
              <w:t>Connection Node</w:t>
            </w:r>
          </w:p>
        </w:tc>
        <w:tc>
          <w:tcPr>
            <w:tcW w:w="7149" w:type="dxa"/>
          </w:tcPr>
          <w:p w:rsidR="0031727D" w:rsidRPr="0031727D" w:rsidRDefault="0031727D" w:rsidP="0031727D">
            <w:pPr>
              <w:widowControl w:val="0"/>
              <w:autoSpaceDE w:val="0"/>
              <w:autoSpaceDN w:val="0"/>
              <w:adjustRightInd w:val="0"/>
              <w:spacing w:after="240" w:line="360" w:lineRule="auto"/>
              <w:jc w:val="both"/>
              <w:rPr>
                <w:lang w:val="en-GB"/>
              </w:rPr>
            </w:pPr>
            <w:r w:rsidRPr="0031727D">
              <w:rPr>
                <w:lang w:val="en-GB"/>
              </w:rPr>
              <w:t>A Node which is a point of connection to one of the following:</w:t>
            </w:r>
          </w:p>
          <w:p w:rsidR="0031727D" w:rsidRPr="0031727D" w:rsidRDefault="0031727D" w:rsidP="0031727D">
            <w:pPr>
              <w:pStyle w:val="ListParagraph"/>
              <w:widowControl w:val="0"/>
              <w:numPr>
                <w:ilvl w:val="0"/>
                <w:numId w:val="41"/>
              </w:numPr>
              <w:autoSpaceDE w:val="0"/>
              <w:autoSpaceDN w:val="0"/>
              <w:adjustRightInd w:val="0"/>
              <w:spacing w:after="240" w:line="360" w:lineRule="auto"/>
              <w:ind w:left="317" w:hanging="283"/>
              <w:jc w:val="both"/>
              <w:rPr>
                <w:lang w:val="en-GB"/>
              </w:rPr>
            </w:pPr>
            <w:r w:rsidRPr="0031727D">
              <w:rPr>
                <w:lang w:val="en-GB"/>
              </w:rPr>
              <w:t>an Entry Point or the Sole Use Assets connecting the Entry Point; or</w:t>
            </w:r>
          </w:p>
          <w:p w:rsidR="0031727D" w:rsidRPr="0031727D" w:rsidRDefault="0031727D" w:rsidP="0031727D">
            <w:pPr>
              <w:pStyle w:val="ListParagraph"/>
              <w:widowControl w:val="0"/>
              <w:numPr>
                <w:ilvl w:val="0"/>
                <w:numId w:val="41"/>
              </w:numPr>
              <w:autoSpaceDE w:val="0"/>
              <w:autoSpaceDN w:val="0"/>
              <w:adjustRightInd w:val="0"/>
              <w:spacing w:after="240" w:line="360" w:lineRule="auto"/>
              <w:ind w:left="317" w:hanging="283"/>
              <w:jc w:val="both"/>
              <w:rPr>
                <w:lang w:val="en-GB"/>
              </w:rPr>
            </w:pPr>
            <w:r w:rsidRPr="0031727D">
              <w:rPr>
                <w:lang w:val="en-GB"/>
              </w:rPr>
              <w:t>an Exit Point or the Sole Use Assets connecting the Exit Point; or</w:t>
            </w:r>
          </w:p>
          <w:p w:rsidR="0031727D" w:rsidRPr="0031727D" w:rsidRDefault="0031727D" w:rsidP="0031727D">
            <w:pPr>
              <w:pStyle w:val="ListParagraph"/>
              <w:widowControl w:val="0"/>
              <w:numPr>
                <w:ilvl w:val="0"/>
                <w:numId w:val="41"/>
              </w:numPr>
              <w:autoSpaceDE w:val="0"/>
              <w:autoSpaceDN w:val="0"/>
              <w:adjustRightInd w:val="0"/>
              <w:spacing w:after="240" w:line="360" w:lineRule="auto"/>
              <w:ind w:left="317" w:hanging="283"/>
              <w:jc w:val="both"/>
              <w:rPr>
                <w:lang w:val="en-GB"/>
              </w:rPr>
            </w:pPr>
            <w:r w:rsidRPr="0031727D">
              <w:rPr>
                <w:lang w:val="en-GB"/>
              </w:rPr>
              <w:t>the DNO Party’s HV network; or</w:t>
            </w:r>
          </w:p>
          <w:p w:rsidR="0031727D" w:rsidRPr="0031727D" w:rsidRDefault="0031727D" w:rsidP="0031727D">
            <w:pPr>
              <w:pStyle w:val="ListParagraph"/>
              <w:widowControl w:val="0"/>
              <w:numPr>
                <w:ilvl w:val="0"/>
                <w:numId w:val="41"/>
              </w:numPr>
              <w:autoSpaceDE w:val="0"/>
              <w:autoSpaceDN w:val="0"/>
              <w:adjustRightInd w:val="0"/>
              <w:spacing w:after="240" w:line="360" w:lineRule="auto"/>
              <w:ind w:left="317" w:hanging="283"/>
              <w:jc w:val="both"/>
              <w:rPr>
                <w:b/>
                <w:lang w:val="en-GB"/>
              </w:rPr>
            </w:pPr>
            <w:r w:rsidRPr="0031727D">
              <w:rPr>
                <w:lang w:val="en-GB"/>
              </w:rPr>
              <w:t xml:space="preserve">a Distribution System of another DNO Party or </w:t>
            </w:r>
            <w:del w:id="133" w:author="Gowling WLG" w:date="2017-03-03T16:04:00Z">
              <w:r w:rsidRPr="0031727D" w:rsidDel="0031727D">
                <w:rPr>
                  <w:lang w:val="en-GB"/>
                </w:rPr>
                <w:delText>IDNO Party</w:delText>
              </w:r>
            </w:del>
            <w:ins w:id="134" w:author="Gowling WLG" w:date="2017-03-03T16:04:00Z">
              <w:r>
                <w:rPr>
                  <w:lang w:val="en-GB"/>
                </w:rPr>
                <w:t>the network of a QNO</w:t>
              </w:r>
            </w:ins>
            <w:r w:rsidRPr="0031727D">
              <w:rPr>
                <w:lang w:val="en-GB"/>
              </w:rPr>
              <w:t>.</w:t>
            </w:r>
          </w:p>
        </w:tc>
      </w:tr>
      <w:tr w:rsidR="0031727D" w:rsidTr="0031727D">
        <w:tc>
          <w:tcPr>
            <w:tcW w:w="2093" w:type="dxa"/>
          </w:tcPr>
          <w:p w:rsidR="0031727D" w:rsidRDefault="0031727D" w:rsidP="00413696">
            <w:pPr>
              <w:widowControl w:val="0"/>
              <w:autoSpaceDE w:val="0"/>
              <w:autoSpaceDN w:val="0"/>
              <w:adjustRightInd w:val="0"/>
              <w:spacing w:after="240" w:line="360" w:lineRule="auto"/>
              <w:jc w:val="both"/>
              <w:rPr>
                <w:b/>
                <w:lang w:val="en-GB"/>
              </w:rPr>
            </w:pPr>
            <w:r>
              <w:rPr>
                <w:b/>
                <w:lang w:val="en-GB"/>
              </w:rPr>
              <w:t>Embedded</w:t>
            </w:r>
          </w:p>
        </w:tc>
        <w:tc>
          <w:tcPr>
            <w:tcW w:w="7149" w:type="dxa"/>
          </w:tcPr>
          <w:p w:rsidR="0031727D" w:rsidRPr="0031727D" w:rsidRDefault="0031727D" w:rsidP="0031727D">
            <w:pPr>
              <w:widowControl w:val="0"/>
              <w:autoSpaceDE w:val="0"/>
              <w:autoSpaceDN w:val="0"/>
              <w:adjustRightInd w:val="0"/>
              <w:spacing w:after="240" w:line="360" w:lineRule="auto"/>
              <w:jc w:val="both"/>
              <w:rPr>
                <w:lang w:val="en-GB"/>
              </w:rPr>
            </w:pPr>
            <w:r w:rsidRPr="0031727D">
              <w:rPr>
                <w:lang w:val="en-GB"/>
              </w:rPr>
              <w:t>means connected to a</w:t>
            </w:r>
            <w:del w:id="135" w:author="Gowling WLG" w:date="2017-03-03T16:05:00Z">
              <w:r w:rsidRPr="0031727D" w:rsidDel="0031727D">
                <w:rPr>
                  <w:lang w:val="en-GB"/>
                </w:rPr>
                <w:delText>n</w:delText>
              </w:r>
            </w:del>
            <w:r w:rsidRPr="0031727D">
              <w:rPr>
                <w:lang w:val="en-GB"/>
              </w:rPr>
              <w:t xml:space="preserve"> </w:t>
            </w:r>
            <w:del w:id="136" w:author="Gowling WLG" w:date="2017-03-03T16:05:00Z">
              <w:r w:rsidRPr="0031727D" w:rsidDel="0031727D">
                <w:rPr>
                  <w:lang w:val="en-GB"/>
                </w:rPr>
                <w:delText>IDNO Party’s Distribution System</w:delText>
              </w:r>
            </w:del>
            <w:ins w:id="137" w:author="Gowling WLG" w:date="2017-03-03T16:05:00Z">
              <w:r>
                <w:rPr>
                  <w:lang w:val="en-GB"/>
                </w:rPr>
                <w:t>QNO's network</w:t>
              </w:r>
            </w:ins>
            <w:r w:rsidRPr="0031727D">
              <w:rPr>
                <w:lang w:val="en-GB"/>
              </w:rPr>
              <w:t>.</w:t>
            </w:r>
          </w:p>
        </w:tc>
      </w:tr>
      <w:tr w:rsidR="0031727D" w:rsidTr="0031727D">
        <w:tc>
          <w:tcPr>
            <w:tcW w:w="2093" w:type="dxa"/>
          </w:tcPr>
          <w:p w:rsidR="0031727D" w:rsidRDefault="0031727D" w:rsidP="0031727D">
            <w:pPr>
              <w:widowControl w:val="0"/>
              <w:autoSpaceDE w:val="0"/>
              <w:autoSpaceDN w:val="0"/>
              <w:adjustRightInd w:val="0"/>
              <w:spacing w:after="240" w:line="360" w:lineRule="auto"/>
              <w:rPr>
                <w:b/>
                <w:lang w:val="en-GB"/>
              </w:rPr>
            </w:pPr>
            <w:r>
              <w:rPr>
                <w:b/>
                <w:lang w:val="en-GB"/>
              </w:rPr>
              <w:t>network</w:t>
            </w:r>
          </w:p>
        </w:tc>
        <w:tc>
          <w:tcPr>
            <w:tcW w:w="7149" w:type="dxa"/>
          </w:tcPr>
          <w:p w:rsidR="0031727D" w:rsidRPr="0031727D" w:rsidRDefault="0031727D" w:rsidP="002E3722">
            <w:pPr>
              <w:widowControl w:val="0"/>
              <w:autoSpaceDE w:val="0"/>
              <w:autoSpaceDN w:val="0"/>
              <w:adjustRightInd w:val="0"/>
              <w:spacing w:after="240" w:line="360" w:lineRule="auto"/>
              <w:jc w:val="both"/>
              <w:rPr>
                <w:lang w:val="en-GB"/>
              </w:rPr>
            </w:pPr>
            <w:r w:rsidRPr="0031727D">
              <w:rPr>
                <w:lang w:val="en-GB"/>
              </w:rPr>
              <w:t>This is a reference to</w:t>
            </w:r>
            <w:r w:rsidR="002E3722">
              <w:rPr>
                <w:lang w:val="en-GB"/>
              </w:rPr>
              <w:t xml:space="preserve"> </w:t>
            </w:r>
            <w:ins w:id="138" w:author="Gowling WLG" w:date="2017-03-03T16:06:00Z">
              <w:r w:rsidR="003015D4">
                <w:rPr>
                  <w:lang w:val="en-GB"/>
                </w:rPr>
                <w:t>(a)</w:t>
              </w:r>
            </w:ins>
            <w:r w:rsidRPr="0031727D">
              <w:rPr>
                <w:lang w:val="en-GB"/>
              </w:rPr>
              <w:t xml:space="preserve"> the DNO Party’s Distribution System, or to a particular part of that Distribution System</w:t>
            </w:r>
            <w:ins w:id="139" w:author="Gowling WLG" w:date="2017-03-03T16:06:00Z">
              <w:r w:rsidR="003015D4">
                <w:rPr>
                  <w:lang w:val="en-GB"/>
                </w:rPr>
                <w:t>; or</w:t>
              </w:r>
            </w:ins>
            <w:ins w:id="140" w:author="Gowling WLG" w:date="2017-03-14T12:23:00Z">
              <w:r w:rsidR="002E3722">
                <w:rPr>
                  <w:lang w:val="en-GB"/>
                </w:rPr>
                <w:t xml:space="preserve"> </w:t>
              </w:r>
            </w:ins>
            <w:ins w:id="141" w:author="Gowling WLG" w:date="2017-03-03T16:06:00Z">
              <w:r w:rsidR="003015D4">
                <w:rPr>
                  <w:lang w:val="en-GB"/>
                </w:rPr>
                <w:t xml:space="preserve">(b) the QNO's </w:t>
              </w:r>
            </w:ins>
            <w:ins w:id="142" w:author="Gowling WLG" w:date="2017-03-07T12:05:00Z">
              <w:r w:rsidR="001332D8">
                <w:rPr>
                  <w:lang w:val="en-GB"/>
                </w:rPr>
                <w:t>distribution system,</w:t>
              </w:r>
              <w:r w:rsidR="001332D8" w:rsidRPr="0031727D">
                <w:rPr>
                  <w:lang w:val="en-GB"/>
                </w:rPr>
                <w:t xml:space="preserve"> or to a particular part of that </w:t>
              </w:r>
              <w:r w:rsidR="001332D8">
                <w:rPr>
                  <w:lang w:val="en-GB"/>
                </w:rPr>
                <w:t>distribution system</w:t>
              </w:r>
            </w:ins>
            <w:ins w:id="143" w:author="Gowling WLG" w:date="2017-03-14T12:23:00Z">
              <w:r w:rsidR="002E3722">
                <w:rPr>
                  <w:lang w:val="en-GB"/>
                </w:rPr>
                <w:t xml:space="preserve"> (</w:t>
              </w:r>
            </w:ins>
            <w:ins w:id="144" w:author="Gowling WLG" w:date="2017-03-14T12:24:00Z">
              <w:r w:rsidR="002E3722">
                <w:rPr>
                  <w:lang w:val="en-GB"/>
                </w:rPr>
                <w:t>whichever is relevant in the context)</w:t>
              </w:r>
            </w:ins>
            <w:r w:rsidRPr="0031727D">
              <w:rPr>
                <w:lang w:val="en-GB"/>
              </w:rPr>
              <w:t>.</w:t>
            </w:r>
          </w:p>
        </w:tc>
      </w:tr>
      <w:tr w:rsidR="0031727D" w:rsidTr="0031727D">
        <w:tc>
          <w:tcPr>
            <w:tcW w:w="2093" w:type="dxa"/>
          </w:tcPr>
          <w:p w:rsidR="0031727D" w:rsidRDefault="0031727D" w:rsidP="00413696">
            <w:pPr>
              <w:widowControl w:val="0"/>
              <w:autoSpaceDE w:val="0"/>
              <w:autoSpaceDN w:val="0"/>
              <w:adjustRightInd w:val="0"/>
              <w:spacing w:after="240" w:line="360" w:lineRule="auto"/>
              <w:jc w:val="both"/>
              <w:rPr>
                <w:b/>
                <w:lang w:val="en-GB"/>
              </w:rPr>
            </w:pPr>
            <w:r>
              <w:rPr>
                <w:b/>
                <w:lang w:val="en-GB"/>
              </w:rPr>
              <w:t>Node</w:t>
            </w:r>
          </w:p>
        </w:tc>
        <w:tc>
          <w:tcPr>
            <w:tcW w:w="7149" w:type="dxa"/>
          </w:tcPr>
          <w:p w:rsidR="0031727D" w:rsidRPr="0031727D" w:rsidRDefault="0031727D" w:rsidP="0031727D">
            <w:pPr>
              <w:widowControl w:val="0"/>
              <w:autoSpaceDE w:val="0"/>
              <w:autoSpaceDN w:val="0"/>
              <w:adjustRightInd w:val="0"/>
              <w:spacing w:after="240" w:line="360" w:lineRule="auto"/>
              <w:jc w:val="both"/>
              <w:rPr>
                <w:lang w:val="en-GB"/>
              </w:rPr>
            </w:pPr>
            <w:r w:rsidRPr="0031727D">
              <w:rPr>
                <w:lang w:val="en-GB"/>
              </w:rPr>
              <w:t>A representation of a point on the DNO Party’s EHV network that is a point of connection between a Branch and one or more of the following:</w:t>
            </w:r>
          </w:p>
          <w:p w:rsidR="0031727D" w:rsidRPr="0031727D" w:rsidRDefault="0031727D" w:rsidP="0031727D">
            <w:pPr>
              <w:pStyle w:val="ListParagraph"/>
              <w:widowControl w:val="0"/>
              <w:numPr>
                <w:ilvl w:val="0"/>
                <w:numId w:val="41"/>
              </w:numPr>
              <w:autoSpaceDE w:val="0"/>
              <w:autoSpaceDN w:val="0"/>
              <w:adjustRightInd w:val="0"/>
              <w:spacing w:after="240" w:line="360" w:lineRule="auto"/>
              <w:ind w:left="317" w:hanging="283"/>
              <w:jc w:val="both"/>
              <w:rPr>
                <w:lang w:val="en-GB"/>
              </w:rPr>
            </w:pPr>
            <w:r w:rsidRPr="0031727D">
              <w:rPr>
                <w:lang w:val="en-GB"/>
              </w:rPr>
              <w:t>another Branch; or</w:t>
            </w:r>
          </w:p>
          <w:p w:rsidR="0031727D" w:rsidRPr="0031727D" w:rsidRDefault="0031727D" w:rsidP="0031727D">
            <w:pPr>
              <w:pStyle w:val="ListParagraph"/>
              <w:widowControl w:val="0"/>
              <w:numPr>
                <w:ilvl w:val="0"/>
                <w:numId w:val="41"/>
              </w:numPr>
              <w:autoSpaceDE w:val="0"/>
              <w:autoSpaceDN w:val="0"/>
              <w:adjustRightInd w:val="0"/>
              <w:spacing w:after="240" w:line="360" w:lineRule="auto"/>
              <w:ind w:left="317" w:hanging="283"/>
              <w:jc w:val="both"/>
              <w:rPr>
                <w:lang w:val="en-GB"/>
              </w:rPr>
            </w:pPr>
            <w:r w:rsidRPr="0031727D">
              <w:rPr>
                <w:lang w:val="en-GB"/>
              </w:rPr>
              <w:t>an Entry Point or the Sole Use Assets connecting the Entry Point; or</w:t>
            </w:r>
          </w:p>
          <w:p w:rsidR="0031727D" w:rsidRPr="0031727D" w:rsidRDefault="0031727D" w:rsidP="0031727D">
            <w:pPr>
              <w:pStyle w:val="ListParagraph"/>
              <w:widowControl w:val="0"/>
              <w:numPr>
                <w:ilvl w:val="0"/>
                <w:numId w:val="41"/>
              </w:numPr>
              <w:autoSpaceDE w:val="0"/>
              <w:autoSpaceDN w:val="0"/>
              <w:adjustRightInd w:val="0"/>
              <w:spacing w:after="240" w:line="360" w:lineRule="auto"/>
              <w:ind w:left="317" w:hanging="283"/>
              <w:jc w:val="both"/>
              <w:rPr>
                <w:lang w:val="en-GB"/>
              </w:rPr>
            </w:pPr>
            <w:r w:rsidRPr="0031727D">
              <w:rPr>
                <w:lang w:val="en-GB"/>
              </w:rPr>
              <w:t>an Exit Point or the Sole Use Assets connecting the Exit Point; or</w:t>
            </w:r>
          </w:p>
          <w:p w:rsidR="0031727D" w:rsidRPr="0031727D" w:rsidRDefault="0031727D" w:rsidP="0031727D">
            <w:pPr>
              <w:pStyle w:val="ListParagraph"/>
              <w:widowControl w:val="0"/>
              <w:numPr>
                <w:ilvl w:val="0"/>
                <w:numId w:val="41"/>
              </w:numPr>
              <w:autoSpaceDE w:val="0"/>
              <w:autoSpaceDN w:val="0"/>
              <w:adjustRightInd w:val="0"/>
              <w:spacing w:after="240" w:line="360" w:lineRule="auto"/>
              <w:ind w:left="317" w:hanging="283"/>
              <w:jc w:val="both"/>
              <w:rPr>
                <w:lang w:val="en-GB"/>
              </w:rPr>
            </w:pPr>
            <w:r w:rsidRPr="0031727D">
              <w:rPr>
                <w:lang w:val="en-GB"/>
              </w:rPr>
              <w:t>the DNO Party’s HV network; or</w:t>
            </w:r>
          </w:p>
          <w:p w:rsidR="0031727D" w:rsidRPr="0031727D" w:rsidRDefault="0031727D" w:rsidP="0031727D">
            <w:pPr>
              <w:pStyle w:val="ListParagraph"/>
              <w:widowControl w:val="0"/>
              <w:numPr>
                <w:ilvl w:val="0"/>
                <w:numId w:val="41"/>
              </w:numPr>
              <w:autoSpaceDE w:val="0"/>
              <w:autoSpaceDN w:val="0"/>
              <w:adjustRightInd w:val="0"/>
              <w:spacing w:after="240" w:line="360" w:lineRule="auto"/>
              <w:ind w:left="317" w:hanging="283"/>
              <w:jc w:val="both"/>
              <w:rPr>
                <w:lang w:val="en-GB"/>
              </w:rPr>
            </w:pPr>
            <w:r w:rsidRPr="0031727D">
              <w:rPr>
                <w:lang w:val="en-GB"/>
              </w:rPr>
              <w:t xml:space="preserve">the Distribution System of another DNO Party or </w:t>
            </w:r>
            <w:del w:id="145" w:author="Gowling WLG" w:date="2017-03-03T16:04:00Z">
              <w:r w:rsidRPr="0031727D" w:rsidDel="0031727D">
                <w:rPr>
                  <w:lang w:val="en-GB"/>
                </w:rPr>
                <w:delText>IDNO Party</w:delText>
              </w:r>
            </w:del>
            <w:ins w:id="146" w:author="Gowling WLG" w:date="2017-03-03T16:04:00Z">
              <w:r>
                <w:rPr>
                  <w:lang w:val="en-GB"/>
                </w:rPr>
                <w:t>the network of a QNO</w:t>
              </w:r>
            </w:ins>
            <w:r w:rsidRPr="0031727D">
              <w:rPr>
                <w:lang w:val="en-GB"/>
              </w:rPr>
              <w:t>; or</w:t>
            </w:r>
          </w:p>
          <w:p w:rsidR="0031727D" w:rsidRPr="0031727D" w:rsidRDefault="0031727D" w:rsidP="0031727D">
            <w:pPr>
              <w:pStyle w:val="ListParagraph"/>
              <w:widowControl w:val="0"/>
              <w:numPr>
                <w:ilvl w:val="0"/>
                <w:numId w:val="42"/>
              </w:numPr>
              <w:autoSpaceDE w:val="0"/>
              <w:autoSpaceDN w:val="0"/>
              <w:adjustRightInd w:val="0"/>
              <w:spacing w:after="240" w:line="360" w:lineRule="auto"/>
              <w:ind w:left="317" w:hanging="283"/>
              <w:jc w:val="both"/>
              <w:rPr>
                <w:lang w:val="en-GB"/>
              </w:rPr>
            </w:pPr>
            <w:r w:rsidRPr="0031727D">
              <w:rPr>
                <w:lang w:val="en-GB"/>
              </w:rPr>
              <w:t>the National Electricity Transmission System.</w:t>
            </w:r>
          </w:p>
        </w:tc>
      </w:tr>
      <w:tr w:rsidR="0031727D" w:rsidTr="0031727D">
        <w:tc>
          <w:tcPr>
            <w:tcW w:w="2093" w:type="dxa"/>
          </w:tcPr>
          <w:p w:rsidR="0031727D" w:rsidRDefault="0031727D" w:rsidP="0031727D">
            <w:pPr>
              <w:widowControl w:val="0"/>
              <w:autoSpaceDE w:val="0"/>
              <w:autoSpaceDN w:val="0"/>
              <w:adjustRightInd w:val="0"/>
              <w:spacing w:after="240" w:line="360" w:lineRule="auto"/>
              <w:jc w:val="both"/>
              <w:rPr>
                <w:b/>
                <w:lang w:val="en-GB"/>
              </w:rPr>
            </w:pPr>
            <w:r>
              <w:rPr>
                <w:b/>
                <w:lang w:val="en-GB"/>
              </w:rPr>
              <w:t>Portfolio tariff</w:t>
            </w:r>
          </w:p>
        </w:tc>
        <w:tc>
          <w:tcPr>
            <w:tcW w:w="7149" w:type="dxa"/>
          </w:tcPr>
          <w:p w:rsidR="0031727D" w:rsidRPr="0031727D" w:rsidRDefault="0031727D" w:rsidP="00802D4C">
            <w:pPr>
              <w:widowControl w:val="0"/>
              <w:autoSpaceDE w:val="0"/>
              <w:autoSpaceDN w:val="0"/>
              <w:adjustRightInd w:val="0"/>
              <w:spacing w:after="240" w:line="360" w:lineRule="auto"/>
              <w:jc w:val="both"/>
              <w:rPr>
                <w:lang w:val="en-GB"/>
              </w:rPr>
            </w:pPr>
            <w:r w:rsidRPr="0031727D">
              <w:rPr>
                <w:lang w:val="en-GB"/>
              </w:rPr>
              <w:t xml:space="preserve">A tariff for use of the network by </w:t>
            </w:r>
            <w:del w:id="147" w:author="Gowling WLG" w:date="2017-03-03T16:05:00Z">
              <w:r w:rsidRPr="0031727D" w:rsidDel="003015D4">
                <w:rPr>
                  <w:lang w:val="en-GB"/>
                </w:rPr>
                <w:delText>another DNO/IDNO Party</w:delText>
              </w:r>
            </w:del>
            <w:ins w:id="148" w:author="Gowling WLG" w:date="2017-03-03T16:05:00Z">
              <w:r w:rsidR="003015D4">
                <w:rPr>
                  <w:lang w:val="en-GB"/>
                </w:rPr>
                <w:t>a QNO</w:t>
              </w:r>
            </w:ins>
            <w:r w:rsidRPr="0031727D">
              <w:rPr>
                <w:lang w:val="en-GB"/>
              </w:rPr>
              <w:t xml:space="preserve"> </w:t>
            </w:r>
            <w:ins w:id="149" w:author="Gowling WLG" w:date="2017-04-03T17:32:00Z">
              <w:r w:rsidR="00802D4C">
                <w:rPr>
                  <w:lang w:val="en-GB"/>
                </w:rPr>
                <w:t>whose network is connected to the DNO Party's network</w:t>
              </w:r>
            </w:ins>
            <w:del w:id="150" w:author="Gowling WLG" w:date="2017-04-03T17:32:00Z">
              <w:r w:rsidRPr="0031727D" w:rsidDel="00802D4C">
                <w:rPr>
                  <w:lang w:val="en-GB"/>
                </w:rPr>
                <w:delText xml:space="preserve">where charges are linked to flows out of/into the </w:delText>
              </w:r>
            </w:del>
            <w:del w:id="151" w:author="Gowling WLG" w:date="2017-03-03T16:05:00Z">
              <w:r w:rsidRPr="0031727D" w:rsidDel="003015D4">
                <w:rPr>
                  <w:lang w:val="en-GB"/>
                </w:rPr>
                <w:delText>other DNO/IDNO Party</w:delText>
              </w:r>
            </w:del>
            <w:del w:id="152" w:author="Gowling WLG" w:date="2017-04-03T17:32:00Z">
              <w:r w:rsidRPr="0031727D" w:rsidDel="00802D4C">
                <w:rPr>
                  <w:lang w:val="en-GB"/>
                </w:rPr>
                <w:delText>’s network from its Connectees or further nested networks</w:delText>
              </w:r>
            </w:del>
            <w:r w:rsidRPr="0031727D">
              <w:rPr>
                <w:lang w:val="en-GB"/>
              </w:rPr>
              <w:t>.</w:t>
            </w:r>
          </w:p>
        </w:tc>
      </w:tr>
    </w:tbl>
    <w:p w:rsidR="00801FA5" w:rsidRDefault="00801FA5" w:rsidP="00413696">
      <w:pPr>
        <w:widowControl w:val="0"/>
        <w:autoSpaceDE w:val="0"/>
        <w:autoSpaceDN w:val="0"/>
        <w:adjustRightInd w:val="0"/>
        <w:spacing w:after="240" w:line="360" w:lineRule="auto"/>
        <w:jc w:val="both"/>
        <w:rPr>
          <w:b/>
          <w:lang w:val="en-GB"/>
        </w:rPr>
      </w:pPr>
    </w:p>
    <w:p w:rsidR="0031727D" w:rsidRDefault="0031727D" w:rsidP="0031727D">
      <w:pPr>
        <w:widowControl w:val="0"/>
        <w:autoSpaceDE w:val="0"/>
        <w:autoSpaceDN w:val="0"/>
        <w:adjustRightInd w:val="0"/>
        <w:spacing w:after="240" w:line="360" w:lineRule="auto"/>
        <w:jc w:val="both"/>
        <w:rPr>
          <w:b/>
          <w:u w:val="single"/>
          <w:lang w:val="en-GB"/>
        </w:rPr>
      </w:pPr>
      <w:r>
        <w:rPr>
          <w:b/>
          <w:u w:val="single"/>
          <w:lang w:val="en-GB"/>
        </w:rPr>
        <w:t>Add a new definition to paragraph 3 of Annex 1 to Schedule 17 as follows:</w:t>
      </w:r>
    </w:p>
    <w:tbl>
      <w:tblPr>
        <w:tblStyle w:val="TableGrid"/>
        <w:tblW w:w="0" w:type="auto"/>
        <w:tblLook w:val="04A0" w:firstRow="1" w:lastRow="0" w:firstColumn="1" w:lastColumn="0" w:noHBand="0" w:noVBand="1"/>
      </w:tblPr>
      <w:tblGrid>
        <w:gridCol w:w="2093"/>
        <w:gridCol w:w="7149"/>
      </w:tblGrid>
      <w:tr w:rsidR="0031727D" w:rsidTr="0031727D">
        <w:tc>
          <w:tcPr>
            <w:tcW w:w="2093" w:type="dxa"/>
          </w:tcPr>
          <w:p w:rsidR="0031727D" w:rsidRPr="0031727D" w:rsidRDefault="0031727D" w:rsidP="00802D4C">
            <w:pPr>
              <w:widowControl w:val="0"/>
              <w:autoSpaceDE w:val="0"/>
              <w:autoSpaceDN w:val="0"/>
              <w:adjustRightInd w:val="0"/>
              <w:spacing w:after="240" w:line="360" w:lineRule="auto"/>
              <w:rPr>
                <w:b/>
                <w:lang w:val="en-GB"/>
              </w:rPr>
            </w:pPr>
            <w:r>
              <w:rPr>
                <w:b/>
                <w:lang w:val="en-GB"/>
              </w:rPr>
              <w:t>Qualifying Network Operator (QNO)</w:t>
            </w:r>
          </w:p>
        </w:tc>
        <w:tc>
          <w:tcPr>
            <w:tcW w:w="7149" w:type="dxa"/>
          </w:tcPr>
          <w:p w:rsidR="00802D4C" w:rsidRPr="00CF2816" w:rsidRDefault="00802D4C" w:rsidP="00802D4C">
            <w:pPr>
              <w:pStyle w:val="Heading2"/>
              <w:widowControl w:val="0"/>
              <w:numPr>
                <w:ilvl w:val="0"/>
                <w:numId w:val="0"/>
              </w:numPr>
              <w:jc w:val="both"/>
              <w:outlineLvl w:val="1"/>
              <w:rPr>
                <w:szCs w:val="24"/>
              </w:rPr>
            </w:pPr>
            <w:r>
              <w:rPr>
                <w:szCs w:val="24"/>
              </w:rPr>
              <w:t>means one of the following:</w:t>
            </w:r>
            <w:r w:rsidRPr="00CF2816">
              <w:rPr>
                <w:szCs w:val="24"/>
              </w:rPr>
              <w:t xml:space="preserve"> </w:t>
            </w:r>
          </w:p>
          <w:p w:rsidR="00802D4C" w:rsidRPr="00CF2816" w:rsidRDefault="00802D4C" w:rsidP="00802D4C">
            <w:pPr>
              <w:pStyle w:val="Heading2"/>
              <w:widowControl w:val="0"/>
              <w:numPr>
                <w:ilvl w:val="0"/>
                <w:numId w:val="0"/>
              </w:numPr>
              <w:ind w:left="459" w:hanging="459"/>
              <w:jc w:val="both"/>
              <w:outlineLvl w:val="1"/>
              <w:rPr>
                <w:szCs w:val="24"/>
              </w:rPr>
            </w:pPr>
            <w:r>
              <w:rPr>
                <w:szCs w:val="24"/>
              </w:rPr>
              <w:t>(</w:t>
            </w:r>
            <w:r w:rsidRPr="00CF2816">
              <w:rPr>
                <w:szCs w:val="24"/>
              </w:rPr>
              <w:t xml:space="preserve">a) </w:t>
            </w:r>
            <w:r>
              <w:rPr>
                <w:szCs w:val="24"/>
              </w:rPr>
              <w:tab/>
            </w:r>
            <w:r w:rsidRPr="00CF2816">
              <w:rPr>
                <w:szCs w:val="24"/>
              </w:rPr>
              <w:t>an IDNO Party</w:t>
            </w:r>
            <w:r>
              <w:rPr>
                <w:szCs w:val="24"/>
              </w:rPr>
              <w:t xml:space="preserve"> (or DNO Party operating a network outside its</w:t>
            </w:r>
            <w:r w:rsidRPr="00CF2816">
              <w:rPr>
                <w:szCs w:val="24"/>
              </w:rPr>
              <w:t xml:space="preserve"> Distribution Services Area</w:t>
            </w:r>
            <w:r>
              <w:rPr>
                <w:szCs w:val="24"/>
              </w:rPr>
              <w:t>),</w:t>
            </w:r>
            <w:r w:rsidRPr="00CF2816">
              <w:rPr>
                <w:szCs w:val="24"/>
              </w:rPr>
              <w:t xml:space="preserve"> whose </w:t>
            </w:r>
            <w:r>
              <w:rPr>
                <w:szCs w:val="24"/>
              </w:rPr>
              <w:t>network</w:t>
            </w:r>
            <w:r w:rsidRPr="00CF2816">
              <w:rPr>
                <w:szCs w:val="24"/>
              </w:rPr>
              <w:t xml:space="preserve"> is connected to the </w:t>
            </w:r>
            <w:r>
              <w:rPr>
                <w:szCs w:val="24"/>
              </w:rPr>
              <w:t>network</w:t>
            </w:r>
            <w:r w:rsidRPr="00CF2816">
              <w:rPr>
                <w:szCs w:val="24"/>
              </w:rPr>
              <w:t xml:space="preserve"> of a DNO Party operating within its Distribution Services Area</w:t>
            </w:r>
            <w:r>
              <w:rPr>
                <w:szCs w:val="24"/>
              </w:rPr>
              <w:t>, where the IDNO Party (or DNO Party operating a network outside its</w:t>
            </w:r>
            <w:r w:rsidRPr="00CF2816">
              <w:rPr>
                <w:szCs w:val="24"/>
              </w:rPr>
              <w:t xml:space="preserve"> Distribution Services Area</w:t>
            </w:r>
            <w:r>
              <w:rPr>
                <w:szCs w:val="24"/>
              </w:rPr>
              <w:t>)</w:t>
            </w:r>
            <w:r w:rsidRPr="00CF2816">
              <w:rPr>
                <w:szCs w:val="24"/>
              </w:rPr>
              <w:t xml:space="preserve"> </w:t>
            </w:r>
            <w:r>
              <w:rPr>
                <w:szCs w:val="24"/>
              </w:rPr>
              <w:t>receives use of system from the DNO Party f</w:t>
            </w:r>
            <w:r w:rsidRPr="00CF2816">
              <w:rPr>
                <w:szCs w:val="24"/>
              </w:rPr>
              <w:t xml:space="preserve">or the purpose of conveying electricity to </w:t>
            </w:r>
            <w:r>
              <w:rPr>
                <w:szCs w:val="24"/>
              </w:rPr>
              <w:t xml:space="preserve">or from </w:t>
            </w:r>
            <w:r w:rsidRPr="00CF2816">
              <w:rPr>
                <w:szCs w:val="24"/>
              </w:rPr>
              <w:t xml:space="preserve">premises or distribution systems connected to </w:t>
            </w:r>
            <w:r>
              <w:rPr>
                <w:szCs w:val="24"/>
              </w:rPr>
              <w:t>the network of the IDNO Party (or DNO Party operating a network outside its</w:t>
            </w:r>
            <w:r w:rsidRPr="00CF2816">
              <w:rPr>
                <w:szCs w:val="24"/>
              </w:rPr>
              <w:t xml:space="preserve"> Distribution Services Area</w:t>
            </w:r>
            <w:r>
              <w:rPr>
                <w:szCs w:val="24"/>
              </w:rPr>
              <w:t>); or</w:t>
            </w:r>
            <w:r w:rsidRPr="00CF2816">
              <w:rPr>
                <w:szCs w:val="24"/>
              </w:rPr>
              <w:t xml:space="preserve"> </w:t>
            </w:r>
          </w:p>
          <w:p w:rsidR="00802D4C" w:rsidRPr="00CF2816" w:rsidRDefault="00802D4C" w:rsidP="00802D4C">
            <w:pPr>
              <w:pStyle w:val="Heading2"/>
              <w:widowControl w:val="0"/>
              <w:numPr>
                <w:ilvl w:val="0"/>
                <w:numId w:val="0"/>
              </w:numPr>
              <w:ind w:left="459" w:hanging="459"/>
              <w:jc w:val="both"/>
              <w:outlineLvl w:val="1"/>
              <w:rPr>
                <w:szCs w:val="24"/>
              </w:rPr>
            </w:pPr>
            <w:r>
              <w:rPr>
                <w:szCs w:val="24"/>
              </w:rPr>
              <w:t>(</w:t>
            </w:r>
            <w:r w:rsidRPr="00CF2816">
              <w:rPr>
                <w:szCs w:val="24"/>
              </w:rPr>
              <w:t xml:space="preserve">b) </w:t>
            </w:r>
            <w:r>
              <w:rPr>
                <w:szCs w:val="24"/>
              </w:rPr>
              <w:tab/>
            </w:r>
            <w:r w:rsidRPr="00CF2816">
              <w:rPr>
                <w:szCs w:val="24"/>
              </w:rPr>
              <w:t>any person who does not hold an electricity distribution licence</w:t>
            </w:r>
            <w:r>
              <w:rPr>
                <w:szCs w:val="24"/>
              </w:rPr>
              <w:t xml:space="preserve"> (</w:t>
            </w:r>
            <w:r w:rsidRPr="00CF2816">
              <w:rPr>
                <w:szCs w:val="24"/>
              </w:rPr>
              <w:t xml:space="preserve">and who has confirmed that </w:t>
            </w:r>
            <w:r>
              <w:rPr>
                <w:szCs w:val="24"/>
              </w:rPr>
              <w:t>it</w:t>
            </w:r>
            <w:r w:rsidRPr="00CF2816">
              <w:rPr>
                <w:szCs w:val="24"/>
              </w:rPr>
              <w:t xml:space="preserve"> </w:t>
            </w:r>
            <w:r>
              <w:rPr>
                <w:szCs w:val="24"/>
              </w:rPr>
              <w:t>is</w:t>
            </w:r>
            <w:r w:rsidRPr="00CF2816">
              <w:rPr>
                <w:szCs w:val="24"/>
              </w:rPr>
              <w:t xml:space="preserve"> exempt</w:t>
            </w:r>
            <w:r>
              <w:rPr>
                <w:szCs w:val="24"/>
              </w:rPr>
              <w:t xml:space="preserve"> under the Act</w:t>
            </w:r>
            <w:r w:rsidRPr="00CF2816">
              <w:rPr>
                <w:szCs w:val="24"/>
              </w:rPr>
              <w:t xml:space="preserve"> from </w:t>
            </w:r>
            <w:r>
              <w:rPr>
                <w:szCs w:val="24"/>
              </w:rPr>
              <w:t xml:space="preserve">the requirement to </w:t>
            </w:r>
            <w:r w:rsidRPr="00CF2816">
              <w:rPr>
                <w:szCs w:val="24"/>
              </w:rPr>
              <w:t>hold an electricity distribution licence</w:t>
            </w:r>
            <w:r>
              <w:rPr>
                <w:szCs w:val="24"/>
              </w:rPr>
              <w:t>)</w:t>
            </w:r>
            <w:r w:rsidRPr="00CF2816">
              <w:rPr>
                <w:szCs w:val="24"/>
              </w:rPr>
              <w:t xml:space="preserve">, whose </w:t>
            </w:r>
            <w:r>
              <w:rPr>
                <w:szCs w:val="24"/>
              </w:rPr>
              <w:t xml:space="preserve">network is </w:t>
            </w:r>
            <w:r w:rsidRPr="00CF2816">
              <w:rPr>
                <w:szCs w:val="24"/>
              </w:rPr>
              <w:t>connect</w:t>
            </w:r>
            <w:r>
              <w:rPr>
                <w:szCs w:val="24"/>
              </w:rPr>
              <w:t>ed</w:t>
            </w:r>
            <w:r w:rsidRPr="00CF2816">
              <w:rPr>
                <w:szCs w:val="24"/>
              </w:rPr>
              <w:t xml:space="preserve"> to the </w:t>
            </w:r>
            <w:r>
              <w:rPr>
                <w:szCs w:val="24"/>
              </w:rPr>
              <w:t xml:space="preserve">network </w:t>
            </w:r>
            <w:r w:rsidRPr="00CF2816">
              <w:rPr>
                <w:szCs w:val="24"/>
              </w:rPr>
              <w:t>of a DNO Party operating within its Distribution Services Area</w:t>
            </w:r>
            <w:r>
              <w:rPr>
                <w:szCs w:val="24"/>
              </w:rPr>
              <w:t>, where that person has contracted with the DNO Party f</w:t>
            </w:r>
            <w:r w:rsidRPr="00CF2816">
              <w:rPr>
                <w:szCs w:val="24"/>
              </w:rPr>
              <w:t xml:space="preserve">or </w:t>
            </w:r>
            <w:r>
              <w:rPr>
                <w:szCs w:val="24"/>
              </w:rPr>
              <w:t xml:space="preserve">use of system for </w:t>
            </w:r>
            <w:r w:rsidRPr="00CF2816">
              <w:rPr>
                <w:szCs w:val="24"/>
              </w:rPr>
              <w:t xml:space="preserve">the purpose of conveying electricity to </w:t>
            </w:r>
            <w:r>
              <w:rPr>
                <w:szCs w:val="24"/>
              </w:rPr>
              <w:t xml:space="preserve">or from </w:t>
            </w:r>
            <w:r w:rsidRPr="00CF2816">
              <w:rPr>
                <w:szCs w:val="24"/>
              </w:rPr>
              <w:t xml:space="preserve">premises or distribution systems connected to </w:t>
            </w:r>
            <w:r>
              <w:rPr>
                <w:szCs w:val="24"/>
              </w:rPr>
              <w:t>that person's network; but only where:</w:t>
            </w:r>
          </w:p>
          <w:p w:rsidR="00802D4C" w:rsidRPr="00CF2816" w:rsidRDefault="00802D4C" w:rsidP="00802D4C">
            <w:pPr>
              <w:pStyle w:val="Heading2"/>
              <w:widowControl w:val="0"/>
              <w:numPr>
                <w:ilvl w:val="0"/>
                <w:numId w:val="0"/>
              </w:numPr>
              <w:ind w:left="1026" w:hanging="567"/>
              <w:jc w:val="both"/>
              <w:outlineLvl w:val="1"/>
              <w:rPr>
                <w:szCs w:val="24"/>
              </w:rPr>
            </w:pPr>
            <w:r>
              <w:rPr>
                <w:szCs w:val="24"/>
              </w:rPr>
              <w:t>(</w:t>
            </w:r>
            <w:r w:rsidRPr="00CF2816">
              <w:rPr>
                <w:szCs w:val="24"/>
              </w:rPr>
              <w:t xml:space="preserve">i) </w:t>
            </w:r>
            <w:r>
              <w:rPr>
                <w:szCs w:val="24"/>
              </w:rPr>
              <w:tab/>
              <w:t>t</w:t>
            </w:r>
            <w:r w:rsidRPr="00CF2816">
              <w:rPr>
                <w:szCs w:val="24"/>
              </w:rPr>
              <w:t xml:space="preserve">he premises connected to that </w:t>
            </w:r>
            <w:r>
              <w:rPr>
                <w:szCs w:val="24"/>
              </w:rPr>
              <w:t xml:space="preserve">person's network </w:t>
            </w:r>
            <w:r w:rsidRPr="00CF2816">
              <w:rPr>
                <w:szCs w:val="24"/>
              </w:rPr>
              <w:t xml:space="preserve">(or </w:t>
            </w:r>
            <w:r>
              <w:rPr>
                <w:szCs w:val="24"/>
              </w:rPr>
              <w:t xml:space="preserve">premises connected to </w:t>
            </w:r>
            <w:r w:rsidRPr="00CF2816">
              <w:rPr>
                <w:szCs w:val="24"/>
              </w:rPr>
              <w:t>distribution system</w:t>
            </w:r>
            <w:r>
              <w:rPr>
                <w:szCs w:val="24"/>
              </w:rPr>
              <w:t>s</w:t>
            </w:r>
            <w:r w:rsidRPr="00CF2816">
              <w:rPr>
                <w:szCs w:val="24"/>
              </w:rPr>
              <w:t xml:space="preserve"> </w:t>
            </w:r>
            <w:r>
              <w:rPr>
                <w:szCs w:val="24"/>
              </w:rPr>
              <w:t>c</w:t>
            </w:r>
            <w:r w:rsidRPr="00CF2816">
              <w:rPr>
                <w:szCs w:val="24"/>
              </w:rPr>
              <w:t xml:space="preserve">onnected to that </w:t>
            </w:r>
            <w:r>
              <w:rPr>
                <w:szCs w:val="24"/>
              </w:rPr>
              <w:t>person's network)</w:t>
            </w:r>
            <w:r w:rsidRPr="00CF2816">
              <w:rPr>
                <w:szCs w:val="24"/>
              </w:rPr>
              <w:t xml:space="preserve"> import or export electricity through a Metering Point; and </w:t>
            </w:r>
          </w:p>
          <w:p w:rsidR="003015D4" w:rsidRDefault="00802D4C" w:rsidP="00802D4C">
            <w:pPr>
              <w:widowControl w:val="0"/>
              <w:autoSpaceDE w:val="0"/>
              <w:autoSpaceDN w:val="0"/>
              <w:adjustRightInd w:val="0"/>
              <w:spacing w:after="240" w:line="360" w:lineRule="auto"/>
              <w:ind w:left="1026" w:hanging="567"/>
              <w:jc w:val="both"/>
              <w:rPr>
                <w:lang w:val="en-GB"/>
              </w:rPr>
            </w:pPr>
            <w:r>
              <w:t>(</w:t>
            </w:r>
            <w:r w:rsidRPr="00CF2816">
              <w:t xml:space="preserve">ii) </w:t>
            </w:r>
            <w:r>
              <w:tab/>
              <w:t xml:space="preserve">that person has contracted with </w:t>
            </w:r>
            <w:r w:rsidRPr="00CF2816">
              <w:t>the DNO Party</w:t>
            </w:r>
            <w:r>
              <w:t xml:space="preserve"> (or another DNO/IDNO Party) for Data Services and any other relevant Distribution Business services for which an IDNO Party ordinarily contracts with the DNO Party (so that the DNO Party can treat that person </w:t>
            </w:r>
            <w:r w:rsidRPr="00CF2816">
              <w:t xml:space="preserve">on the same equivalent basis as </w:t>
            </w:r>
            <w:r>
              <w:t>the DNO Party treats I</w:t>
            </w:r>
            <w:r w:rsidRPr="00CF2816">
              <w:t xml:space="preserve">DNO </w:t>
            </w:r>
            <w:r>
              <w:t>Parties)</w:t>
            </w:r>
            <w:r w:rsidRPr="00CF2816">
              <w:t>.</w:t>
            </w:r>
          </w:p>
        </w:tc>
      </w:tr>
    </w:tbl>
    <w:p w:rsidR="00801FA5" w:rsidRDefault="00801FA5" w:rsidP="00413696">
      <w:pPr>
        <w:widowControl w:val="0"/>
        <w:autoSpaceDE w:val="0"/>
        <w:autoSpaceDN w:val="0"/>
        <w:adjustRightInd w:val="0"/>
        <w:spacing w:after="240" w:line="360" w:lineRule="auto"/>
        <w:jc w:val="both"/>
        <w:rPr>
          <w:lang w:val="en-GB"/>
        </w:rPr>
      </w:pPr>
    </w:p>
    <w:p w:rsidR="003015D4" w:rsidRDefault="003015D4" w:rsidP="003015D4">
      <w:pPr>
        <w:widowControl w:val="0"/>
        <w:autoSpaceDE w:val="0"/>
        <w:autoSpaceDN w:val="0"/>
        <w:adjustRightInd w:val="0"/>
        <w:spacing w:after="240" w:line="360" w:lineRule="auto"/>
        <w:jc w:val="both"/>
        <w:rPr>
          <w:b/>
          <w:u w:val="single"/>
          <w:lang w:val="en-GB"/>
        </w:rPr>
      </w:pPr>
      <w:r>
        <w:rPr>
          <w:b/>
          <w:u w:val="single"/>
          <w:lang w:val="en-GB"/>
        </w:rPr>
        <w:t>Amend paragraph 4.10 of Annex 1 to Schedule 17 as follows:</w:t>
      </w:r>
    </w:p>
    <w:p w:rsidR="003015D4" w:rsidRPr="003015D4" w:rsidRDefault="003015D4" w:rsidP="00F83F09">
      <w:pPr>
        <w:widowControl w:val="0"/>
        <w:autoSpaceDE w:val="0"/>
        <w:autoSpaceDN w:val="0"/>
        <w:adjustRightInd w:val="0"/>
        <w:spacing w:after="240" w:line="360" w:lineRule="auto"/>
        <w:ind w:left="720"/>
        <w:jc w:val="both"/>
        <w:rPr>
          <w:b/>
          <w:lang w:val="en-GB"/>
        </w:rPr>
      </w:pPr>
      <w:r w:rsidRPr="003015D4">
        <w:rPr>
          <w:b/>
          <w:lang w:val="en-GB"/>
        </w:rPr>
        <w:t xml:space="preserve">Inclusion of Distribution Systems of </w:t>
      </w:r>
      <w:del w:id="153" w:author="Gowling WLG" w:date="2017-03-03T16:10:00Z">
        <w:r w:rsidRPr="003015D4" w:rsidDel="003015D4">
          <w:rPr>
            <w:b/>
            <w:lang w:val="en-GB"/>
          </w:rPr>
          <w:delText>IDNO Parties</w:delText>
        </w:r>
      </w:del>
      <w:ins w:id="154" w:author="Gowling WLG" w:date="2017-03-03T16:10:00Z">
        <w:r>
          <w:rPr>
            <w:b/>
            <w:lang w:val="en-GB"/>
          </w:rPr>
          <w:t>QNOs</w:t>
        </w:r>
      </w:ins>
      <w:r w:rsidRPr="003015D4">
        <w:rPr>
          <w:b/>
          <w:lang w:val="en-GB"/>
        </w:rPr>
        <w:t xml:space="preserve"> in the Authorised Network Model</w:t>
      </w:r>
    </w:p>
    <w:p w:rsidR="003015D4" w:rsidRDefault="003015D4" w:rsidP="003015D4">
      <w:pPr>
        <w:widowControl w:val="0"/>
        <w:autoSpaceDE w:val="0"/>
        <w:autoSpaceDN w:val="0"/>
        <w:adjustRightInd w:val="0"/>
        <w:spacing w:after="240" w:line="360" w:lineRule="auto"/>
        <w:ind w:left="720" w:hanging="720"/>
        <w:jc w:val="both"/>
        <w:rPr>
          <w:lang w:val="en-GB"/>
        </w:rPr>
      </w:pPr>
      <w:r>
        <w:rPr>
          <w:lang w:val="en-GB"/>
        </w:rPr>
        <w:t>4.10</w:t>
      </w:r>
      <w:r>
        <w:rPr>
          <w:lang w:val="en-GB"/>
        </w:rPr>
        <w:tab/>
      </w:r>
      <w:r w:rsidRPr="003015D4">
        <w:rPr>
          <w:lang w:val="en-GB"/>
        </w:rPr>
        <w:t xml:space="preserve">Where there is a connection between the DNO Party’s Distribution System and an EDCM </w:t>
      </w:r>
      <w:del w:id="155" w:author="Gowling WLG" w:date="2017-03-03T16:09:00Z">
        <w:r w:rsidRPr="003015D4" w:rsidDel="003015D4">
          <w:rPr>
            <w:lang w:val="en-GB"/>
          </w:rPr>
          <w:delText>IDNO Party Distribution System</w:delText>
        </w:r>
      </w:del>
      <w:ins w:id="156" w:author="Gowling WLG" w:date="2017-03-03T16:09:00Z">
        <w:r>
          <w:rPr>
            <w:lang w:val="en-GB"/>
          </w:rPr>
          <w:t>QNO network</w:t>
        </w:r>
      </w:ins>
      <w:r w:rsidRPr="003015D4">
        <w:rPr>
          <w:lang w:val="en-GB"/>
        </w:rPr>
        <w:t xml:space="preserve">, the </w:t>
      </w:r>
      <w:del w:id="157" w:author="Gowling WLG" w:date="2017-03-03T16:09:00Z">
        <w:r w:rsidRPr="003015D4" w:rsidDel="003015D4">
          <w:rPr>
            <w:lang w:val="en-GB"/>
          </w:rPr>
          <w:delText>IDNO Party</w:delText>
        </w:r>
      </w:del>
      <w:ins w:id="158" w:author="Gowling WLG" w:date="2017-03-03T16:09:00Z">
        <w:r>
          <w:rPr>
            <w:lang w:val="en-GB"/>
          </w:rPr>
          <w:t>QNO</w:t>
        </w:r>
      </w:ins>
      <w:r w:rsidRPr="003015D4">
        <w:rPr>
          <w:lang w:val="en-GB"/>
        </w:rPr>
        <w:t xml:space="preserve">’s network can be represented either by an Exit Point or Entry Point, in a similar manner to that of an ECDM Connectee. In the event that the </w:t>
      </w:r>
      <w:del w:id="159" w:author="Gowling WLG" w:date="2017-03-03T16:09:00Z">
        <w:r w:rsidRPr="003015D4" w:rsidDel="003015D4">
          <w:rPr>
            <w:lang w:val="en-GB"/>
          </w:rPr>
          <w:delText>IDNO Party</w:delText>
        </w:r>
      </w:del>
      <w:ins w:id="160" w:author="Gowling WLG" w:date="2017-03-03T16:09:00Z">
        <w:r>
          <w:rPr>
            <w:lang w:val="en-GB"/>
          </w:rPr>
          <w:t>QNO</w:t>
        </w:r>
      </w:ins>
      <w:r w:rsidRPr="003015D4">
        <w:rPr>
          <w:lang w:val="en-GB"/>
        </w:rPr>
        <w:t xml:space="preserve">’s network derives its supply from several different connection points on the DNO Party’s Distribution System it may become necessary to model some or the entire </w:t>
      </w:r>
      <w:del w:id="161" w:author="Gowling WLG" w:date="2017-03-03T16:09:00Z">
        <w:r w:rsidRPr="003015D4" w:rsidDel="003015D4">
          <w:rPr>
            <w:lang w:val="en-GB"/>
          </w:rPr>
          <w:delText xml:space="preserve">IDNO </w:delText>
        </w:r>
      </w:del>
      <w:ins w:id="162" w:author="Gowling WLG" w:date="2017-03-03T16:09:00Z">
        <w:r>
          <w:rPr>
            <w:lang w:val="en-GB"/>
          </w:rPr>
          <w:t>QNO</w:t>
        </w:r>
        <w:r w:rsidRPr="003015D4">
          <w:rPr>
            <w:lang w:val="en-GB"/>
          </w:rPr>
          <w:t xml:space="preserve"> </w:t>
        </w:r>
      </w:ins>
      <w:r w:rsidRPr="003015D4">
        <w:rPr>
          <w:lang w:val="en-GB"/>
        </w:rPr>
        <w:t xml:space="preserve">network to ensure that the flows at the boundary between the DNO Party’s Distribution System and the Distribution System of the </w:t>
      </w:r>
      <w:del w:id="163" w:author="Gowling WLG" w:date="2017-03-03T16:09:00Z">
        <w:r w:rsidRPr="003015D4" w:rsidDel="003015D4">
          <w:rPr>
            <w:lang w:val="en-GB"/>
          </w:rPr>
          <w:delText>IDNO Party</w:delText>
        </w:r>
      </w:del>
      <w:ins w:id="164" w:author="Gowling WLG" w:date="2017-03-03T16:09:00Z">
        <w:r>
          <w:rPr>
            <w:lang w:val="en-GB"/>
          </w:rPr>
          <w:t>QNO</w:t>
        </w:r>
      </w:ins>
      <w:r w:rsidRPr="003015D4">
        <w:rPr>
          <w:lang w:val="en-GB"/>
        </w:rPr>
        <w:t xml:space="preserve"> are representative of those expected under Normal Running Arrangements and Contingency scenarios.</w:t>
      </w:r>
    </w:p>
    <w:p w:rsidR="00804DE0" w:rsidRDefault="00804DE0" w:rsidP="003015D4">
      <w:pPr>
        <w:widowControl w:val="0"/>
        <w:autoSpaceDE w:val="0"/>
        <w:autoSpaceDN w:val="0"/>
        <w:adjustRightInd w:val="0"/>
        <w:spacing w:after="240" w:line="360" w:lineRule="auto"/>
        <w:ind w:left="720" w:hanging="720"/>
        <w:jc w:val="both"/>
        <w:rPr>
          <w:lang w:val="en-GB"/>
        </w:rPr>
      </w:pPr>
    </w:p>
    <w:p w:rsidR="002E3722" w:rsidRDefault="002E3722">
      <w:pPr>
        <w:spacing w:after="200" w:line="276" w:lineRule="auto"/>
        <w:rPr>
          <w:b/>
          <w:u w:val="single"/>
          <w:lang w:val="en-GB"/>
        </w:rPr>
      </w:pPr>
      <w:r>
        <w:rPr>
          <w:b/>
          <w:u w:val="single"/>
          <w:lang w:val="en-GB"/>
        </w:rPr>
        <w:br w:type="page"/>
      </w:r>
    </w:p>
    <w:p w:rsidR="00374022" w:rsidRDefault="00374022" w:rsidP="00374022">
      <w:pPr>
        <w:widowControl w:val="0"/>
        <w:autoSpaceDE w:val="0"/>
        <w:autoSpaceDN w:val="0"/>
        <w:adjustRightInd w:val="0"/>
        <w:spacing w:after="240" w:line="360" w:lineRule="auto"/>
        <w:jc w:val="both"/>
        <w:rPr>
          <w:b/>
          <w:u w:val="single"/>
          <w:lang w:val="en-GB"/>
        </w:rPr>
      </w:pPr>
      <w:r>
        <w:rPr>
          <w:b/>
          <w:u w:val="single"/>
          <w:lang w:val="en-GB"/>
        </w:rPr>
        <w:t>Amend paragraph 1.8 of Schedule 18 as follows:</w:t>
      </w:r>
    </w:p>
    <w:p w:rsidR="00804DE0" w:rsidRDefault="00374022" w:rsidP="003015D4">
      <w:pPr>
        <w:widowControl w:val="0"/>
        <w:autoSpaceDE w:val="0"/>
        <w:autoSpaceDN w:val="0"/>
        <w:adjustRightInd w:val="0"/>
        <w:spacing w:after="240" w:line="360" w:lineRule="auto"/>
        <w:ind w:left="720" w:hanging="720"/>
        <w:jc w:val="both"/>
        <w:rPr>
          <w:lang w:val="en-GB"/>
        </w:rPr>
      </w:pPr>
      <w:r>
        <w:rPr>
          <w:lang w:val="en-GB"/>
        </w:rPr>
        <w:t>1.8</w:t>
      </w:r>
      <w:r>
        <w:rPr>
          <w:lang w:val="en-GB"/>
        </w:rPr>
        <w:tab/>
      </w:r>
      <w:r w:rsidRPr="00374022">
        <w:rPr>
          <w:lang w:val="en-GB"/>
        </w:rPr>
        <w:t xml:space="preserve">Step 4 uses CDCM charges to determine the element of portfolio charges to be applied in the case of </w:t>
      </w:r>
      <w:del w:id="165" w:author="Gowling WLG" w:date="2017-03-03T16:17:00Z">
        <w:r w:rsidRPr="00374022" w:rsidDel="009E5089">
          <w:rPr>
            <w:lang w:val="en-GB"/>
          </w:rPr>
          <w:delText>IDNO Parties</w:delText>
        </w:r>
      </w:del>
      <w:ins w:id="166" w:author="Gowling WLG" w:date="2017-03-03T16:17:00Z">
        <w:r w:rsidR="009E5089">
          <w:rPr>
            <w:lang w:val="en-GB"/>
          </w:rPr>
          <w:t>QNOs</w:t>
        </w:r>
      </w:ins>
      <w:r w:rsidRPr="00374022">
        <w:rPr>
          <w:lang w:val="en-GB"/>
        </w:rPr>
        <w:t xml:space="preserve"> who are supplied from the DNO Party’s network at voltages higher than the scope of CDCM charges.</w:t>
      </w:r>
    </w:p>
    <w:p w:rsidR="009E5089" w:rsidRDefault="009E5089" w:rsidP="002E3722">
      <w:pPr>
        <w:spacing w:after="200" w:line="276" w:lineRule="auto"/>
        <w:rPr>
          <w:b/>
          <w:u w:val="single"/>
          <w:lang w:val="en-GB"/>
        </w:rPr>
      </w:pPr>
      <w:r>
        <w:rPr>
          <w:b/>
          <w:u w:val="single"/>
          <w:lang w:val="en-GB"/>
        </w:rPr>
        <w:t>Delete Figure 14 in Schedule 18 and replace with the following:</w:t>
      </w:r>
    </w:p>
    <w:p w:rsidR="009E5089" w:rsidRPr="0031727D" w:rsidRDefault="009E5089" w:rsidP="009E5089">
      <w:pPr>
        <w:widowControl w:val="0"/>
        <w:autoSpaceDE w:val="0"/>
        <w:autoSpaceDN w:val="0"/>
        <w:adjustRightInd w:val="0"/>
        <w:spacing w:after="240" w:line="360" w:lineRule="auto"/>
        <w:ind w:left="720" w:hanging="720"/>
        <w:jc w:val="center"/>
        <w:rPr>
          <w:lang w:val="en-GB"/>
        </w:rPr>
      </w:pPr>
      <w:r>
        <w:rPr>
          <w:noProof/>
          <w:lang w:val="en-GB" w:eastAsia="en-GB"/>
        </w:rPr>
        <w:drawing>
          <wp:inline distT="0" distB="0" distL="0" distR="0" wp14:anchorId="0134896E" wp14:editId="5788F855">
            <wp:extent cx="3678865" cy="6053829"/>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718685" cy="6119356"/>
                    </a:xfrm>
                    <a:prstGeom prst="rect">
                      <a:avLst/>
                    </a:prstGeom>
                    <a:noFill/>
                  </pic:spPr>
                </pic:pic>
              </a:graphicData>
            </a:graphic>
          </wp:inline>
        </w:drawing>
      </w:r>
    </w:p>
    <w:bookmarkEnd w:id="1"/>
    <w:p w:rsidR="009E5089" w:rsidRDefault="009E5089" w:rsidP="009E5089">
      <w:pPr>
        <w:widowControl w:val="0"/>
        <w:autoSpaceDE w:val="0"/>
        <w:autoSpaceDN w:val="0"/>
        <w:adjustRightInd w:val="0"/>
        <w:spacing w:after="240" w:line="360" w:lineRule="auto"/>
        <w:jc w:val="both"/>
        <w:rPr>
          <w:b/>
          <w:u w:val="single"/>
          <w:lang w:val="en-GB"/>
        </w:rPr>
      </w:pPr>
      <w:r>
        <w:rPr>
          <w:b/>
          <w:u w:val="single"/>
          <w:lang w:val="en-GB"/>
        </w:rPr>
        <w:t>Amend paragraph 18.16 and 18.17of Schedule 1</w:t>
      </w:r>
      <w:r w:rsidR="003A1C79">
        <w:rPr>
          <w:b/>
          <w:u w:val="single"/>
          <w:lang w:val="en-GB"/>
        </w:rPr>
        <w:t>8</w:t>
      </w:r>
      <w:r>
        <w:rPr>
          <w:b/>
          <w:u w:val="single"/>
          <w:lang w:val="en-GB"/>
        </w:rPr>
        <w:t xml:space="preserve"> as follows:</w:t>
      </w:r>
    </w:p>
    <w:p w:rsidR="009E5089" w:rsidRPr="009E5089" w:rsidRDefault="009E5089" w:rsidP="009E5089">
      <w:pPr>
        <w:pStyle w:val="Heading2"/>
        <w:widowControl w:val="0"/>
        <w:numPr>
          <w:ilvl w:val="0"/>
          <w:numId w:val="0"/>
        </w:numPr>
        <w:ind w:left="720" w:hanging="720"/>
        <w:jc w:val="both"/>
        <w:rPr>
          <w:szCs w:val="24"/>
        </w:rPr>
      </w:pPr>
      <w:r>
        <w:rPr>
          <w:szCs w:val="24"/>
        </w:rPr>
        <w:t>18.16</w:t>
      </w:r>
      <w:r>
        <w:rPr>
          <w:szCs w:val="24"/>
        </w:rPr>
        <w:tab/>
      </w:r>
      <w:r w:rsidRPr="009E5089">
        <w:rPr>
          <w:szCs w:val="24"/>
        </w:rPr>
        <w:t>A p/kVA/day charging rate for indirect costs for each EDCM Connectee is calculated on the basis of historical demand at the time of the DNO Party’s peak and 50 per cent of Maximum Import Capacity of that Connectee.</w:t>
      </w:r>
    </w:p>
    <w:p w:rsidR="009E5089" w:rsidRPr="009E5089" w:rsidRDefault="009E5089" w:rsidP="009E5089">
      <w:pPr>
        <w:pStyle w:val="Heading2"/>
        <w:widowControl w:val="0"/>
        <w:numPr>
          <w:ilvl w:val="0"/>
          <w:numId w:val="0"/>
        </w:numPr>
        <w:ind w:left="720"/>
        <w:jc w:val="both"/>
        <w:rPr>
          <w:szCs w:val="24"/>
        </w:rPr>
      </w:pPr>
      <w:r w:rsidRPr="009E5089">
        <w:rPr>
          <w:szCs w:val="24"/>
        </w:rPr>
        <w:t>Indirect cost charging rate in p/kVA/day = 100 / DC * (Aggregate indirect cost contribution) / Volume for scaling</w:t>
      </w:r>
    </w:p>
    <w:p w:rsidR="009E5089" w:rsidRPr="009E5089" w:rsidRDefault="009E5089" w:rsidP="009E5089">
      <w:pPr>
        <w:pStyle w:val="Heading2"/>
        <w:widowControl w:val="0"/>
        <w:numPr>
          <w:ilvl w:val="0"/>
          <w:numId w:val="0"/>
        </w:numPr>
        <w:ind w:left="720"/>
        <w:jc w:val="both"/>
        <w:rPr>
          <w:szCs w:val="24"/>
        </w:rPr>
      </w:pPr>
      <w:r w:rsidRPr="009E5089">
        <w:rPr>
          <w:szCs w:val="24"/>
        </w:rPr>
        <w:t>Where:</w:t>
      </w:r>
    </w:p>
    <w:p w:rsidR="009E5089" w:rsidRPr="009E5089" w:rsidRDefault="009E5089" w:rsidP="009E5089">
      <w:pPr>
        <w:pStyle w:val="Heading2"/>
        <w:widowControl w:val="0"/>
        <w:numPr>
          <w:ilvl w:val="0"/>
          <w:numId w:val="0"/>
        </w:numPr>
        <w:ind w:left="720"/>
        <w:jc w:val="both"/>
        <w:rPr>
          <w:szCs w:val="24"/>
        </w:rPr>
      </w:pPr>
      <w:r w:rsidRPr="009E5089">
        <w:rPr>
          <w:szCs w:val="24"/>
        </w:rPr>
        <w:t>DC is the number of days in the Charging Year.</w:t>
      </w:r>
    </w:p>
    <w:p w:rsidR="009E5089" w:rsidRPr="009E5089" w:rsidRDefault="009E5089" w:rsidP="009E5089">
      <w:pPr>
        <w:pStyle w:val="Heading2"/>
        <w:widowControl w:val="0"/>
        <w:numPr>
          <w:ilvl w:val="0"/>
          <w:numId w:val="0"/>
        </w:numPr>
        <w:ind w:left="720"/>
        <w:jc w:val="both"/>
        <w:rPr>
          <w:szCs w:val="24"/>
        </w:rPr>
      </w:pPr>
      <w:r w:rsidRPr="009E5089">
        <w:rPr>
          <w:szCs w:val="24"/>
        </w:rPr>
        <w:t xml:space="preserve">Volume for scaling is calculated as the sum of (0.5 + coincidence factor)* import capacity * </w:t>
      </w:r>
      <w:del w:id="167" w:author="Gowling WLG" w:date="2017-03-03T16:26:00Z">
        <w:r w:rsidRPr="009E5089" w:rsidDel="00EC01A6">
          <w:rPr>
            <w:szCs w:val="24"/>
          </w:rPr>
          <w:delText xml:space="preserve">LDNO </w:delText>
        </w:r>
      </w:del>
      <w:ins w:id="168" w:author="Gowling WLG" w:date="2017-03-03T16:26:00Z">
        <w:r w:rsidR="00EC01A6">
          <w:rPr>
            <w:szCs w:val="24"/>
          </w:rPr>
          <w:t>QNO</w:t>
        </w:r>
        <w:r w:rsidR="00EC01A6" w:rsidRPr="009E5089">
          <w:rPr>
            <w:szCs w:val="24"/>
          </w:rPr>
          <w:t xml:space="preserve"> </w:t>
        </w:r>
      </w:ins>
      <w:r w:rsidRPr="009E5089">
        <w:rPr>
          <w:szCs w:val="24"/>
        </w:rPr>
        <w:t>factor across all EDCM Connectees.</w:t>
      </w:r>
    </w:p>
    <w:p w:rsidR="009E5089" w:rsidRPr="009E5089" w:rsidRDefault="009E5089" w:rsidP="009E5089">
      <w:pPr>
        <w:pStyle w:val="Heading2"/>
        <w:widowControl w:val="0"/>
        <w:numPr>
          <w:ilvl w:val="0"/>
          <w:numId w:val="0"/>
        </w:numPr>
        <w:ind w:left="720"/>
        <w:jc w:val="both"/>
        <w:rPr>
          <w:szCs w:val="24"/>
        </w:rPr>
      </w:pPr>
      <w:r w:rsidRPr="009E5089">
        <w:rPr>
          <w:szCs w:val="24"/>
        </w:rPr>
        <w:t>Coincidence factor is calculated as the forecast peak-time consumption in kW divided by Maximum Import Capacity in kVA of that Connectee (based on historical data) multiplied by (1 - (Hours in super-red for which not a customer/Annual hours in super-red))*(Days in year/(Days in year - Days for which not a customer))</w:t>
      </w:r>
    </w:p>
    <w:p w:rsidR="00804DE0" w:rsidRDefault="009E5089" w:rsidP="009E5089">
      <w:pPr>
        <w:pStyle w:val="Heading2"/>
        <w:widowControl w:val="0"/>
        <w:numPr>
          <w:ilvl w:val="0"/>
          <w:numId w:val="0"/>
        </w:numPr>
        <w:ind w:left="720"/>
        <w:jc w:val="both"/>
        <w:rPr>
          <w:szCs w:val="24"/>
        </w:rPr>
      </w:pPr>
      <w:r w:rsidRPr="009E5089">
        <w:rPr>
          <w:szCs w:val="24"/>
        </w:rPr>
        <w:t>Import capacity is the Maximum Import Capacity (adjusted if the Connectee is connected for part of the Charging Year) in kVA for that EDCM Connectee.</w:t>
      </w:r>
    </w:p>
    <w:p w:rsidR="009E5089" w:rsidRPr="009E5089" w:rsidRDefault="009E5089" w:rsidP="009E5089">
      <w:pPr>
        <w:pStyle w:val="Heading2"/>
        <w:widowControl w:val="0"/>
        <w:numPr>
          <w:ilvl w:val="0"/>
          <w:numId w:val="0"/>
        </w:numPr>
        <w:ind w:left="720"/>
        <w:jc w:val="both"/>
        <w:rPr>
          <w:szCs w:val="24"/>
        </w:rPr>
      </w:pPr>
      <w:del w:id="169" w:author="Gowling WLG" w:date="2017-03-03T16:26:00Z">
        <w:r w:rsidRPr="009E5089" w:rsidDel="00EC01A6">
          <w:rPr>
            <w:szCs w:val="24"/>
          </w:rPr>
          <w:delText xml:space="preserve">LDNO </w:delText>
        </w:r>
      </w:del>
      <w:ins w:id="170" w:author="Gowling WLG" w:date="2017-03-03T16:26:00Z">
        <w:r w:rsidR="00EC01A6">
          <w:rPr>
            <w:szCs w:val="24"/>
          </w:rPr>
          <w:t>QNO</w:t>
        </w:r>
        <w:r w:rsidR="00EC01A6" w:rsidRPr="009E5089">
          <w:rPr>
            <w:szCs w:val="24"/>
          </w:rPr>
          <w:t xml:space="preserve"> </w:t>
        </w:r>
      </w:ins>
      <w:r w:rsidRPr="009E5089">
        <w:rPr>
          <w:szCs w:val="24"/>
        </w:rPr>
        <w:t>factor takes the value 0.5 if the EDCM Connectee is connected to a</w:t>
      </w:r>
      <w:del w:id="171" w:author="Gowling WLG" w:date="2017-03-03T16:26:00Z">
        <w:r w:rsidRPr="009E5089" w:rsidDel="00EC01A6">
          <w:rPr>
            <w:szCs w:val="24"/>
          </w:rPr>
          <w:delText>n</w:delText>
        </w:r>
      </w:del>
      <w:r w:rsidRPr="009E5089">
        <w:rPr>
          <w:szCs w:val="24"/>
        </w:rPr>
        <w:t xml:space="preserve"> </w:t>
      </w:r>
      <w:del w:id="172" w:author="Gowling WLG" w:date="2017-03-03T16:26:00Z">
        <w:r w:rsidRPr="009E5089" w:rsidDel="00EC01A6">
          <w:rPr>
            <w:szCs w:val="24"/>
          </w:rPr>
          <w:delText>IDNO Party</w:delText>
        </w:r>
      </w:del>
      <w:ins w:id="173" w:author="Gowling WLG" w:date="2017-03-03T16:26:00Z">
        <w:r w:rsidR="00EC01A6">
          <w:rPr>
            <w:szCs w:val="24"/>
          </w:rPr>
          <w:t>QNO</w:t>
        </w:r>
      </w:ins>
      <w:r w:rsidRPr="009E5089">
        <w:rPr>
          <w:szCs w:val="24"/>
        </w:rPr>
        <w:t>’s network and 1 otherwise.</w:t>
      </w:r>
    </w:p>
    <w:p w:rsidR="009E5089" w:rsidRDefault="009E5089" w:rsidP="009E5089">
      <w:pPr>
        <w:pStyle w:val="Heading2"/>
        <w:widowControl w:val="0"/>
        <w:numPr>
          <w:ilvl w:val="0"/>
          <w:numId w:val="0"/>
        </w:numPr>
        <w:ind w:left="720"/>
        <w:jc w:val="both"/>
        <w:rPr>
          <w:szCs w:val="24"/>
        </w:rPr>
      </w:pPr>
      <w:r w:rsidRPr="009E5089">
        <w:rPr>
          <w:szCs w:val="24"/>
        </w:rPr>
        <w:t>Aggregate indirect cost contribution is the sum of the import capacity based and sole use asset based indirect cost contribution from each EDCM Connectee.</w:t>
      </w:r>
    </w:p>
    <w:p w:rsidR="009E5089" w:rsidRPr="009E5089" w:rsidRDefault="009E5089" w:rsidP="009E5089">
      <w:pPr>
        <w:pStyle w:val="Heading2"/>
        <w:widowControl w:val="0"/>
        <w:numPr>
          <w:ilvl w:val="0"/>
          <w:numId w:val="0"/>
        </w:numPr>
        <w:ind w:left="720" w:hanging="720"/>
        <w:jc w:val="both"/>
        <w:rPr>
          <w:szCs w:val="24"/>
        </w:rPr>
      </w:pPr>
      <w:r>
        <w:rPr>
          <w:szCs w:val="24"/>
        </w:rPr>
        <w:t>18.17</w:t>
      </w:r>
      <w:r>
        <w:rPr>
          <w:szCs w:val="24"/>
        </w:rPr>
        <w:tab/>
      </w:r>
      <w:r w:rsidRPr="009E5089">
        <w:rPr>
          <w:szCs w:val="24"/>
        </w:rPr>
        <w:t>The p/kVA/day charging rate for indirect costs is converted into an import capacity based charge for each EDCM Connectee as follows:</w:t>
      </w:r>
    </w:p>
    <w:p w:rsidR="009E5089" w:rsidRPr="009E5089" w:rsidRDefault="009E5089" w:rsidP="009E5089">
      <w:pPr>
        <w:pStyle w:val="Heading2"/>
        <w:widowControl w:val="0"/>
        <w:numPr>
          <w:ilvl w:val="0"/>
          <w:numId w:val="0"/>
        </w:numPr>
        <w:ind w:left="720"/>
        <w:jc w:val="both"/>
        <w:rPr>
          <w:szCs w:val="24"/>
        </w:rPr>
      </w:pPr>
      <w:r w:rsidRPr="009E5089">
        <w:rPr>
          <w:szCs w:val="24"/>
        </w:rPr>
        <w:t xml:space="preserve">Import capacity based INDOC charge in p/kVA/day = Indirect cost charging rate * (0.5 + coincidence factor) * </w:t>
      </w:r>
      <w:del w:id="174" w:author="Gowling WLG" w:date="2017-03-03T16:26:00Z">
        <w:r w:rsidRPr="009E5089" w:rsidDel="00EC01A6">
          <w:rPr>
            <w:szCs w:val="24"/>
          </w:rPr>
          <w:delText xml:space="preserve">LDNO </w:delText>
        </w:r>
      </w:del>
      <w:ins w:id="175" w:author="Gowling WLG" w:date="2017-03-03T16:26:00Z">
        <w:r w:rsidR="00EC01A6">
          <w:rPr>
            <w:szCs w:val="24"/>
          </w:rPr>
          <w:t>QNO</w:t>
        </w:r>
        <w:r w:rsidR="00EC01A6" w:rsidRPr="009E5089">
          <w:rPr>
            <w:szCs w:val="24"/>
          </w:rPr>
          <w:t xml:space="preserve"> </w:t>
        </w:r>
      </w:ins>
      <w:r w:rsidRPr="009E5089">
        <w:rPr>
          <w:szCs w:val="24"/>
        </w:rPr>
        <w:t>factor</w:t>
      </w:r>
    </w:p>
    <w:p w:rsidR="009E5089" w:rsidRPr="009E5089" w:rsidRDefault="009E5089" w:rsidP="009E5089">
      <w:pPr>
        <w:pStyle w:val="Heading2"/>
        <w:widowControl w:val="0"/>
        <w:numPr>
          <w:ilvl w:val="0"/>
          <w:numId w:val="0"/>
        </w:numPr>
        <w:ind w:left="720"/>
        <w:jc w:val="both"/>
        <w:rPr>
          <w:szCs w:val="24"/>
        </w:rPr>
      </w:pPr>
      <w:r w:rsidRPr="009E5089">
        <w:rPr>
          <w:szCs w:val="24"/>
        </w:rPr>
        <w:t>Where:</w:t>
      </w:r>
    </w:p>
    <w:p w:rsidR="009E5089" w:rsidRPr="009E5089" w:rsidRDefault="009E5089" w:rsidP="009E5089">
      <w:pPr>
        <w:pStyle w:val="Heading2"/>
        <w:widowControl w:val="0"/>
        <w:numPr>
          <w:ilvl w:val="0"/>
          <w:numId w:val="0"/>
        </w:numPr>
        <w:ind w:left="720"/>
        <w:jc w:val="both"/>
        <w:rPr>
          <w:szCs w:val="24"/>
        </w:rPr>
      </w:pPr>
      <w:r w:rsidRPr="009E5089">
        <w:rPr>
          <w:szCs w:val="24"/>
        </w:rPr>
        <w:t>Indirect cost charging rate is the Distribution System-wide p/kVA/day rate calculated as described in the previous paragraph.</w:t>
      </w:r>
    </w:p>
    <w:p w:rsidR="009E5089" w:rsidRPr="009E5089" w:rsidRDefault="009E5089" w:rsidP="00EC01A6">
      <w:pPr>
        <w:pStyle w:val="Heading2"/>
        <w:widowControl w:val="0"/>
        <w:numPr>
          <w:ilvl w:val="0"/>
          <w:numId w:val="0"/>
        </w:numPr>
        <w:ind w:left="720"/>
        <w:jc w:val="both"/>
        <w:rPr>
          <w:szCs w:val="24"/>
        </w:rPr>
      </w:pPr>
      <w:r w:rsidRPr="009E5089">
        <w:rPr>
          <w:szCs w:val="24"/>
        </w:rPr>
        <w:t>Coincidence factor is calculated as the forecast peak-time consumption in kW divided by Maximum Import Capacity in kVA of that Connectee (based on historical data) multiplied by (1 - (Hours in super-red for which not a customer/Annual hours in super-red))*(Days in year/(Days in year - Days for which not a customer))</w:t>
      </w:r>
    </w:p>
    <w:p w:rsidR="009E5089" w:rsidRDefault="009E5089" w:rsidP="00EC01A6">
      <w:pPr>
        <w:pStyle w:val="Heading2"/>
        <w:widowControl w:val="0"/>
        <w:numPr>
          <w:ilvl w:val="0"/>
          <w:numId w:val="0"/>
        </w:numPr>
        <w:ind w:left="720"/>
        <w:jc w:val="both"/>
        <w:rPr>
          <w:szCs w:val="24"/>
        </w:rPr>
      </w:pPr>
      <w:del w:id="176" w:author="Gowling WLG" w:date="2017-03-03T16:27:00Z">
        <w:r w:rsidRPr="009E5089" w:rsidDel="00EC01A6">
          <w:rPr>
            <w:szCs w:val="24"/>
          </w:rPr>
          <w:delText xml:space="preserve">LDNO </w:delText>
        </w:r>
      </w:del>
      <w:ins w:id="177" w:author="Gowling WLG" w:date="2017-03-03T16:27:00Z">
        <w:r w:rsidR="00EC01A6">
          <w:rPr>
            <w:szCs w:val="24"/>
          </w:rPr>
          <w:t>QNO</w:t>
        </w:r>
        <w:r w:rsidR="00EC01A6" w:rsidRPr="009E5089">
          <w:rPr>
            <w:szCs w:val="24"/>
          </w:rPr>
          <w:t xml:space="preserve"> </w:t>
        </w:r>
      </w:ins>
      <w:r w:rsidRPr="009E5089">
        <w:rPr>
          <w:szCs w:val="24"/>
        </w:rPr>
        <w:t>factor takes the value 0.5 if the EDCM Connectee is connected to a</w:t>
      </w:r>
      <w:del w:id="178" w:author="Gowling WLG" w:date="2017-03-03T16:27:00Z">
        <w:r w:rsidRPr="009E5089" w:rsidDel="00EC01A6">
          <w:rPr>
            <w:szCs w:val="24"/>
          </w:rPr>
          <w:delText>n</w:delText>
        </w:r>
      </w:del>
      <w:r w:rsidRPr="009E5089">
        <w:rPr>
          <w:szCs w:val="24"/>
        </w:rPr>
        <w:t xml:space="preserve"> </w:t>
      </w:r>
      <w:del w:id="179" w:author="Gowling WLG" w:date="2017-03-03T16:27:00Z">
        <w:r w:rsidRPr="009E5089" w:rsidDel="00EC01A6">
          <w:rPr>
            <w:szCs w:val="24"/>
          </w:rPr>
          <w:delText>IDNO Party</w:delText>
        </w:r>
      </w:del>
      <w:ins w:id="180" w:author="Gowling WLG" w:date="2017-03-03T16:27:00Z">
        <w:r w:rsidR="00EC01A6">
          <w:rPr>
            <w:szCs w:val="24"/>
          </w:rPr>
          <w:t>QNO</w:t>
        </w:r>
      </w:ins>
      <w:r w:rsidRPr="009E5089">
        <w:rPr>
          <w:szCs w:val="24"/>
        </w:rPr>
        <w:t>’s network and 1 otherwise.</w:t>
      </w:r>
    </w:p>
    <w:p w:rsidR="009E5089" w:rsidRDefault="009E5089" w:rsidP="009E5089">
      <w:pPr>
        <w:widowControl w:val="0"/>
        <w:autoSpaceDE w:val="0"/>
        <w:autoSpaceDN w:val="0"/>
        <w:adjustRightInd w:val="0"/>
        <w:spacing w:after="240" w:line="360" w:lineRule="auto"/>
        <w:jc w:val="both"/>
        <w:rPr>
          <w:b/>
          <w:u w:val="single"/>
          <w:lang w:val="en-GB"/>
        </w:rPr>
      </w:pPr>
      <w:r>
        <w:rPr>
          <w:b/>
          <w:u w:val="single"/>
          <w:lang w:val="en-GB"/>
        </w:rPr>
        <w:t>Amend paragraph 19.2 of Schedule 1</w:t>
      </w:r>
      <w:r w:rsidR="003A1C79">
        <w:rPr>
          <w:b/>
          <w:u w:val="single"/>
          <w:lang w:val="en-GB"/>
        </w:rPr>
        <w:t>8</w:t>
      </w:r>
      <w:r>
        <w:rPr>
          <w:b/>
          <w:u w:val="single"/>
          <w:lang w:val="en-GB"/>
        </w:rPr>
        <w:t xml:space="preserve"> as follows:</w:t>
      </w:r>
    </w:p>
    <w:p w:rsidR="009E5089" w:rsidRDefault="009E5089" w:rsidP="009E5089">
      <w:pPr>
        <w:pStyle w:val="Heading2"/>
        <w:widowControl w:val="0"/>
        <w:numPr>
          <w:ilvl w:val="0"/>
          <w:numId w:val="0"/>
        </w:numPr>
        <w:ind w:left="720" w:hanging="720"/>
        <w:jc w:val="both"/>
        <w:rPr>
          <w:szCs w:val="24"/>
        </w:rPr>
      </w:pPr>
      <w:r>
        <w:rPr>
          <w:szCs w:val="24"/>
        </w:rPr>
        <w:t>19.2</w:t>
      </w:r>
      <w:r>
        <w:rPr>
          <w:szCs w:val="24"/>
        </w:rPr>
        <w:tab/>
      </w:r>
      <w:r w:rsidRPr="009E5089">
        <w:rPr>
          <w:szCs w:val="24"/>
        </w:rPr>
        <w:t xml:space="preserve">The part of EDCM portfolio tariffs (for </w:t>
      </w:r>
      <w:del w:id="181" w:author="Gowling WLG" w:date="2017-03-03T16:27:00Z">
        <w:r w:rsidRPr="009E5089" w:rsidDel="003A1C79">
          <w:rPr>
            <w:szCs w:val="24"/>
          </w:rPr>
          <w:delText>IDNO Party</w:delText>
        </w:r>
      </w:del>
      <w:ins w:id="182" w:author="Gowling WLG" w:date="2017-03-03T16:27:00Z">
        <w:r w:rsidR="003A1C79">
          <w:rPr>
            <w:szCs w:val="24"/>
          </w:rPr>
          <w:t>QNO</w:t>
        </w:r>
      </w:ins>
      <w:r w:rsidRPr="009E5089">
        <w:rPr>
          <w:szCs w:val="24"/>
        </w:rPr>
        <w:t xml:space="preserve"> networks</w:t>
      </w:r>
      <w:del w:id="183" w:author="Gowling WLG" w:date="2017-03-03T16:27:00Z">
        <w:r w:rsidRPr="009E5089" w:rsidDel="003A1C79">
          <w:rPr>
            <w:szCs w:val="24"/>
          </w:rPr>
          <w:delText xml:space="preserve"> and Distribution Licence exempt networks</w:delText>
        </w:r>
      </w:del>
      <w:r w:rsidRPr="009E5089">
        <w:rPr>
          <w:szCs w:val="24"/>
        </w:rPr>
        <w:t>) that is based on CDCM tariffs will be billed like CDCM tariffs.</w:t>
      </w:r>
    </w:p>
    <w:p w:rsidR="003A1C79" w:rsidRDefault="003A1C79" w:rsidP="003A1C79">
      <w:pPr>
        <w:widowControl w:val="0"/>
        <w:autoSpaceDE w:val="0"/>
        <w:autoSpaceDN w:val="0"/>
        <w:adjustRightInd w:val="0"/>
        <w:spacing w:after="240" w:line="360" w:lineRule="auto"/>
        <w:jc w:val="both"/>
        <w:rPr>
          <w:b/>
          <w:u w:val="single"/>
          <w:lang w:val="en-GB"/>
        </w:rPr>
      </w:pPr>
      <w:r>
        <w:rPr>
          <w:b/>
          <w:u w:val="single"/>
          <w:lang w:val="en-GB"/>
        </w:rPr>
        <w:t xml:space="preserve">Amend paragraphs 24.1 </w:t>
      </w:r>
      <w:r w:rsidR="009178BF">
        <w:rPr>
          <w:b/>
          <w:u w:val="single"/>
          <w:lang w:val="en-GB"/>
        </w:rPr>
        <w:t>to</w:t>
      </w:r>
      <w:r>
        <w:rPr>
          <w:b/>
          <w:u w:val="single"/>
          <w:lang w:val="en-GB"/>
        </w:rPr>
        <w:t xml:space="preserve"> 24.</w:t>
      </w:r>
      <w:r w:rsidR="009178BF">
        <w:rPr>
          <w:b/>
          <w:u w:val="single"/>
          <w:lang w:val="en-GB"/>
        </w:rPr>
        <w:t>3</w:t>
      </w:r>
      <w:r>
        <w:rPr>
          <w:b/>
          <w:u w:val="single"/>
          <w:lang w:val="en-GB"/>
        </w:rPr>
        <w:t xml:space="preserve"> of Schedule 18 as follows:</w:t>
      </w:r>
    </w:p>
    <w:p w:rsidR="003A1C79" w:rsidRPr="003A1C79" w:rsidRDefault="003A1C79" w:rsidP="003A1C79">
      <w:pPr>
        <w:pStyle w:val="Heading2"/>
        <w:widowControl w:val="0"/>
        <w:numPr>
          <w:ilvl w:val="0"/>
          <w:numId w:val="0"/>
        </w:numPr>
        <w:ind w:left="720"/>
        <w:jc w:val="center"/>
        <w:rPr>
          <w:b/>
          <w:szCs w:val="24"/>
        </w:rPr>
      </w:pPr>
      <w:r w:rsidRPr="003A1C79">
        <w:rPr>
          <w:b/>
          <w:szCs w:val="24"/>
        </w:rPr>
        <w:t xml:space="preserve">24. </w:t>
      </w:r>
      <w:del w:id="184" w:author="Gowling WLG" w:date="2017-03-08T13:50:00Z">
        <w:r w:rsidRPr="003A1C79" w:rsidDel="00EC797E">
          <w:rPr>
            <w:b/>
            <w:szCs w:val="24"/>
            <w:u w:val="single"/>
          </w:rPr>
          <w:delText xml:space="preserve">LDNO </w:delText>
        </w:r>
      </w:del>
      <w:ins w:id="185" w:author="Gowling WLG" w:date="2017-03-08T13:50:00Z">
        <w:r w:rsidR="00EC797E">
          <w:rPr>
            <w:b/>
            <w:szCs w:val="24"/>
            <w:u w:val="single"/>
          </w:rPr>
          <w:t>QNO</w:t>
        </w:r>
        <w:r w:rsidR="00EC797E" w:rsidRPr="003A1C79">
          <w:rPr>
            <w:b/>
            <w:szCs w:val="24"/>
            <w:u w:val="single"/>
          </w:rPr>
          <w:t xml:space="preserve"> </w:t>
        </w:r>
      </w:ins>
      <w:r w:rsidRPr="003A1C79">
        <w:rPr>
          <w:b/>
          <w:szCs w:val="24"/>
          <w:u w:val="single"/>
        </w:rPr>
        <w:t>CHARGING</w:t>
      </w:r>
    </w:p>
    <w:p w:rsidR="003A1C79" w:rsidRPr="003A1C79" w:rsidRDefault="003A1C79" w:rsidP="003A1C79">
      <w:pPr>
        <w:pStyle w:val="Heading2"/>
        <w:widowControl w:val="0"/>
        <w:numPr>
          <w:ilvl w:val="0"/>
          <w:numId w:val="0"/>
        </w:numPr>
        <w:ind w:left="720" w:hanging="720"/>
        <w:jc w:val="both"/>
        <w:rPr>
          <w:szCs w:val="24"/>
        </w:rPr>
      </w:pPr>
      <w:r>
        <w:rPr>
          <w:szCs w:val="24"/>
        </w:rPr>
        <w:t>24.1</w:t>
      </w:r>
      <w:r>
        <w:rPr>
          <w:szCs w:val="24"/>
        </w:rPr>
        <w:tab/>
      </w:r>
      <w:del w:id="186" w:author="Gowling WLG" w:date="2017-03-03T16:57:00Z">
        <w:r w:rsidRPr="003A1C79" w:rsidDel="00F83F09">
          <w:rPr>
            <w:szCs w:val="24"/>
          </w:rPr>
          <w:delText>IDNO Parties</w:delText>
        </w:r>
      </w:del>
      <w:ins w:id="187" w:author="Gowling WLG" w:date="2017-03-03T16:57:00Z">
        <w:r w:rsidR="00F83F09">
          <w:rPr>
            <w:szCs w:val="24"/>
          </w:rPr>
          <w:t>QNOs</w:t>
        </w:r>
      </w:ins>
      <w:r w:rsidRPr="003A1C79">
        <w:rPr>
          <w:szCs w:val="24"/>
        </w:rPr>
        <w:t xml:space="preserve"> with </w:t>
      </w:r>
      <w:del w:id="188" w:author="Gowling WLG" w:date="2017-03-03T16:57:00Z">
        <w:r w:rsidRPr="003A1C79" w:rsidDel="00F83F09">
          <w:rPr>
            <w:szCs w:val="24"/>
          </w:rPr>
          <w:delText>Distribution Systems</w:delText>
        </w:r>
      </w:del>
      <w:ins w:id="189" w:author="Gowling WLG" w:date="2017-03-03T16:57:00Z">
        <w:r w:rsidR="00F83F09">
          <w:rPr>
            <w:szCs w:val="24"/>
          </w:rPr>
          <w:t>networks</w:t>
        </w:r>
      </w:ins>
      <w:r w:rsidRPr="003A1C79">
        <w:rPr>
          <w:szCs w:val="24"/>
        </w:rPr>
        <w:t xml:space="preserve"> that serve Connectees that fall within the scope of the CDCM would have their charges based on standard discount percentages applied to the CDCM all-the-way end user charges.</w:t>
      </w:r>
    </w:p>
    <w:p w:rsidR="003A1C79" w:rsidRPr="003A1C79" w:rsidRDefault="003A1C79" w:rsidP="003A1C79">
      <w:pPr>
        <w:pStyle w:val="Heading2"/>
        <w:widowControl w:val="0"/>
        <w:numPr>
          <w:ilvl w:val="0"/>
          <w:numId w:val="0"/>
        </w:numPr>
        <w:ind w:left="720"/>
        <w:jc w:val="both"/>
        <w:rPr>
          <w:szCs w:val="24"/>
        </w:rPr>
      </w:pPr>
      <w:r w:rsidRPr="003A1C79">
        <w:rPr>
          <w:szCs w:val="24"/>
        </w:rPr>
        <w:t>A</w:t>
      </w:r>
      <w:del w:id="190" w:author="Gowling WLG" w:date="2017-03-03T16:57:00Z">
        <w:r w:rsidRPr="003A1C79" w:rsidDel="00F83F09">
          <w:rPr>
            <w:szCs w:val="24"/>
          </w:rPr>
          <w:delText>n</w:delText>
        </w:r>
      </w:del>
      <w:r w:rsidRPr="003A1C79">
        <w:rPr>
          <w:szCs w:val="24"/>
        </w:rPr>
        <w:t xml:space="preserve"> </w:t>
      </w:r>
      <w:del w:id="191" w:author="Gowling WLG" w:date="2017-03-03T16:57:00Z">
        <w:r w:rsidRPr="003A1C79" w:rsidDel="00F83F09">
          <w:rPr>
            <w:szCs w:val="24"/>
          </w:rPr>
          <w:delText>IDNO Party</w:delText>
        </w:r>
      </w:del>
      <w:ins w:id="192" w:author="Gowling WLG" w:date="2017-03-03T16:57:00Z">
        <w:r w:rsidR="00F83F09">
          <w:rPr>
            <w:szCs w:val="24"/>
          </w:rPr>
          <w:t>QNO</w:t>
        </w:r>
      </w:ins>
      <w:r w:rsidRPr="003A1C79">
        <w:rPr>
          <w:szCs w:val="24"/>
        </w:rPr>
        <w:t xml:space="preserve"> with a </w:t>
      </w:r>
      <w:del w:id="193" w:author="Gowling WLG" w:date="2017-03-03T16:57:00Z">
        <w:r w:rsidRPr="003A1C79" w:rsidDel="00F83F09">
          <w:rPr>
            <w:szCs w:val="24"/>
          </w:rPr>
          <w:delText>Distribution System</w:delText>
        </w:r>
      </w:del>
      <w:ins w:id="194" w:author="Gowling WLG" w:date="2017-03-03T16:57:00Z">
        <w:r w:rsidR="00F83F09">
          <w:rPr>
            <w:szCs w:val="24"/>
          </w:rPr>
          <w:t>network</w:t>
        </w:r>
      </w:ins>
      <w:r w:rsidRPr="003A1C79">
        <w:rPr>
          <w:szCs w:val="24"/>
        </w:rPr>
        <w:t xml:space="preserve"> that qualifies as a CDCM “Designated Property” according to the definition set out in condition 50.10 of the Distribution Licences are eligible for portfolio discounts calculated using a price control disaggregation model (method M) consistent with the CDCM.</w:t>
      </w:r>
    </w:p>
    <w:p w:rsidR="003A1C79" w:rsidRDefault="003A1C79" w:rsidP="003A1C79">
      <w:pPr>
        <w:pStyle w:val="Heading2"/>
        <w:widowControl w:val="0"/>
        <w:numPr>
          <w:ilvl w:val="0"/>
          <w:numId w:val="0"/>
        </w:numPr>
        <w:ind w:left="720"/>
        <w:jc w:val="both"/>
        <w:rPr>
          <w:szCs w:val="24"/>
        </w:rPr>
      </w:pPr>
      <w:r w:rsidRPr="003A1C79">
        <w:rPr>
          <w:szCs w:val="24"/>
        </w:rPr>
        <w:t>A</w:t>
      </w:r>
      <w:del w:id="195" w:author="Gowling WLG" w:date="2017-03-03T16:57:00Z">
        <w:r w:rsidRPr="003A1C79" w:rsidDel="00F83F09">
          <w:rPr>
            <w:szCs w:val="24"/>
          </w:rPr>
          <w:delText>n</w:delText>
        </w:r>
      </w:del>
      <w:r w:rsidRPr="003A1C79">
        <w:rPr>
          <w:szCs w:val="24"/>
        </w:rPr>
        <w:t xml:space="preserve"> </w:t>
      </w:r>
      <w:del w:id="196" w:author="Gowling WLG" w:date="2017-03-03T16:57:00Z">
        <w:r w:rsidRPr="003A1C79" w:rsidDel="00F83F09">
          <w:rPr>
            <w:szCs w:val="24"/>
          </w:rPr>
          <w:delText>IDNO Party</w:delText>
        </w:r>
      </w:del>
      <w:ins w:id="197" w:author="Gowling WLG" w:date="2017-03-03T16:57:00Z">
        <w:r w:rsidR="00F83F09">
          <w:rPr>
            <w:szCs w:val="24"/>
          </w:rPr>
          <w:t>QNO</w:t>
        </w:r>
      </w:ins>
      <w:r w:rsidRPr="003A1C79">
        <w:rPr>
          <w:szCs w:val="24"/>
        </w:rPr>
        <w:t xml:space="preserve"> with a </w:t>
      </w:r>
      <w:del w:id="198" w:author="Gowling WLG" w:date="2017-03-03T16:57:00Z">
        <w:r w:rsidRPr="003A1C79" w:rsidDel="00F83F09">
          <w:rPr>
            <w:szCs w:val="24"/>
          </w:rPr>
          <w:delText>Distribution Systems</w:delText>
        </w:r>
      </w:del>
      <w:ins w:id="199" w:author="Gowling WLG" w:date="2017-03-03T16:57:00Z">
        <w:r w:rsidR="00F83F09">
          <w:rPr>
            <w:szCs w:val="24"/>
          </w:rPr>
          <w:t>network</w:t>
        </w:r>
      </w:ins>
      <w:r w:rsidRPr="003A1C79">
        <w:rPr>
          <w:szCs w:val="24"/>
        </w:rPr>
        <w:t xml:space="preserve"> that qualifies as an EDCM “Designated EHV Property” according to the definition set out in condition 50A.11 of the Distribution Licences are eligible for discounts calculated using an “extended” price control disaggregation model (extended method M). </w:t>
      </w:r>
    </w:p>
    <w:p w:rsidR="003A1C79" w:rsidRDefault="003A1C79" w:rsidP="003A1C79">
      <w:pPr>
        <w:pStyle w:val="Heading2"/>
        <w:widowControl w:val="0"/>
        <w:numPr>
          <w:ilvl w:val="0"/>
          <w:numId w:val="0"/>
        </w:numPr>
        <w:ind w:left="720" w:hanging="720"/>
        <w:jc w:val="both"/>
        <w:rPr>
          <w:szCs w:val="24"/>
        </w:rPr>
      </w:pPr>
      <w:r>
        <w:rPr>
          <w:szCs w:val="24"/>
        </w:rPr>
        <w:t>24.2</w:t>
      </w:r>
      <w:r>
        <w:rPr>
          <w:szCs w:val="24"/>
        </w:rPr>
        <w:tab/>
      </w:r>
      <w:r w:rsidRPr="003A1C79">
        <w:rPr>
          <w:szCs w:val="24"/>
        </w:rPr>
        <w:t>A</w:t>
      </w:r>
      <w:del w:id="200" w:author="Gowling WLG" w:date="2017-03-03T16:57:00Z">
        <w:r w:rsidRPr="003A1C79" w:rsidDel="00F83F09">
          <w:rPr>
            <w:szCs w:val="24"/>
          </w:rPr>
          <w:delText>n</w:delText>
        </w:r>
      </w:del>
      <w:r w:rsidRPr="003A1C79">
        <w:rPr>
          <w:szCs w:val="24"/>
        </w:rPr>
        <w:t xml:space="preserve"> </w:t>
      </w:r>
      <w:del w:id="201" w:author="Gowling WLG" w:date="2017-03-03T16:58:00Z">
        <w:r w:rsidRPr="003A1C79" w:rsidDel="00F83F09">
          <w:rPr>
            <w:szCs w:val="24"/>
          </w:rPr>
          <w:delText>IDNO Party</w:delText>
        </w:r>
      </w:del>
      <w:ins w:id="202" w:author="Gowling WLG" w:date="2017-03-03T16:58:00Z">
        <w:r w:rsidR="00F83F09">
          <w:rPr>
            <w:szCs w:val="24"/>
          </w:rPr>
          <w:t>QNO</w:t>
        </w:r>
      </w:ins>
      <w:r w:rsidRPr="003A1C79">
        <w:rPr>
          <w:szCs w:val="24"/>
        </w:rPr>
        <w:t xml:space="preserve"> with a </w:t>
      </w:r>
      <w:del w:id="203" w:author="Gowling WLG" w:date="2017-03-03T16:58:00Z">
        <w:r w:rsidRPr="003A1C79" w:rsidDel="00F83F09">
          <w:rPr>
            <w:szCs w:val="24"/>
          </w:rPr>
          <w:delText>Distribution System</w:delText>
        </w:r>
      </w:del>
      <w:ins w:id="204" w:author="Gowling WLG" w:date="2017-03-03T16:58:00Z">
        <w:r w:rsidR="00F83F09">
          <w:rPr>
            <w:szCs w:val="24"/>
          </w:rPr>
          <w:t>network</w:t>
        </w:r>
      </w:ins>
      <w:r w:rsidRPr="003A1C79">
        <w:rPr>
          <w:szCs w:val="24"/>
        </w:rPr>
        <w:t xml:space="preserve"> that qualifies as an EDCM “Designated EHV Property” could itself have Connectees who would fall under the scope of the EDCM. Since the EDCM is a locational charging method, the host DNO Party would calculate EDCM charges at the DNO Party’s boundary for each EDCM-like Connectee on the </w:t>
      </w:r>
      <w:del w:id="205" w:author="Gowling WLG" w:date="2017-03-03T16:58:00Z">
        <w:r w:rsidRPr="003A1C79" w:rsidDel="00F83F09">
          <w:rPr>
            <w:szCs w:val="24"/>
          </w:rPr>
          <w:delText>IDNO Party</w:delText>
        </w:r>
      </w:del>
      <w:ins w:id="206" w:author="Gowling WLG" w:date="2017-03-03T16:58:00Z">
        <w:r w:rsidR="00F83F09">
          <w:rPr>
            <w:szCs w:val="24"/>
          </w:rPr>
          <w:t>QNO</w:t>
        </w:r>
      </w:ins>
      <w:r w:rsidRPr="003A1C79">
        <w:rPr>
          <w:szCs w:val="24"/>
        </w:rPr>
        <w:t xml:space="preserve">’s network. No discounts are calculated for such EDCM Connectees as the DNO Party’s charges are based only on the specific site’s equivalent use of the DNO Party’s network. </w:t>
      </w:r>
    </w:p>
    <w:p w:rsidR="009178BF" w:rsidRPr="009178BF" w:rsidRDefault="009178BF" w:rsidP="0043269A">
      <w:pPr>
        <w:pStyle w:val="Heading2"/>
        <w:widowControl w:val="0"/>
        <w:numPr>
          <w:ilvl w:val="0"/>
          <w:numId w:val="0"/>
        </w:numPr>
        <w:ind w:left="720" w:hanging="720"/>
        <w:jc w:val="both"/>
        <w:rPr>
          <w:szCs w:val="24"/>
        </w:rPr>
      </w:pPr>
      <w:r>
        <w:rPr>
          <w:szCs w:val="24"/>
        </w:rPr>
        <w:t>24.3</w:t>
      </w:r>
      <w:r>
        <w:rPr>
          <w:szCs w:val="24"/>
        </w:rPr>
        <w:tab/>
      </w:r>
      <w:r w:rsidRPr="009178BF">
        <w:rPr>
          <w:szCs w:val="24"/>
        </w:rPr>
        <w:t>A</w:t>
      </w:r>
      <w:del w:id="207" w:author="Gowling WLG" w:date="2017-03-08T14:14:00Z">
        <w:r w:rsidRPr="009178BF" w:rsidDel="0043269A">
          <w:rPr>
            <w:szCs w:val="24"/>
          </w:rPr>
          <w:delText>n</w:delText>
        </w:r>
      </w:del>
      <w:r w:rsidRPr="009178BF">
        <w:rPr>
          <w:szCs w:val="24"/>
        </w:rPr>
        <w:t xml:space="preserve"> </w:t>
      </w:r>
      <w:del w:id="208" w:author="Gowling WLG" w:date="2017-03-08T14:14:00Z">
        <w:r w:rsidRPr="009178BF" w:rsidDel="0043269A">
          <w:rPr>
            <w:szCs w:val="24"/>
          </w:rPr>
          <w:delText>IDNO</w:delText>
        </w:r>
      </w:del>
      <w:del w:id="209" w:author="Gowling WLG" w:date="2017-03-08T14:15:00Z">
        <w:r w:rsidRPr="009178BF" w:rsidDel="0043269A">
          <w:rPr>
            <w:szCs w:val="24"/>
          </w:rPr>
          <w:delText xml:space="preserve"> Party</w:delText>
        </w:r>
      </w:del>
      <w:ins w:id="210" w:author="Gowling WLG" w:date="2017-03-08T14:15:00Z">
        <w:r w:rsidR="0043269A">
          <w:rPr>
            <w:szCs w:val="24"/>
          </w:rPr>
          <w:t>QNO</w:t>
        </w:r>
      </w:ins>
      <w:r w:rsidRPr="009178BF">
        <w:rPr>
          <w:szCs w:val="24"/>
        </w:rPr>
        <w:t xml:space="preserve"> with a Distribution System that qualifies as an EDCM “Designated</w:t>
      </w:r>
      <w:r>
        <w:rPr>
          <w:szCs w:val="24"/>
        </w:rPr>
        <w:t xml:space="preserve"> </w:t>
      </w:r>
      <w:r w:rsidRPr="009178BF">
        <w:rPr>
          <w:szCs w:val="24"/>
        </w:rPr>
        <w:t>EHV Property” could itself have Connectees who would fall under the scope of the</w:t>
      </w:r>
      <w:r>
        <w:rPr>
          <w:szCs w:val="24"/>
        </w:rPr>
        <w:t xml:space="preserve"> </w:t>
      </w:r>
      <w:r w:rsidRPr="009178BF">
        <w:rPr>
          <w:szCs w:val="24"/>
        </w:rPr>
        <w:t>EDCM. Since the EDCM is a locational charging method, the host DNO Party would</w:t>
      </w:r>
      <w:r>
        <w:rPr>
          <w:szCs w:val="24"/>
        </w:rPr>
        <w:t xml:space="preserve"> </w:t>
      </w:r>
      <w:r w:rsidRPr="009178BF">
        <w:rPr>
          <w:szCs w:val="24"/>
        </w:rPr>
        <w:t>calculate EDCM charges at the DNO Party’s boundary for each EDCM-like</w:t>
      </w:r>
      <w:r>
        <w:rPr>
          <w:szCs w:val="24"/>
        </w:rPr>
        <w:t xml:space="preserve"> </w:t>
      </w:r>
      <w:r w:rsidRPr="009178BF">
        <w:rPr>
          <w:szCs w:val="24"/>
        </w:rPr>
        <w:t xml:space="preserve">Connectee on the </w:t>
      </w:r>
      <w:del w:id="211" w:author="Gowling WLG" w:date="2017-03-08T14:15:00Z">
        <w:r w:rsidRPr="009178BF" w:rsidDel="0043269A">
          <w:rPr>
            <w:szCs w:val="24"/>
          </w:rPr>
          <w:delText>IDNO Party</w:delText>
        </w:r>
      </w:del>
      <w:ins w:id="212" w:author="Gowling WLG" w:date="2017-03-08T14:15:00Z">
        <w:r w:rsidR="0043269A">
          <w:rPr>
            <w:szCs w:val="24"/>
          </w:rPr>
          <w:t>QNO</w:t>
        </w:r>
      </w:ins>
      <w:r w:rsidRPr="009178BF">
        <w:rPr>
          <w:szCs w:val="24"/>
        </w:rPr>
        <w:t>’s network. No discounts are calculated for such</w:t>
      </w:r>
      <w:r>
        <w:rPr>
          <w:szCs w:val="24"/>
        </w:rPr>
        <w:t xml:space="preserve"> </w:t>
      </w:r>
      <w:r w:rsidRPr="009178BF">
        <w:rPr>
          <w:szCs w:val="24"/>
        </w:rPr>
        <w:t>EDCM Connectees as the DNO Party’s charges are based only on the specific site’s</w:t>
      </w:r>
      <w:r w:rsidR="0043269A">
        <w:rPr>
          <w:szCs w:val="24"/>
        </w:rPr>
        <w:t xml:space="preserve"> </w:t>
      </w:r>
      <w:r w:rsidRPr="009178BF">
        <w:rPr>
          <w:szCs w:val="24"/>
        </w:rPr>
        <w:t>equivalent use of the DNO Party’s network.</w:t>
      </w:r>
    </w:p>
    <w:p w:rsidR="009178BF" w:rsidRPr="009178BF" w:rsidRDefault="009178BF" w:rsidP="0043269A">
      <w:pPr>
        <w:pStyle w:val="Heading2"/>
        <w:widowControl w:val="0"/>
        <w:numPr>
          <w:ilvl w:val="0"/>
          <w:numId w:val="0"/>
        </w:numPr>
        <w:ind w:left="720"/>
        <w:jc w:val="both"/>
        <w:rPr>
          <w:szCs w:val="24"/>
        </w:rPr>
      </w:pPr>
      <w:r w:rsidRPr="009178BF">
        <w:rPr>
          <w:szCs w:val="24"/>
        </w:rPr>
        <w:t>Under the EDCM, the DNO Party’s network is divided into five network levels:</w:t>
      </w:r>
    </w:p>
    <w:p w:rsidR="009178BF" w:rsidRPr="009178BF" w:rsidRDefault="009178BF" w:rsidP="0043269A">
      <w:pPr>
        <w:pStyle w:val="Heading2"/>
        <w:widowControl w:val="0"/>
        <w:numPr>
          <w:ilvl w:val="0"/>
          <w:numId w:val="0"/>
        </w:numPr>
        <w:ind w:left="720"/>
        <w:jc w:val="both"/>
        <w:rPr>
          <w:szCs w:val="24"/>
        </w:rPr>
      </w:pPr>
      <w:r w:rsidRPr="009178BF">
        <w:rPr>
          <w:szCs w:val="24"/>
        </w:rPr>
        <w:t>Level 1 comprises 132 kV circuits</w:t>
      </w:r>
    </w:p>
    <w:p w:rsidR="009178BF" w:rsidRPr="009178BF" w:rsidRDefault="009178BF" w:rsidP="0043269A">
      <w:pPr>
        <w:pStyle w:val="Heading2"/>
        <w:widowControl w:val="0"/>
        <w:numPr>
          <w:ilvl w:val="0"/>
          <w:numId w:val="0"/>
        </w:numPr>
        <w:ind w:left="720"/>
        <w:jc w:val="both"/>
        <w:rPr>
          <w:szCs w:val="24"/>
        </w:rPr>
      </w:pPr>
      <w:r w:rsidRPr="009178BF">
        <w:rPr>
          <w:szCs w:val="24"/>
        </w:rPr>
        <w:t>Level 2 comprises substations with a primary voltage of 132 kV and a secondary voltage of</w:t>
      </w:r>
      <w:r w:rsidR="0043269A">
        <w:rPr>
          <w:szCs w:val="24"/>
        </w:rPr>
        <w:t xml:space="preserve"> </w:t>
      </w:r>
      <w:r w:rsidRPr="009178BF">
        <w:rPr>
          <w:szCs w:val="24"/>
        </w:rPr>
        <w:t>22 kV or more.</w:t>
      </w:r>
    </w:p>
    <w:p w:rsidR="009178BF" w:rsidRPr="009178BF" w:rsidRDefault="009178BF" w:rsidP="0043269A">
      <w:pPr>
        <w:pStyle w:val="Heading2"/>
        <w:widowControl w:val="0"/>
        <w:numPr>
          <w:ilvl w:val="0"/>
          <w:numId w:val="0"/>
        </w:numPr>
        <w:ind w:left="720"/>
        <w:jc w:val="both"/>
        <w:rPr>
          <w:szCs w:val="24"/>
        </w:rPr>
      </w:pPr>
      <w:r w:rsidRPr="009178BF">
        <w:rPr>
          <w:szCs w:val="24"/>
        </w:rPr>
        <w:t>Level 3 comprises circuits of 22 kV or more, excluding circuits already categorised as being</w:t>
      </w:r>
      <w:r w:rsidR="0043269A">
        <w:rPr>
          <w:szCs w:val="24"/>
        </w:rPr>
        <w:t xml:space="preserve"> </w:t>
      </w:r>
      <w:r w:rsidRPr="009178BF">
        <w:rPr>
          <w:szCs w:val="24"/>
        </w:rPr>
        <w:t>in Level 1.</w:t>
      </w:r>
    </w:p>
    <w:p w:rsidR="009178BF" w:rsidRPr="009178BF" w:rsidRDefault="009178BF" w:rsidP="0043269A">
      <w:pPr>
        <w:pStyle w:val="Heading2"/>
        <w:widowControl w:val="0"/>
        <w:numPr>
          <w:ilvl w:val="0"/>
          <w:numId w:val="0"/>
        </w:numPr>
        <w:ind w:left="720"/>
        <w:jc w:val="both"/>
        <w:rPr>
          <w:szCs w:val="24"/>
        </w:rPr>
      </w:pPr>
      <w:r w:rsidRPr="009178BF">
        <w:rPr>
          <w:szCs w:val="24"/>
        </w:rPr>
        <w:t>Level 4 comprises substations with a primary voltage of 22 kV or more but less than 132 kV</w:t>
      </w:r>
      <w:r w:rsidR="0043269A">
        <w:rPr>
          <w:szCs w:val="24"/>
        </w:rPr>
        <w:t xml:space="preserve"> </w:t>
      </w:r>
      <w:r w:rsidRPr="009178BF">
        <w:rPr>
          <w:szCs w:val="24"/>
        </w:rPr>
        <w:t>and a secondary voltage of less than 22 kV.</w:t>
      </w:r>
    </w:p>
    <w:p w:rsidR="009178BF" w:rsidRDefault="009178BF" w:rsidP="0043269A">
      <w:pPr>
        <w:pStyle w:val="Heading2"/>
        <w:widowControl w:val="0"/>
        <w:numPr>
          <w:ilvl w:val="0"/>
          <w:numId w:val="0"/>
        </w:numPr>
        <w:ind w:left="720"/>
        <w:jc w:val="both"/>
        <w:rPr>
          <w:szCs w:val="24"/>
        </w:rPr>
      </w:pPr>
      <w:r w:rsidRPr="009178BF">
        <w:rPr>
          <w:szCs w:val="24"/>
        </w:rPr>
        <w:t>Level 5 comprises substations with a primary voltage of 132 kV and a secondary voltage of</w:t>
      </w:r>
      <w:r w:rsidR="0043269A">
        <w:rPr>
          <w:szCs w:val="24"/>
        </w:rPr>
        <w:t xml:space="preserve"> </w:t>
      </w:r>
      <w:r w:rsidRPr="009178BF">
        <w:rPr>
          <w:szCs w:val="24"/>
        </w:rPr>
        <w:t>less than 22 kV.</w:t>
      </w:r>
    </w:p>
    <w:p w:rsidR="003A1C79" w:rsidRDefault="003A1C79" w:rsidP="003A1C79">
      <w:pPr>
        <w:widowControl w:val="0"/>
        <w:autoSpaceDE w:val="0"/>
        <w:autoSpaceDN w:val="0"/>
        <w:adjustRightInd w:val="0"/>
        <w:spacing w:after="240" w:line="360" w:lineRule="auto"/>
        <w:jc w:val="both"/>
        <w:rPr>
          <w:b/>
          <w:u w:val="single"/>
          <w:lang w:val="en-GB"/>
        </w:rPr>
      </w:pPr>
      <w:r>
        <w:rPr>
          <w:b/>
          <w:u w:val="single"/>
          <w:lang w:val="en-GB"/>
        </w:rPr>
        <w:t>Amend paragraphs 24.5 and 24.6 of Schedule 18 as follows:</w:t>
      </w:r>
    </w:p>
    <w:p w:rsidR="003A1C79" w:rsidRDefault="003A1C79" w:rsidP="003A1C79">
      <w:pPr>
        <w:pStyle w:val="Heading2"/>
        <w:widowControl w:val="0"/>
        <w:numPr>
          <w:ilvl w:val="0"/>
          <w:numId w:val="0"/>
        </w:numPr>
        <w:ind w:left="720" w:hanging="720"/>
        <w:jc w:val="both"/>
        <w:rPr>
          <w:szCs w:val="24"/>
        </w:rPr>
      </w:pPr>
      <w:r>
        <w:rPr>
          <w:szCs w:val="24"/>
        </w:rPr>
        <w:t>24.5</w:t>
      </w:r>
      <w:r>
        <w:rPr>
          <w:szCs w:val="24"/>
        </w:rPr>
        <w:tab/>
      </w:r>
      <w:r w:rsidRPr="003A1C79">
        <w:rPr>
          <w:szCs w:val="24"/>
        </w:rPr>
        <w:t xml:space="preserve">The network level of the boundary between the host DNO Party and the </w:t>
      </w:r>
      <w:del w:id="213" w:author="Gowling WLG" w:date="2017-03-03T16:58:00Z">
        <w:r w:rsidRPr="003A1C79" w:rsidDel="00DB5EA3">
          <w:rPr>
            <w:szCs w:val="24"/>
          </w:rPr>
          <w:delText>IDNO Party</w:delText>
        </w:r>
      </w:del>
      <w:ins w:id="214" w:author="Gowling WLG" w:date="2017-03-03T16:58:00Z">
        <w:r w:rsidR="00DB5EA3">
          <w:rPr>
            <w:szCs w:val="24"/>
          </w:rPr>
          <w:t>QNO</w:t>
        </w:r>
      </w:ins>
      <w:r w:rsidRPr="003A1C79">
        <w:rPr>
          <w:szCs w:val="24"/>
        </w:rPr>
        <w:t xml:space="preserve">’s </w:t>
      </w:r>
      <w:del w:id="215" w:author="Gowling WLG" w:date="2017-03-03T16:58:00Z">
        <w:r w:rsidRPr="003A1C79" w:rsidDel="00DB5EA3">
          <w:rPr>
            <w:szCs w:val="24"/>
          </w:rPr>
          <w:delText>Distribution System</w:delText>
        </w:r>
      </w:del>
      <w:ins w:id="216" w:author="Gowling WLG" w:date="2017-03-03T16:58:00Z">
        <w:r w:rsidR="00DB5EA3">
          <w:rPr>
            <w:szCs w:val="24"/>
          </w:rPr>
          <w:t>network</w:t>
        </w:r>
      </w:ins>
      <w:r w:rsidRPr="003A1C79">
        <w:rPr>
          <w:szCs w:val="24"/>
        </w:rPr>
        <w:t xml:space="preserve"> is determined by reference to the asset ownership boundary between the host DNO Party and the </w:t>
      </w:r>
      <w:del w:id="217" w:author="Gowling WLG" w:date="2017-03-03T16:59:00Z">
        <w:r w:rsidRPr="003A1C79" w:rsidDel="00DB5EA3">
          <w:rPr>
            <w:szCs w:val="24"/>
          </w:rPr>
          <w:delText>IDNO Party</w:delText>
        </w:r>
      </w:del>
      <w:ins w:id="218" w:author="Gowling WLG" w:date="2017-03-03T16:59:00Z">
        <w:r w:rsidR="00DB5EA3">
          <w:rPr>
            <w:szCs w:val="24"/>
          </w:rPr>
          <w:t>QNO</w:t>
        </w:r>
      </w:ins>
      <w:r w:rsidRPr="003A1C79">
        <w:rPr>
          <w:szCs w:val="24"/>
        </w:rPr>
        <w:t xml:space="preserve">. </w:t>
      </w:r>
    </w:p>
    <w:p w:rsidR="003A1C79" w:rsidRDefault="003A1C79" w:rsidP="003A1C79">
      <w:pPr>
        <w:pStyle w:val="Heading2"/>
        <w:widowControl w:val="0"/>
        <w:numPr>
          <w:ilvl w:val="0"/>
          <w:numId w:val="0"/>
        </w:numPr>
        <w:ind w:left="720" w:hanging="720"/>
        <w:jc w:val="both"/>
        <w:rPr>
          <w:szCs w:val="24"/>
        </w:rPr>
      </w:pPr>
      <w:r>
        <w:rPr>
          <w:szCs w:val="24"/>
        </w:rPr>
        <w:t>24.6</w:t>
      </w:r>
      <w:r>
        <w:rPr>
          <w:szCs w:val="24"/>
        </w:rPr>
        <w:tab/>
      </w:r>
      <w:r w:rsidRPr="003A1C79">
        <w:rPr>
          <w:szCs w:val="24"/>
        </w:rPr>
        <w:t xml:space="preserve">Where the </w:t>
      </w:r>
      <w:del w:id="219" w:author="Gowling WLG" w:date="2017-03-03T16:59:00Z">
        <w:r w:rsidRPr="003A1C79" w:rsidDel="00DB5EA3">
          <w:rPr>
            <w:szCs w:val="24"/>
          </w:rPr>
          <w:delText>IDNO Party</w:delText>
        </w:r>
      </w:del>
      <w:ins w:id="220" w:author="Gowling WLG" w:date="2017-03-03T16:59:00Z">
        <w:r w:rsidR="00DB5EA3">
          <w:rPr>
            <w:szCs w:val="24"/>
          </w:rPr>
          <w:t>QNO</w:t>
        </w:r>
      </w:ins>
      <w:r w:rsidRPr="003A1C79">
        <w:rPr>
          <w:szCs w:val="24"/>
        </w:rPr>
        <w:t xml:space="preserve">’s </w:t>
      </w:r>
      <w:del w:id="221" w:author="Gowling WLG" w:date="2017-03-03T16:59:00Z">
        <w:r w:rsidRPr="003A1C79" w:rsidDel="00DB5EA3">
          <w:rPr>
            <w:szCs w:val="24"/>
          </w:rPr>
          <w:delText xml:space="preserve">Distribution System </w:delText>
        </w:r>
      </w:del>
      <w:ins w:id="222" w:author="Gowling WLG" w:date="2017-03-03T16:59:00Z">
        <w:r w:rsidR="00DB5EA3">
          <w:rPr>
            <w:szCs w:val="24"/>
          </w:rPr>
          <w:t xml:space="preserve">network </w:t>
        </w:r>
      </w:ins>
      <w:r w:rsidRPr="003A1C79">
        <w:rPr>
          <w:szCs w:val="24"/>
        </w:rPr>
        <w:t xml:space="preserve">only has one Connectee (whether a designated EHV property or not), the network level of the boundary between the host DNO Party and </w:t>
      </w:r>
      <w:del w:id="223" w:author="Gowling WLG" w:date="2017-03-03T16:59:00Z">
        <w:r w:rsidRPr="003A1C79" w:rsidDel="00DB5EA3">
          <w:rPr>
            <w:szCs w:val="24"/>
          </w:rPr>
          <w:delText>IDNO Party</w:delText>
        </w:r>
      </w:del>
      <w:ins w:id="224" w:author="Gowling WLG" w:date="2017-03-03T16:59:00Z">
        <w:r w:rsidR="00DB5EA3">
          <w:rPr>
            <w:szCs w:val="24"/>
          </w:rPr>
          <w:t>QNO</w:t>
        </w:r>
      </w:ins>
      <w:r w:rsidRPr="003A1C79">
        <w:rPr>
          <w:szCs w:val="24"/>
        </w:rPr>
        <w:t xml:space="preserve"> is determined by reference to the Point of Common Coupling. The Point of Common Coupling is determined in the same way as it is for an EDCM Connectee connected directly to the host DNO Party’s network.</w:t>
      </w:r>
    </w:p>
    <w:p w:rsidR="003A1C79" w:rsidRDefault="003A1C79" w:rsidP="003A1C79">
      <w:pPr>
        <w:widowControl w:val="0"/>
        <w:autoSpaceDE w:val="0"/>
        <w:autoSpaceDN w:val="0"/>
        <w:adjustRightInd w:val="0"/>
        <w:spacing w:after="240" w:line="360" w:lineRule="auto"/>
        <w:jc w:val="both"/>
        <w:rPr>
          <w:b/>
          <w:u w:val="single"/>
          <w:lang w:val="en-GB"/>
        </w:rPr>
      </w:pPr>
      <w:r>
        <w:rPr>
          <w:b/>
          <w:u w:val="single"/>
          <w:lang w:val="en-GB"/>
        </w:rPr>
        <w:t>Amend paragraph 24.8 of Schedule 18 as follows:</w:t>
      </w:r>
    </w:p>
    <w:p w:rsidR="003A1C79" w:rsidRDefault="003A1C79" w:rsidP="003A1C79">
      <w:pPr>
        <w:pStyle w:val="Heading2"/>
        <w:widowControl w:val="0"/>
        <w:numPr>
          <w:ilvl w:val="0"/>
          <w:numId w:val="0"/>
        </w:numPr>
        <w:ind w:left="720" w:hanging="720"/>
        <w:jc w:val="both"/>
        <w:rPr>
          <w:szCs w:val="24"/>
        </w:rPr>
      </w:pPr>
      <w:r>
        <w:rPr>
          <w:szCs w:val="24"/>
        </w:rPr>
        <w:t>24.8</w:t>
      </w:r>
      <w:r>
        <w:rPr>
          <w:szCs w:val="24"/>
        </w:rPr>
        <w:tab/>
      </w:r>
      <w:del w:id="225" w:author="Gowling WLG" w:date="2017-03-03T16:59:00Z">
        <w:r w:rsidRPr="003A1C79" w:rsidDel="00DB5EA3">
          <w:rPr>
            <w:szCs w:val="24"/>
          </w:rPr>
          <w:delText>IDNO Party Distribution Systems</w:delText>
        </w:r>
      </w:del>
      <w:ins w:id="226" w:author="Gowling WLG" w:date="2017-03-03T16:59:00Z">
        <w:r w:rsidR="00DB5EA3">
          <w:rPr>
            <w:szCs w:val="24"/>
          </w:rPr>
          <w:t>QNO networks</w:t>
        </w:r>
      </w:ins>
      <w:r w:rsidRPr="003A1C79">
        <w:rPr>
          <w:szCs w:val="24"/>
        </w:rPr>
        <w:t xml:space="preserve"> are split into 15 categories based on the network level of the boundary between the host DNO Party and the </w:t>
      </w:r>
      <w:del w:id="227" w:author="Gowling WLG" w:date="2017-03-03T16:59:00Z">
        <w:r w:rsidRPr="003A1C79" w:rsidDel="00DB5EA3">
          <w:rPr>
            <w:szCs w:val="24"/>
          </w:rPr>
          <w:delText>IDNO Party</w:delText>
        </w:r>
      </w:del>
      <w:ins w:id="228" w:author="Gowling WLG" w:date="2017-03-03T16:59:00Z">
        <w:r w:rsidR="00DB5EA3">
          <w:rPr>
            <w:szCs w:val="24"/>
          </w:rPr>
          <w:t>QNO</w:t>
        </w:r>
      </w:ins>
      <w:r w:rsidRPr="003A1C79">
        <w:rPr>
          <w:szCs w:val="24"/>
        </w:rPr>
        <w:t xml:space="preserve">, and whether or not higher network levels are used by the </w:t>
      </w:r>
      <w:del w:id="229" w:author="Gowling WLG" w:date="2017-03-03T17:00:00Z">
        <w:r w:rsidRPr="003A1C79" w:rsidDel="00DB5EA3">
          <w:rPr>
            <w:szCs w:val="24"/>
          </w:rPr>
          <w:delText>IDNO Party</w:delText>
        </w:r>
      </w:del>
      <w:ins w:id="230" w:author="Gowling WLG" w:date="2017-03-03T17:00:00Z">
        <w:r w:rsidR="00DB5EA3">
          <w:rPr>
            <w:szCs w:val="24"/>
          </w:rPr>
          <w:t>QNO</w:t>
        </w:r>
      </w:ins>
      <w:r w:rsidRPr="003A1C79">
        <w:rPr>
          <w:szCs w:val="24"/>
        </w:rPr>
        <w:t>.</w:t>
      </w:r>
    </w:p>
    <w:p w:rsidR="003A1C79" w:rsidRDefault="003A1C79" w:rsidP="003A1C79">
      <w:pPr>
        <w:widowControl w:val="0"/>
        <w:autoSpaceDE w:val="0"/>
        <w:autoSpaceDN w:val="0"/>
        <w:adjustRightInd w:val="0"/>
        <w:spacing w:after="240" w:line="360" w:lineRule="auto"/>
        <w:jc w:val="both"/>
        <w:rPr>
          <w:b/>
          <w:u w:val="single"/>
          <w:lang w:val="en-GB"/>
        </w:rPr>
      </w:pPr>
      <w:r>
        <w:rPr>
          <w:b/>
          <w:u w:val="single"/>
          <w:lang w:val="en-GB"/>
        </w:rPr>
        <w:t>Amend heading of Table 26 in Schedule 18 as follows:</w:t>
      </w:r>
    </w:p>
    <w:p w:rsidR="003A1C79" w:rsidRDefault="003A1C79" w:rsidP="003A1C79">
      <w:pPr>
        <w:widowControl w:val="0"/>
        <w:autoSpaceDE w:val="0"/>
        <w:autoSpaceDN w:val="0"/>
        <w:adjustRightInd w:val="0"/>
        <w:spacing w:after="240" w:line="360" w:lineRule="auto"/>
        <w:jc w:val="center"/>
        <w:rPr>
          <w:b/>
          <w:lang w:val="en-GB"/>
        </w:rPr>
      </w:pPr>
      <w:r w:rsidRPr="003A1C79">
        <w:rPr>
          <w:b/>
          <w:lang w:val="en-GB"/>
        </w:rPr>
        <w:t xml:space="preserve">Table 26 Categorisation of designated EHV </w:t>
      </w:r>
      <w:del w:id="231" w:author="Gowling WLG" w:date="2017-03-03T17:00:00Z">
        <w:r w:rsidRPr="003A1C79" w:rsidDel="00DB5EA3">
          <w:rPr>
            <w:b/>
            <w:lang w:val="en-GB"/>
          </w:rPr>
          <w:delText>IDNO Parties</w:delText>
        </w:r>
      </w:del>
      <w:ins w:id="232" w:author="Gowling WLG" w:date="2017-03-03T17:00:00Z">
        <w:r w:rsidR="00DB5EA3">
          <w:rPr>
            <w:b/>
            <w:lang w:val="en-GB"/>
          </w:rPr>
          <w:t>QNOs</w:t>
        </w:r>
      </w:ins>
    </w:p>
    <w:p w:rsidR="002E3722" w:rsidRDefault="002E3722" w:rsidP="002E3722">
      <w:pPr>
        <w:widowControl w:val="0"/>
        <w:autoSpaceDE w:val="0"/>
        <w:autoSpaceDN w:val="0"/>
        <w:adjustRightInd w:val="0"/>
        <w:spacing w:after="240" w:line="360" w:lineRule="auto"/>
        <w:jc w:val="both"/>
        <w:rPr>
          <w:b/>
          <w:u w:val="single"/>
          <w:lang w:val="en-GB"/>
        </w:rPr>
      </w:pPr>
    </w:p>
    <w:p w:rsidR="002E3722" w:rsidRDefault="002E3722" w:rsidP="002E3722">
      <w:pPr>
        <w:widowControl w:val="0"/>
        <w:autoSpaceDE w:val="0"/>
        <w:autoSpaceDN w:val="0"/>
        <w:adjustRightInd w:val="0"/>
        <w:spacing w:after="240" w:line="360" w:lineRule="auto"/>
        <w:jc w:val="both"/>
        <w:rPr>
          <w:b/>
          <w:u w:val="single"/>
          <w:lang w:val="en-GB"/>
        </w:rPr>
      </w:pPr>
      <w:r>
        <w:rPr>
          <w:b/>
          <w:u w:val="single"/>
          <w:lang w:val="en-GB"/>
        </w:rPr>
        <w:t>Amend the heading to paragraph 25 of Schedule 18 to read as follows:</w:t>
      </w:r>
    </w:p>
    <w:p w:rsidR="002E3722" w:rsidRPr="00764482" w:rsidRDefault="002E3722" w:rsidP="002E3722">
      <w:pPr>
        <w:widowControl w:val="0"/>
        <w:autoSpaceDE w:val="0"/>
        <w:autoSpaceDN w:val="0"/>
        <w:adjustRightInd w:val="0"/>
        <w:spacing w:after="240" w:line="360" w:lineRule="auto"/>
        <w:jc w:val="center"/>
        <w:rPr>
          <w:b/>
          <w:lang w:val="en-GB"/>
        </w:rPr>
      </w:pPr>
      <w:ins w:id="233" w:author="Gowling WLG" w:date="2017-03-14T12:15:00Z">
        <w:r>
          <w:rPr>
            <w:b/>
            <w:lang w:val="en-GB"/>
          </w:rPr>
          <w:t>CALCULATION OF EDNO DISCOUNTS</w:t>
        </w:r>
      </w:ins>
      <w:del w:id="234" w:author="Gowling WLG" w:date="2017-03-14T12:15:00Z">
        <w:r w:rsidRPr="00764482" w:rsidDel="00764482">
          <w:rPr>
            <w:b/>
            <w:lang w:val="en-GB"/>
          </w:rPr>
          <w:delText>THE EXTENDED “METHOD M” MODEL</w:delText>
        </w:r>
      </w:del>
      <w:r>
        <w:rPr>
          <w:rStyle w:val="FootnoteReference"/>
          <w:b/>
          <w:lang w:val="en-GB"/>
        </w:rPr>
        <w:footnoteReference w:id="3"/>
      </w:r>
      <w:r w:rsidRPr="00764482">
        <w:rPr>
          <w:b/>
          <w:lang w:val="en-GB"/>
        </w:rPr>
        <w:cr/>
      </w:r>
    </w:p>
    <w:p w:rsidR="002E3722" w:rsidRDefault="002E3722" w:rsidP="002E3722">
      <w:pPr>
        <w:widowControl w:val="0"/>
        <w:autoSpaceDE w:val="0"/>
        <w:autoSpaceDN w:val="0"/>
        <w:adjustRightInd w:val="0"/>
        <w:spacing w:after="240" w:line="360" w:lineRule="auto"/>
        <w:jc w:val="both"/>
        <w:rPr>
          <w:b/>
          <w:u w:val="single"/>
          <w:lang w:val="en-GB"/>
        </w:rPr>
      </w:pPr>
      <w:r>
        <w:rPr>
          <w:b/>
          <w:u w:val="single"/>
          <w:lang w:val="en-GB"/>
        </w:rPr>
        <w:t>Amend paragraphs 25.16 and 25.17 of Schedule 18 as follows</w:t>
      </w:r>
      <w:r>
        <w:rPr>
          <w:rStyle w:val="FootnoteReference"/>
          <w:b/>
          <w:u w:val="single"/>
          <w:lang w:val="en-GB"/>
        </w:rPr>
        <w:footnoteReference w:id="4"/>
      </w:r>
      <w:r>
        <w:rPr>
          <w:b/>
          <w:u w:val="single"/>
          <w:lang w:val="en-GB"/>
        </w:rPr>
        <w:t>:</w:t>
      </w:r>
    </w:p>
    <w:p w:rsidR="003A1C79" w:rsidRDefault="003A1C79" w:rsidP="003A1C79">
      <w:pPr>
        <w:pStyle w:val="Heading2"/>
        <w:widowControl w:val="0"/>
        <w:numPr>
          <w:ilvl w:val="0"/>
          <w:numId w:val="0"/>
        </w:numPr>
        <w:ind w:left="720" w:hanging="720"/>
        <w:jc w:val="both"/>
        <w:rPr>
          <w:szCs w:val="24"/>
        </w:rPr>
      </w:pPr>
      <w:r>
        <w:rPr>
          <w:szCs w:val="24"/>
        </w:rPr>
        <w:t>25.16</w:t>
      </w:r>
      <w:r>
        <w:rPr>
          <w:szCs w:val="24"/>
        </w:rPr>
        <w:tab/>
      </w:r>
      <w:r w:rsidRPr="003A1C79">
        <w:rPr>
          <w:szCs w:val="24"/>
        </w:rPr>
        <w:t xml:space="preserve">For the purposes of calculating portfolio discounts for Connectees that fall within the scope of the CDCM, the 15 boundary categories between the DNO Party and the </w:t>
      </w:r>
      <w:del w:id="235" w:author="Gowling WLG" w:date="2017-03-03T17:00:00Z">
        <w:r w:rsidRPr="003A1C79" w:rsidDel="00DB5EA3">
          <w:rPr>
            <w:szCs w:val="24"/>
          </w:rPr>
          <w:delText>IDNO Party</w:delText>
        </w:r>
      </w:del>
      <w:ins w:id="236" w:author="Gowling WLG" w:date="2017-03-03T17:00:00Z">
        <w:r w:rsidR="00DB5EA3">
          <w:rPr>
            <w:szCs w:val="24"/>
          </w:rPr>
          <w:t>QNO</w:t>
        </w:r>
      </w:ins>
      <w:r w:rsidRPr="003A1C79">
        <w:rPr>
          <w:szCs w:val="24"/>
        </w:rPr>
        <w:t xml:space="preserve"> are grouped into five discount categories in England and Wales and three in Scotland:</w:t>
      </w:r>
    </w:p>
    <w:p w:rsidR="003A1C79" w:rsidRPr="003A1C79" w:rsidRDefault="003A1C79" w:rsidP="003A1C79">
      <w:pPr>
        <w:pStyle w:val="Heading2"/>
        <w:widowControl w:val="0"/>
        <w:numPr>
          <w:ilvl w:val="0"/>
          <w:numId w:val="0"/>
        </w:numPr>
        <w:ind w:left="720"/>
        <w:jc w:val="both"/>
        <w:rPr>
          <w:szCs w:val="24"/>
        </w:rPr>
      </w:pPr>
      <w:r w:rsidRPr="003A1C79">
        <w:rPr>
          <w:szCs w:val="24"/>
        </w:rPr>
        <w:t>(a)</w:t>
      </w:r>
      <w:r>
        <w:rPr>
          <w:szCs w:val="24"/>
        </w:rPr>
        <w:tab/>
      </w:r>
      <w:r w:rsidRPr="003A1C79">
        <w:rPr>
          <w:szCs w:val="24"/>
        </w:rPr>
        <w:t xml:space="preserve">Discount category 0000 - This applies to </w:t>
      </w:r>
      <w:del w:id="237" w:author="Gowling WLG" w:date="2017-03-03T17:00:00Z">
        <w:r w:rsidRPr="003A1C79" w:rsidDel="00DB5EA3">
          <w:rPr>
            <w:szCs w:val="24"/>
          </w:rPr>
          <w:delText>IDNO Party</w:delText>
        </w:r>
      </w:del>
      <w:ins w:id="238" w:author="Gowling WLG" w:date="2017-03-03T17:00:00Z">
        <w:r w:rsidR="00DB5EA3">
          <w:rPr>
            <w:szCs w:val="24"/>
          </w:rPr>
          <w:t>QNO</w:t>
        </w:r>
      </w:ins>
      <w:r w:rsidRPr="003A1C79">
        <w:rPr>
          <w:szCs w:val="24"/>
        </w:rPr>
        <w:t xml:space="preserve"> category 0000.</w:t>
      </w:r>
    </w:p>
    <w:p w:rsidR="003A1C79" w:rsidRPr="003A1C79" w:rsidRDefault="003A1C79" w:rsidP="003A1C79">
      <w:pPr>
        <w:pStyle w:val="Heading2"/>
        <w:widowControl w:val="0"/>
        <w:numPr>
          <w:ilvl w:val="0"/>
          <w:numId w:val="0"/>
        </w:numPr>
        <w:ind w:left="1440" w:hanging="720"/>
        <w:jc w:val="both"/>
        <w:rPr>
          <w:szCs w:val="24"/>
        </w:rPr>
      </w:pPr>
      <w:r w:rsidRPr="003A1C79">
        <w:rPr>
          <w:szCs w:val="24"/>
        </w:rPr>
        <w:t>(b)</w:t>
      </w:r>
      <w:r>
        <w:rPr>
          <w:szCs w:val="24"/>
        </w:rPr>
        <w:tab/>
      </w:r>
      <w:r w:rsidRPr="003A1C79">
        <w:rPr>
          <w:szCs w:val="24"/>
        </w:rPr>
        <w:t xml:space="preserve">Discount category 132kV (in England and Wales only) - This applies to </w:t>
      </w:r>
      <w:ins w:id="239" w:author="Gowling WLG" w:date="2017-03-03T17:00:00Z">
        <w:r w:rsidR="00DB5EA3">
          <w:rPr>
            <w:szCs w:val="24"/>
          </w:rPr>
          <w:t>QNO</w:t>
        </w:r>
      </w:ins>
      <w:del w:id="240" w:author="Gowling WLG" w:date="2017-03-03T17:00:00Z">
        <w:r w:rsidRPr="003A1C79" w:rsidDel="00DB5EA3">
          <w:rPr>
            <w:szCs w:val="24"/>
          </w:rPr>
          <w:delText>IDNO Party</w:delText>
        </w:r>
      </w:del>
      <w:r w:rsidRPr="003A1C79">
        <w:rPr>
          <w:szCs w:val="24"/>
        </w:rPr>
        <w:t xml:space="preserve"> category 1000.</w:t>
      </w:r>
    </w:p>
    <w:p w:rsidR="003A1C79" w:rsidRPr="003A1C79" w:rsidRDefault="003A1C79" w:rsidP="003A1C79">
      <w:pPr>
        <w:pStyle w:val="Heading2"/>
        <w:widowControl w:val="0"/>
        <w:numPr>
          <w:ilvl w:val="0"/>
          <w:numId w:val="0"/>
        </w:numPr>
        <w:ind w:left="1440" w:hanging="720"/>
        <w:jc w:val="both"/>
        <w:rPr>
          <w:szCs w:val="24"/>
        </w:rPr>
      </w:pPr>
      <w:r w:rsidRPr="003A1C79">
        <w:rPr>
          <w:szCs w:val="24"/>
        </w:rPr>
        <w:t>(c)</w:t>
      </w:r>
      <w:r>
        <w:rPr>
          <w:szCs w:val="24"/>
        </w:rPr>
        <w:tab/>
      </w:r>
      <w:r w:rsidRPr="003A1C79">
        <w:rPr>
          <w:szCs w:val="24"/>
        </w:rPr>
        <w:t xml:space="preserve">Discount category 132kV/EHV (in England and Wales only) - This applies to </w:t>
      </w:r>
      <w:ins w:id="241" w:author="Gowling WLG" w:date="2017-03-03T17:00:00Z">
        <w:r w:rsidR="00DB5EA3">
          <w:rPr>
            <w:szCs w:val="24"/>
          </w:rPr>
          <w:t>QNO</w:t>
        </w:r>
      </w:ins>
      <w:del w:id="242" w:author="Gowling WLG" w:date="2017-03-03T17:00:00Z">
        <w:r w:rsidRPr="003A1C79" w:rsidDel="00DB5EA3">
          <w:rPr>
            <w:szCs w:val="24"/>
          </w:rPr>
          <w:delText>IDNO Party</w:delText>
        </w:r>
      </w:del>
      <w:r w:rsidRPr="003A1C79">
        <w:rPr>
          <w:szCs w:val="24"/>
        </w:rPr>
        <w:t xml:space="preserve"> categories 1100 and 0100.</w:t>
      </w:r>
    </w:p>
    <w:p w:rsidR="003A1C79" w:rsidRPr="003A1C79" w:rsidRDefault="003A1C79" w:rsidP="003A1C79">
      <w:pPr>
        <w:pStyle w:val="Heading2"/>
        <w:widowControl w:val="0"/>
        <w:numPr>
          <w:ilvl w:val="0"/>
          <w:numId w:val="0"/>
        </w:numPr>
        <w:ind w:left="1440" w:hanging="720"/>
        <w:jc w:val="both"/>
        <w:rPr>
          <w:szCs w:val="24"/>
        </w:rPr>
      </w:pPr>
      <w:r w:rsidRPr="003A1C79">
        <w:rPr>
          <w:szCs w:val="24"/>
        </w:rPr>
        <w:t>(d)</w:t>
      </w:r>
      <w:r>
        <w:rPr>
          <w:szCs w:val="24"/>
        </w:rPr>
        <w:tab/>
      </w:r>
      <w:r w:rsidRPr="003A1C79">
        <w:rPr>
          <w:szCs w:val="24"/>
        </w:rPr>
        <w:t xml:space="preserve">Discount category EHV - This applies to </w:t>
      </w:r>
      <w:ins w:id="243" w:author="Gowling WLG" w:date="2017-03-03T17:00:00Z">
        <w:r w:rsidR="00DB5EA3">
          <w:rPr>
            <w:szCs w:val="24"/>
          </w:rPr>
          <w:t>QNO</w:t>
        </w:r>
      </w:ins>
      <w:del w:id="244" w:author="Gowling WLG" w:date="2017-03-03T17:00:00Z">
        <w:r w:rsidRPr="003A1C79" w:rsidDel="00DB5EA3">
          <w:rPr>
            <w:szCs w:val="24"/>
          </w:rPr>
          <w:delText>IDNO Party</w:delText>
        </w:r>
      </w:del>
      <w:r w:rsidRPr="003A1C79">
        <w:rPr>
          <w:szCs w:val="24"/>
        </w:rPr>
        <w:t xml:space="preserve"> categories 1110, 0110 and 0010.</w:t>
      </w:r>
    </w:p>
    <w:p w:rsidR="003A1C79" w:rsidRDefault="003A1C79" w:rsidP="003A1C79">
      <w:pPr>
        <w:pStyle w:val="Heading2"/>
        <w:widowControl w:val="0"/>
        <w:numPr>
          <w:ilvl w:val="0"/>
          <w:numId w:val="0"/>
        </w:numPr>
        <w:ind w:left="1440" w:hanging="720"/>
        <w:jc w:val="both"/>
        <w:rPr>
          <w:szCs w:val="24"/>
        </w:rPr>
      </w:pPr>
      <w:r w:rsidRPr="003A1C79">
        <w:rPr>
          <w:szCs w:val="24"/>
        </w:rPr>
        <w:t>(e)</w:t>
      </w:r>
      <w:r>
        <w:rPr>
          <w:szCs w:val="24"/>
        </w:rPr>
        <w:tab/>
      </w:r>
      <w:r w:rsidRPr="003A1C79">
        <w:rPr>
          <w:szCs w:val="24"/>
        </w:rPr>
        <w:t xml:space="preserve">Discount category HVplus - This applies to </w:t>
      </w:r>
      <w:ins w:id="245" w:author="Gowling WLG" w:date="2017-03-03T17:01:00Z">
        <w:r w:rsidR="00DB5EA3">
          <w:rPr>
            <w:szCs w:val="24"/>
          </w:rPr>
          <w:t>QNO</w:t>
        </w:r>
      </w:ins>
      <w:del w:id="246" w:author="Gowling WLG" w:date="2017-03-03T17:01:00Z">
        <w:r w:rsidRPr="003A1C79" w:rsidDel="00DB5EA3">
          <w:rPr>
            <w:szCs w:val="24"/>
          </w:rPr>
          <w:delText>IDNO</w:delText>
        </w:r>
      </w:del>
      <w:r w:rsidRPr="003A1C79">
        <w:rPr>
          <w:szCs w:val="24"/>
        </w:rPr>
        <w:t xml:space="preserve"> Party categories 1111, 0001, 1001, 0002, 0011, 0111, 1101, 0101.</w:t>
      </w:r>
    </w:p>
    <w:p w:rsidR="003A1C79" w:rsidRPr="003A1C79" w:rsidRDefault="003A1C79" w:rsidP="003A1C79">
      <w:pPr>
        <w:pStyle w:val="Heading2"/>
        <w:widowControl w:val="0"/>
        <w:numPr>
          <w:ilvl w:val="0"/>
          <w:numId w:val="0"/>
        </w:numPr>
        <w:jc w:val="both"/>
        <w:rPr>
          <w:szCs w:val="24"/>
        </w:rPr>
      </w:pPr>
      <w:r>
        <w:rPr>
          <w:szCs w:val="24"/>
        </w:rPr>
        <w:t>25.17</w:t>
      </w:r>
      <w:r>
        <w:rPr>
          <w:szCs w:val="24"/>
        </w:rPr>
        <w:tab/>
      </w:r>
      <w:r w:rsidRPr="003A1C79">
        <w:rPr>
          <w:szCs w:val="24"/>
        </w:rPr>
        <w:t>Discount percentages are determined as follows:</w:t>
      </w:r>
    </w:p>
    <w:p w:rsidR="003A1C79" w:rsidRPr="003A1C79" w:rsidRDefault="003A1C79" w:rsidP="003A1C79">
      <w:pPr>
        <w:pStyle w:val="Heading2"/>
        <w:widowControl w:val="0"/>
        <w:numPr>
          <w:ilvl w:val="0"/>
          <w:numId w:val="0"/>
        </w:numPr>
        <w:ind w:left="284" w:firstLine="436"/>
        <w:jc w:val="both"/>
        <w:rPr>
          <w:b/>
          <w:szCs w:val="24"/>
        </w:rPr>
      </w:pPr>
      <w:r w:rsidRPr="003A1C79">
        <w:rPr>
          <w:b/>
          <w:szCs w:val="24"/>
        </w:rPr>
        <w:t>For discount categories 0000, 132kV/EHV and HVplus</w:t>
      </w:r>
    </w:p>
    <w:p w:rsidR="003A1C79" w:rsidRPr="003A1C79" w:rsidRDefault="003A1C79" w:rsidP="003A1C79">
      <w:pPr>
        <w:pStyle w:val="Heading2"/>
        <w:widowControl w:val="0"/>
        <w:numPr>
          <w:ilvl w:val="0"/>
          <w:numId w:val="0"/>
        </w:numPr>
        <w:ind w:left="720"/>
        <w:jc w:val="both"/>
        <w:rPr>
          <w:szCs w:val="24"/>
        </w:rPr>
      </w:pPr>
      <w:r w:rsidRPr="003A1C79">
        <w:rPr>
          <w:szCs w:val="24"/>
        </w:rPr>
        <w:t>Discount percentage = is the lowest of 100 per cent and P / (S + U)</w:t>
      </w:r>
    </w:p>
    <w:p w:rsidR="003A1C79" w:rsidRPr="003A1C79" w:rsidRDefault="003A1C79" w:rsidP="003A1C79">
      <w:pPr>
        <w:pStyle w:val="Heading2"/>
        <w:widowControl w:val="0"/>
        <w:numPr>
          <w:ilvl w:val="0"/>
          <w:numId w:val="0"/>
        </w:numPr>
        <w:ind w:left="720"/>
        <w:jc w:val="both"/>
        <w:rPr>
          <w:b/>
          <w:szCs w:val="24"/>
        </w:rPr>
      </w:pPr>
      <w:r w:rsidRPr="003A1C79">
        <w:rPr>
          <w:b/>
          <w:szCs w:val="24"/>
        </w:rPr>
        <w:t>For discount category 132kV</w:t>
      </w:r>
    </w:p>
    <w:p w:rsidR="003A1C79" w:rsidRPr="003A1C79" w:rsidRDefault="003A1C79" w:rsidP="003A1C79">
      <w:pPr>
        <w:pStyle w:val="Heading2"/>
        <w:widowControl w:val="0"/>
        <w:numPr>
          <w:ilvl w:val="0"/>
          <w:numId w:val="0"/>
        </w:numPr>
        <w:ind w:left="720"/>
        <w:jc w:val="both"/>
        <w:rPr>
          <w:szCs w:val="24"/>
        </w:rPr>
      </w:pPr>
      <w:r w:rsidRPr="003A1C79">
        <w:rPr>
          <w:szCs w:val="24"/>
        </w:rPr>
        <w:t>Discount percentage = is the lowest of 100 per cent and (P + ([132kV allocation] * (1 – ([Network length split for 132kV] * [EHV and 132kV direct cost proportion])))) / (S +U)</w:t>
      </w:r>
    </w:p>
    <w:p w:rsidR="003A1C79" w:rsidRPr="003A1C79" w:rsidRDefault="003A1C79" w:rsidP="003A1C79">
      <w:pPr>
        <w:pStyle w:val="Heading2"/>
        <w:widowControl w:val="0"/>
        <w:numPr>
          <w:ilvl w:val="0"/>
          <w:numId w:val="0"/>
        </w:numPr>
        <w:ind w:left="720"/>
        <w:jc w:val="both"/>
        <w:rPr>
          <w:b/>
          <w:szCs w:val="24"/>
        </w:rPr>
      </w:pPr>
      <w:r w:rsidRPr="003A1C79">
        <w:rPr>
          <w:b/>
          <w:szCs w:val="24"/>
        </w:rPr>
        <w:t>For discount category EHV</w:t>
      </w:r>
    </w:p>
    <w:p w:rsidR="003A1C79" w:rsidRPr="003A1C79" w:rsidRDefault="003A1C79" w:rsidP="003A1C79">
      <w:pPr>
        <w:pStyle w:val="Heading2"/>
        <w:widowControl w:val="0"/>
        <w:numPr>
          <w:ilvl w:val="0"/>
          <w:numId w:val="0"/>
        </w:numPr>
        <w:ind w:left="720"/>
        <w:jc w:val="both"/>
        <w:rPr>
          <w:szCs w:val="24"/>
        </w:rPr>
      </w:pPr>
      <w:r w:rsidRPr="003A1C79">
        <w:rPr>
          <w:szCs w:val="24"/>
        </w:rPr>
        <w:t>Discount percentage = is the lowest of 100 per cent and (P + ([EHV allocation] * (1 – ([Network length split for EHV] * [EHV and 132kVdirect cost proportion])))) / (S +U)</w:t>
      </w:r>
    </w:p>
    <w:p w:rsidR="003A1C79" w:rsidRPr="003A1C79" w:rsidRDefault="003A1C79" w:rsidP="003A1C79">
      <w:pPr>
        <w:pStyle w:val="Heading2"/>
        <w:widowControl w:val="0"/>
        <w:numPr>
          <w:ilvl w:val="0"/>
          <w:numId w:val="0"/>
        </w:numPr>
        <w:ind w:left="720"/>
        <w:jc w:val="both"/>
        <w:rPr>
          <w:szCs w:val="24"/>
        </w:rPr>
      </w:pPr>
      <w:r w:rsidRPr="003A1C79">
        <w:rPr>
          <w:szCs w:val="24"/>
        </w:rPr>
        <w:t>Where:</w:t>
      </w:r>
    </w:p>
    <w:p w:rsidR="003A1C79" w:rsidRPr="003A1C79" w:rsidRDefault="003A1C79" w:rsidP="003A1C79">
      <w:pPr>
        <w:pStyle w:val="Heading2"/>
        <w:widowControl w:val="0"/>
        <w:numPr>
          <w:ilvl w:val="0"/>
          <w:numId w:val="0"/>
        </w:numPr>
        <w:ind w:left="720"/>
        <w:jc w:val="both"/>
        <w:rPr>
          <w:szCs w:val="24"/>
        </w:rPr>
      </w:pPr>
      <w:r w:rsidRPr="003A1C79">
        <w:rPr>
          <w:szCs w:val="24"/>
        </w:rPr>
        <w:t>Discount percentage is the discount applicable for each combination of discount category and end user type.</w:t>
      </w:r>
    </w:p>
    <w:p w:rsidR="003A1C79" w:rsidRPr="003A1C79" w:rsidRDefault="003A1C79" w:rsidP="003A1C79">
      <w:pPr>
        <w:pStyle w:val="Heading2"/>
        <w:widowControl w:val="0"/>
        <w:numPr>
          <w:ilvl w:val="0"/>
          <w:numId w:val="0"/>
        </w:numPr>
        <w:ind w:left="720"/>
        <w:jc w:val="both"/>
        <w:rPr>
          <w:szCs w:val="24"/>
        </w:rPr>
      </w:pPr>
      <w:r w:rsidRPr="003A1C79">
        <w:rPr>
          <w:szCs w:val="24"/>
        </w:rPr>
        <w:t xml:space="preserve">P is the sum of the allocation percentages for all network levels below the network level of the DNO Party – </w:t>
      </w:r>
      <w:ins w:id="247" w:author="Gowling WLG" w:date="2017-03-03T17:01:00Z">
        <w:r w:rsidR="00DB5EA3">
          <w:rPr>
            <w:szCs w:val="24"/>
          </w:rPr>
          <w:t>QNO</w:t>
        </w:r>
      </w:ins>
      <w:del w:id="248" w:author="Gowling WLG" w:date="2017-03-03T17:01:00Z">
        <w:r w:rsidRPr="003A1C79" w:rsidDel="00DB5EA3">
          <w:rPr>
            <w:szCs w:val="24"/>
          </w:rPr>
          <w:delText>LDNO</w:delText>
        </w:r>
      </w:del>
      <w:r w:rsidRPr="003A1C79">
        <w:rPr>
          <w:szCs w:val="24"/>
        </w:rPr>
        <w:t xml:space="preserve"> boundary up to and including the network level of</w:t>
      </w:r>
      <w:r>
        <w:rPr>
          <w:szCs w:val="24"/>
        </w:rPr>
        <w:t xml:space="preserve"> </w:t>
      </w:r>
      <w:r w:rsidRPr="003A1C79">
        <w:rPr>
          <w:szCs w:val="24"/>
        </w:rPr>
        <w:t>the end user in the case of demand, and up to and excluding the network level of the end user in the case of generation.</w:t>
      </w:r>
    </w:p>
    <w:p w:rsidR="003A1C79" w:rsidRPr="003A1C79" w:rsidRDefault="003A1C79" w:rsidP="003A1C79">
      <w:pPr>
        <w:pStyle w:val="Heading2"/>
        <w:widowControl w:val="0"/>
        <w:numPr>
          <w:ilvl w:val="0"/>
          <w:numId w:val="0"/>
        </w:numPr>
        <w:ind w:left="720"/>
        <w:jc w:val="both"/>
        <w:rPr>
          <w:szCs w:val="24"/>
        </w:rPr>
      </w:pPr>
      <w:r w:rsidRPr="003A1C79">
        <w:rPr>
          <w:szCs w:val="24"/>
        </w:rPr>
        <w:t>S the sum of the percentages for all network levels in the distribution network above and including the network level of the end user in the case of demand, and up to and excluding the network level of the end user in the case of generation.</w:t>
      </w:r>
    </w:p>
    <w:p w:rsidR="003A1C79" w:rsidRPr="003A1C79" w:rsidRDefault="003A1C79" w:rsidP="003A1C79">
      <w:pPr>
        <w:pStyle w:val="Heading2"/>
        <w:widowControl w:val="0"/>
        <w:numPr>
          <w:ilvl w:val="0"/>
          <w:numId w:val="0"/>
        </w:numPr>
        <w:ind w:left="720"/>
        <w:jc w:val="both"/>
        <w:rPr>
          <w:szCs w:val="24"/>
        </w:rPr>
      </w:pPr>
      <w:r w:rsidRPr="003A1C79">
        <w:rPr>
          <w:szCs w:val="24"/>
        </w:rPr>
        <w:t>U is the ratio of the sum of the DNO Party’s total incentive revenue and the transmission exit charge, and the DNO Party’s total Allowed Revenue including any incentive revenue and transmission exit charge.</w:t>
      </w:r>
    </w:p>
    <w:p w:rsidR="003A1C79" w:rsidRPr="003A1C79" w:rsidRDefault="003A1C79" w:rsidP="003A1C79">
      <w:pPr>
        <w:pStyle w:val="Heading2"/>
        <w:widowControl w:val="0"/>
        <w:numPr>
          <w:ilvl w:val="0"/>
          <w:numId w:val="0"/>
        </w:numPr>
        <w:ind w:left="720"/>
        <w:jc w:val="both"/>
        <w:rPr>
          <w:szCs w:val="24"/>
        </w:rPr>
      </w:pPr>
      <w:r w:rsidRPr="003A1C79">
        <w:rPr>
          <w:szCs w:val="24"/>
        </w:rPr>
        <w:t>[Network length split for 132kV] and [Network length split for EHV] are currently set to 100 per cent.</w:t>
      </w:r>
    </w:p>
    <w:p w:rsidR="003A1C79" w:rsidRDefault="003A1C79" w:rsidP="003A1C79">
      <w:pPr>
        <w:pStyle w:val="Heading2"/>
        <w:widowControl w:val="0"/>
        <w:numPr>
          <w:ilvl w:val="0"/>
          <w:numId w:val="0"/>
        </w:numPr>
        <w:ind w:left="720"/>
        <w:jc w:val="both"/>
        <w:rPr>
          <w:szCs w:val="24"/>
        </w:rPr>
      </w:pPr>
      <w:r w:rsidRPr="003A1C79">
        <w:rPr>
          <w:szCs w:val="24"/>
        </w:rPr>
        <w:t>[EHV and 132kV direct cost proportion] is as calculated in paragraph 25.14E.</w:t>
      </w:r>
    </w:p>
    <w:p w:rsidR="007A3521" w:rsidRDefault="007A3521" w:rsidP="007A3521">
      <w:pPr>
        <w:widowControl w:val="0"/>
        <w:autoSpaceDE w:val="0"/>
        <w:autoSpaceDN w:val="0"/>
        <w:adjustRightInd w:val="0"/>
        <w:spacing w:after="240" w:line="360" w:lineRule="auto"/>
        <w:jc w:val="both"/>
        <w:rPr>
          <w:b/>
          <w:u w:val="single"/>
          <w:lang w:val="en-GB"/>
        </w:rPr>
      </w:pPr>
      <w:r>
        <w:rPr>
          <w:b/>
          <w:u w:val="single"/>
          <w:lang w:val="en-GB"/>
        </w:rPr>
        <w:t>Amend paragraph 26 of Schedule 18 as follows:</w:t>
      </w:r>
    </w:p>
    <w:p w:rsidR="007A3521" w:rsidRDefault="007A3521" w:rsidP="007A3521">
      <w:pPr>
        <w:pStyle w:val="Heading2"/>
        <w:widowControl w:val="0"/>
        <w:numPr>
          <w:ilvl w:val="0"/>
          <w:numId w:val="0"/>
        </w:numPr>
        <w:ind w:left="720" w:hanging="720"/>
        <w:jc w:val="both"/>
        <w:rPr>
          <w:szCs w:val="24"/>
        </w:rPr>
      </w:pPr>
      <w:r>
        <w:rPr>
          <w:szCs w:val="24"/>
        </w:rPr>
        <w:t>26.1</w:t>
      </w:r>
      <w:r>
        <w:rPr>
          <w:szCs w:val="24"/>
        </w:rPr>
        <w:tab/>
      </w:r>
      <w:r w:rsidRPr="007A3521">
        <w:rPr>
          <w:szCs w:val="24"/>
        </w:rPr>
        <w:t>For Connectees on a</w:t>
      </w:r>
      <w:del w:id="249" w:author="Gowling WLG" w:date="2017-03-03T17:01:00Z">
        <w:r w:rsidRPr="007A3521" w:rsidDel="00DB5EA3">
          <w:rPr>
            <w:szCs w:val="24"/>
          </w:rPr>
          <w:delText>n</w:delText>
        </w:r>
      </w:del>
      <w:r w:rsidRPr="007A3521">
        <w:rPr>
          <w:szCs w:val="24"/>
        </w:rPr>
        <w:t xml:space="preserve"> </w:t>
      </w:r>
      <w:ins w:id="250" w:author="Gowling WLG" w:date="2017-03-03T17:02:00Z">
        <w:r w:rsidR="00DB5EA3">
          <w:rPr>
            <w:szCs w:val="24"/>
          </w:rPr>
          <w:t>QNO's network</w:t>
        </w:r>
      </w:ins>
      <w:del w:id="251" w:author="Gowling WLG" w:date="2017-03-03T17:02:00Z">
        <w:r w:rsidRPr="007A3521" w:rsidDel="00DB5EA3">
          <w:rPr>
            <w:szCs w:val="24"/>
          </w:rPr>
          <w:delText>IDNO Party’s Distribution System</w:delText>
        </w:r>
      </w:del>
      <w:r w:rsidRPr="007A3521">
        <w:rPr>
          <w:szCs w:val="24"/>
        </w:rPr>
        <w:t xml:space="preserve"> that would be covered by the EDCM if they were on the DNO Party’s network, the EDCM is applied to calculate a portfolio EDCM charge/credit for each such Connectee. </w:t>
      </w:r>
    </w:p>
    <w:p w:rsidR="00C545C0" w:rsidRDefault="007A3521" w:rsidP="007A3521">
      <w:pPr>
        <w:pStyle w:val="Heading2"/>
        <w:widowControl w:val="0"/>
        <w:numPr>
          <w:ilvl w:val="0"/>
          <w:numId w:val="0"/>
        </w:numPr>
        <w:ind w:left="720" w:hanging="720"/>
        <w:jc w:val="both"/>
        <w:rPr>
          <w:szCs w:val="24"/>
        </w:rPr>
      </w:pPr>
      <w:r>
        <w:rPr>
          <w:szCs w:val="24"/>
        </w:rPr>
        <w:t>26.2</w:t>
      </w:r>
      <w:r>
        <w:rPr>
          <w:szCs w:val="24"/>
        </w:rPr>
        <w:tab/>
      </w:r>
      <w:r w:rsidRPr="007A3521">
        <w:rPr>
          <w:szCs w:val="24"/>
        </w:rPr>
        <w:t xml:space="preserve">These EDCM portfolio charges would be calculated as if each EDCM Connectee on the </w:t>
      </w:r>
      <w:ins w:id="252" w:author="Gowling WLG" w:date="2017-03-03T17:02:00Z">
        <w:r w:rsidR="00DB5EA3">
          <w:rPr>
            <w:szCs w:val="24"/>
          </w:rPr>
          <w:t>QNO's network</w:t>
        </w:r>
      </w:ins>
      <w:del w:id="253" w:author="Gowling WLG" w:date="2017-03-03T17:02:00Z">
        <w:r w:rsidRPr="007A3521" w:rsidDel="00DB5EA3">
          <w:rPr>
            <w:szCs w:val="24"/>
          </w:rPr>
          <w:delText>IDNO Party’s distribution system</w:delText>
        </w:r>
      </w:del>
      <w:r w:rsidRPr="007A3521">
        <w:rPr>
          <w:szCs w:val="24"/>
        </w:rPr>
        <w:t xml:space="preserve"> were notionally connected at the boundary between the DNO Party and the </w:t>
      </w:r>
      <w:del w:id="254" w:author="Gowling WLG" w:date="2017-03-03T17:02:00Z">
        <w:r w:rsidRPr="007A3521" w:rsidDel="00DB5EA3">
          <w:rPr>
            <w:szCs w:val="24"/>
          </w:rPr>
          <w:delText>IDNO Party</w:delText>
        </w:r>
      </w:del>
      <w:ins w:id="255" w:author="Gowling WLG" w:date="2017-03-03T17:02:00Z">
        <w:r w:rsidR="00DB5EA3">
          <w:rPr>
            <w:szCs w:val="24"/>
          </w:rPr>
          <w:t>QNO</w:t>
        </w:r>
      </w:ins>
      <w:r w:rsidRPr="007A3521">
        <w:rPr>
          <w:szCs w:val="24"/>
        </w:rPr>
        <w:t xml:space="preserve">; except for </w:t>
      </w:r>
      <w:del w:id="256" w:author="Gowling WLG" w:date="2017-03-08T14:16:00Z">
        <w:r w:rsidRPr="007A3521" w:rsidDel="001B6A8E">
          <w:rPr>
            <w:szCs w:val="24"/>
          </w:rPr>
          <w:delText xml:space="preserve">LDNO </w:delText>
        </w:r>
      </w:del>
      <w:ins w:id="257" w:author="Gowling WLG" w:date="2017-03-08T14:16:00Z">
        <w:r w:rsidR="001B6A8E">
          <w:rPr>
            <w:szCs w:val="24"/>
          </w:rPr>
          <w:t>QNO</w:t>
        </w:r>
        <w:r w:rsidR="001B6A8E" w:rsidRPr="007A3521">
          <w:rPr>
            <w:szCs w:val="24"/>
          </w:rPr>
          <w:t xml:space="preserve"> </w:t>
        </w:r>
      </w:ins>
      <w:r w:rsidRPr="007A3521">
        <w:rPr>
          <w:szCs w:val="24"/>
        </w:rPr>
        <w:t xml:space="preserve">UMS tariffs, which are charged by reference to the voltage of the Points of Connection that provide the majority of the energised domestic connections for the </w:t>
      </w:r>
      <w:del w:id="258" w:author="Gowling WLG" w:date="2017-03-08T14:16:00Z">
        <w:r w:rsidRPr="007A3521" w:rsidDel="001B6A8E">
          <w:rPr>
            <w:szCs w:val="24"/>
          </w:rPr>
          <w:delText xml:space="preserve">LDNO </w:delText>
        </w:r>
      </w:del>
      <w:ins w:id="259" w:author="Gowling WLG" w:date="2017-03-08T14:16:00Z">
        <w:r w:rsidR="001B6A8E">
          <w:rPr>
            <w:szCs w:val="24"/>
          </w:rPr>
          <w:t>QNO</w:t>
        </w:r>
        <w:r w:rsidR="001B6A8E" w:rsidRPr="007A3521">
          <w:rPr>
            <w:szCs w:val="24"/>
          </w:rPr>
          <w:t xml:space="preserve"> </w:t>
        </w:r>
      </w:ins>
      <w:r w:rsidRPr="007A3521">
        <w:rPr>
          <w:szCs w:val="24"/>
        </w:rPr>
        <w:t>in the GSP Group (or, where there is no such majority, on such other reasonable basis as the DNO Party determines). Both EDCM import and export charges will apply.</w:t>
      </w:r>
    </w:p>
    <w:p w:rsidR="007A3521" w:rsidRDefault="007A3521" w:rsidP="007A3521">
      <w:pPr>
        <w:pStyle w:val="Heading2"/>
        <w:widowControl w:val="0"/>
        <w:numPr>
          <w:ilvl w:val="0"/>
          <w:numId w:val="0"/>
        </w:numPr>
        <w:ind w:left="720" w:hanging="720"/>
        <w:jc w:val="both"/>
        <w:rPr>
          <w:szCs w:val="24"/>
        </w:rPr>
      </w:pPr>
      <w:r>
        <w:rPr>
          <w:szCs w:val="24"/>
        </w:rPr>
        <w:t>26.3</w:t>
      </w:r>
      <w:r>
        <w:rPr>
          <w:szCs w:val="24"/>
        </w:rPr>
        <w:tab/>
      </w:r>
      <w:r w:rsidRPr="007A3521">
        <w:rPr>
          <w:szCs w:val="24"/>
        </w:rPr>
        <w:t xml:space="preserve">For the purposes of calculating the boundary-equivalent portfolio EDCM tariffs, each EDCM Connectee on the </w:t>
      </w:r>
      <w:del w:id="260" w:author="Gowling WLG" w:date="2017-03-03T17:02:00Z">
        <w:r w:rsidRPr="007A3521" w:rsidDel="00DB5EA3">
          <w:rPr>
            <w:szCs w:val="24"/>
          </w:rPr>
          <w:delText>IDNO Party</w:delText>
        </w:r>
      </w:del>
      <w:ins w:id="261" w:author="Gowling WLG" w:date="2017-03-03T17:02:00Z">
        <w:r w:rsidR="00DB5EA3">
          <w:rPr>
            <w:szCs w:val="24"/>
          </w:rPr>
          <w:t>QNO</w:t>
        </w:r>
      </w:ins>
      <w:r w:rsidRPr="007A3521">
        <w:rPr>
          <w:szCs w:val="24"/>
        </w:rPr>
        <w:t xml:space="preserve">’s network would be assigned the demand Connectee category relating to the 15 </w:t>
      </w:r>
      <w:del w:id="262" w:author="Gowling WLG" w:date="2017-03-03T17:02:00Z">
        <w:r w:rsidRPr="007A3521" w:rsidDel="00DB5EA3">
          <w:rPr>
            <w:szCs w:val="24"/>
          </w:rPr>
          <w:delText>IDNO Party</w:delText>
        </w:r>
      </w:del>
      <w:ins w:id="263" w:author="Gowling WLG" w:date="2017-03-03T17:02:00Z">
        <w:r w:rsidR="00DB5EA3">
          <w:rPr>
            <w:szCs w:val="24"/>
          </w:rPr>
          <w:t>QNO</w:t>
        </w:r>
      </w:ins>
      <w:r w:rsidRPr="007A3521">
        <w:rPr>
          <w:szCs w:val="24"/>
        </w:rPr>
        <w:t xml:space="preserve"> boundary categories. </w:t>
      </w:r>
    </w:p>
    <w:p w:rsidR="007A3521" w:rsidRDefault="007A3521" w:rsidP="007A3521">
      <w:pPr>
        <w:pStyle w:val="Heading2"/>
        <w:widowControl w:val="0"/>
        <w:numPr>
          <w:ilvl w:val="0"/>
          <w:numId w:val="0"/>
        </w:numPr>
        <w:ind w:left="720" w:hanging="720"/>
        <w:jc w:val="both"/>
        <w:rPr>
          <w:szCs w:val="24"/>
        </w:rPr>
      </w:pPr>
      <w:r>
        <w:rPr>
          <w:szCs w:val="24"/>
        </w:rPr>
        <w:t>26.4</w:t>
      </w:r>
      <w:r>
        <w:rPr>
          <w:szCs w:val="24"/>
        </w:rPr>
        <w:tab/>
      </w:r>
      <w:r w:rsidRPr="007A3521">
        <w:rPr>
          <w:szCs w:val="24"/>
        </w:rPr>
        <w:t xml:space="preserve">Such Connectees would attract charges (credits) in respect of any reinforcements caused (avoided) on the DNO Party’s network only, i.e. any network Branches that are on the </w:t>
      </w:r>
      <w:del w:id="264" w:author="Gowling WLG" w:date="2017-03-03T17:03:00Z">
        <w:r w:rsidRPr="007A3521" w:rsidDel="00DB5EA3">
          <w:rPr>
            <w:szCs w:val="24"/>
          </w:rPr>
          <w:delText>IDNO Party</w:delText>
        </w:r>
      </w:del>
      <w:ins w:id="265" w:author="Gowling WLG" w:date="2017-03-03T17:03:00Z">
        <w:r w:rsidR="00DB5EA3">
          <w:rPr>
            <w:szCs w:val="24"/>
          </w:rPr>
          <w:t>QNO</w:t>
        </w:r>
      </w:ins>
      <w:r w:rsidRPr="007A3521">
        <w:rPr>
          <w:szCs w:val="24"/>
        </w:rPr>
        <w:t xml:space="preserve">’s network would be attributed a zero LRIC charge/credit. </w:t>
      </w:r>
    </w:p>
    <w:p w:rsidR="007A3521" w:rsidRDefault="007A3521" w:rsidP="007A3521">
      <w:pPr>
        <w:pStyle w:val="Heading2"/>
        <w:widowControl w:val="0"/>
        <w:numPr>
          <w:ilvl w:val="0"/>
          <w:numId w:val="0"/>
        </w:numPr>
        <w:ind w:left="720" w:hanging="720"/>
        <w:jc w:val="both"/>
        <w:rPr>
          <w:szCs w:val="24"/>
        </w:rPr>
      </w:pPr>
      <w:r>
        <w:rPr>
          <w:szCs w:val="24"/>
        </w:rPr>
        <w:t>26.5</w:t>
      </w:r>
      <w:r>
        <w:rPr>
          <w:szCs w:val="24"/>
        </w:rPr>
        <w:tab/>
      </w:r>
      <w:r w:rsidRPr="007A3521">
        <w:rPr>
          <w:szCs w:val="24"/>
        </w:rPr>
        <w:t xml:space="preserve">The setting of final charges to Embedded Designated EHV Properties including the calculation of charges for assets used on the Embedded network will be established by the </w:t>
      </w:r>
      <w:del w:id="266" w:author="Gowling WLG" w:date="2017-03-03T17:03:00Z">
        <w:r w:rsidRPr="007A3521" w:rsidDel="00DB5EA3">
          <w:rPr>
            <w:szCs w:val="24"/>
          </w:rPr>
          <w:delText>IDNO Party</w:delText>
        </w:r>
      </w:del>
      <w:ins w:id="267" w:author="Gowling WLG" w:date="2017-03-03T17:03:00Z">
        <w:r w:rsidR="00DB5EA3">
          <w:rPr>
            <w:szCs w:val="24"/>
          </w:rPr>
          <w:t>QNO</w:t>
        </w:r>
      </w:ins>
      <w:r w:rsidRPr="007A3521">
        <w:rPr>
          <w:szCs w:val="24"/>
        </w:rPr>
        <w:t xml:space="preserve">. </w:t>
      </w:r>
    </w:p>
    <w:p w:rsidR="007A3521" w:rsidRDefault="007A3521" w:rsidP="007A3521">
      <w:pPr>
        <w:pStyle w:val="Heading2"/>
        <w:widowControl w:val="0"/>
        <w:numPr>
          <w:ilvl w:val="0"/>
          <w:numId w:val="0"/>
        </w:numPr>
        <w:ind w:left="720" w:hanging="720"/>
        <w:jc w:val="both"/>
        <w:rPr>
          <w:szCs w:val="24"/>
        </w:rPr>
      </w:pPr>
      <w:r>
        <w:rPr>
          <w:szCs w:val="24"/>
        </w:rPr>
        <w:t>26.6</w:t>
      </w:r>
      <w:r>
        <w:rPr>
          <w:szCs w:val="24"/>
        </w:rPr>
        <w:tab/>
      </w:r>
      <w:r w:rsidRPr="007A3521">
        <w:rPr>
          <w:szCs w:val="24"/>
        </w:rPr>
        <w:t xml:space="preserve">All EDCM charges </w:t>
      </w:r>
      <w:del w:id="268" w:author="Gowling WLG" w:date="2017-03-03T17:04:00Z">
        <w:r w:rsidRPr="007A3521" w:rsidDel="00DB5EA3">
          <w:rPr>
            <w:szCs w:val="24"/>
          </w:rPr>
          <w:delText xml:space="preserve">would </w:delText>
        </w:r>
      </w:del>
      <w:ins w:id="269" w:author="Gowling WLG" w:date="2017-03-03T17:04:00Z">
        <w:r w:rsidR="00DB5EA3" w:rsidRPr="007A3521">
          <w:rPr>
            <w:szCs w:val="24"/>
          </w:rPr>
          <w:t>w</w:t>
        </w:r>
        <w:r w:rsidR="00DB5EA3">
          <w:rPr>
            <w:szCs w:val="24"/>
          </w:rPr>
          <w:t>ill</w:t>
        </w:r>
        <w:r w:rsidR="00DB5EA3" w:rsidRPr="007A3521">
          <w:rPr>
            <w:szCs w:val="24"/>
          </w:rPr>
          <w:t xml:space="preserve"> </w:t>
        </w:r>
      </w:ins>
      <w:r w:rsidRPr="007A3521">
        <w:rPr>
          <w:szCs w:val="24"/>
        </w:rPr>
        <w:t xml:space="preserve">be calculated using “boundary equivalent” data provided by the </w:t>
      </w:r>
      <w:del w:id="270" w:author="Gowling WLG" w:date="2017-03-03T17:04:00Z">
        <w:r w:rsidRPr="007A3521" w:rsidDel="00DB5EA3">
          <w:rPr>
            <w:szCs w:val="24"/>
          </w:rPr>
          <w:delText>IDNO Party</w:delText>
        </w:r>
      </w:del>
      <w:ins w:id="271" w:author="Gowling WLG" w:date="2017-03-03T17:04:00Z">
        <w:r w:rsidR="00DB5EA3">
          <w:rPr>
            <w:szCs w:val="24"/>
          </w:rPr>
          <w:t>QNO</w:t>
        </w:r>
      </w:ins>
      <w:r w:rsidRPr="007A3521">
        <w:rPr>
          <w:szCs w:val="24"/>
        </w:rPr>
        <w:t xml:space="preserve"> to the host DNO Party for each Embedded Designated EHV Property. For the purposes of the EDCM, boundary equivalent data should be what the </w:t>
      </w:r>
      <w:ins w:id="272" w:author="Gowling WLG" w:date="2017-03-03T17:04:00Z">
        <w:r w:rsidR="00DB5EA3">
          <w:rPr>
            <w:szCs w:val="24"/>
          </w:rPr>
          <w:t>QNO</w:t>
        </w:r>
      </w:ins>
      <w:del w:id="273" w:author="Gowling WLG" w:date="2017-03-03T17:04:00Z">
        <w:r w:rsidRPr="007A3521" w:rsidDel="00DB5EA3">
          <w:rPr>
            <w:szCs w:val="24"/>
          </w:rPr>
          <w:delText>IDNO Party</w:delText>
        </w:r>
      </w:del>
      <w:r w:rsidRPr="007A3521">
        <w:rPr>
          <w:szCs w:val="24"/>
        </w:rPr>
        <w:t xml:space="preserve"> has allowed for at the DNO Party - </w:t>
      </w:r>
      <w:ins w:id="274" w:author="Gowling WLG" w:date="2017-03-03T17:05:00Z">
        <w:r w:rsidR="00DB5EA3">
          <w:rPr>
            <w:szCs w:val="24"/>
          </w:rPr>
          <w:t>QNO</w:t>
        </w:r>
      </w:ins>
      <w:del w:id="275" w:author="Gowling WLG" w:date="2017-03-03T17:05:00Z">
        <w:r w:rsidRPr="007A3521" w:rsidDel="00DB5EA3">
          <w:rPr>
            <w:szCs w:val="24"/>
          </w:rPr>
          <w:delText>IDNO Party</w:delText>
        </w:r>
      </w:del>
      <w:r w:rsidRPr="007A3521">
        <w:rPr>
          <w:szCs w:val="24"/>
        </w:rPr>
        <w:t xml:space="preserve"> boundary, for each EDCM Connectee, after taking into consideration the diversity and losses within the </w:t>
      </w:r>
      <w:ins w:id="276" w:author="Gowling WLG" w:date="2017-03-03T17:05:00Z">
        <w:r w:rsidR="00DB5EA3">
          <w:rPr>
            <w:szCs w:val="24"/>
          </w:rPr>
          <w:t>QNO</w:t>
        </w:r>
      </w:ins>
      <w:del w:id="277" w:author="Gowling WLG" w:date="2017-03-03T17:05:00Z">
        <w:r w:rsidRPr="007A3521" w:rsidDel="00DB5EA3">
          <w:rPr>
            <w:szCs w:val="24"/>
          </w:rPr>
          <w:delText>IDNO Party</w:delText>
        </w:r>
      </w:del>
      <w:r w:rsidRPr="007A3521">
        <w:rPr>
          <w:szCs w:val="24"/>
        </w:rPr>
        <w:t xml:space="preserve">’s network. Data relating to CDCM end users must be considered for the purposes of calculating boundary equivalent data in order to cater for the effect of diversity and losses. </w:t>
      </w:r>
    </w:p>
    <w:p w:rsidR="007A3521" w:rsidRDefault="007A3521" w:rsidP="007A3521">
      <w:pPr>
        <w:pStyle w:val="Heading2"/>
        <w:widowControl w:val="0"/>
        <w:numPr>
          <w:ilvl w:val="0"/>
          <w:numId w:val="0"/>
        </w:numPr>
        <w:ind w:left="720" w:hanging="720"/>
        <w:jc w:val="both"/>
        <w:rPr>
          <w:szCs w:val="24"/>
        </w:rPr>
      </w:pPr>
      <w:r>
        <w:rPr>
          <w:szCs w:val="24"/>
        </w:rPr>
        <w:t>26.7</w:t>
      </w:r>
      <w:r>
        <w:rPr>
          <w:szCs w:val="24"/>
        </w:rPr>
        <w:tab/>
      </w:r>
      <w:r w:rsidRPr="007A3521">
        <w:rPr>
          <w:szCs w:val="24"/>
        </w:rPr>
        <w:t>The EDCM will include in the charges for Embedded Designated EHV Properties a fixed charge relating to any assets on the DNO Party’s network that are for the sole use of a</w:t>
      </w:r>
      <w:del w:id="278" w:author="Gowling WLG" w:date="2017-03-03T17:06:00Z">
        <w:r w:rsidRPr="007A3521" w:rsidDel="00DB5EA3">
          <w:rPr>
            <w:szCs w:val="24"/>
          </w:rPr>
          <w:delText>n</w:delText>
        </w:r>
      </w:del>
      <w:r w:rsidRPr="007A3521">
        <w:rPr>
          <w:szCs w:val="24"/>
        </w:rPr>
        <w:t xml:space="preserve"> </w:t>
      </w:r>
      <w:ins w:id="279" w:author="Gowling WLG" w:date="2017-03-03T17:05:00Z">
        <w:r w:rsidR="00DB5EA3">
          <w:rPr>
            <w:szCs w:val="24"/>
          </w:rPr>
          <w:t>QNO</w:t>
        </w:r>
      </w:ins>
      <w:del w:id="280" w:author="Gowling WLG" w:date="2017-03-03T17:05:00Z">
        <w:r w:rsidRPr="007A3521" w:rsidDel="00DB5EA3">
          <w:rPr>
            <w:szCs w:val="24"/>
          </w:rPr>
          <w:delText>Embedded IDNO Party</w:delText>
        </w:r>
      </w:del>
      <w:r w:rsidRPr="007A3521">
        <w:rPr>
          <w:szCs w:val="24"/>
        </w:rPr>
        <w:t xml:space="preserve">’s network. These fixed charges would be calculated in the same way as it would be for EDCM Connectees connected directly to the host DNO Party’s network. </w:t>
      </w:r>
    </w:p>
    <w:p w:rsidR="007A3521" w:rsidRDefault="007A3521" w:rsidP="007A3521">
      <w:pPr>
        <w:pStyle w:val="Heading2"/>
        <w:widowControl w:val="0"/>
        <w:numPr>
          <w:ilvl w:val="0"/>
          <w:numId w:val="0"/>
        </w:numPr>
        <w:ind w:left="720" w:hanging="720"/>
        <w:jc w:val="both"/>
        <w:rPr>
          <w:szCs w:val="24"/>
        </w:rPr>
      </w:pPr>
      <w:r>
        <w:rPr>
          <w:szCs w:val="24"/>
        </w:rPr>
        <w:t>26.8</w:t>
      </w:r>
      <w:r>
        <w:rPr>
          <w:szCs w:val="24"/>
        </w:rPr>
        <w:tab/>
      </w:r>
      <w:r w:rsidRPr="007A3521">
        <w:rPr>
          <w:szCs w:val="24"/>
        </w:rPr>
        <w:t>In calculating charges for assets on the DNO Party’s network that are for the sole use of a</w:t>
      </w:r>
      <w:del w:id="281" w:author="Gowling WLG" w:date="2017-03-03T17:06:00Z">
        <w:r w:rsidRPr="007A3521" w:rsidDel="00DB5EA3">
          <w:rPr>
            <w:szCs w:val="24"/>
          </w:rPr>
          <w:delText>n</w:delText>
        </w:r>
      </w:del>
      <w:r w:rsidRPr="007A3521">
        <w:rPr>
          <w:szCs w:val="24"/>
        </w:rPr>
        <w:t xml:space="preserve"> </w:t>
      </w:r>
      <w:ins w:id="282" w:author="Gowling WLG" w:date="2017-03-03T17:06:00Z">
        <w:r w:rsidR="00DB5EA3">
          <w:rPr>
            <w:szCs w:val="24"/>
          </w:rPr>
          <w:t>QNO</w:t>
        </w:r>
      </w:ins>
      <w:del w:id="283" w:author="Gowling WLG" w:date="2017-03-03T17:06:00Z">
        <w:r w:rsidRPr="007A3521" w:rsidDel="00DB5EA3">
          <w:rPr>
            <w:szCs w:val="24"/>
          </w:rPr>
          <w:delText>Embedded IDNO Party</w:delText>
        </w:r>
      </w:del>
      <w:r w:rsidRPr="007A3521">
        <w:rPr>
          <w:szCs w:val="24"/>
        </w:rPr>
        <w:t xml:space="preserve">’s </w:t>
      </w:r>
      <w:del w:id="284" w:author="Gowling WLG" w:date="2017-03-03T17:06:00Z">
        <w:r w:rsidRPr="007A3521" w:rsidDel="00DB5EA3">
          <w:rPr>
            <w:szCs w:val="24"/>
          </w:rPr>
          <w:delText>distribution system</w:delText>
        </w:r>
      </w:del>
      <w:ins w:id="285" w:author="Gowling WLG" w:date="2017-03-03T17:06:00Z">
        <w:r w:rsidR="00DB5EA3">
          <w:rPr>
            <w:szCs w:val="24"/>
          </w:rPr>
          <w:t>network</w:t>
        </w:r>
      </w:ins>
      <w:r w:rsidRPr="007A3521">
        <w:rPr>
          <w:szCs w:val="24"/>
        </w:rPr>
        <w:t xml:space="preserve">, DNO Party’s will charge only for the proportion of sole use assets deemed to be used by Embedded Designated EHV Properties. This proportion will be calculated, in respect of each Embedded Designated EHV </w:t>
      </w:r>
      <w:del w:id="286" w:author="Gowling WLG" w:date="2017-03-03T17:06:00Z">
        <w:r w:rsidRPr="007A3521" w:rsidDel="00DB5EA3">
          <w:rPr>
            <w:szCs w:val="24"/>
          </w:rPr>
          <w:delText>Properties</w:delText>
        </w:r>
      </w:del>
      <w:ins w:id="287" w:author="Gowling WLG" w:date="2017-03-03T17:06:00Z">
        <w:r w:rsidR="00DB5EA3" w:rsidRPr="007A3521">
          <w:rPr>
            <w:szCs w:val="24"/>
          </w:rPr>
          <w:t>Propert</w:t>
        </w:r>
        <w:r w:rsidR="00DB5EA3">
          <w:rPr>
            <w:szCs w:val="24"/>
          </w:rPr>
          <w:t>y</w:t>
        </w:r>
      </w:ins>
      <w:r w:rsidRPr="007A3521">
        <w:rPr>
          <w:szCs w:val="24"/>
        </w:rPr>
        <w:t xml:space="preserve">, as the ratio of the boundary equivalent capacity of that Connectee to the capacity at the </w:t>
      </w:r>
      <w:ins w:id="288" w:author="Gowling WLG" w:date="2017-03-03T17:06:00Z">
        <w:r w:rsidR="00DB5EA3">
          <w:rPr>
            <w:szCs w:val="24"/>
          </w:rPr>
          <w:t>QNO</w:t>
        </w:r>
      </w:ins>
      <w:del w:id="289" w:author="Gowling WLG" w:date="2017-03-03T17:06:00Z">
        <w:r w:rsidRPr="007A3521" w:rsidDel="00DB5EA3">
          <w:rPr>
            <w:szCs w:val="24"/>
          </w:rPr>
          <w:delText>IDNO Party</w:delText>
        </w:r>
      </w:del>
      <w:r w:rsidRPr="007A3521">
        <w:rPr>
          <w:szCs w:val="24"/>
        </w:rPr>
        <w:t xml:space="preserve"> - DNO Party boundary.</w:t>
      </w:r>
    </w:p>
    <w:p w:rsidR="007A3521" w:rsidRDefault="007A3521" w:rsidP="007A3521">
      <w:pPr>
        <w:pStyle w:val="Heading2"/>
        <w:widowControl w:val="0"/>
        <w:numPr>
          <w:ilvl w:val="0"/>
          <w:numId w:val="0"/>
        </w:numPr>
        <w:ind w:left="720" w:hanging="720"/>
        <w:jc w:val="both"/>
        <w:rPr>
          <w:szCs w:val="24"/>
        </w:rPr>
      </w:pPr>
      <w:r>
        <w:rPr>
          <w:szCs w:val="24"/>
        </w:rPr>
        <w:t>26.9</w:t>
      </w:r>
      <w:r>
        <w:rPr>
          <w:szCs w:val="24"/>
        </w:rPr>
        <w:tab/>
      </w:r>
      <w:r w:rsidRPr="007A3521">
        <w:rPr>
          <w:szCs w:val="24"/>
        </w:rPr>
        <w:t xml:space="preserve">If there are no Embedded Designated EHV Properties on the </w:t>
      </w:r>
      <w:ins w:id="290" w:author="Gowling WLG" w:date="2017-03-03T17:06:00Z">
        <w:r w:rsidR="00DB5EA3">
          <w:rPr>
            <w:szCs w:val="24"/>
          </w:rPr>
          <w:t>QNO</w:t>
        </w:r>
      </w:ins>
      <w:del w:id="291" w:author="Gowling WLG" w:date="2017-03-03T17:06:00Z">
        <w:r w:rsidRPr="007A3521" w:rsidDel="00DB5EA3">
          <w:rPr>
            <w:szCs w:val="24"/>
          </w:rPr>
          <w:delText>IDNO Party</w:delText>
        </w:r>
      </w:del>
      <w:r w:rsidRPr="007A3521">
        <w:rPr>
          <w:szCs w:val="24"/>
        </w:rPr>
        <w:t xml:space="preserve">’s network, no sole use asset charges </w:t>
      </w:r>
      <w:del w:id="292" w:author="Gowling WLG" w:date="2017-03-03T17:06:00Z">
        <w:r w:rsidRPr="007A3521" w:rsidDel="00DB5EA3">
          <w:rPr>
            <w:szCs w:val="24"/>
          </w:rPr>
          <w:delText xml:space="preserve">would </w:delText>
        </w:r>
      </w:del>
      <w:ins w:id="293" w:author="Gowling WLG" w:date="2017-03-03T17:06:00Z">
        <w:r w:rsidR="00DB5EA3" w:rsidRPr="007A3521">
          <w:rPr>
            <w:szCs w:val="24"/>
          </w:rPr>
          <w:t>w</w:t>
        </w:r>
        <w:r w:rsidR="00DB5EA3">
          <w:rPr>
            <w:szCs w:val="24"/>
          </w:rPr>
          <w:t>ill</w:t>
        </w:r>
        <w:r w:rsidR="00DB5EA3" w:rsidRPr="007A3521">
          <w:rPr>
            <w:szCs w:val="24"/>
          </w:rPr>
          <w:t xml:space="preserve"> </w:t>
        </w:r>
      </w:ins>
      <w:r w:rsidRPr="007A3521">
        <w:rPr>
          <w:szCs w:val="24"/>
        </w:rPr>
        <w:t>apply.</w:t>
      </w:r>
    </w:p>
    <w:p w:rsidR="007A3521" w:rsidRDefault="007A3521" w:rsidP="007A3521">
      <w:pPr>
        <w:pStyle w:val="Heading2"/>
        <w:widowControl w:val="0"/>
        <w:numPr>
          <w:ilvl w:val="0"/>
          <w:numId w:val="0"/>
        </w:numPr>
        <w:ind w:left="720" w:hanging="720"/>
        <w:jc w:val="both"/>
        <w:rPr>
          <w:szCs w:val="24"/>
        </w:rPr>
      </w:pPr>
      <w:r>
        <w:rPr>
          <w:szCs w:val="24"/>
        </w:rPr>
        <w:t>26.10</w:t>
      </w:r>
      <w:r>
        <w:rPr>
          <w:szCs w:val="24"/>
        </w:rPr>
        <w:tab/>
      </w:r>
      <w:r w:rsidRPr="007A3521">
        <w:rPr>
          <w:szCs w:val="24"/>
        </w:rPr>
        <w:t xml:space="preserve">Demand scaling would be applied as normal to any EDCM portfolio tariff in respect of an EDCM Connectee. For the purposes of scaling, all EDCM Connectees connected to the </w:t>
      </w:r>
      <w:ins w:id="294" w:author="Gowling WLG" w:date="2017-03-03T17:07:00Z">
        <w:r w:rsidR="00DB5EA3" w:rsidRPr="00DB5EA3">
          <w:rPr>
            <w:szCs w:val="24"/>
          </w:rPr>
          <w:t>QNO</w:t>
        </w:r>
      </w:ins>
      <w:del w:id="295" w:author="Gowling WLG" w:date="2017-03-03T17:07:00Z">
        <w:r w:rsidRPr="007A3521" w:rsidDel="00DB5EA3">
          <w:rPr>
            <w:szCs w:val="24"/>
          </w:rPr>
          <w:delText>IDNO Party</w:delText>
        </w:r>
      </w:del>
      <w:r w:rsidRPr="007A3521">
        <w:rPr>
          <w:szCs w:val="24"/>
        </w:rPr>
        <w:t xml:space="preserve">’s network will be treated as notional EDCM Connectees connected to the </w:t>
      </w:r>
      <w:ins w:id="296" w:author="Gowling WLG" w:date="2017-03-03T17:07:00Z">
        <w:r w:rsidR="00DB5EA3">
          <w:rPr>
            <w:szCs w:val="24"/>
          </w:rPr>
          <w:t>QNO</w:t>
        </w:r>
      </w:ins>
      <w:del w:id="297" w:author="Gowling WLG" w:date="2017-03-03T17:07:00Z">
        <w:r w:rsidRPr="007A3521" w:rsidDel="00DB5EA3">
          <w:rPr>
            <w:szCs w:val="24"/>
          </w:rPr>
          <w:delText>DNO Party</w:delText>
        </w:r>
      </w:del>
      <w:r w:rsidRPr="007A3521">
        <w:rPr>
          <w:szCs w:val="24"/>
        </w:rPr>
        <w:t xml:space="preserve">’s network at the voltage level of the boundary. </w:t>
      </w:r>
    </w:p>
    <w:p w:rsidR="007A3521" w:rsidRDefault="007A3521" w:rsidP="007A3521">
      <w:pPr>
        <w:pStyle w:val="Heading2"/>
        <w:widowControl w:val="0"/>
        <w:numPr>
          <w:ilvl w:val="0"/>
          <w:numId w:val="0"/>
        </w:numPr>
        <w:ind w:left="720" w:hanging="720"/>
        <w:jc w:val="both"/>
        <w:rPr>
          <w:szCs w:val="24"/>
        </w:rPr>
      </w:pPr>
      <w:r>
        <w:rPr>
          <w:szCs w:val="24"/>
        </w:rPr>
        <w:t>26.11</w:t>
      </w:r>
      <w:r>
        <w:rPr>
          <w:szCs w:val="24"/>
        </w:rPr>
        <w:tab/>
      </w:r>
      <w:r w:rsidRPr="007A3521">
        <w:rPr>
          <w:szCs w:val="24"/>
        </w:rPr>
        <w:t xml:space="preserve">For EDCM Connectees connected to the </w:t>
      </w:r>
      <w:ins w:id="298" w:author="Gowling WLG" w:date="2017-03-03T17:07:00Z">
        <w:r w:rsidR="00DB5EA3">
          <w:rPr>
            <w:szCs w:val="24"/>
          </w:rPr>
          <w:t>QNO</w:t>
        </w:r>
      </w:ins>
      <w:del w:id="299" w:author="Gowling WLG" w:date="2017-03-03T17:07:00Z">
        <w:r w:rsidRPr="007A3521" w:rsidDel="00DB5EA3">
          <w:rPr>
            <w:szCs w:val="24"/>
          </w:rPr>
          <w:delText>IDNO Party</w:delText>
        </w:r>
      </w:del>
      <w:r w:rsidRPr="007A3521">
        <w:rPr>
          <w:szCs w:val="24"/>
        </w:rPr>
        <w:t>’s network, the capacity-based charge for the DNO Party’s indirect costs and the 20% share of residual revenue that is applied as a fixed adder, would be scaled down by a factor of 50 per cent, however, the scaling down will not apply where the residual revenue is negative.</w:t>
      </w:r>
    </w:p>
    <w:p w:rsidR="007A3521" w:rsidRDefault="007A3521" w:rsidP="007A3521">
      <w:pPr>
        <w:widowControl w:val="0"/>
        <w:autoSpaceDE w:val="0"/>
        <w:autoSpaceDN w:val="0"/>
        <w:adjustRightInd w:val="0"/>
        <w:spacing w:after="240" w:line="360" w:lineRule="auto"/>
        <w:jc w:val="both"/>
        <w:rPr>
          <w:b/>
          <w:u w:val="single"/>
          <w:lang w:val="en-GB"/>
        </w:rPr>
      </w:pPr>
      <w:r>
        <w:rPr>
          <w:b/>
          <w:u w:val="single"/>
          <w:lang w:val="en-GB"/>
        </w:rPr>
        <w:t>Amend paragraph 28 of Schedule 18 as follows:</w:t>
      </w:r>
    </w:p>
    <w:p w:rsidR="007A3521" w:rsidRPr="007A3521" w:rsidRDefault="007A3521" w:rsidP="007A3521">
      <w:pPr>
        <w:pStyle w:val="Heading2"/>
        <w:widowControl w:val="0"/>
        <w:numPr>
          <w:ilvl w:val="0"/>
          <w:numId w:val="0"/>
        </w:numPr>
        <w:ind w:left="720" w:hanging="720"/>
        <w:jc w:val="center"/>
        <w:rPr>
          <w:b/>
          <w:szCs w:val="24"/>
        </w:rPr>
      </w:pPr>
      <w:r w:rsidRPr="007A3521">
        <w:rPr>
          <w:b/>
          <w:szCs w:val="24"/>
        </w:rPr>
        <w:t xml:space="preserve">28. </w:t>
      </w:r>
      <w:del w:id="300" w:author="Gowling WLG" w:date="2017-03-03T16:42:00Z">
        <w:r w:rsidRPr="007A3521" w:rsidDel="007A3521">
          <w:rPr>
            <w:b/>
            <w:szCs w:val="24"/>
            <w:u w:val="single"/>
          </w:rPr>
          <w:delText>DNO PARTY TO UNLICENSED NETWORKS</w:delText>
        </w:r>
      </w:del>
      <w:ins w:id="301" w:author="Gowling WLG" w:date="2017-03-03T16:42:00Z">
        <w:r>
          <w:rPr>
            <w:b/>
            <w:szCs w:val="24"/>
            <w:u w:val="single"/>
          </w:rPr>
          <w:t>NOT USED</w:t>
        </w:r>
      </w:ins>
    </w:p>
    <w:p w:rsidR="007A3521" w:rsidDel="007A3521" w:rsidRDefault="007A3521" w:rsidP="007A3521">
      <w:pPr>
        <w:pStyle w:val="Heading2"/>
        <w:widowControl w:val="0"/>
        <w:numPr>
          <w:ilvl w:val="0"/>
          <w:numId w:val="0"/>
        </w:numPr>
        <w:ind w:left="720" w:hanging="720"/>
        <w:jc w:val="both"/>
        <w:rPr>
          <w:del w:id="302" w:author="Gowling WLG" w:date="2017-03-03T16:42:00Z"/>
          <w:szCs w:val="24"/>
        </w:rPr>
      </w:pPr>
      <w:del w:id="303" w:author="Gowling WLG" w:date="2017-03-03T16:42:00Z">
        <w:r w:rsidDel="007A3521">
          <w:rPr>
            <w:szCs w:val="24"/>
          </w:rPr>
          <w:delText>28.1</w:delText>
        </w:r>
        <w:r w:rsidDel="007A3521">
          <w:rPr>
            <w:szCs w:val="24"/>
          </w:rPr>
          <w:tab/>
        </w:r>
        <w:r w:rsidRPr="007A3521" w:rsidDel="007A3521">
          <w:rPr>
            <w:szCs w:val="24"/>
          </w:rPr>
          <w:delText xml:space="preserve">Unlicensed networks have a choice. If they are part of the Total System under the Balancing and Settlement Code with the network open to supply competition, and if they are party to the DCUSA, and have accepted the obligations to provide the necessary data, they can, if they wish, be treated as IDNO Parties. </w:delText>
        </w:r>
      </w:del>
    </w:p>
    <w:p w:rsidR="00804DE0" w:rsidRDefault="007A3521" w:rsidP="007A3521">
      <w:pPr>
        <w:pStyle w:val="Heading2"/>
        <w:widowControl w:val="0"/>
        <w:numPr>
          <w:ilvl w:val="0"/>
          <w:numId w:val="0"/>
        </w:numPr>
        <w:ind w:left="720" w:hanging="720"/>
        <w:jc w:val="both"/>
        <w:rPr>
          <w:szCs w:val="24"/>
        </w:rPr>
      </w:pPr>
      <w:del w:id="304" w:author="Gowling WLG" w:date="2017-03-03T16:42:00Z">
        <w:r w:rsidDel="007A3521">
          <w:rPr>
            <w:szCs w:val="24"/>
          </w:rPr>
          <w:delText>28.2</w:delText>
        </w:r>
        <w:r w:rsidDel="007A3521">
          <w:rPr>
            <w:szCs w:val="24"/>
          </w:rPr>
          <w:tab/>
        </w:r>
        <w:r w:rsidRPr="007A3521" w:rsidDel="007A3521">
          <w:rPr>
            <w:szCs w:val="24"/>
          </w:rPr>
          <w:delText>Otherwise, the DNO Party applies the EDCM to calculate an import charge and an export charge based on capacity and power flow data metered at the boundary. Any sole use assets specific to the unlicensed network are charged as a p/day sole use asset charge calculated as applicable to a normal EDCM Connectee.</w:delText>
        </w:r>
      </w:del>
    </w:p>
    <w:p w:rsidR="007A3521" w:rsidRDefault="007A3521" w:rsidP="007A3521">
      <w:pPr>
        <w:widowControl w:val="0"/>
        <w:autoSpaceDE w:val="0"/>
        <w:autoSpaceDN w:val="0"/>
        <w:adjustRightInd w:val="0"/>
        <w:spacing w:after="240" w:line="360" w:lineRule="auto"/>
        <w:jc w:val="both"/>
        <w:rPr>
          <w:b/>
          <w:u w:val="single"/>
          <w:lang w:val="en-GB"/>
        </w:rPr>
      </w:pPr>
      <w:r>
        <w:rPr>
          <w:b/>
          <w:u w:val="single"/>
          <w:lang w:val="en-GB"/>
        </w:rPr>
        <w:t>Amend paragraph 3 of Annex 1 to Schedule 18 as follows:</w:t>
      </w:r>
    </w:p>
    <w:tbl>
      <w:tblPr>
        <w:tblStyle w:val="TableGrid"/>
        <w:tblW w:w="0" w:type="auto"/>
        <w:tblLook w:val="04A0" w:firstRow="1" w:lastRow="0" w:firstColumn="1" w:lastColumn="0" w:noHBand="0" w:noVBand="1"/>
      </w:tblPr>
      <w:tblGrid>
        <w:gridCol w:w="2093"/>
        <w:gridCol w:w="7149"/>
      </w:tblGrid>
      <w:tr w:rsidR="007A3521" w:rsidTr="001827BF">
        <w:tc>
          <w:tcPr>
            <w:tcW w:w="2093" w:type="dxa"/>
          </w:tcPr>
          <w:p w:rsidR="007A3521" w:rsidRDefault="007A3521" w:rsidP="001827BF">
            <w:pPr>
              <w:widowControl w:val="0"/>
              <w:autoSpaceDE w:val="0"/>
              <w:autoSpaceDN w:val="0"/>
              <w:adjustRightInd w:val="0"/>
              <w:spacing w:after="240" w:line="360" w:lineRule="auto"/>
              <w:jc w:val="both"/>
              <w:rPr>
                <w:b/>
                <w:lang w:val="en-GB"/>
              </w:rPr>
            </w:pPr>
            <w:r>
              <w:rPr>
                <w:b/>
                <w:lang w:val="en-GB"/>
              </w:rPr>
              <w:t>Connection Node</w:t>
            </w:r>
          </w:p>
        </w:tc>
        <w:tc>
          <w:tcPr>
            <w:tcW w:w="7149" w:type="dxa"/>
          </w:tcPr>
          <w:p w:rsidR="007A3521" w:rsidRPr="007A3521" w:rsidRDefault="007A3521" w:rsidP="007A3521">
            <w:pPr>
              <w:widowControl w:val="0"/>
              <w:autoSpaceDE w:val="0"/>
              <w:autoSpaceDN w:val="0"/>
              <w:adjustRightInd w:val="0"/>
              <w:spacing w:after="240" w:line="360" w:lineRule="auto"/>
              <w:jc w:val="both"/>
              <w:rPr>
                <w:lang w:val="en-GB"/>
              </w:rPr>
            </w:pPr>
            <w:r w:rsidRPr="007A3521">
              <w:rPr>
                <w:lang w:val="en-GB"/>
              </w:rPr>
              <w:t>A Node which is a point of connection to one of the following:</w:t>
            </w:r>
          </w:p>
          <w:p w:rsidR="007A3521" w:rsidRPr="007A3521" w:rsidRDefault="007A3521" w:rsidP="007A3521">
            <w:pPr>
              <w:pStyle w:val="ListParagraph"/>
              <w:widowControl w:val="0"/>
              <w:numPr>
                <w:ilvl w:val="0"/>
                <w:numId w:val="42"/>
              </w:numPr>
              <w:autoSpaceDE w:val="0"/>
              <w:autoSpaceDN w:val="0"/>
              <w:adjustRightInd w:val="0"/>
              <w:spacing w:after="240" w:line="360" w:lineRule="auto"/>
              <w:ind w:left="742" w:hanging="425"/>
              <w:jc w:val="both"/>
              <w:rPr>
                <w:lang w:val="en-GB"/>
              </w:rPr>
            </w:pPr>
            <w:r w:rsidRPr="007A3521">
              <w:rPr>
                <w:lang w:val="en-GB"/>
              </w:rPr>
              <w:t>an Entry Point or the Sole Use Assets connecting the Entry Point; or</w:t>
            </w:r>
          </w:p>
          <w:p w:rsidR="007A3521" w:rsidRPr="007A3521" w:rsidRDefault="007A3521" w:rsidP="007A3521">
            <w:pPr>
              <w:pStyle w:val="ListParagraph"/>
              <w:widowControl w:val="0"/>
              <w:numPr>
                <w:ilvl w:val="0"/>
                <w:numId w:val="42"/>
              </w:numPr>
              <w:autoSpaceDE w:val="0"/>
              <w:autoSpaceDN w:val="0"/>
              <w:adjustRightInd w:val="0"/>
              <w:spacing w:after="240" w:line="360" w:lineRule="auto"/>
              <w:ind w:left="742" w:hanging="425"/>
              <w:jc w:val="both"/>
              <w:rPr>
                <w:lang w:val="en-GB"/>
              </w:rPr>
            </w:pPr>
            <w:r w:rsidRPr="007A3521">
              <w:rPr>
                <w:lang w:val="en-GB"/>
              </w:rPr>
              <w:t>an Exit Point or the Sole Use Assets connecting the Exit Point; or</w:t>
            </w:r>
          </w:p>
          <w:p w:rsidR="007A3521" w:rsidRPr="007A3521" w:rsidRDefault="007A3521" w:rsidP="007A3521">
            <w:pPr>
              <w:pStyle w:val="ListParagraph"/>
              <w:widowControl w:val="0"/>
              <w:numPr>
                <w:ilvl w:val="0"/>
                <w:numId w:val="42"/>
              </w:numPr>
              <w:autoSpaceDE w:val="0"/>
              <w:autoSpaceDN w:val="0"/>
              <w:adjustRightInd w:val="0"/>
              <w:spacing w:after="240" w:line="360" w:lineRule="auto"/>
              <w:ind w:left="317" w:firstLine="0"/>
              <w:jc w:val="both"/>
              <w:rPr>
                <w:lang w:val="en-GB"/>
              </w:rPr>
            </w:pPr>
            <w:r w:rsidRPr="007A3521">
              <w:rPr>
                <w:lang w:val="en-GB"/>
              </w:rPr>
              <w:t>the DNO Party’s HV network; or</w:t>
            </w:r>
          </w:p>
          <w:p w:rsidR="007A3521" w:rsidRPr="007A3521" w:rsidRDefault="007A3521" w:rsidP="006D77E2">
            <w:pPr>
              <w:pStyle w:val="ListParagraph"/>
              <w:widowControl w:val="0"/>
              <w:numPr>
                <w:ilvl w:val="0"/>
                <w:numId w:val="42"/>
              </w:numPr>
              <w:autoSpaceDE w:val="0"/>
              <w:autoSpaceDN w:val="0"/>
              <w:adjustRightInd w:val="0"/>
              <w:spacing w:after="240" w:line="360" w:lineRule="auto"/>
              <w:ind w:left="742" w:hanging="425"/>
              <w:jc w:val="both"/>
              <w:rPr>
                <w:lang w:val="en-GB"/>
              </w:rPr>
            </w:pPr>
            <w:r w:rsidRPr="007A3521">
              <w:rPr>
                <w:lang w:val="en-GB"/>
              </w:rPr>
              <w:t xml:space="preserve">a Distribution System of another DNO Party or </w:t>
            </w:r>
            <w:ins w:id="305" w:author="Gowling WLG" w:date="2017-03-03T17:09:00Z">
              <w:r w:rsidR="006D77E2">
                <w:rPr>
                  <w:lang w:val="en-GB"/>
                </w:rPr>
                <w:t xml:space="preserve">the network of a </w:t>
              </w:r>
              <w:r w:rsidR="006D77E2">
                <w:t>QNO</w:t>
              </w:r>
            </w:ins>
            <w:del w:id="306" w:author="Gowling WLG" w:date="2017-03-03T17:09:00Z">
              <w:r w:rsidRPr="007A3521" w:rsidDel="006D77E2">
                <w:rPr>
                  <w:lang w:val="en-GB"/>
                </w:rPr>
                <w:delText>IDNO Party</w:delText>
              </w:r>
            </w:del>
            <w:r w:rsidRPr="007A3521">
              <w:rPr>
                <w:lang w:val="en-GB"/>
              </w:rPr>
              <w:t>.</w:t>
            </w:r>
          </w:p>
        </w:tc>
      </w:tr>
      <w:tr w:rsidR="007A3521" w:rsidTr="001827BF">
        <w:tc>
          <w:tcPr>
            <w:tcW w:w="2093" w:type="dxa"/>
          </w:tcPr>
          <w:p w:rsidR="007A3521" w:rsidRDefault="007A3521" w:rsidP="001827BF">
            <w:pPr>
              <w:widowControl w:val="0"/>
              <w:autoSpaceDE w:val="0"/>
              <w:autoSpaceDN w:val="0"/>
              <w:adjustRightInd w:val="0"/>
              <w:spacing w:after="240" w:line="360" w:lineRule="auto"/>
              <w:jc w:val="both"/>
              <w:rPr>
                <w:b/>
                <w:lang w:val="en-GB"/>
              </w:rPr>
            </w:pPr>
            <w:r>
              <w:rPr>
                <w:b/>
                <w:lang w:val="en-GB"/>
              </w:rPr>
              <w:t>Embedded</w:t>
            </w:r>
          </w:p>
        </w:tc>
        <w:tc>
          <w:tcPr>
            <w:tcW w:w="7149" w:type="dxa"/>
          </w:tcPr>
          <w:p w:rsidR="007A3521" w:rsidRPr="007A3521" w:rsidRDefault="007A3521" w:rsidP="006D77E2">
            <w:pPr>
              <w:widowControl w:val="0"/>
              <w:autoSpaceDE w:val="0"/>
              <w:autoSpaceDN w:val="0"/>
              <w:adjustRightInd w:val="0"/>
              <w:spacing w:after="240" w:line="360" w:lineRule="auto"/>
              <w:jc w:val="both"/>
              <w:rPr>
                <w:lang w:val="en-GB"/>
              </w:rPr>
            </w:pPr>
            <w:r w:rsidRPr="007A3521">
              <w:rPr>
                <w:lang w:val="en-GB"/>
              </w:rPr>
              <w:t>means connected to a</w:t>
            </w:r>
            <w:del w:id="307" w:author="Gowling WLG" w:date="2017-03-03T17:09:00Z">
              <w:r w:rsidRPr="007A3521" w:rsidDel="006D77E2">
                <w:rPr>
                  <w:lang w:val="en-GB"/>
                </w:rPr>
                <w:delText>n</w:delText>
              </w:r>
            </w:del>
            <w:r w:rsidRPr="007A3521">
              <w:rPr>
                <w:lang w:val="en-GB"/>
              </w:rPr>
              <w:t xml:space="preserve"> </w:t>
            </w:r>
            <w:ins w:id="308" w:author="Gowling WLG" w:date="2017-03-03T17:09:00Z">
              <w:r w:rsidR="006D77E2">
                <w:t xml:space="preserve">QNO's </w:t>
              </w:r>
            </w:ins>
            <w:ins w:id="309" w:author="Gowling WLG" w:date="2017-03-07T11:59:00Z">
              <w:r w:rsidR="00A67E3C">
                <w:t>network</w:t>
              </w:r>
            </w:ins>
            <w:del w:id="310" w:author="Gowling WLG" w:date="2017-03-03T17:09:00Z">
              <w:r w:rsidRPr="007A3521" w:rsidDel="006D77E2">
                <w:rPr>
                  <w:lang w:val="en-GB"/>
                </w:rPr>
                <w:delText>IDNO Party’s Distribution System</w:delText>
              </w:r>
            </w:del>
            <w:r w:rsidRPr="007A3521">
              <w:rPr>
                <w:lang w:val="en-GB"/>
              </w:rPr>
              <w:t>.</w:t>
            </w:r>
          </w:p>
        </w:tc>
      </w:tr>
      <w:tr w:rsidR="007A3521" w:rsidTr="001827BF">
        <w:tc>
          <w:tcPr>
            <w:tcW w:w="2093" w:type="dxa"/>
          </w:tcPr>
          <w:p w:rsidR="007A3521" w:rsidRDefault="007A3521" w:rsidP="001827BF">
            <w:pPr>
              <w:widowControl w:val="0"/>
              <w:autoSpaceDE w:val="0"/>
              <w:autoSpaceDN w:val="0"/>
              <w:adjustRightInd w:val="0"/>
              <w:spacing w:after="240" w:line="360" w:lineRule="auto"/>
              <w:rPr>
                <w:b/>
                <w:lang w:val="en-GB"/>
              </w:rPr>
            </w:pPr>
            <w:r>
              <w:rPr>
                <w:b/>
                <w:lang w:val="en-GB"/>
              </w:rPr>
              <w:t>network</w:t>
            </w:r>
          </w:p>
        </w:tc>
        <w:tc>
          <w:tcPr>
            <w:tcW w:w="7149" w:type="dxa"/>
          </w:tcPr>
          <w:p w:rsidR="007A3521" w:rsidRPr="007A3521" w:rsidRDefault="007A3521" w:rsidP="002E3722">
            <w:pPr>
              <w:widowControl w:val="0"/>
              <w:autoSpaceDE w:val="0"/>
              <w:autoSpaceDN w:val="0"/>
              <w:adjustRightInd w:val="0"/>
              <w:spacing w:after="240" w:line="360" w:lineRule="auto"/>
              <w:jc w:val="both"/>
              <w:rPr>
                <w:lang w:val="en-GB"/>
              </w:rPr>
            </w:pPr>
            <w:r w:rsidRPr="007A3521">
              <w:rPr>
                <w:lang w:val="en-GB"/>
              </w:rPr>
              <w:t>This is a reference to</w:t>
            </w:r>
            <w:ins w:id="311" w:author="Gowling WLG" w:date="2017-03-03T17:10:00Z">
              <w:r w:rsidR="006D77E2">
                <w:rPr>
                  <w:lang w:val="en-GB"/>
                </w:rPr>
                <w:t>:</w:t>
              </w:r>
            </w:ins>
            <w:ins w:id="312" w:author="Gowling WLG" w:date="2017-03-14T12:28:00Z">
              <w:r w:rsidR="002E3722">
                <w:rPr>
                  <w:lang w:val="en-GB"/>
                </w:rPr>
                <w:t xml:space="preserve"> </w:t>
              </w:r>
            </w:ins>
            <w:ins w:id="313" w:author="Gowling WLG" w:date="2017-03-03T17:10:00Z">
              <w:r w:rsidR="006D77E2">
                <w:rPr>
                  <w:lang w:val="en-GB"/>
                </w:rPr>
                <w:t>(a)</w:t>
              </w:r>
            </w:ins>
            <w:r w:rsidRPr="007A3521">
              <w:rPr>
                <w:lang w:val="en-GB"/>
              </w:rPr>
              <w:t xml:space="preserve"> the DNO Party’s Distribution System, or to a particular part of that Distribution System</w:t>
            </w:r>
            <w:ins w:id="314" w:author="Gowling WLG" w:date="2017-03-03T17:10:00Z">
              <w:r w:rsidR="006D77E2">
                <w:rPr>
                  <w:lang w:val="en-GB"/>
                </w:rPr>
                <w:t xml:space="preserve">; </w:t>
              </w:r>
            </w:ins>
            <w:ins w:id="315" w:author="Gowling WLG" w:date="2017-03-14T12:31:00Z">
              <w:r w:rsidR="00E96491">
                <w:rPr>
                  <w:lang w:val="en-GB"/>
                </w:rPr>
                <w:t>or (b) the QNO's distribution system,</w:t>
              </w:r>
              <w:r w:rsidR="00E96491" w:rsidRPr="0031727D">
                <w:rPr>
                  <w:lang w:val="en-GB"/>
                </w:rPr>
                <w:t xml:space="preserve"> or to a particular part of that </w:t>
              </w:r>
              <w:r w:rsidR="00E96491">
                <w:rPr>
                  <w:lang w:val="en-GB"/>
                </w:rPr>
                <w:t>distribution system (whichever is relevant in the context)</w:t>
              </w:r>
            </w:ins>
            <w:r w:rsidRPr="007A3521">
              <w:rPr>
                <w:lang w:val="en-GB"/>
              </w:rPr>
              <w:t>.</w:t>
            </w:r>
          </w:p>
        </w:tc>
      </w:tr>
      <w:tr w:rsidR="007A3521" w:rsidTr="00F83F09">
        <w:trPr>
          <w:trHeight w:val="1608"/>
        </w:trPr>
        <w:tc>
          <w:tcPr>
            <w:tcW w:w="2093" w:type="dxa"/>
          </w:tcPr>
          <w:p w:rsidR="007A3521" w:rsidRDefault="007A3521" w:rsidP="001827BF">
            <w:pPr>
              <w:widowControl w:val="0"/>
              <w:autoSpaceDE w:val="0"/>
              <w:autoSpaceDN w:val="0"/>
              <w:adjustRightInd w:val="0"/>
              <w:spacing w:after="240" w:line="360" w:lineRule="auto"/>
              <w:jc w:val="both"/>
              <w:rPr>
                <w:b/>
                <w:lang w:val="en-GB"/>
              </w:rPr>
            </w:pPr>
            <w:r>
              <w:rPr>
                <w:b/>
                <w:lang w:val="en-GB"/>
              </w:rPr>
              <w:t>Node</w:t>
            </w:r>
          </w:p>
        </w:tc>
        <w:tc>
          <w:tcPr>
            <w:tcW w:w="7149" w:type="dxa"/>
          </w:tcPr>
          <w:p w:rsidR="007A3521" w:rsidRDefault="007A3521" w:rsidP="00F83F09">
            <w:pPr>
              <w:widowControl w:val="0"/>
              <w:autoSpaceDE w:val="0"/>
              <w:autoSpaceDN w:val="0"/>
              <w:adjustRightInd w:val="0"/>
              <w:spacing w:after="240" w:line="360" w:lineRule="auto"/>
              <w:jc w:val="both"/>
            </w:pPr>
            <w:r>
              <w:t xml:space="preserve">A representation of a point on the DNO Party’s EHV network that is a point of connection between a Branch and one or more of the following: </w:t>
            </w:r>
          </w:p>
          <w:p w:rsidR="007A3521" w:rsidRPr="00F83F09" w:rsidRDefault="007A3521" w:rsidP="00F83F09">
            <w:pPr>
              <w:pStyle w:val="ListParagraph"/>
              <w:widowControl w:val="0"/>
              <w:numPr>
                <w:ilvl w:val="0"/>
                <w:numId w:val="42"/>
              </w:numPr>
              <w:autoSpaceDE w:val="0"/>
              <w:autoSpaceDN w:val="0"/>
              <w:adjustRightInd w:val="0"/>
              <w:spacing w:after="240" w:line="360" w:lineRule="auto"/>
              <w:ind w:left="742" w:hanging="425"/>
              <w:jc w:val="both"/>
              <w:rPr>
                <w:lang w:val="en-GB"/>
              </w:rPr>
            </w:pPr>
            <w:r w:rsidRPr="00F83F09">
              <w:rPr>
                <w:lang w:val="en-GB"/>
              </w:rPr>
              <w:t xml:space="preserve">another Branch; or </w:t>
            </w:r>
          </w:p>
          <w:p w:rsidR="007A3521" w:rsidRPr="00F83F09" w:rsidRDefault="007A3521" w:rsidP="00F83F09">
            <w:pPr>
              <w:pStyle w:val="ListParagraph"/>
              <w:widowControl w:val="0"/>
              <w:numPr>
                <w:ilvl w:val="0"/>
                <w:numId w:val="42"/>
              </w:numPr>
              <w:autoSpaceDE w:val="0"/>
              <w:autoSpaceDN w:val="0"/>
              <w:adjustRightInd w:val="0"/>
              <w:spacing w:after="240" w:line="360" w:lineRule="auto"/>
              <w:ind w:left="742" w:hanging="425"/>
              <w:jc w:val="both"/>
              <w:rPr>
                <w:lang w:val="en-GB"/>
              </w:rPr>
            </w:pPr>
            <w:r w:rsidRPr="00F83F09">
              <w:rPr>
                <w:lang w:val="en-GB"/>
              </w:rPr>
              <w:t xml:space="preserve">an Entry Point or the Sole Use Assets connecting the Entry Point; or </w:t>
            </w:r>
          </w:p>
          <w:p w:rsidR="007A3521" w:rsidRPr="00F83F09" w:rsidRDefault="007A3521" w:rsidP="00F83F09">
            <w:pPr>
              <w:pStyle w:val="ListParagraph"/>
              <w:widowControl w:val="0"/>
              <w:numPr>
                <w:ilvl w:val="0"/>
                <w:numId w:val="42"/>
              </w:numPr>
              <w:autoSpaceDE w:val="0"/>
              <w:autoSpaceDN w:val="0"/>
              <w:adjustRightInd w:val="0"/>
              <w:spacing w:after="240" w:line="360" w:lineRule="auto"/>
              <w:ind w:left="742" w:hanging="425"/>
              <w:jc w:val="both"/>
              <w:rPr>
                <w:lang w:val="en-GB"/>
              </w:rPr>
            </w:pPr>
            <w:r w:rsidRPr="00F83F09">
              <w:rPr>
                <w:lang w:val="en-GB"/>
              </w:rPr>
              <w:t xml:space="preserve">an Exit Point or the Sole Use Assets connecting the Exit Point; or </w:t>
            </w:r>
          </w:p>
          <w:p w:rsidR="007A3521" w:rsidRPr="00F83F09" w:rsidRDefault="007A3521" w:rsidP="00F83F09">
            <w:pPr>
              <w:pStyle w:val="ListParagraph"/>
              <w:widowControl w:val="0"/>
              <w:numPr>
                <w:ilvl w:val="0"/>
                <w:numId w:val="42"/>
              </w:numPr>
              <w:autoSpaceDE w:val="0"/>
              <w:autoSpaceDN w:val="0"/>
              <w:adjustRightInd w:val="0"/>
              <w:spacing w:after="240" w:line="360" w:lineRule="auto"/>
              <w:ind w:left="742" w:hanging="425"/>
              <w:jc w:val="both"/>
              <w:rPr>
                <w:lang w:val="en-GB"/>
              </w:rPr>
            </w:pPr>
            <w:r w:rsidRPr="00F83F09">
              <w:rPr>
                <w:lang w:val="en-GB"/>
              </w:rPr>
              <w:t xml:space="preserve">the DNO Party’s HV network; or </w:t>
            </w:r>
          </w:p>
          <w:p w:rsidR="007A3521" w:rsidRPr="00F83F09" w:rsidRDefault="007A3521" w:rsidP="00F83F09">
            <w:pPr>
              <w:pStyle w:val="ListParagraph"/>
              <w:widowControl w:val="0"/>
              <w:numPr>
                <w:ilvl w:val="0"/>
                <w:numId w:val="42"/>
              </w:numPr>
              <w:autoSpaceDE w:val="0"/>
              <w:autoSpaceDN w:val="0"/>
              <w:adjustRightInd w:val="0"/>
              <w:spacing w:after="240" w:line="360" w:lineRule="auto"/>
              <w:ind w:left="742" w:hanging="425"/>
              <w:jc w:val="both"/>
              <w:rPr>
                <w:lang w:val="en-GB"/>
              </w:rPr>
            </w:pPr>
            <w:r w:rsidRPr="00F83F09">
              <w:rPr>
                <w:lang w:val="en-GB"/>
              </w:rPr>
              <w:t xml:space="preserve">the Distribution System of another DNO Party or </w:t>
            </w:r>
            <w:del w:id="316" w:author="Gowling WLG" w:date="2017-03-03T17:09:00Z">
              <w:r w:rsidRPr="00F83F09" w:rsidDel="006D77E2">
                <w:rPr>
                  <w:lang w:val="en-GB"/>
                </w:rPr>
                <w:delText>IDNO Party</w:delText>
              </w:r>
            </w:del>
            <w:ins w:id="317" w:author="Gowling WLG" w:date="2017-03-03T17:09:00Z">
              <w:r w:rsidR="006D77E2">
                <w:rPr>
                  <w:lang w:val="en-GB"/>
                </w:rPr>
                <w:t xml:space="preserve">the network of a </w:t>
              </w:r>
              <w:r w:rsidR="006D77E2">
                <w:t>QNO</w:t>
              </w:r>
            </w:ins>
            <w:r w:rsidRPr="00F83F09">
              <w:rPr>
                <w:lang w:val="en-GB"/>
              </w:rPr>
              <w:t xml:space="preserve">; or </w:t>
            </w:r>
          </w:p>
          <w:p w:rsidR="007A3521" w:rsidRPr="00F83F09" w:rsidRDefault="007A3521" w:rsidP="00F83F09">
            <w:pPr>
              <w:pStyle w:val="ListParagraph"/>
              <w:widowControl w:val="0"/>
              <w:numPr>
                <w:ilvl w:val="0"/>
                <w:numId w:val="42"/>
              </w:numPr>
              <w:autoSpaceDE w:val="0"/>
              <w:autoSpaceDN w:val="0"/>
              <w:adjustRightInd w:val="0"/>
              <w:spacing w:after="240" w:line="360" w:lineRule="auto"/>
              <w:ind w:left="742" w:hanging="425"/>
              <w:jc w:val="both"/>
              <w:rPr>
                <w:lang w:val="en-GB"/>
              </w:rPr>
            </w:pPr>
            <w:r w:rsidRPr="00F83F09">
              <w:rPr>
                <w:lang w:val="en-GB"/>
              </w:rPr>
              <w:t xml:space="preserve">the National Electricity Transmission System, </w:t>
            </w:r>
          </w:p>
          <w:p w:rsidR="007A3521" w:rsidRPr="007A3521" w:rsidRDefault="007A3521" w:rsidP="00F83F09">
            <w:pPr>
              <w:widowControl w:val="0"/>
              <w:autoSpaceDE w:val="0"/>
              <w:autoSpaceDN w:val="0"/>
              <w:adjustRightInd w:val="0"/>
              <w:spacing w:after="240" w:line="360" w:lineRule="auto"/>
              <w:jc w:val="both"/>
              <w:rPr>
                <w:lang w:val="en-GB"/>
              </w:rPr>
            </w:pPr>
            <w:r w:rsidRPr="00F83F09">
              <w:rPr>
                <w:lang w:val="en-GB"/>
              </w:rPr>
              <w:t>and “Nodal” shall be construed accordingly.</w:t>
            </w:r>
          </w:p>
        </w:tc>
      </w:tr>
      <w:tr w:rsidR="007A3521" w:rsidTr="001827BF">
        <w:tc>
          <w:tcPr>
            <w:tcW w:w="2093" w:type="dxa"/>
          </w:tcPr>
          <w:p w:rsidR="007A3521" w:rsidRDefault="007A3521" w:rsidP="001827BF">
            <w:pPr>
              <w:widowControl w:val="0"/>
              <w:autoSpaceDE w:val="0"/>
              <w:autoSpaceDN w:val="0"/>
              <w:adjustRightInd w:val="0"/>
              <w:spacing w:after="240" w:line="360" w:lineRule="auto"/>
              <w:jc w:val="both"/>
              <w:rPr>
                <w:b/>
                <w:lang w:val="en-GB"/>
              </w:rPr>
            </w:pPr>
            <w:r>
              <w:rPr>
                <w:b/>
                <w:lang w:val="en-GB"/>
              </w:rPr>
              <w:t>Portfolio tariff</w:t>
            </w:r>
          </w:p>
        </w:tc>
        <w:tc>
          <w:tcPr>
            <w:tcW w:w="7149" w:type="dxa"/>
          </w:tcPr>
          <w:p w:rsidR="007A3521" w:rsidRPr="007A3521" w:rsidRDefault="007A3521" w:rsidP="00802D4C">
            <w:pPr>
              <w:widowControl w:val="0"/>
              <w:autoSpaceDE w:val="0"/>
              <w:autoSpaceDN w:val="0"/>
              <w:adjustRightInd w:val="0"/>
              <w:spacing w:after="240" w:line="360" w:lineRule="auto"/>
              <w:jc w:val="both"/>
              <w:rPr>
                <w:lang w:val="en-GB"/>
              </w:rPr>
            </w:pPr>
            <w:r w:rsidRPr="007A3521">
              <w:rPr>
                <w:lang w:val="en-GB"/>
              </w:rPr>
              <w:t xml:space="preserve">A tariff for use of the network by </w:t>
            </w:r>
            <w:del w:id="318" w:author="Gowling WLG" w:date="2017-03-03T17:10:00Z">
              <w:r w:rsidRPr="007A3521" w:rsidDel="006D77E2">
                <w:rPr>
                  <w:lang w:val="en-GB"/>
                </w:rPr>
                <w:delText>another DNO/IDNO Party</w:delText>
              </w:r>
            </w:del>
            <w:ins w:id="319" w:author="Gowling WLG" w:date="2017-03-03T17:10:00Z">
              <w:r w:rsidR="006D77E2">
                <w:rPr>
                  <w:lang w:val="en-GB"/>
                </w:rPr>
                <w:t xml:space="preserve">a </w:t>
              </w:r>
              <w:r w:rsidR="006D77E2">
                <w:t>QNO</w:t>
              </w:r>
            </w:ins>
            <w:r w:rsidRPr="007A3521">
              <w:rPr>
                <w:lang w:val="en-GB"/>
              </w:rPr>
              <w:t xml:space="preserve"> </w:t>
            </w:r>
            <w:ins w:id="320" w:author="Gowling WLG" w:date="2017-04-03T17:34:00Z">
              <w:r w:rsidR="00802D4C">
                <w:rPr>
                  <w:lang w:val="en-GB"/>
                </w:rPr>
                <w:t>whose network is connected to the</w:t>
              </w:r>
            </w:ins>
            <w:ins w:id="321" w:author="Gowling WLG" w:date="2017-04-03T17:35:00Z">
              <w:r w:rsidR="00802D4C">
                <w:rPr>
                  <w:lang w:val="en-GB"/>
                </w:rPr>
                <w:t xml:space="preserve"> DNO Party's network</w:t>
              </w:r>
            </w:ins>
            <w:del w:id="322" w:author="Gowling WLG" w:date="2017-04-03T17:35:00Z">
              <w:r w:rsidRPr="007A3521" w:rsidDel="00802D4C">
                <w:rPr>
                  <w:lang w:val="en-GB"/>
                </w:rPr>
                <w:delText xml:space="preserve">where charges are linked to flows out of/into the </w:delText>
              </w:r>
            </w:del>
            <w:del w:id="323" w:author="Gowling WLG" w:date="2017-03-03T17:10:00Z">
              <w:r w:rsidRPr="007A3521" w:rsidDel="006D77E2">
                <w:rPr>
                  <w:lang w:val="en-GB"/>
                </w:rPr>
                <w:delText>other DNO/IDNO Party</w:delText>
              </w:r>
            </w:del>
            <w:del w:id="324" w:author="Gowling WLG" w:date="2017-04-03T17:35:00Z">
              <w:r w:rsidRPr="007A3521" w:rsidDel="00802D4C">
                <w:rPr>
                  <w:lang w:val="en-GB"/>
                </w:rPr>
                <w:delText>’s network from its Connectees or further nested networks</w:delText>
              </w:r>
            </w:del>
            <w:r w:rsidRPr="007A3521">
              <w:rPr>
                <w:lang w:val="en-GB"/>
              </w:rPr>
              <w:t>.</w:t>
            </w:r>
          </w:p>
        </w:tc>
      </w:tr>
    </w:tbl>
    <w:p w:rsidR="007A3521" w:rsidRDefault="007A3521" w:rsidP="007A3521">
      <w:pPr>
        <w:widowControl w:val="0"/>
        <w:autoSpaceDE w:val="0"/>
        <w:autoSpaceDN w:val="0"/>
        <w:adjustRightInd w:val="0"/>
        <w:spacing w:after="240" w:line="360" w:lineRule="auto"/>
        <w:jc w:val="both"/>
        <w:rPr>
          <w:b/>
          <w:lang w:val="en-GB"/>
        </w:rPr>
      </w:pPr>
    </w:p>
    <w:p w:rsidR="007A3521" w:rsidRDefault="007A3521" w:rsidP="007A3521">
      <w:pPr>
        <w:widowControl w:val="0"/>
        <w:autoSpaceDE w:val="0"/>
        <w:autoSpaceDN w:val="0"/>
        <w:adjustRightInd w:val="0"/>
        <w:spacing w:after="240" w:line="360" w:lineRule="auto"/>
        <w:jc w:val="both"/>
        <w:rPr>
          <w:b/>
          <w:u w:val="single"/>
          <w:lang w:val="en-GB"/>
        </w:rPr>
      </w:pPr>
      <w:r>
        <w:rPr>
          <w:b/>
          <w:u w:val="single"/>
          <w:lang w:val="en-GB"/>
        </w:rPr>
        <w:t>Add a new definition to paragraph 3 of Annex 1 to Schedule 18 as follows:</w:t>
      </w:r>
    </w:p>
    <w:tbl>
      <w:tblPr>
        <w:tblStyle w:val="TableGrid"/>
        <w:tblW w:w="0" w:type="auto"/>
        <w:tblLook w:val="04A0" w:firstRow="1" w:lastRow="0" w:firstColumn="1" w:lastColumn="0" w:noHBand="0" w:noVBand="1"/>
      </w:tblPr>
      <w:tblGrid>
        <w:gridCol w:w="2093"/>
        <w:gridCol w:w="7149"/>
      </w:tblGrid>
      <w:tr w:rsidR="007A3521" w:rsidTr="001827BF">
        <w:tc>
          <w:tcPr>
            <w:tcW w:w="2093" w:type="dxa"/>
          </w:tcPr>
          <w:p w:rsidR="007A3521" w:rsidRPr="0031727D" w:rsidRDefault="007A3521" w:rsidP="001827BF">
            <w:pPr>
              <w:widowControl w:val="0"/>
              <w:autoSpaceDE w:val="0"/>
              <w:autoSpaceDN w:val="0"/>
              <w:adjustRightInd w:val="0"/>
              <w:spacing w:after="240" w:line="360" w:lineRule="auto"/>
              <w:jc w:val="both"/>
              <w:rPr>
                <w:b/>
                <w:lang w:val="en-GB"/>
              </w:rPr>
            </w:pPr>
            <w:r>
              <w:rPr>
                <w:b/>
                <w:lang w:val="en-GB"/>
              </w:rPr>
              <w:t>Qualifying Network Operator (QNO)</w:t>
            </w:r>
          </w:p>
        </w:tc>
        <w:tc>
          <w:tcPr>
            <w:tcW w:w="7149" w:type="dxa"/>
          </w:tcPr>
          <w:p w:rsidR="00802D4C" w:rsidRPr="00CF2816" w:rsidRDefault="00802D4C" w:rsidP="00802D4C">
            <w:pPr>
              <w:pStyle w:val="Heading2"/>
              <w:widowControl w:val="0"/>
              <w:numPr>
                <w:ilvl w:val="0"/>
                <w:numId w:val="0"/>
              </w:numPr>
              <w:jc w:val="both"/>
              <w:outlineLvl w:val="1"/>
              <w:rPr>
                <w:szCs w:val="24"/>
              </w:rPr>
            </w:pPr>
            <w:r>
              <w:rPr>
                <w:szCs w:val="24"/>
              </w:rPr>
              <w:t>means one of the following:</w:t>
            </w:r>
            <w:r w:rsidRPr="00CF2816">
              <w:rPr>
                <w:szCs w:val="24"/>
              </w:rPr>
              <w:t xml:space="preserve"> </w:t>
            </w:r>
          </w:p>
          <w:p w:rsidR="00802D4C" w:rsidRPr="00CF2816" w:rsidRDefault="00802D4C" w:rsidP="00802D4C">
            <w:pPr>
              <w:pStyle w:val="Heading2"/>
              <w:widowControl w:val="0"/>
              <w:numPr>
                <w:ilvl w:val="0"/>
                <w:numId w:val="0"/>
              </w:numPr>
              <w:ind w:left="459" w:hanging="459"/>
              <w:jc w:val="both"/>
              <w:outlineLvl w:val="1"/>
              <w:rPr>
                <w:szCs w:val="24"/>
              </w:rPr>
            </w:pPr>
            <w:r>
              <w:rPr>
                <w:szCs w:val="24"/>
              </w:rPr>
              <w:t>(</w:t>
            </w:r>
            <w:r w:rsidRPr="00CF2816">
              <w:rPr>
                <w:szCs w:val="24"/>
              </w:rPr>
              <w:t xml:space="preserve">a) </w:t>
            </w:r>
            <w:r>
              <w:rPr>
                <w:szCs w:val="24"/>
              </w:rPr>
              <w:tab/>
            </w:r>
            <w:r w:rsidRPr="00CF2816">
              <w:rPr>
                <w:szCs w:val="24"/>
              </w:rPr>
              <w:t>an IDNO Party</w:t>
            </w:r>
            <w:r>
              <w:rPr>
                <w:szCs w:val="24"/>
              </w:rPr>
              <w:t xml:space="preserve"> (or DNO Party operating a network outside its</w:t>
            </w:r>
            <w:r w:rsidRPr="00CF2816">
              <w:rPr>
                <w:szCs w:val="24"/>
              </w:rPr>
              <w:t xml:space="preserve"> Distribution Services Area</w:t>
            </w:r>
            <w:r>
              <w:rPr>
                <w:szCs w:val="24"/>
              </w:rPr>
              <w:t>),</w:t>
            </w:r>
            <w:r w:rsidRPr="00CF2816">
              <w:rPr>
                <w:szCs w:val="24"/>
              </w:rPr>
              <w:t xml:space="preserve"> whose </w:t>
            </w:r>
            <w:r>
              <w:rPr>
                <w:szCs w:val="24"/>
              </w:rPr>
              <w:t>network</w:t>
            </w:r>
            <w:r w:rsidRPr="00CF2816">
              <w:rPr>
                <w:szCs w:val="24"/>
              </w:rPr>
              <w:t xml:space="preserve"> is connected to the </w:t>
            </w:r>
            <w:r>
              <w:rPr>
                <w:szCs w:val="24"/>
              </w:rPr>
              <w:t>network</w:t>
            </w:r>
            <w:r w:rsidRPr="00CF2816">
              <w:rPr>
                <w:szCs w:val="24"/>
              </w:rPr>
              <w:t xml:space="preserve"> of a DNO Party operating within its Distribution Services Area</w:t>
            </w:r>
            <w:r>
              <w:rPr>
                <w:szCs w:val="24"/>
              </w:rPr>
              <w:t>, where the IDNO Party (or DNO Party operating a network outside its</w:t>
            </w:r>
            <w:r w:rsidRPr="00CF2816">
              <w:rPr>
                <w:szCs w:val="24"/>
              </w:rPr>
              <w:t xml:space="preserve"> Distribution Services Area</w:t>
            </w:r>
            <w:r>
              <w:rPr>
                <w:szCs w:val="24"/>
              </w:rPr>
              <w:t>)</w:t>
            </w:r>
            <w:r w:rsidRPr="00CF2816">
              <w:rPr>
                <w:szCs w:val="24"/>
              </w:rPr>
              <w:t xml:space="preserve"> </w:t>
            </w:r>
            <w:r>
              <w:rPr>
                <w:szCs w:val="24"/>
              </w:rPr>
              <w:t>receives use of system from the DNO Party f</w:t>
            </w:r>
            <w:r w:rsidRPr="00CF2816">
              <w:rPr>
                <w:szCs w:val="24"/>
              </w:rPr>
              <w:t xml:space="preserve">or the purpose of conveying electricity to </w:t>
            </w:r>
            <w:r>
              <w:rPr>
                <w:szCs w:val="24"/>
              </w:rPr>
              <w:t xml:space="preserve">or from </w:t>
            </w:r>
            <w:r w:rsidRPr="00CF2816">
              <w:rPr>
                <w:szCs w:val="24"/>
              </w:rPr>
              <w:t xml:space="preserve">premises or distribution systems connected to </w:t>
            </w:r>
            <w:r>
              <w:rPr>
                <w:szCs w:val="24"/>
              </w:rPr>
              <w:t>the network of the IDNO Party (or DNO Party operating a network outside its</w:t>
            </w:r>
            <w:r w:rsidRPr="00CF2816">
              <w:rPr>
                <w:szCs w:val="24"/>
              </w:rPr>
              <w:t xml:space="preserve"> Distribution Services Area</w:t>
            </w:r>
            <w:r>
              <w:rPr>
                <w:szCs w:val="24"/>
              </w:rPr>
              <w:t>); or</w:t>
            </w:r>
            <w:r w:rsidRPr="00CF2816">
              <w:rPr>
                <w:szCs w:val="24"/>
              </w:rPr>
              <w:t xml:space="preserve"> </w:t>
            </w:r>
          </w:p>
          <w:p w:rsidR="00802D4C" w:rsidRPr="00CF2816" w:rsidRDefault="00802D4C" w:rsidP="00802D4C">
            <w:pPr>
              <w:pStyle w:val="Heading2"/>
              <w:widowControl w:val="0"/>
              <w:numPr>
                <w:ilvl w:val="0"/>
                <w:numId w:val="0"/>
              </w:numPr>
              <w:ind w:left="459" w:hanging="459"/>
              <w:jc w:val="both"/>
              <w:outlineLvl w:val="1"/>
              <w:rPr>
                <w:szCs w:val="24"/>
              </w:rPr>
            </w:pPr>
            <w:r>
              <w:rPr>
                <w:szCs w:val="24"/>
              </w:rPr>
              <w:t>(</w:t>
            </w:r>
            <w:r w:rsidRPr="00CF2816">
              <w:rPr>
                <w:szCs w:val="24"/>
              </w:rPr>
              <w:t xml:space="preserve">b) </w:t>
            </w:r>
            <w:r>
              <w:rPr>
                <w:szCs w:val="24"/>
              </w:rPr>
              <w:tab/>
            </w:r>
            <w:r w:rsidRPr="00CF2816">
              <w:rPr>
                <w:szCs w:val="24"/>
              </w:rPr>
              <w:t>any person who does not hold an electricity distribution licence</w:t>
            </w:r>
            <w:r>
              <w:rPr>
                <w:szCs w:val="24"/>
              </w:rPr>
              <w:t xml:space="preserve"> (</w:t>
            </w:r>
            <w:r w:rsidRPr="00CF2816">
              <w:rPr>
                <w:szCs w:val="24"/>
              </w:rPr>
              <w:t xml:space="preserve">and who has confirmed that </w:t>
            </w:r>
            <w:r>
              <w:rPr>
                <w:szCs w:val="24"/>
              </w:rPr>
              <w:t>it</w:t>
            </w:r>
            <w:r w:rsidRPr="00CF2816">
              <w:rPr>
                <w:szCs w:val="24"/>
              </w:rPr>
              <w:t xml:space="preserve"> </w:t>
            </w:r>
            <w:r>
              <w:rPr>
                <w:szCs w:val="24"/>
              </w:rPr>
              <w:t>is</w:t>
            </w:r>
            <w:r w:rsidRPr="00CF2816">
              <w:rPr>
                <w:szCs w:val="24"/>
              </w:rPr>
              <w:t xml:space="preserve"> exempt</w:t>
            </w:r>
            <w:r>
              <w:rPr>
                <w:szCs w:val="24"/>
              </w:rPr>
              <w:t xml:space="preserve"> under the Act</w:t>
            </w:r>
            <w:r w:rsidRPr="00CF2816">
              <w:rPr>
                <w:szCs w:val="24"/>
              </w:rPr>
              <w:t xml:space="preserve"> from </w:t>
            </w:r>
            <w:r>
              <w:rPr>
                <w:szCs w:val="24"/>
              </w:rPr>
              <w:t xml:space="preserve">the requirement to </w:t>
            </w:r>
            <w:r w:rsidRPr="00CF2816">
              <w:rPr>
                <w:szCs w:val="24"/>
              </w:rPr>
              <w:t>hold an electricity distribution licence</w:t>
            </w:r>
            <w:r>
              <w:rPr>
                <w:szCs w:val="24"/>
              </w:rPr>
              <w:t>)</w:t>
            </w:r>
            <w:r w:rsidRPr="00CF2816">
              <w:rPr>
                <w:szCs w:val="24"/>
              </w:rPr>
              <w:t xml:space="preserve">, whose </w:t>
            </w:r>
            <w:r>
              <w:rPr>
                <w:szCs w:val="24"/>
              </w:rPr>
              <w:t xml:space="preserve">network is </w:t>
            </w:r>
            <w:r w:rsidRPr="00CF2816">
              <w:rPr>
                <w:szCs w:val="24"/>
              </w:rPr>
              <w:t>connect</w:t>
            </w:r>
            <w:r>
              <w:rPr>
                <w:szCs w:val="24"/>
              </w:rPr>
              <w:t>ed</w:t>
            </w:r>
            <w:r w:rsidRPr="00CF2816">
              <w:rPr>
                <w:szCs w:val="24"/>
              </w:rPr>
              <w:t xml:space="preserve"> to the </w:t>
            </w:r>
            <w:r>
              <w:rPr>
                <w:szCs w:val="24"/>
              </w:rPr>
              <w:t xml:space="preserve">network </w:t>
            </w:r>
            <w:r w:rsidRPr="00CF2816">
              <w:rPr>
                <w:szCs w:val="24"/>
              </w:rPr>
              <w:t>of a DNO Party operating within its Distribution Services Area</w:t>
            </w:r>
            <w:r>
              <w:rPr>
                <w:szCs w:val="24"/>
              </w:rPr>
              <w:t>, where that person has contracted with the DNO Party f</w:t>
            </w:r>
            <w:r w:rsidRPr="00CF2816">
              <w:rPr>
                <w:szCs w:val="24"/>
              </w:rPr>
              <w:t xml:space="preserve">or </w:t>
            </w:r>
            <w:r>
              <w:rPr>
                <w:szCs w:val="24"/>
              </w:rPr>
              <w:t xml:space="preserve">use of system for </w:t>
            </w:r>
            <w:r w:rsidRPr="00CF2816">
              <w:rPr>
                <w:szCs w:val="24"/>
              </w:rPr>
              <w:t xml:space="preserve">the purpose of conveying electricity to </w:t>
            </w:r>
            <w:r>
              <w:rPr>
                <w:szCs w:val="24"/>
              </w:rPr>
              <w:t xml:space="preserve">or from </w:t>
            </w:r>
            <w:r w:rsidRPr="00CF2816">
              <w:rPr>
                <w:szCs w:val="24"/>
              </w:rPr>
              <w:t xml:space="preserve">premises or distribution systems connected to </w:t>
            </w:r>
            <w:r>
              <w:rPr>
                <w:szCs w:val="24"/>
              </w:rPr>
              <w:t>that person's network; but only where:</w:t>
            </w:r>
          </w:p>
          <w:p w:rsidR="00802D4C" w:rsidRPr="00CF2816" w:rsidRDefault="00802D4C" w:rsidP="00802D4C">
            <w:pPr>
              <w:pStyle w:val="Heading2"/>
              <w:widowControl w:val="0"/>
              <w:numPr>
                <w:ilvl w:val="0"/>
                <w:numId w:val="0"/>
              </w:numPr>
              <w:ind w:left="1026" w:hanging="567"/>
              <w:jc w:val="both"/>
              <w:outlineLvl w:val="1"/>
              <w:rPr>
                <w:szCs w:val="24"/>
              </w:rPr>
            </w:pPr>
            <w:r>
              <w:rPr>
                <w:szCs w:val="24"/>
              </w:rPr>
              <w:t>(</w:t>
            </w:r>
            <w:r w:rsidRPr="00CF2816">
              <w:rPr>
                <w:szCs w:val="24"/>
              </w:rPr>
              <w:t xml:space="preserve">i) </w:t>
            </w:r>
            <w:r>
              <w:rPr>
                <w:szCs w:val="24"/>
              </w:rPr>
              <w:tab/>
              <w:t>t</w:t>
            </w:r>
            <w:r w:rsidRPr="00CF2816">
              <w:rPr>
                <w:szCs w:val="24"/>
              </w:rPr>
              <w:t xml:space="preserve">he premises connected to that </w:t>
            </w:r>
            <w:r>
              <w:rPr>
                <w:szCs w:val="24"/>
              </w:rPr>
              <w:t xml:space="preserve">person's network </w:t>
            </w:r>
            <w:r w:rsidRPr="00CF2816">
              <w:rPr>
                <w:szCs w:val="24"/>
              </w:rPr>
              <w:t xml:space="preserve">(or </w:t>
            </w:r>
            <w:r>
              <w:rPr>
                <w:szCs w:val="24"/>
              </w:rPr>
              <w:t xml:space="preserve">premises connected to </w:t>
            </w:r>
            <w:r w:rsidRPr="00CF2816">
              <w:rPr>
                <w:szCs w:val="24"/>
              </w:rPr>
              <w:t>distribution system</w:t>
            </w:r>
            <w:r>
              <w:rPr>
                <w:szCs w:val="24"/>
              </w:rPr>
              <w:t>s</w:t>
            </w:r>
            <w:r w:rsidRPr="00CF2816">
              <w:rPr>
                <w:szCs w:val="24"/>
              </w:rPr>
              <w:t xml:space="preserve"> </w:t>
            </w:r>
            <w:r>
              <w:rPr>
                <w:szCs w:val="24"/>
              </w:rPr>
              <w:t>c</w:t>
            </w:r>
            <w:r w:rsidRPr="00CF2816">
              <w:rPr>
                <w:szCs w:val="24"/>
              </w:rPr>
              <w:t xml:space="preserve">onnected to that </w:t>
            </w:r>
            <w:r>
              <w:rPr>
                <w:szCs w:val="24"/>
              </w:rPr>
              <w:t>person's network)</w:t>
            </w:r>
            <w:r w:rsidRPr="00CF2816">
              <w:rPr>
                <w:szCs w:val="24"/>
              </w:rPr>
              <w:t xml:space="preserve"> import or export electricity through a Metering Point; and </w:t>
            </w:r>
          </w:p>
          <w:p w:rsidR="00E96491" w:rsidRDefault="00802D4C" w:rsidP="00802D4C">
            <w:pPr>
              <w:pStyle w:val="Heading2"/>
              <w:widowControl w:val="0"/>
              <w:numPr>
                <w:ilvl w:val="0"/>
                <w:numId w:val="0"/>
              </w:numPr>
              <w:ind w:left="1026" w:hanging="567"/>
              <w:jc w:val="both"/>
              <w:outlineLvl w:val="1"/>
            </w:pPr>
            <w:r>
              <w:rPr>
                <w:szCs w:val="24"/>
              </w:rPr>
              <w:t>(</w:t>
            </w:r>
            <w:r w:rsidRPr="00CF2816">
              <w:rPr>
                <w:szCs w:val="24"/>
              </w:rPr>
              <w:t xml:space="preserve">ii) </w:t>
            </w:r>
            <w:r>
              <w:rPr>
                <w:szCs w:val="24"/>
              </w:rPr>
              <w:tab/>
              <w:t xml:space="preserve">that person has contracted with </w:t>
            </w:r>
            <w:r w:rsidRPr="00CF2816">
              <w:rPr>
                <w:szCs w:val="24"/>
              </w:rPr>
              <w:t>the DNO Party</w:t>
            </w:r>
            <w:r>
              <w:rPr>
                <w:szCs w:val="24"/>
              </w:rPr>
              <w:t xml:space="preserve"> (or another DNO/IDNO Party) for Data Services and any other relevant Distribution Business services for which an IDNO Party ordinarily contracts with the DNO Party (so that the DNO Party can treat that person </w:t>
            </w:r>
            <w:r w:rsidRPr="00CF2816">
              <w:rPr>
                <w:szCs w:val="24"/>
              </w:rPr>
              <w:t xml:space="preserve">on the same equivalent basis as </w:t>
            </w:r>
            <w:r>
              <w:rPr>
                <w:szCs w:val="24"/>
              </w:rPr>
              <w:t>the DNO Party treats I</w:t>
            </w:r>
            <w:r w:rsidRPr="00CF2816">
              <w:rPr>
                <w:szCs w:val="24"/>
              </w:rPr>
              <w:t xml:space="preserve">DNO </w:t>
            </w:r>
            <w:r>
              <w:rPr>
                <w:szCs w:val="24"/>
              </w:rPr>
              <w:t>Parties)</w:t>
            </w:r>
            <w:r w:rsidRPr="00CF2816">
              <w:rPr>
                <w:szCs w:val="24"/>
              </w:rPr>
              <w:t>.</w:t>
            </w:r>
          </w:p>
        </w:tc>
      </w:tr>
    </w:tbl>
    <w:p w:rsidR="007A3521" w:rsidRDefault="007A3521" w:rsidP="007A3521">
      <w:pPr>
        <w:pStyle w:val="Heading2"/>
        <w:widowControl w:val="0"/>
        <w:numPr>
          <w:ilvl w:val="0"/>
          <w:numId w:val="0"/>
        </w:numPr>
        <w:ind w:left="720" w:hanging="720"/>
        <w:jc w:val="both"/>
        <w:rPr>
          <w:szCs w:val="24"/>
        </w:rPr>
      </w:pPr>
    </w:p>
    <w:p w:rsidR="00F83F09" w:rsidRDefault="00F83F09" w:rsidP="00F83F09">
      <w:pPr>
        <w:widowControl w:val="0"/>
        <w:autoSpaceDE w:val="0"/>
        <w:autoSpaceDN w:val="0"/>
        <w:adjustRightInd w:val="0"/>
        <w:spacing w:after="240" w:line="360" w:lineRule="auto"/>
        <w:jc w:val="both"/>
        <w:rPr>
          <w:b/>
          <w:u w:val="single"/>
          <w:lang w:val="en-GB"/>
        </w:rPr>
      </w:pPr>
      <w:r>
        <w:rPr>
          <w:b/>
          <w:u w:val="single"/>
          <w:lang w:val="en-GB"/>
        </w:rPr>
        <w:t>Amend paragraph 4.6 of Annex 1 to Schedule 18 as follows:</w:t>
      </w:r>
    </w:p>
    <w:p w:rsidR="00F83F09" w:rsidRDefault="00F83F09" w:rsidP="007A3521">
      <w:pPr>
        <w:pStyle w:val="Heading2"/>
        <w:widowControl w:val="0"/>
        <w:numPr>
          <w:ilvl w:val="0"/>
          <w:numId w:val="0"/>
        </w:numPr>
        <w:ind w:left="720" w:hanging="720"/>
        <w:jc w:val="both"/>
        <w:rPr>
          <w:szCs w:val="24"/>
        </w:rPr>
      </w:pPr>
      <w:r>
        <w:rPr>
          <w:szCs w:val="24"/>
        </w:rPr>
        <w:t>4.6</w:t>
      </w:r>
      <w:r>
        <w:rPr>
          <w:szCs w:val="24"/>
        </w:rPr>
        <w:tab/>
      </w:r>
      <w:r w:rsidRPr="00F83F09">
        <w:rPr>
          <w:szCs w:val="24"/>
        </w:rPr>
        <w:t>Where there is a connection between the DNO Party’s EHV network and a</w:t>
      </w:r>
      <w:del w:id="325" w:author="Gowling WLG" w:date="2017-03-03T16:56:00Z">
        <w:r w:rsidRPr="00F83F09" w:rsidDel="00F83F09">
          <w:rPr>
            <w:szCs w:val="24"/>
          </w:rPr>
          <w:delText>n</w:delText>
        </w:r>
      </w:del>
      <w:r w:rsidRPr="00F83F09">
        <w:rPr>
          <w:szCs w:val="24"/>
        </w:rPr>
        <w:t xml:space="preserve"> </w:t>
      </w:r>
      <w:del w:id="326" w:author="Gowling WLG" w:date="2017-03-03T16:56:00Z">
        <w:r w:rsidRPr="00F83F09" w:rsidDel="00F83F09">
          <w:rPr>
            <w:szCs w:val="24"/>
          </w:rPr>
          <w:delText>IDNO Party</w:delText>
        </w:r>
      </w:del>
      <w:ins w:id="327" w:author="Gowling WLG" w:date="2017-03-03T16:56:00Z">
        <w:r>
          <w:rPr>
            <w:szCs w:val="24"/>
          </w:rPr>
          <w:t>QNO</w:t>
        </w:r>
      </w:ins>
      <w:r w:rsidRPr="00F83F09">
        <w:rPr>
          <w:szCs w:val="24"/>
        </w:rPr>
        <w:t xml:space="preserve">’s EHV network (or another DNO Party’s EHV network), these can be represented either by an Exit Point or an Entry Point in a similar manner to that of an EDCM Connectee. In the event that the </w:t>
      </w:r>
      <w:del w:id="328" w:author="Gowling WLG" w:date="2017-03-03T16:56:00Z">
        <w:r w:rsidRPr="00F83F09" w:rsidDel="00F83F09">
          <w:rPr>
            <w:szCs w:val="24"/>
          </w:rPr>
          <w:delText>IDNO Party</w:delText>
        </w:r>
      </w:del>
      <w:ins w:id="329" w:author="Gowling WLG" w:date="2017-03-03T16:56:00Z">
        <w:r>
          <w:rPr>
            <w:szCs w:val="24"/>
          </w:rPr>
          <w:t>QNO</w:t>
        </w:r>
      </w:ins>
      <w:r w:rsidRPr="00F83F09">
        <w:rPr>
          <w:szCs w:val="24"/>
        </w:rPr>
        <w:t xml:space="preserve">’s (or other DNO Party’s) network derives its supply from several different connection points on the DNO Party’s Distribution System it may become necessary to model some or all of the </w:t>
      </w:r>
      <w:del w:id="330" w:author="Gowling WLG" w:date="2017-03-03T16:56:00Z">
        <w:r w:rsidRPr="00F83F09" w:rsidDel="00F83F09">
          <w:rPr>
            <w:szCs w:val="24"/>
          </w:rPr>
          <w:delText>IDNO Party</w:delText>
        </w:r>
      </w:del>
      <w:ins w:id="331" w:author="Gowling WLG" w:date="2017-03-03T16:56:00Z">
        <w:r>
          <w:rPr>
            <w:szCs w:val="24"/>
          </w:rPr>
          <w:t>QNO</w:t>
        </w:r>
      </w:ins>
      <w:r w:rsidRPr="00F83F09">
        <w:rPr>
          <w:szCs w:val="24"/>
        </w:rPr>
        <w:t>’s (or other DNO Party’s) network to ensure that the flows at the boundary are representative of those expected under Normal Running Arrangements and Contingency scenarios.</w:t>
      </w:r>
    </w:p>
    <w:p w:rsidR="00251AAC" w:rsidRPr="00E62716" w:rsidRDefault="00D55937" w:rsidP="00E96491">
      <w:pPr>
        <w:pStyle w:val="Heading2"/>
        <w:widowControl w:val="0"/>
        <w:numPr>
          <w:ilvl w:val="0"/>
          <w:numId w:val="0"/>
        </w:numPr>
        <w:ind w:left="720" w:hanging="720"/>
        <w:jc w:val="right"/>
      </w:pPr>
      <w:r w:rsidRPr="00E62716">
        <w:rPr>
          <w:b/>
          <w:szCs w:val="24"/>
        </w:rPr>
        <w:t>Gowling WLG (UK) LLP</w:t>
      </w:r>
      <w:r w:rsidRPr="00E62716">
        <w:rPr>
          <w:b/>
          <w:szCs w:val="24"/>
        </w:rPr>
        <w:br/>
      </w:r>
      <w:r w:rsidR="00802D4C">
        <w:rPr>
          <w:b/>
          <w:szCs w:val="24"/>
        </w:rPr>
        <w:t>3</w:t>
      </w:r>
      <w:r w:rsidR="006C4D9B">
        <w:rPr>
          <w:b/>
          <w:szCs w:val="24"/>
        </w:rPr>
        <w:t xml:space="preserve"> </w:t>
      </w:r>
      <w:r w:rsidR="00802D4C">
        <w:rPr>
          <w:b/>
          <w:szCs w:val="24"/>
        </w:rPr>
        <w:t>April</w:t>
      </w:r>
      <w:r w:rsidR="0024425D">
        <w:rPr>
          <w:b/>
          <w:szCs w:val="24"/>
        </w:rPr>
        <w:t xml:space="preserve"> 2017</w:t>
      </w:r>
    </w:p>
    <w:sectPr w:rsidR="00251AAC" w:rsidRPr="00E62716">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1C79" w:rsidRDefault="003A1C79" w:rsidP="00EE1CC6">
      <w:r>
        <w:separator/>
      </w:r>
    </w:p>
  </w:endnote>
  <w:endnote w:type="continuationSeparator" w:id="0">
    <w:p w:rsidR="003A1C79" w:rsidRDefault="003A1C79" w:rsidP="00EE1C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373A" w:rsidRDefault="0038373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19467627"/>
      <w:docPartObj>
        <w:docPartGallery w:val="Page Numbers (Bottom of Page)"/>
        <w:docPartUnique/>
      </w:docPartObj>
    </w:sdtPr>
    <w:sdtEndPr>
      <w:rPr>
        <w:noProof/>
      </w:rPr>
    </w:sdtEndPr>
    <w:sdtContent>
      <w:p w:rsidR="003A1C79" w:rsidRDefault="003A1C79">
        <w:pPr>
          <w:pStyle w:val="Footer"/>
          <w:jc w:val="center"/>
        </w:pPr>
        <w:r>
          <w:fldChar w:fldCharType="begin"/>
        </w:r>
        <w:r>
          <w:instrText xml:space="preserve"> PAGE   \* MERGEFORMAT </w:instrText>
        </w:r>
        <w:r>
          <w:fldChar w:fldCharType="separate"/>
        </w:r>
        <w:r w:rsidR="00AE05D8">
          <w:rPr>
            <w:noProof/>
          </w:rPr>
          <w:t>1</w:t>
        </w:r>
        <w:r>
          <w:rPr>
            <w:noProof/>
          </w:rPr>
          <w:fldChar w:fldCharType="end"/>
        </w:r>
      </w:p>
    </w:sdtContent>
  </w:sdt>
  <w:p w:rsidR="003A1C79" w:rsidRDefault="003A1C7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373A" w:rsidRDefault="0038373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1C79" w:rsidRDefault="003A1C79" w:rsidP="00EE1CC6">
      <w:r>
        <w:separator/>
      </w:r>
    </w:p>
  </w:footnote>
  <w:footnote w:type="continuationSeparator" w:id="0">
    <w:p w:rsidR="003A1C79" w:rsidRDefault="003A1C79" w:rsidP="00EE1CC6">
      <w:r>
        <w:continuationSeparator/>
      </w:r>
    </w:p>
  </w:footnote>
  <w:footnote w:id="1">
    <w:p w:rsidR="00764482" w:rsidRPr="00764482" w:rsidRDefault="00764482" w:rsidP="00764482">
      <w:pPr>
        <w:pStyle w:val="FootnoteText"/>
        <w:rPr>
          <w:lang w:val="en-GB"/>
        </w:rPr>
      </w:pPr>
      <w:r>
        <w:rPr>
          <w:rStyle w:val="FootnoteReference"/>
        </w:rPr>
        <w:footnoteRef/>
      </w:r>
      <w:r>
        <w:t xml:space="preserve"> Drafting note – this heading is being similarly amended by DCP234. The heading proposed by DCP251 shall, if approved, override the heading proposed by DCP234.  </w:t>
      </w:r>
    </w:p>
  </w:footnote>
  <w:footnote w:id="2">
    <w:p w:rsidR="00764482" w:rsidRPr="00764482" w:rsidRDefault="00764482">
      <w:pPr>
        <w:pStyle w:val="FootnoteText"/>
        <w:rPr>
          <w:lang w:val="en-GB"/>
        </w:rPr>
      </w:pPr>
      <w:r>
        <w:rPr>
          <w:rStyle w:val="FootnoteReference"/>
        </w:rPr>
        <w:footnoteRef/>
      </w:r>
      <w:r>
        <w:t xml:space="preserve"> Drafting note – these paragraphs will be deleted by DCP234. </w:t>
      </w:r>
      <w:r w:rsidR="002E3722">
        <w:t>Such deletion will occur in accordance with DCP234 (notwithstanding this DCP252).</w:t>
      </w:r>
    </w:p>
  </w:footnote>
  <w:footnote w:id="3">
    <w:p w:rsidR="002E3722" w:rsidRPr="00764482" w:rsidRDefault="002E3722" w:rsidP="002E3722">
      <w:pPr>
        <w:pStyle w:val="FootnoteText"/>
        <w:rPr>
          <w:lang w:val="en-GB"/>
        </w:rPr>
      </w:pPr>
      <w:r>
        <w:rPr>
          <w:rStyle w:val="FootnoteReference"/>
        </w:rPr>
        <w:footnoteRef/>
      </w:r>
      <w:r>
        <w:t xml:space="preserve"> Drafting note – this heading is being similarly amended by DCP234. The heading proposed by DCP251 shall, if approved, override the heading proposed by DCP234.  </w:t>
      </w:r>
    </w:p>
  </w:footnote>
  <w:footnote w:id="4">
    <w:p w:rsidR="002E3722" w:rsidRPr="00764482" w:rsidRDefault="002E3722" w:rsidP="002E3722">
      <w:pPr>
        <w:pStyle w:val="FootnoteText"/>
        <w:rPr>
          <w:lang w:val="en-GB"/>
        </w:rPr>
      </w:pPr>
      <w:r>
        <w:rPr>
          <w:rStyle w:val="FootnoteReference"/>
        </w:rPr>
        <w:footnoteRef/>
      </w:r>
      <w:r>
        <w:t xml:space="preserve"> Drafting note – these paragraphs will be deleted by DCP234. Such deletion will occur in accordance with DCP234 (notwithstanding this DCP252).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373A" w:rsidRDefault="0038373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1C79" w:rsidRPr="00DD72FA" w:rsidRDefault="003A1C79" w:rsidP="0024425D">
    <w:pPr>
      <w:pStyle w:val="Header"/>
      <w:jc w:val="right"/>
      <w:rPr>
        <w:b/>
      </w:rPr>
    </w:pPr>
    <w:r>
      <w:t xml:space="preserve">Gowling </w:t>
    </w:r>
    <w:r w:rsidRPr="00DD72FA">
      <w:t xml:space="preserve">WLG: </w:t>
    </w:r>
    <w:r w:rsidR="003E1A5D">
      <w:t>3 April</w:t>
    </w:r>
    <w:r>
      <w:t xml:space="preserve"> 2017</w:t>
    </w:r>
  </w:p>
  <w:p w:rsidR="003A1C79" w:rsidRPr="00DD72FA" w:rsidRDefault="003A1C79" w:rsidP="00D55937">
    <w:pPr>
      <w:pStyle w:val="Header"/>
      <w:jc w:val="right"/>
      <w:rPr>
        <w:b/>
      </w:rPr>
    </w:pPr>
  </w:p>
  <w:p w:rsidR="003A1C79" w:rsidRPr="00D55937" w:rsidRDefault="003A1C79" w:rsidP="00D5593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373A" w:rsidRDefault="0038373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0105064"/>
    <w:lvl w:ilvl="0">
      <w:start w:val="1"/>
      <w:numFmt w:val="decimal"/>
      <w:lvlText w:val="%1."/>
      <w:lvlJc w:val="left"/>
      <w:pPr>
        <w:tabs>
          <w:tab w:val="num" w:pos="1492"/>
        </w:tabs>
        <w:ind w:left="1492" w:hanging="360"/>
      </w:pPr>
    </w:lvl>
  </w:abstractNum>
  <w:abstractNum w:abstractNumId="1">
    <w:nsid w:val="FFFFFF7D"/>
    <w:multiLevelType w:val="singleLevel"/>
    <w:tmpl w:val="00C2552E"/>
    <w:lvl w:ilvl="0">
      <w:start w:val="1"/>
      <w:numFmt w:val="decimal"/>
      <w:lvlText w:val="%1."/>
      <w:lvlJc w:val="left"/>
      <w:pPr>
        <w:tabs>
          <w:tab w:val="num" w:pos="1209"/>
        </w:tabs>
        <w:ind w:left="1209" w:hanging="360"/>
      </w:pPr>
    </w:lvl>
  </w:abstractNum>
  <w:abstractNum w:abstractNumId="2">
    <w:nsid w:val="FFFFFF7E"/>
    <w:multiLevelType w:val="singleLevel"/>
    <w:tmpl w:val="76D093C8"/>
    <w:lvl w:ilvl="0">
      <w:start w:val="1"/>
      <w:numFmt w:val="decimal"/>
      <w:lvlText w:val="%1."/>
      <w:lvlJc w:val="left"/>
      <w:pPr>
        <w:tabs>
          <w:tab w:val="num" w:pos="926"/>
        </w:tabs>
        <w:ind w:left="926" w:hanging="360"/>
      </w:pPr>
    </w:lvl>
  </w:abstractNum>
  <w:abstractNum w:abstractNumId="3">
    <w:nsid w:val="FFFFFF7F"/>
    <w:multiLevelType w:val="singleLevel"/>
    <w:tmpl w:val="4330DA2C"/>
    <w:lvl w:ilvl="0">
      <w:start w:val="1"/>
      <w:numFmt w:val="decimal"/>
      <w:lvlText w:val="%1."/>
      <w:lvlJc w:val="left"/>
      <w:pPr>
        <w:tabs>
          <w:tab w:val="num" w:pos="643"/>
        </w:tabs>
        <w:ind w:left="643" w:hanging="360"/>
      </w:pPr>
    </w:lvl>
  </w:abstractNum>
  <w:abstractNum w:abstractNumId="4">
    <w:nsid w:val="FFFFFF80"/>
    <w:multiLevelType w:val="singleLevel"/>
    <w:tmpl w:val="4D62246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886068A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55CC24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E822F20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584F896"/>
    <w:lvl w:ilvl="0">
      <w:start w:val="1"/>
      <w:numFmt w:val="decimal"/>
      <w:lvlText w:val="%1."/>
      <w:lvlJc w:val="left"/>
      <w:pPr>
        <w:tabs>
          <w:tab w:val="num" w:pos="360"/>
        </w:tabs>
        <w:ind w:left="360" w:hanging="360"/>
      </w:pPr>
    </w:lvl>
  </w:abstractNum>
  <w:abstractNum w:abstractNumId="9">
    <w:nsid w:val="FFFFFF89"/>
    <w:multiLevelType w:val="singleLevel"/>
    <w:tmpl w:val="91888202"/>
    <w:lvl w:ilvl="0">
      <w:start w:val="1"/>
      <w:numFmt w:val="bullet"/>
      <w:lvlText w:val=""/>
      <w:lvlJc w:val="left"/>
      <w:pPr>
        <w:tabs>
          <w:tab w:val="num" w:pos="360"/>
        </w:tabs>
        <w:ind w:left="360" w:hanging="360"/>
      </w:pPr>
      <w:rPr>
        <w:rFonts w:ascii="Symbol" w:hAnsi="Symbol" w:hint="default"/>
      </w:rPr>
    </w:lvl>
  </w:abstractNum>
  <w:abstractNum w:abstractNumId="10">
    <w:nsid w:val="08A731F4"/>
    <w:multiLevelType w:val="multilevel"/>
    <w:tmpl w:val="974CE59C"/>
    <w:lvl w:ilvl="0">
      <w:start w:val="1"/>
      <w:numFmt w:val="decimal"/>
      <w:pStyle w:val="Heading1"/>
      <w:lvlText w:val="%1."/>
      <w:lvlJc w:val="left"/>
      <w:pPr>
        <w:ind w:left="0" w:firstLine="0"/>
      </w:pPr>
      <w:rPr>
        <w:rFonts w:hint="default"/>
      </w:rPr>
    </w:lvl>
    <w:lvl w:ilvl="1">
      <w:start w:val="1"/>
      <w:numFmt w:val="decimal"/>
      <w:pStyle w:val="Heading2"/>
      <w:lvlText w:val="%1.%2"/>
      <w:lvlJc w:val="left"/>
      <w:pPr>
        <w:ind w:left="284" w:firstLine="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4320" w:firstLine="0"/>
      </w:pPr>
      <w:rPr>
        <w:rFonts w:hint="default"/>
      </w:rPr>
    </w:lvl>
    <w:lvl w:ilvl="3">
      <w:start w:val="1"/>
      <w:numFmt w:val="decimal"/>
      <w:pStyle w:val="Heading4"/>
      <w:lvlText w:val="%1.%2.%3.%4"/>
      <w:lvlJc w:val="left"/>
      <w:pPr>
        <w:ind w:left="-4320" w:firstLine="0"/>
      </w:pPr>
      <w:rPr>
        <w:rFonts w:hint="default"/>
      </w:rPr>
    </w:lvl>
    <w:lvl w:ilvl="4">
      <w:start w:val="1"/>
      <w:numFmt w:val="lowerLetter"/>
      <w:pStyle w:val="Heading5"/>
      <w:lvlText w:val="(%5)"/>
      <w:lvlJc w:val="left"/>
      <w:pPr>
        <w:ind w:left="-4320" w:firstLine="0"/>
      </w:pPr>
      <w:rPr>
        <w:rFonts w:hint="default"/>
        <w:b w:val="0"/>
      </w:rPr>
    </w:lvl>
    <w:lvl w:ilvl="5">
      <w:start w:val="1"/>
      <w:numFmt w:val="lowerRoman"/>
      <w:pStyle w:val="Heading6"/>
      <w:lvlText w:val="(%6)"/>
      <w:lvlJc w:val="left"/>
      <w:pPr>
        <w:ind w:left="-4320" w:firstLine="0"/>
      </w:pPr>
      <w:rPr>
        <w:rFonts w:hint="default"/>
        <w:i w:val="0"/>
        <w:iCs w:val="0"/>
        <w:smallCaps w:val="0"/>
        <w:strike w:val="0"/>
        <w:dstrike w:val="0"/>
        <w:noProof w:val="0"/>
        <w:vanish w:val="0"/>
        <w:spacing w:val="0"/>
        <w:kern w:val="0"/>
        <w:position w:val="0"/>
        <w:vertAlign w:val="baseline"/>
        <w:em w:val="none"/>
      </w:rPr>
    </w:lvl>
    <w:lvl w:ilvl="6">
      <w:start w:val="1"/>
      <w:numFmt w:val="decimal"/>
      <w:pStyle w:val="Heading7"/>
      <w:lvlText w:val="%7."/>
      <w:lvlJc w:val="left"/>
      <w:pPr>
        <w:ind w:left="-4320" w:firstLine="0"/>
      </w:pPr>
      <w:rPr>
        <w:rFonts w:ascii="Times New Roman" w:hAnsi="Times New Roman" w:hint="default"/>
        <w:b w:val="0"/>
        <w:bCs w:val="0"/>
        <w:i w:val="0"/>
        <w:iCs w:val="0"/>
        <w:caps w:val="0"/>
        <w:smallCaps w:val="0"/>
        <w:strike w:val="0"/>
        <w:dstrike w:val="0"/>
        <w:noProof w:val="0"/>
        <w:vanish w:val="0"/>
        <w:spacing w:val="0"/>
        <w:kern w:val="0"/>
        <w:position w:val="0"/>
        <w:u w:val="none"/>
        <w:vertAlign w:val="baseline"/>
        <w:em w:val="none"/>
      </w:rPr>
    </w:lvl>
    <w:lvl w:ilvl="7">
      <w:start w:val="1"/>
      <w:numFmt w:val="lowerLetter"/>
      <w:pStyle w:val="Heading8"/>
      <w:lvlText w:val="%8."/>
      <w:lvlJc w:val="left"/>
      <w:pPr>
        <w:ind w:left="-4320" w:firstLine="0"/>
      </w:pPr>
      <w:rPr>
        <w:rFonts w:hint="default"/>
      </w:rPr>
    </w:lvl>
    <w:lvl w:ilvl="8">
      <w:start w:val="1"/>
      <w:numFmt w:val="lowerRoman"/>
      <w:pStyle w:val="Heading9"/>
      <w:lvlText w:val="%9."/>
      <w:lvlJc w:val="left"/>
      <w:pPr>
        <w:ind w:left="-4320" w:firstLine="0"/>
      </w:pPr>
      <w:rPr>
        <w:rFonts w:hint="default"/>
      </w:rPr>
    </w:lvl>
  </w:abstractNum>
  <w:abstractNum w:abstractNumId="11">
    <w:nsid w:val="08D45654"/>
    <w:multiLevelType w:val="hybridMultilevel"/>
    <w:tmpl w:val="472A92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0977485F"/>
    <w:multiLevelType w:val="hybridMultilevel"/>
    <w:tmpl w:val="3AAC3E38"/>
    <w:lvl w:ilvl="0" w:tplc="2E0E4FC6">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12980242"/>
    <w:multiLevelType w:val="hybridMultilevel"/>
    <w:tmpl w:val="3B58FD02"/>
    <w:lvl w:ilvl="0" w:tplc="08090001">
      <w:start w:val="1"/>
      <w:numFmt w:val="bullet"/>
      <w:lvlText w:val=""/>
      <w:lvlJc w:val="left"/>
      <w:pPr>
        <w:ind w:left="786" w:hanging="360"/>
      </w:pPr>
      <w:rPr>
        <w:rFonts w:ascii="Symbol" w:hAnsi="Symbol" w:hint="default"/>
      </w:rPr>
    </w:lvl>
    <w:lvl w:ilvl="1" w:tplc="08090003">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4">
    <w:nsid w:val="1E933139"/>
    <w:multiLevelType w:val="hybridMultilevel"/>
    <w:tmpl w:val="B9602D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20410519"/>
    <w:multiLevelType w:val="hybridMultilevel"/>
    <w:tmpl w:val="87740612"/>
    <w:lvl w:ilvl="0" w:tplc="08090001">
      <w:start w:val="1"/>
      <w:numFmt w:val="bullet"/>
      <w:lvlText w:val=""/>
      <w:lvlJc w:val="left"/>
      <w:pPr>
        <w:ind w:left="726" w:hanging="360"/>
      </w:pPr>
      <w:rPr>
        <w:rFonts w:ascii="Symbol" w:hAnsi="Symbol" w:hint="default"/>
      </w:rPr>
    </w:lvl>
    <w:lvl w:ilvl="1" w:tplc="08090003" w:tentative="1">
      <w:start w:val="1"/>
      <w:numFmt w:val="bullet"/>
      <w:lvlText w:val="o"/>
      <w:lvlJc w:val="left"/>
      <w:pPr>
        <w:ind w:left="1446" w:hanging="360"/>
      </w:pPr>
      <w:rPr>
        <w:rFonts w:ascii="Courier New" w:hAnsi="Courier New" w:cs="Courier New" w:hint="default"/>
      </w:rPr>
    </w:lvl>
    <w:lvl w:ilvl="2" w:tplc="08090005" w:tentative="1">
      <w:start w:val="1"/>
      <w:numFmt w:val="bullet"/>
      <w:lvlText w:val=""/>
      <w:lvlJc w:val="left"/>
      <w:pPr>
        <w:ind w:left="2166" w:hanging="360"/>
      </w:pPr>
      <w:rPr>
        <w:rFonts w:ascii="Wingdings" w:hAnsi="Wingdings" w:hint="default"/>
      </w:rPr>
    </w:lvl>
    <w:lvl w:ilvl="3" w:tplc="08090001" w:tentative="1">
      <w:start w:val="1"/>
      <w:numFmt w:val="bullet"/>
      <w:lvlText w:val=""/>
      <w:lvlJc w:val="left"/>
      <w:pPr>
        <w:ind w:left="2886" w:hanging="360"/>
      </w:pPr>
      <w:rPr>
        <w:rFonts w:ascii="Symbol" w:hAnsi="Symbol" w:hint="default"/>
      </w:rPr>
    </w:lvl>
    <w:lvl w:ilvl="4" w:tplc="08090003" w:tentative="1">
      <w:start w:val="1"/>
      <w:numFmt w:val="bullet"/>
      <w:lvlText w:val="o"/>
      <w:lvlJc w:val="left"/>
      <w:pPr>
        <w:ind w:left="3606" w:hanging="360"/>
      </w:pPr>
      <w:rPr>
        <w:rFonts w:ascii="Courier New" w:hAnsi="Courier New" w:cs="Courier New" w:hint="default"/>
      </w:rPr>
    </w:lvl>
    <w:lvl w:ilvl="5" w:tplc="08090005" w:tentative="1">
      <w:start w:val="1"/>
      <w:numFmt w:val="bullet"/>
      <w:lvlText w:val=""/>
      <w:lvlJc w:val="left"/>
      <w:pPr>
        <w:ind w:left="4326" w:hanging="360"/>
      </w:pPr>
      <w:rPr>
        <w:rFonts w:ascii="Wingdings" w:hAnsi="Wingdings" w:hint="default"/>
      </w:rPr>
    </w:lvl>
    <w:lvl w:ilvl="6" w:tplc="08090001" w:tentative="1">
      <w:start w:val="1"/>
      <w:numFmt w:val="bullet"/>
      <w:lvlText w:val=""/>
      <w:lvlJc w:val="left"/>
      <w:pPr>
        <w:ind w:left="5046" w:hanging="360"/>
      </w:pPr>
      <w:rPr>
        <w:rFonts w:ascii="Symbol" w:hAnsi="Symbol" w:hint="default"/>
      </w:rPr>
    </w:lvl>
    <w:lvl w:ilvl="7" w:tplc="08090003" w:tentative="1">
      <w:start w:val="1"/>
      <w:numFmt w:val="bullet"/>
      <w:lvlText w:val="o"/>
      <w:lvlJc w:val="left"/>
      <w:pPr>
        <w:ind w:left="5766" w:hanging="360"/>
      </w:pPr>
      <w:rPr>
        <w:rFonts w:ascii="Courier New" w:hAnsi="Courier New" w:cs="Courier New" w:hint="default"/>
      </w:rPr>
    </w:lvl>
    <w:lvl w:ilvl="8" w:tplc="08090005" w:tentative="1">
      <w:start w:val="1"/>
      <w:numFmt w:val="bullet"/>
      <w:lvlText w:val=""/>
      <w:lvlJc w:val="left"/>
      <w:pPr>
        <w:ind w:left="6486" w:hanging="360"/>
      </w:pPr>
      <w:rPr>
        <w:rFonts w:ascii="Wingdings" w:hAnsi="Wingdings" w:hint="default"/>
      </w:rPr>
    </w:lvl>
  </w:abstractNum>
  <w:abstractNum w:abstractNumId="16">
    <w:nsid w:val="22CD56D8"/>
    <w:multiLevelType w:val="hybridMultilevel"/>
    <w:tmpl w:val="B0FE7D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26776F08"/>
    <w:multiLevelType w:val="multilevel"/>
    <w:tmpl w:val="71F05CEE"/>
    <w:styleLink w:val="DCParalinknumbers"/>
    <w:lvl w:ilvl="0">
      <w:start w:val="1"/>
      <w:numFmt w:val="decimal"/>
      <w:pStyle w:val="DCHeading4"/>
      <w:isLgl/>
      <w:lvlText w:val="%1."/>
      <w:lvlJc w:val="left"/>
      <w:pPr>
        <w:ind w:left="0" w:firstLine="0"/>
      </w:pPr>
      <w:rPr>
        <w:rFonts w:ascii="Times New Roman" w:hAnsi="Times New Roman" w:hint="default"/>
        <w:color w:val="auto"/>
        <w:sz w:val="24"/>
      </w:rPr>
    </w:lvl>
    <w:lvl w:ilvl="1">
      <w:start w:val="1"/>
      <w:numFmt w:val="decimal"/>
      <w:suff w:val="nothing"/>
      <w:lvlText w:val="%2.%1"/>
      <w:lvlJc w:val="left"/>
      <w:pPr>
        <w:ind w:left="567" w:hanging="567"/>
      </w:pPr>
      <w:rPr>
        <w:rFonts w:hint="default"/>
      </w:rPr>
    </w:lvl>
    <w:lvl w:ilvl="2">
      <w:start w:val="1"/>
      <w:numFmt w:val="decimal"/>
      <w:suff w:val="nothing"/>
      <w:lvlText w:val="%1.%2.%3"/>
      <w:lvlJc w:val="left"/>
      <w:pPr>
        <w:ind w:left="1134" w:hanging="1134"/>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8">
    <w:nsid w:val="2BDF56F8"/>
    <w:multiLevelType w:val="hybridMultilevel"/>
    <w:tmpl w:val="7DA228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2EE53BAE"/>
    <w:multiLevelType w:val="multilevel"/>
    <w:tmpl w:val="8F227D00"/>
    <w:lvl w:ilvl="0">
      <w:start w:val="1"/>
      <w:numFmt w:val="lowerLetter"/>
      <w:pStyle w:val="DCUSATableTexta"/>
      <w:lvlText w:val="(%1)"/>
      <w:lvlJc w:val="left"/>
      <w:pPr>
        <w:ind w:left="357" w:hanging="357"/>
      </w:pPr>
      <w:rPr>
        <w:rFonts w:hint="default"/>
        <w:b w:val="0"/>
      </w:rPr>
    </w:lvl>
    <w:lvl w:ilvl="1">
      <w:start w:val="1"/>
      <w:numFmt w:val="bullet"/>
      <w:pStyle w:val="DCUSATableTextbulletpt"/>
      <w:lvlText w:val=""/>
      <w:lvlJc w:val="left"/>
      <w:pPr>
        <w:ind w:left="357" w:hanging="357"/>
      </w:pPr>
      <w:rPr>
        <w:rFonts w:ascii="Symbol" w:hAnsi="Symbol" w:hint="default"/>
      </w:rPr>
    </w:lvl>
    <w:lvl w:ilvl="2">
      <w:start w:val="1"/>
      <w:numFmt w:val="lowerRoman"/>
      <w:lvlText w:val="%3)"/>
      <w:lvlJc w:val="left"/>
      <w:pPr>
        <w:ind w:left="357" w:hanging="357"/>
      </w:pPr>
      <w:rPr>
        <w:rFonts w:hint="default"/>
      </w:rPr>
    </w:lvl>
    <w:lvl w:ilvl="3">
      <w:start w:val="1"/>
      <w:numFmt w:val="decimal"/>
      <w:lvlText w:val="(%4)"/>
      <w:lvlJc w:val="left"/>
      <w:pPr>
        <w:ind w:left="357" w:hanging="357"/>
      </w:pPr>
      <w:rPr>
        <w:rFonts w:hint="default"/>
      </w:rPr>
    </w:lvl>
    <w:lvl w:ilvl="4">
      <w:start w:val="1"/>
      <w:numFmt w:val="lowerLetter"/>
      <w:lvlText w:val="(%5)"/>
      <w:lvlJc w:val="left"/>
      <w:pPr>
        <w:ind w:left="357" w:hanging="357"/>
      </w:pPr>
      <w:rPr>
        <w:rFonts w:hint="default"/>
      </w:rPr>
    </w:lvl>
    <w:lvl w:ilvl="5">
      <w:start w:val="1"/>
      <w:numFmt w:val="lowerRoman"/>
      <w:lvlText w:val="(%6)"/>
      <w:lvlJc w:val="left"/>
      <w:pPr>
        <w:ind w:left="357" w:hanging="357"/>
      </w:pPr>
      <w:rPr>
        <w:rFonts w:hint="default"/>
      </w:rPr>
    </w:lvl>
    <w:lvl w:ilvl="6">
      <w:start w:val="1"/>
      <w:numFmt w:val="decimal"/>
      <w:lvlText w:val="%7."/>
      <w:lvlJc w:val="left"/>
      <w:pPr>
        <w:ind w:left="357" w:hanging="357"/>
      </w:pPr>
      <w:rPr>
        <w:rFonts w:hint="default"/>
      </w:rPr>
    </w:lvl>
    <w:lvl w:ilvl="7">
      <w:start w:val="1"/>
      <w:numFmt w:val="lowerLetter"/>
      <w:lvlText w:val="%8."/>
      <w:lvlJc w:val="left"/>
      <w:pPr>
        <w:ind w:left="357" w:hanging="357"/>
      </w:pPr>
      <w:rPr>
        <w:rFonts w:hint="default"/>
      </w:rPr>
    </w:lvl>
    <w:lvl w:ilvl="8">
      <w:start w:val="1"/>
      <w:numFmt w:val="lowerRoman"/>
      <w:lvlText w:val="%9."/>
      <w:lvlJc w:val="left"/>
      <w:pPr>
        <w:ind w:left="357" w:hanging="357"/>
      </w:pPr>
      <w:rPr>
        <w:rFonts w:hint="default"/>
      </w:rPr>
    </w:lvl>
  </w:abstractNum>
  <w:abstractNum w:abstractNumId="20">
    <w:nsid w:val="35786E6E"/>
    <w:multiLevelType w:val="hybridMultilevel"/>
    <w:tmpl w:val="364455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3D2500F9"/>
    <w:multiLevelType w:val="hybridMultilevel"/>
    <w:tmpl w:val="0E0E90AE"/>
    <w:lvl w:ilvl="0" w:tplc="2E0E4FC6">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3FE500AC"/>
    <w:multiLevelType w:val="hybridMultilevel"/>
    <w:tmpl w:val="E94CCF2C"/>
    <w:lvl w:ilvl="0" w:tplc="08090001">
      <w:start w:val="1"/>
      <w:numFmt w:val="bullet"/>
      <w:lvlText w:val=""/>
      <w:lvlJc w:val="left"/>
      <w:pPr>
        <w:ind w:left="720" w:hanging="360"/>
      </w:pPr>
      <w:rPr>
        <w:rFonts w:ascii="Symbol" w:hAnsi="Symbol" w:hint="default"/>
      </w:rPr>
    </w:lvl>
    <w:lvl w:ilvl="1" w:tplc="B1244BE2">
      <w:start w:val="1"/>
      <w:numFmt w:val="bullet"/>
      <w:lvlText w:val="-"/>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420D1DF7"/>
    <w:multiLevelType w:val="hybridMultilevel"/>
    <w:tmpl w:val="FD0C71E2"/>
    <w:lvl w:ilvl="0" w:tplc="E0AE08DA">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43BB2FE8"/>
    <w:multiLevelType w:val="hybridMultilevel"/>
    <w:tmpl w:val="F46219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4A394209"/>
    <w:multiLevelType w:val="hybridMultilevel"/>
    <w:tmpl w:val="1A5463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4AC11636"/>
    <w:multiLevelType w:val="hybridMultilevel"/>
    <w:tmpl w:val="44724D6A"/>
    <w:lvl w:ilvl="0" w:tplc="5ADE91AA">
      <w:start w:val="1"/>
      <w:numFmt w:val="lowerRoman"/>
      <w:lvlText w:val="(%1)"/>
      <w:lvlJc w:val="right"/>
      <w:pPr>
        <w:ind w:left="1778" w:hanging="360"/>
      </w:pPr>
      <w:rPr>
        <w:rFonts w:ascii="Times New Roman" w:eastAsia="Times New Roman" w:hAnsi="Times New Roman" w:cs="Times New Roman"/>
      </w:r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27">
    <w:nsid w:val="50115312"/>
    <w:multiLevelType w:val="hybridMultilevel"/>
    <w:tmpl w:val="ECFE9022"/>
    <w:lvl w:ilvl="0" w:tplc="08090001">
      <w:start w:val="1"/>
      <w:numFmt w:val="bullet"/>
      <w:lvlText w:val=""/>
      <w:lvlJc w:val="left"/>
      <w:pPr>
        <w:ind w:left="1080" w:hanging="360"/>
      </w:pPr>
      <w:rPr>
        <w:rFonts w:ascii="Symbol" w:hAnsi="Symbol" w:hint="default"/>
      </w:rPr>
    </w:lvl>
    <w:lvl w:ilvl="1" w:tplc="D082A536">
      <w:numFmt w:val="bullet"/>
      <w:lvlText w:val="•"/>
      <w:lvlJc w:val="left"/>
      <w:pPr>
        <w:ind w:left="2345" w:hanging="360"/>
      </w:pPr>
      <w:rPr>
        <w:rFonts w:ascii="Times New Roman" w:eastAsia="Times New Roman" w:hAnsi="Times New Roman" w:cs="Times New Roman"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nsid w:val="50662A56"/>
    <w:multiLevelType w:val="hybridMultilevel"/>
    <w:tmpl w:val="33326126"/>
    <w:lvl w:ilvl="0" w:tplc="1732520E">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54D64B87"/>
    <w:multiLevelType w:val="hybridMultilevel"/>
    <w:tmpl w:val="CADA87A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57E82910"/>
    <w:multiLevelType w:val="hybridMultilevel"/>
    <w:tmpl w:val="5060DC2A"/>
    <w:lvl w:ilvl="0" w:tplc="EAC07F40">
      <w:start w:val="1"/>
      <w:numFmt w:val="lowerRoman"/>
      <w:lvlText w:val="(%1)"/>
      <w:lvlJc w:val="left"/>
      <w:pPr>
        <w:ind w:left="1462" w:hanging="720"/>
      </w:pPr>
      <w:rPr>
        <w:rFonts w:hint="default"/>
        <w:color w:val="FF0000"/>
      </w:rPr>
    </w:lvl>
    <w:lvl w:ilvl="1" w:tplc="08090019" w:tentative="1">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31">
    <w:nsid w:val="60CC4256"/>
    <w:multiLevelType w:val="hybridMultilevel"/>
    <w:tmpl w:val="1952CC4A"/>
    <w:lvl w:ilvl="0" w:tplc="08090001">
      <w:start w:val="1"/>
      <w:numFmt w:val="bullet"/>
      <w:lvlText w:val=""/>
      <w:lvlJc w:val="left"/>
      <w:pPr>
        <w:ind w:left="726" w:hanging="360"/>
      </w:pPr>
      <w:rPr>
        <w:rFonts w:ascii="Symbol" w:hAnsi="Symbol" w:hint="default"/>
      </w:rPr>
    </w:lvl>
    <w:lvl w:ilvl="1" w:tplc="08090003" w:tentative="1">
      <w:start w:val="1"/>
      <w:numFmt w:val="bullet"/>
      <w:lvlText w:val="o"/>
      <w:lvlJc w:val="left"/>
      <w:pPr>
        <w:ind w:left="1446" w:hanging="360"/>
      </w:pPr>
      <w:rPr>
        <w:rFonts w:ascii="Courier New" w:hAnsi="Courier New" w:cs="Courier New" w:hint="default"/>
      </w:rPr>
    </w:lvl>
    <w:lvl w:ilvl="2" w:tplc="08090005" w:tentative="1">
      <w:start w:val="1"/>
      <w:numFmt w:val="bullet"/>
      <w:lvlText w:val=""/>
      <w:lvlJc w:val="left"/>
      <w:pPr>
        <w:ind w:left="2166" w:hanging="360"/>
      </w:pPr>
      <w:rPr>
        <w:rFonts w:ascii="Wingdings" w:hAnsi="Wingdings" w:hint="default"/>
      </w:rPr>
    </w:lvl>
    <w:lvl w:ilvl="3" w:tplc="08090001" w:tentative="1">
      <w:start w:val="1"/>
      <w:numFmt w:val="bullet"/>
      <w:lvlText w:val=""/>
      <w:lvlJc w:val="left"/>
      <w:pPr>
        <w:ind w:left="2886" w:hanging="360"/>
      </w:pPr>
      <w:rPr>
        <w:rFonts w:ascii="Symbol" w:hAnsi="Symbol" w:hint="default"/>
      </w:rPr>
    </w:lvl>
    <w:lvl w:ilvl="4" w:tplc="08090003" w:tentative="1">
      <w:start w:val="1"/>
      <w:numFmt w:val="bullet"/>
      <w:lvlText w:val="o"/>
      <w:lvlJc w:val="left"/>
      <w:pPr>
        <w:ind w:left="3606" w:hanging="360"/>
      </w:pPr>
      <w:rPr>
        <w:rFonts w:ascii="Courier New" w:hAnsi="Courier New" w:cs="Courier New" w:hint="default"/>
      </w:rPr>
    </w:lvl>
    <w:lvl w:ilvl="5" w:tplc="08090005" w:tentative="1">
      <w:start w:val="1"/>
      <w:numFmt w:val="bullet"/>
      <w:lvlText w:val=""/>
      <w:lvlJc w:val="left"/>
      <w:pPr>
        <w:ind w:left="4326" w:hanging="360"/>
      </w:pPr>
      <w:rPr>
        <w:rFonts w:ascii="Wingdings" w:hAnsi="Wingdings" w:hint="default"/>
      </w:rPr>
    </w:lvl>
    <w:lvl w:ilvl="6" w:tplc="08090001" w:tentative="1">
      <w:start w:val="1"/>
      <w:numFmt w:val="bullet"/>
      <w:lvlText w:val=""/>
      <w:lvlJc w:val="left"/>
      <w:pPr>
        <w:ind w:left="5046" w:hanging="360"/>
      </w:pPr>
      <w:rPr>
        <w:rFonts w:ascii="Symbol" w:hAnsi="Symbol" w:hint="default"/>
      </w:rPr>
    </w:lvl>
    <w:lvl w:ilvl="7" w:tplc="08090003" w:tentative="1">
      <w:start w:val="1"/>
      <w:numFmt w:val="bullet"/>
      <w:lvlText w:val="o"/>
      <w:lvlJc w:val="left"/>
      <w:pPr>
        <w:ind w:left="5766" w:hanging="360"/>
      </w:pPr>
      <w:rPr>
        <w:rFonts w:ascii="Courier New" w:hAnsi="Courier New" w:cs="Courier New" w:hint="default"/>
      </w:rPr>
    </w:lvl>
    <w:lvl w:ilvl="8" w:tplc="08090005" w:tentative="1">
      <w:start w:val="1"/>
      <w:numFmt w:val="bullet"/>
      <w:lvlText w:val=""/>
      <w:lvlJc w:val="left"/>
      <w:pPr>
        <w:ind w:left="6486" w:hanging="360"/>
      </w:pPr>
      <w:rPr>
        <w:rFonts w:ascii="Wingdings" w:hAnsi="Wingdings" w:hint="default"/>
      </w:rPr>
    </w:lvl>
  </w:abstractNum>
  <w:abstractNum w:abstractNumId="32">
    <w:nsid w:val="65F411B9"/>
    <w:multiLevelType w:val="hybridMultilevel"/>
    <w:tmpl w:val="18E205E8"/>
    <w:lvl w:ilvl="0" w:tplc="A126ABFA">
      <w:start w:val="1"/>
      <w:numFmt w:val="lowerLetter"/>
      <w:lvlText w:val="(%1)"/>
      <w:lvlJc w:val="left"/>
      <w:pPr>
        <w:ind w:left="720" w:hanging="360"/>
      </w:pPr>
      <w:rPr>
        <w:rFonts w:hint="default"/>
        <w:color w:val="FF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7C8303C7"/>
    <w:multiLevelType w:val="hybridMultilevel"/>
    <w:tmpl w:val="BB58C396"/>
    <w:lvl w:ilvl="0" w:tplc="0F1279F6">
      <w:start w:val="4"/>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4">
    <w:nsid w:val="7EB6517F"/>
    <w:multiLevelType w:val="hybridMultilevel"/>
    <w:tmpl w:val="D3CCEA02"/>
    <w:lvl w:ilvl="0" w:tplc="A220412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4"/>
  </w:num>
  <w:num w:numId="2">
    <w:abstractNumId w:val="29"/>
  </w:num>
  <w:num w:numId="3">
    <w:abstractNumId w:val="22"/>
  </w:num>
  <w:num w:numId="4">
    <w:abstractNumId w:val="32"/>
  </w:num>
  <w:num w:numId="5">
    <w:abstractNumId w:val="30"/>
  </w:num>
  <w:num w:numId="6">
    <w:abstractNumId w:val="19"/>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17"/>
  </w:num>
  <w:num w:numId="10">
    <w:abstractNumId w:val="17"/>
    <w:lvlOverride w:ilvl="0">
      <w:lvl w:ilvl="0">
        <w:start w:val="1"/>
        <w:numFmt w:val="decimal"/>
        <w:pStyle w:val="DCHeading4"/>
        <w:isLgl/>
        <w:lvlText w:val="%1."/>
        <w:lvlJc w:val="left"/>
        <w:pPr>
          <w:ind w:left="0" w:firstLine="0"/>
        </w:pPr>
        <w:rPr>
          <w:rFonts w:ascii="Times New Roman" w:hAnsi="Times New Roman" w:hint="default"/>
          <w:color w:val="auto"/>
          <w:sz w:val="24"/>
        </w:rPr>
      </w:lvl>
    </w:lvlOverride>
    <w:lvlOverride w:ilvl="1">
      <w:lvl w:ilvl="1">
        <w:start w:val="1"/>
        <w:numFmt w:val="decimal"/>
        <w:suff w:val="nothing"/>
        <w:lvlText w:val="%2.%1"/>
        <w:lvlJc w:val="left"/>
        <w:pPr>
          <w:ind w:left="567" w:hanging="567"/>
        </w:pPr>
        <w:rPr>
          <w:rFonts w:hint="default"/>
        </w:rPr>
      </w:lvl>
    </w:lvlOverride>
    <w:lvlOverride w:ilvl="2">
      <w:lvl w:ilvl="2">
        <w:start w:val="1"/>
        <w:numFmt w:val="decimal"/>
        <w:suff w:val="nothing"/>
        <w:lvlText w:val="%1.%2.%3"/>
        <w:lvlJc w:val="left"/>
        <w:pPr>
          <w:ind w:left="1134" w:hanging="1134"/>
        </w:pPr>
        <w:rPr>
          <w:rFonts w:hint="default"/>
        </w:rPr>
      </w:lvl>
    </w:lvlOverride>
    <w:lvlOverride w:ilvl="3">
      <w:lvl w:ilvl="3">
        <w:start w:val="1"/>
        <w:numFmt w:val="decimal"/>
        <w:lvlText w:val="(%4)"/>
        <w:lvlJc w:val="left"/>
        <w:pPr>
          <w:ind w:left="0" w:firstLine="0"/>
        </w:pPr>
        <w:rPr>
          <w:rFonts w:hint="default"/>
        </w:rPr>
      </w:lvl>
    </w:lvlOverride>
    <w:lvlOverride w:ilvl="4">
      <w:lvl w:ilvl="4">
        <w:start w:val="1"/>
        <w:numFmt w:val="lowerLetter"/>
        <w:lvlText w:val="(%5)"/>
        <w:lvlJc w:val="left"/>
        <w:pPr>
          <w:ind w:left="0" w:firstLine="0"/>
        </w:pPr>
        <w:rPr>
          <w:rFonts w:hint="default"/>
        </w:rPr>
      </w:lvl>
    </w:lvlOverride>
    <w:lvlOverride w:ilvl="5">
      <w:lvl w:ilvl="5">
        <w:start w:val="1"/>
        <w:numFmt w:val="lowerRoman"/>
        <w:lvlText w:val="(%6)"/>
        <w:lvlJc w:val="left"/>
        <w:pPr>
          <w:ind w:left="0" w:firstLine="0"/>
        </w:pPr>
        <w:rPr>
          <w:rFonts w:hint="default"/>
        </w:rPr>
      </w:lvl>
    </w:lvlOverride>
    <w:lvlOverride w:ilvl="6">
      <w:lvl w:ilvl="6">
        <w:start w:val="1"/>
        <w:numFmt w:val="decimal"/>
        <w:lvlText w:val="%7."/>
        <w:lvlJc w:val="left"/>
        <w:pPr>
          <w:ind w:left="0" w:firstLine="0"/>
        </w:pPr>
        <w:rPr>
          <w:rFonts w:hint="default"/>
        </w:rPr>
      </w:lvl>
    </w:lvlOverride>
    <w:lvlOverride w:ilvl="7">
      <w:lvl w:ilvl="7">
        <w:start w:val="1"/>
        <w:numFmt w:val="lowerLetter"/>
        <w:lvlText w:val="%8."/>
        <w:lvlJc w:val="left"/>
        <w:pPr>
          <w:ind w:left="0" w:firstLine="0"/>
        </w:pPr>
        <w:rPr>
          <w:rFonts w:hint="default"/>
        </w:rPr>
      </w:lvl>
    </w:lvlOverride>
    <w:lvlOverride w:ilvl="8">
      <w:lvl w:ilvl="8">
        <w:start w:val="1"/>
        <w:numFmt w:val="lowerRoman"/>
        <w:lvlText w:val="%9."/>
        <w:lvlJc w:val="left"/>
        <w:pPr>
          <w:ind w:left="0" w:firstLine="0"/>
        </w:pPr>
        <w:rPr>
          <w:rFonts w:hint="default"/>
        </w:rPr>
      </w:lvl>
    </w:lvlOverride>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0"/>
  </w:num>
  <w:num w:numId="22">
    <w:abstractNumId w:val="10"/>
  </w:num>
  <w:num w:numId="23">
    <w:abstractNumId w:val="10"/>
  </w:num>
  <w:num w:numId="24">
    <w:abstractNumId w:val="10"/>
  </w:num>
  <w:num w:numId="25">
    <w:abstractNumId w:val="10"/>
  </w:num>
  <w:num w:numId="26">
    <w:abstractNumId w:val="10"/>
  </w:num>
  <w:num w:numId="27">
    <w:abstractNumId w:val="11"/>
  </w:num>
  <w:num w:numId="28">
    <w:abstractNumId w:val="34"/>
  </w:num>
  <w:num w:numId="29">
    <w:abstractNumId w:val="24"/>
  </w:num>
  <w:num w:numId="30">
    <w:abstractNumId w:val="26"/>
  </w:num>
  <w:num w:numId="31">
    <w:abstractNumId w:val="33"/>
  </w:num>
  <w:num w:numId="32">
    <w:abstractNumId w:val="18"/>
  </w:num>
  <w:num w:numId="33">
    <w:abstractNumId w:val="12"/>
  </w:num>
  <w:num w:numId="34">
    <w:abstractNumId w:val="21"/>
  </w:num>
  <w:num w:numId="35">
    <w:abstractNumId w:val="13"/>
  </w:num>
  <w:num w:numId="36">
    <w:abstractNumId w:val="28"/>
  </w:num>
  <w:num w:numId="37">
    <w:abstractNumId w:val="31"/>
  </w:num>
  <w:num w:numId="38">
    <w:abstractNumId w:val="15"/>
  </w:num>
  <w:num w:numId="39">
    <w:abstractNumId w:val="25"/>
  </w:num>
  <w:num w:numId="40">
    <w:abstractNumId w:val="23"/>
  </w:num>
  <w:num w:numId="41">
    <w:abstractNumId w:val="27"/>
  </w:num>
  <w:num w:numId="42">
    <w:abstractNumId w:val="20"/>
  </w:num>
  <w:num w:numId="43">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laire Hynes">
    <w15:presenceInfo w15:providerId="AD" w15:userId="S-1-5-21-1220945662-1229272821-1417001333-334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1064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1CC6"/>
    <w:rsid w:val="00001E50"/>
    <w:rsid w:val="00006B58"/>
    <w:rsid w:val="0000731D"/>
    <w:rsid w:val="00012741"/>
    <w:rsid w:val="00024B86"/>
    <w:rsid w:val="000321F5"/>
    <w:rsid w:val="00036398"/>
    <w:rsid w:val="0004663C"/>
    <w:rsid w:val="0005254A"/>
    <w:rsid w:val="000532EF"/>
    <w:rsid w:val="000551F0"/>
    <w:rsid w:val="00056682"/>
    <w:rsid w:val="00062185"/>
    <w:rsid w:val="00081CAF"/>
    <w:rsid w:val="00092F15"/>
    <w:rsid w:val="000956F6"/>
    <w:rsid w:val="00096406"/>
    <w:rsid w:val="000B74BC"/>
    <w:rsid w:val="000D4DDB"/>
    <w:rsid w:val="000D69BE"/>
    <w:rsid w:val="000D6AA3"/>
    <w:rsid w:val="000E4CCA"/>
    <w:rsid w:val="000E7CC7"/>
    <w:rsid w:val="000F2207"/>
    <w:rsid w:val="000F4FCE"/>
    <w:rsid w:val="000F6B8C"/>
    <w:rsid w:val="00100F5F"/>
    <w:rsid w:val="00103693"/>
    <w:rsid w:val="00105459"/>
    <w:rsid w:val="00105EE1"/>
    <w:rsid w:val="00107668"/>
    <w:rsid w:val="00114078"/>
    <w:rsid w:val="00121F17"/>
    <w:rsid w:val="001316C8"/>
    <w:rsid w:val="001332D8"/>
    <w:rsid w:val="00135D48"/>
    <w:rsid w:val="00156FF5"/>
    <w:rsid w:val="00177AF1"/>
    <w:rsid w:val="00177FBE"/>
    <w:rsid w:val="00182C6C"/>
    <w:rsid w:val="001854E0"/>
    <w:rsid w:val="00194BCD"/>
    <w:rsid w:val="0019646F"/>
    <w:rsid w:val="001A4F32"/>
    <w:rsid w:val="001B08D1"/>
    <w:rsid w:val="001B2E1E"/>
    <w:rsid w:val="001B6A8E"/>
    <w:rsid w:val="001B792F"/>
    <w:rsid w:val="001C685F"/>
    <w:rsid w:val="001D5E00"/>
    <w:rsid w:val="001E043F"/>
    <w:rsid w:val="001E7CAE"/>
    <w:rsid w:val="001F7AD8"/>
    <w:rsid w:val="002025C1"/>
    <w:rsid w:val="00203E6E"/>
    <w:rsid w:val="00205C6B"/>
    <w:rsid w:val="00216F86"/>
    <w:rsid w:val="00221D5E"/>
    <w:rsid w:val="0023144B"/>
    <w:rsid w:val="00233046"/>
    <w:rsid w:val="002357AE"/>
    <w:rsid w:val="0024425D"/>
    <w:rsid w:val="00247542"/>
    <w:rsid w:val="00251AAC"/>
    <w:rsid w:val="002668DF"/>
    <w:rsid w:val="002A018C"/>
    <w:rsid w:val="002B24B1"/>
    <w:rsid w:val="002C4234"/>
    <w:rsid w:val="002C7189"/>
    <w:rsid w:val="002D05A8"/>
    <w:rsid w:val="002D3273"/>
    <w:rsid w:val="002E3722"/>
    <w:rsid w:val="002E63F8"/>
    <w:rsid w:val="002F61CA"/>
    <w:rsid w:val="003015D4"/>
    <w:rsid w:val="00305B82"/>
    <w:rsid w:val="0031727D"/>
    <w:rsid w:val="0033442C"/>
    <w:rsid w:val="00335D5A"/>
    <w:rsid w:val="00341513"/>
    <w:rsid w:val="00342977"/>
    <w:rsid w:val="00343DCA"/>
    <w:rsid w:val="00347940"/>
    <w:rsid w:val="00356F6C"/>
    <w:rsid w:val="003625E3"/>
    <w:rsid w:val="00365352"/>
    <w:rsid w:val="00365B9D"/>
    <w:rsid w:val="003732BB"/>
    <w:rsid w:val="00374022"/>
    <w:rsid w:val="0037648E"/>
    <w:rsid w:val="003775BB"/>
    <w:rsid w:val="0038373A"/>
    <w:rsid w:val="00386EE2"/>
    <w:rsid w:val="00387A95"/>
    <w:rsid w:val="00390FD3"/>
    <w:rsid w:val="00396AB9"/>
    <w:rsid w:val="003A1C79"/>
    <w:rsid w:val="003B7929"/>
    <w:rsid w:val="003D3848"/>
    <w:rsid w:val="003E07BF"/>
    <w:rsid w:val="003E12D9"/>
    <w:rsid w:val="003E1A5D"/>
    <w:rsid w:val="003E1B89"/>
    <w:rsid w:val="00403732"/>
    <w:rsid w:val="00407BF8"/>
    <w:rsid w:val="00413696"/>
    <w:rsid w:val="0043249F"/>
    <w:rsid w:val="0043269A"/>
    <w:rsid w:val="00435A6C"/>
    <w:rsid w:val="00491B69"/>
    <w:rsid w:val="004A18E4"/>
    <w:rsid w:val="004C4F09"/>
    <w:rsid w:val="004C5DC2"/>
    <w:rsid w:val="004C673C"/>
    <w:rsid w:val="004D00D9"/>
    <w:rsid w:val="004D465E"/>
    <w:rsid w:val="004F007C"/>
    <w:rsid w:val="005039EB"/>
    <w:rsid w:val="0051473A"/>
    <w:rsid w:val="005203F3"/>
    <w:rsid w:val="00533BB0"/>
    <w:rsid w:val="005369D1"/>
    <w:rsid w:val="00540C7E"/>
    <w:rsid w:val="00544D24"/>
    <w:rsid w:val="005454D7"/>
    <w:rsid w:val="005468B6"/>
    <w:rsid w:val="00550577"/>
    <w:rsid w:val="00553685"/>
    <w:rsid w:val="00562C8F"/>
    <w:rsid w:val="00570A8A"/>
    <w:rsid w:val="005776E3"/>
    <w:rsid w:val="005838F8"/>
    <w:rsid w:val="005A2CD5"/>
    <w:rsid w:val="005A42B1"/>
    <w:rsid w:val="005B392A"/>
    <w:rsid w:val="005B7731"/>
    <w:rsid w:val="005C74E5"/>
    <w:rsid w:val="005D4AE1"/>
    <w:rsid w:val="005E099E"/>
    <w:rsid w:val="005E6B0D"/>
    <w:rsid w:val="005F04A5"/>
    <w:rsid w:val="005F3944"/>
    <w:rsid w:val="005F6A68"/>
    <w:rsid w:val="005F7D7B"/>
    <w:rsid w:val="00611CF1"/>
    <w:rsid w:val="00615932"/>
    <w:rsid w:val="00623A5F"/>
    <w:rsid w:val="006276EF"/>
    <w:rsid w:val="00631EE5"/>
    <w:rsid w:val="00642510"/>
    <w:rsid w:val="00642857"/>
    <w:rsid w:val="00652CCA"/>
    <w:rsid w:val="00653C18"/>
    <w:rsid w:val="006927B0"/>
    <w:rsid w:val="006A3959"/>
    <w:rsid w:val="006C0C6B"/>
    <w:rsid w:val="006C1648"/>
    <w:rsid w:val="006C2081"/>
    <w:rsid w:val="006C4D9B"/>
    <w:rsid w:val="006C4E06"/>
    <w:rsid w:val="006D77E2"/>
    <w:rsid w:val="006E3019"/>
    <w:rsid w:val="006E5925"/>
    <w:rsid w:val="006E73C4"/>
    <w:rsid w:val="006F3823"/>
    <w:rsid w:val="00701C27"/>
    <w:rsid w:val="00707CA0"/>
    <w:rsid w:val="007103D4"/>
    <w:rsid w:val="0071313C"/>
    <w:rsid w:val="007131D6"/>
    <w:rsid w:val="00722A35"/>
    <w:rsid w:val="00730302"/>
    <w:rsid w:val="007450C0"/>
    <w:rsid w:val="007477E8"/>
    <w:rsid w:val="0075107D"/>
    <w:rsid w:val="00755570"/>
    <w:rsid w:val="007625DE"/>
    <w:rsid w:val="00764482"/>
    <w:rsid w:val="00765921"/>
    <w:rsid w:val="0077350A"/>
    <w:rsid w:val="00773E2E"/>
    <w:rsid w:val="007A3521"/>
    <w:rsid w:val="007A44EC"/>
    <w:rsid w:val="007A4556"/>
    <w:rsid w:val="007B0CBA"/>
    <w:rsid w:val="007B5FF1"/>
    <w:rsid w:val="007C1AF7"/>
    <w:rsid w:val="007C728C"/>
    <w:rsid w:val="007E029C"/>
    <w:rsid w:val="007E08BC"/>
    <w:rsid w:val="007E452F"/>
    <w:rsid w:val="00800145"/>
    <w:rsid w:val="00801FA5"/>
    <w:rsid w:val="00802D4C"/>
    <w:rsid w:val="00804DE0"/>
    <w:rsid w:val="0081159E"/>
    <w:rsid w:val="00822047"/>
    <w:rsid w:val="0082644A"/>
    <w:rsid w:val="00826CF0"/>
    <w:rsid w:val="008369EC"/>
    <w:rsid w:val="00852493"/>
    <w:rsid w:val="00855AF1"/>
    <w:rsid w:val="00872D9E"/>
    <w:rsid w:val="00880DBC"/>
    <w:rsid w:val="00884BA0"/>
    <w:rsid w:val="00886802"/>
    <w:rsid w:val="00895C9D"/>
    <w:rsid w:val="008A0756"/>
    <w:rsid w:val="008A1F0B"/>
    <w:rsid w:val="008B17FB"/>
    <w:rsid w:val="008D4FB7"/>
    <w:rsid w:val="008D588A"/>
    <w:rsid w:val="008D5C7C"/>
    <w:rsid w:val="009006B3"/>
    <w:rsid w:val="009178BF"/>
    <w:rsid w:val="00922E68"/>
    <w:rsid w:val="00935DE1"/>
    <w:rsid w:val="00936914"/>
    <w:rsid w:val="009431AF"/>
    <w:rsid w:val="0095793F"/>
    <w:rsid w:val="0096781C"/>
    <w:rsid w:val="00987CEE"/>
    <w:rsid w:val="00990C04"/>
    <w:rsid w:val="009962D6"/>
    <w:rsid w:val="009A1BF6"/>
    <w:rsid w:val="009E4364"/>
    <w:rsid w:val="009E5089"/>
    <w:rsid w:val="009E6B53"/>
    <w:rsid w:val="009F21ED"/>
    <w:rsid w:val="009F506D"/>
    <w:rsid w:val="00A032A0"/>
    <w:rsid w:val="00A05E44"/>
    <w:rsid w:val="00A10250"/>
    <w:rsid w:val="00A10A97"/>
    <w:rsid w:val="00A30525"/>
    <w:rsid w:val="00A3399F"/>
    <w:rsid w:val="00A42DE9"/>
    <w:rsid w:val="00A43FB2"/>
    <w:rsid w:val="00A5391E"/>
    <w:rsid w:val="00A613A6"/>
    <w:rsid w:val="00A64BAF"/>
    <w:rsid w:val="00A673EC"/>
    <w:rsid w:val="00A67E3C"/>
    <w:rsid w:val="00A704DC"/>
    <w:rsid w:val="00A70BF7"/>
    <w:rsid w:val="00A84A28"/>
    <w:rsid w:val="00A910F5"/>
    <w:rsid w:val="00A937CD"/>
    <w:rsid w:val="00A9678E"/>
    <w:rsid w:val="00A96B6D"/>
    <w:rsid w:val="00AC107C"/>
    <w:rsid w:val="00AC7143"/>
    <w:rsid w:val="00AE05D8"/>
    <w:rsid w:val="00AF55AF"/>
    <w:rsid w:val="00B05C3C"/>
    <w:rsid w:val="00B05DDF"/>
    <w:rsid w:val="00B117B0"/>
    <w:rsid w:val="00B2605F"/>
    <w:rsid w:val="00B46A6E"/>
    <w:rsid w:val="00B52ACB"/>
    <w:rsid w:val="00B564A5"/>
    <w:rsid w:val="00B62224"/>
    <w:rsid w:val="00BA239E"/>
    <w:rsid w:val="00BB723D"/>
    <w:rsid w:val="00BC2E2D"/>
    <w:rsid w:val="00BC31E7"/>
    <w:rsid w:val="00BD6B12"/>
    <w:rsid w:val="00BF6F1D"/>
    <w:rsid w:val="00BF7D87"/>
    <w:rsid w:val="00C03FE2"/>
    <w:rsid w:val="00C12850"/>
    <w:rsid w:val="00C24966"/>
    <w:rsid w:val="00C25CCD"/>
    <w:rsid w:val="00C301FA"/>
    <w:rsid w:val="00C32EB1"/>
    <w:rsid w:val="00C3358C"/>
    <w:rsid w:val="00C4274E"/>
    <w:rsid w:val="00C53127"/>
    <w:rsid w:val="00C545C0"/>
    <w:rsid w:val="00C61BC3"/>
    <w:rsid w:val="00C83869"/>
    <w:rsid w:val="00C96E0B"/>
    <w:rsid w:val="00C97133"/>
    <w:rsid w:val="00CB01AD"/>
    <w:rsid w:val="00CB3A5A"/>
    <w:rsid w:val="00CB42E8"/>
    <w:rsid w:val="00CB6972"/>
    <w:rsid w:val="00CC053F"/>
    <w:rsid w:val="00CC384D"/>
    <w:rsid w:val="00CC559F"/>
    <w:rsid w:val="00CC7F0D"/>
    <w:rsid w:val="00CD5311"/>
    <w:rsid w:val="00CF08D7"/>
    <w:rsid w:val="00CF26B0"/>
    <w:rsid w:val="00CF7C4D"/>
    <w:rsid w:val="00D00E2C"/>
    <w:rsid w:val="00D015F6"/>
    <w:rsid w:val="00D44D60"/>
    <w:rsid w:val="00D5087A"/>
    <w:rsid w:val="00D55937"/>
    <w:rsid w:val="00D55AFB"/>
    <w:rsid w:val="00D57F24"/>
    <w:rsid w:val="00D674D1"/>
    <w:rsid w:val="00D70D25"/>
    <w:rsid w:val="00D72636"/>
    <w:rsid w:val="00D734E1"/>
    <w:rsid w:val="00D869C4"/>
    <w:rsid w:val="00D9336E"/>
    <w:rsid w:val="00D96E7E"/>
    <w:rsid w:val="00DA3F5C"/>
    <w:rsid w:val="00DB2D15"/>
    <w:rsid w:val="00DB33BC"/>
    <w:rsid w:val="00DB5EA3"/>
    <w:rsid w:val="00DB7116"/>
    <w:rsid w:val="00DD2C33"/>
    <w:rsid w:val="00DE70D9"/>
    <w:rsid w:val="00DF7765"/>
    <w:rsid w:val="00E03393"/>
    <w:rsid w:val="00E0757C"/>
    <w:rsid w:val="00E15362"/>
    <w:rsid w:val="00E2381A"/>
    <w:rsid w:val="00E25D60"/>
    <w:rsid w:val="00E34467"/>
    <w:rsid w:val="00E529E6"/>
    <w:rsid w:val="00E55DE8"/>
    <w:rsid w:val="00E62716"/>
    <w:rsid w:val="00E65935"/>
    <w:rsid w:val="00E665AC"/>
    <w:rsid w:val="00E72027"/>
    <w:rsid w:val="00E827B3"/>
    <w:rsid w:val="00E96491"/>
    <w:rsid w:val="00E968FD"/>
    <w:rsid w:val="00E97E0B"/>
    <w:rsid w:val="00EB6133"/>
    <w:rsid w:val="00EC01A6"/>
    <w:rsid w:val="00EC0F5B"/>
    <w:rsid w:val="00EC3861"/>
    <w:rsid w:val="00EC797E"/>
    <w:rsid w:val="00EC7DBC"/>
    <w:rsid w:val="00EE1CC6"/>
    <w:rsid w:val="00EE2CE2"/>
    <w:rsid w:val="00F02A0C"/>
    <w:rsid w:val="00F30ED5"/>
    <w:rsid w:val="00F31F60"/>
    <w:rsid w:val="00F35421"/>
    <w:rsid w:val="00F3670F"/>
    <w:rsid w:val="00F44ED1"/>
    <w:rsid w:val="00F462D8"/>
    <w:rsid w:val="00F53634"/>
    <w:rsid w:val="00F64EEC"/>
    <w:rsid w:val="00F734DC"/>
    <w:rsid w:val="00F77462"/>
    <w:rsid w:val="00F83F09"/>
    <w:rsid w:val="00F957B5"/>
    <w:rsid w:val="00FA7C26"/>
    <w:rsid w:val="00FB229A"/>
    <w:rsid w:val="00FE24C4"/>
    <w:rsid w:val="00FE5F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64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1" w:qFormat="1"/>
    <w:lsdException w:name="heading 6" w:uiPriority="1" w:qFormat="1"/>
    <w:lsdException w:name="heading 7" w:uiPriority="10" w:qFormat="1"/>
    <w:lsdException w:name="heading 8" w:uiPriority="10" w:qFormat="1"/>
    <w:lsdException w:name="heading 9" w:uiPriority="1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5" w:qFormat="1"/>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1CC6"/>
    <w:pPr>
      <w:spacing w:after="0" w:line="240" w:lineRule="auto"/>
    </w:pPr>
    <w:rPr>
      <w:rFonts w:ascii="Times New Roman" w:eastAsia="Times New Roman" w:hAnsi="Times New Roman" w:cs="Times New Roman"/>
      <w:sz w:val="24"/>
      <w:szCs w:val="24"/>
      <w:lang w:val="en-US"/>
    </w:rPr>
  </w:style>
  <w:style w:type="paragraph" w:styleId="Heading1">
    <w:name w:val="heading 1"/>
    <w:aliases w:val="DCUSA H1,JPW-num-section,level 1,level1,Nadpis 1,1,Part,Chapter Heading,Level 1,head1,head11,head12,PARA1,h1,H1,H11,H12,H13,H14,H15,H16,H17,H18,H19,H110,H111,H112,H113,H114,H115,H116,H121,H131,H141,H151,H161,H171,H181,H191,H1101,H1111,H1121"/>
    <w:basedOn w:val="Normal"/>
    <w:next w:val="Heading2"/>
    <w:link w:val="Heading1Char"/>
    <w:uiPriority w:val="1"/>
    <w:qFormat/>
    <w:rsid w:val="00092F15"/>
    <w:pPr>
      <w:keepNext/>
      <w:keepLines/>
      <w:numPr>
        <w:numId w:val="8"/>
      </w:numPr>
      <w:spacing w:before="480" w:after="240" w:line="360" w:lineRule="auto"/>
      <w:jc w:val="center"/>
      <w:outlineLvl w:val="0"/>
    </w:pPr>
    <w:rPr>
      <w:rFonts w:ascii="Times New Roman Bold" w:eastAsiaTheme="majorEastAsia" w:hAnsi="Times New Roman Bold" w:cstheme="majorBidi"/>
      <w:b/>
      <w:bCs/>
      <w:caps/>
      <w:szCs w:val="28"/>
      <w:u w:val="single"/>
      <w:lang w:val="en-GB"/>
    </w:rPr>
  </w:style>
  <w:style w:type="paragraph" w:styleId="Heading2">
    <w:name w:val="heading 2"/>
    <w:aliases w:val="DCUSA H2,level 2,level2,2,Chapter,1.Seite,Sub Heading,Chapter Title,Attribute Heading 2,H2,h2,(Alt+2),heading2,heading h2,KJL:1st Level,Level 2,PARA2,Major1,Sub section title,S Heading,S Heading 2,Major,Reset numbering,H21,H22,H23,H211,H221"/>
    <w:basedOn w:val="Heading1"/>
    <w:link w:val="Heading2Char"/>
    <w:uiPriority w:val="1"/>
    <w:unhideWhenUsed/>
    <w:qFormat/>
    <w:rsid w:val="00092F15"/>
    <w:pPr>
      <w:keepNext w:val="0"/>
      <w:keepLines w:val="0"/>
      <w:numPr>
        <w:ilvl w:val="1"/>
      </w:numPr>
      <w:spacing w:before="0"/>
      <w:jc w:val="left"/>
      <w:outlineLvl w:val="1"/>
    </w:pPr>
    <w:rPr>
      <w:rFonts w:ascii="Times New Roman" w:hAnsi="Times New Roman"/>
      <w:b w:val="0"/>
      <w:bCs w:val="0"/>
      <w:caps w:val="0"/>
      <w:szCs w:val="26"/>
      <w:u w:val="none"/>
    </w:rPr>
  </w:style>
  <w:style w:type="paragraph" w:styleId="Heading3">
    <w:name w:val="heading 3"/>
    <w:aliases w:val="DCUSA H3,level 3,level3,Nadpis 3,3,Section,Annotationen,(Alt+3),(Alt+3)1,(Alt+3)2,(Alt+3)3,(Alt+3)4,(Alt+3)5,(Alt+3)6,(Alt+3)11,(Alt+3)21,(Alt+3)31,(Alt+3)41,(Alt+3)7,(Alt+3)12,(Alt+3)22,(Alt+3)32,(Alt+3)42,(Alt+3)8,(Alt+3)9,(Alt+3)10"/>
    <w:basedOn w:val="Heading2"/>
    <w:next w:val="Heading2"/>
    <w:link w:val="Heading3Char"/>
    <w:uiPriority w:val="1"/>
    <w:unhideWhenUsed/>
    <w:qFormat/>
    <w:rsid w:val="00092F15"/>
    <w:pPr>
      <w:numPr>
        <w:ilvl w:val="2"/>
      </w:numPr>
      <w:ind w:left="1440" w:hanging="720"/>
      <w:outlineLvl w:val="2"/>
    </w:pPr>
    <w:rPr>
      <w:bCs/>
    </w:rPr>
  </w:style>
  <w:style w:type="paragraph" w:styleId="Heading4">
    <w:name w:val="heading 4"/>
    <w:aliases w:val="DCUSA H4,Subsection,(Alt+4),H41,(Alt+4)1,H42,(Alt+4)2,H43,(Alt+4)3,H44,(Alt+4)4,H45,(Alt+4)5,H411,(Alt+4)11,H421,(Alt+4)21,H431,(Alt+4)31,h4,H46,H47,H48,H49,H410,H441,H451,H461,H471,H481,H491,H4101,H412,H413,H414,H415,H416,H417,H418,H419,H420"/>
    <w:basedOn w:val="Normal"/>
    <w:next w:val="Normal"/>
    <w:link w:val="Heading4Char"/>
    <w:uiPriority w:val="1"/>
    <w:unhideWhenUsed/>
    <w:qFormat/>
    <w:rsid w:val="00092F15"/>
    <w:pPr>
      <w:keepNext/>
      <w:keepLines/>
      <w:numPr>
        <w:ilvl w:val="3"/>
        <w:numId w:val="8"/>
      </w:numPr>
      <w:spacing w:before="200" w:line="276" w:lineRule="auto"/>
      <w:outlineLvl w:val="3"/>
    </w:pPr>
    <w:rPr>
      <w:rFonts w:eastAsiaTheme="majorEastAsia" w:cstheme="majorBidi"/>
      <w:bCs/>
      <w:iCs/>
      <w:color w:val="000000" w:themeColor="text1"/>
      <w:szCs w:val="22"/>
      <w:lang w:val="en-GB"/>
    </w:rPr>
  </w:style>
  <w:style w:type="paragraph" w:styleId="Heading5">
    <w:name w:val="heading 5"/>
    <w:aliases w:val="DCUSA a),Subheading,Heading 5*,H5,FMH1,Appendix A to X,dash,ds,dd,h5,Heading 5(unused),Level 3 - (i),Roman list,H51,Heading 5   Appendix A to X,PR13,Second Subheading,i) ii) iii),Lev 5,Level 3 - i,5,H5-Heading 5,l5,heading5,Heading5"/>
    <w:basedOn w:val="Normal"/>
    <w:next w:val="Normal"/>
    <w:link w:val="Heading5Char"/>
    <w:uiPriority w:val="1"/>
    <w:unhideWhenUsed/>
    <w:qFormat/>
    <w:rsid w:val="00092F15"/>
    <w:pPr>
      <w:keepNext/>
      <w:keepLines/>
      <w:numPr>
        <w:ilvl w:val="4"/>
        <w:numId w:val="8"/>
      </w:numPr>
      <w:spacing w:before="200" w:after="120" w:line="360" w:lineRule="auto"/>
      <w:ind w:left="720" w:hanging="720"/>
      <w:outlineLvl w:val="4"/>
    </w:pPr>
    <w:rPr>
      <w:rFonts w:eastAsiaTheme="majorEastAsia" w:cstheme="majorBidi"/>
      <w:szCs w:val="22"/>
      <w:lang w:val="en-GB"/>
    </w:rPr>
  </w:style>
  <w:style w:type="paragraph" w:styleId="Heading6">
    <w:name w:val="heading 6"/>
    <w:aliases w:val="DCSA i),h6,H6,H61,H62,H63,H64,H65,H66,H67,H68,H69,H610,H611,H612,H613,H614,H615,H616,H617,H618,H619,H621,H631,H641,H651,H661,H671,H681,H691,H6101,H6111,H6121,H6131,H6141,H6151,H6161,H6171,H6181,H620,H622,H623,H624,H625,H626,H627,H628,H629,H630"/>
    <w:basedOn w:val="Normal"/>
    <w:next w:val="Normal"/>
    <w:link w:val="Heading6Char"/>
    <w:uiPriority w:val="1"/>
    <w:unhideWhenUsed/>
    <w:qFormat/>
    <w:rsid w:val="00092F15"/>
    <w:pPr>
      <w:keepNext/>
      <w:keepLines/>
      <w:numPr>
        <w:ilvl w:val="5"/>
        <w:numId w:val="8"/>
      </w:numPr>
      <w:spacing w:before="200" w:line="276" w:lineRule="auto"/>
      <w:outlineLvl w:val="5"/>
    </w:pPr>
    <w:rPr>
      <w:rFonts w:eastAsiaTheme="majorEastAsia" w:cstheme="majorBidi"/>
      <w:iCs/>
      <w:color w:val="000000" w:themeColor="text1"/>
      <w:szCs w:val="22"/>
      <w:lang w:val="en-GB"/>
    </w:rPr>
  </w:style>
  <w:style w:type="paragraph" w:styleId="Heading7">
    <w:name w:val="heading 7"/>
    <w:aliases w:val="ITT t7,PA Appendix Major,Appendix Major,Lev 7,Heading 7(unused),Legal Level 1.1.,L2 PIP,L7,Numbered - 7,7,subTITLEPAGE,letter list,L1 Heading 7,req3,cnc,Caption number (column-wide),Bulleted list,H7DO NOT USE,level1-noHeading,level1noheading"/>
    <w:basedOn w:val="Normal"/>
    <w:next w:val="Normal"/>
    <w:link w:val="Heading7Char"/>
    <w:uiPriority w:val="10"/>
    <w:unhideWhenUsed/>
    <w:qFormat/>
    <w:rsid w:val="00092F15"/>
    <w:pPr>
      <w:keepNext/>
      <w:keepLines/>
      <w:numPr>
        <w:ilvl w:val="6"/>
        <w:numId w:val="8"/>
      </w:numPr>
      <w:spacing w:before="200" w:line="360" w:lineRule="auto"/>
      <w:ind w:left="720" w:hanging="720"/>
      <w:outlineLvl w:val="6"/>
    </w:pPr>
    <w:rPr>
      <w:rFonts w:eastAsiaTheme="majorEastAsia" w:cstheme="majorBidi"/>
      <w:iCs/>
      <w:szCs w:val="22"/>
      <w:lang w:val="en-GB"/>
    </w:rPr>
  </w:style>
  <w:style w:type="paragraph" w:styleId="Heading8">
    <w:name w:val="heading 8"/>
    <w:aliases w:val="level2(a)"/>
    <w:basedOn w:val="Normal"/>
    <w:next w:val="Normal"/>
    <w:link w:val="Heading8Char"/>
    <w:uiPriority w:val="10"/>
    <w:unhideWhenUsed/>
    <w:qFormat/>
    <w:rsid w:val="00092F15"/>
    <w:pPr>
      <w:keepNext/>
      <w:keepLines/>
      <w:numPr>
        <w:ilvl w:val="7"/>
        <w:numId w:val="8"/>
      </w:numPr>
      <w:spacing w:before="200" w:line="276" w:lineRule="auto"/>
      <w:outlineLvl w:val="7"/>
    </w:pPr>
    <w:rPr>
      <w:rFonts w:asciiTheme="majorHAnsi" w:eastAsiaTheme="majorEastAsia" w:hAnsiTheme="majorHAnsi" w:cstheme="majorBidi"/>
      <w:color w:val="404040" w:themeColor="text1" w:themeTint="BF"/>
      <w:sz w:val="20"/>
      <w:szCs w:val="20"/>
      <w:lang w:val="en-GB"/>
    </w:rPr>
  </w:style>
  <w:style w:type="paragraph" w:styleId="Heading9">
    <w:name w:val="heading 9"/>
    <w:aliases w:val="App Heading,level3(i)"/>
    <w:basedOn w:val="Normal"/>
    <w:next w:val="Normal"/>
    <w:link w:val="Heading9Char"/>
    <w:uiPriority w:val="10"/>
    <w:unhideWhenUsed/>
    <w:qFormat/>
    <w:rsid w:val="00092F15"/>
    <w:pPr>
      <w:keepNext/>
      <w:keepLines/>
      <w:numPr>
        <w:ilvl w:val="8"/>
        <w:numId w:val="8"/>
      </w:numPr>
      <w:spacing w:before="200" w:line="276" w:lineRule="auto"/>
      <w:outlineLvl w:val="8"/>
    </w:pPr>
    <w:rPr>
      <w:rFonts w:asciiTheme="majorHAnsi" w:eastAsiaTheme="majorEastAsia" w:hAnsiTheme="majorHAnsi" w:cstheme="majorBidi"/>
      <w:i/>
      <w:iCs/>
      <w:color w:val="404040" w:themeColor="text1" w:themeTint="BF"/>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5"/>
    <w:unhideWhenUsed/>
    <w:qFormat/>
    <w:rsid w:val="00EE1CC6"/>
    <w:pPr>
      <w:tabs>
        <w:tab w:val="center" w:pos="4513"/>
        <w:tab w:val="right" w:pos="9026"/>
      </w:tabs>
    </w:pPr>
  </w:style>
  <w:style w:type="character" w:customStyle="1" w:styleId="HeaderChar">
    <w:name w:val="Header Char"/>
    <w:basedOn w:val="DefaultParagraphFont"/>
    <w:link w:val="Header"/>
    <w:uiPriority w:val="5"/>
    <w:rsid w:val="00EE1CC6"/>
  </w:style>
  <w:style w:type="paragraph" w:styleId="Footer">
    <w:name w:val="footer"/>
    <w:basedOn w:val="Normal"/>
    <w:link w:val="FooterChar"/>
    <w:uiPriority w:val="99"/>
    <w:unhideWhenUsed/>
    <w:rsid w:val="00EE1CC6"/>
    <w:pPr>
      <w:tabs>
        <w:tab w:val="center" w:pos="4513"/>
        <w:tab w:val="right" w:pos="9026"/>
      </w:tabs>
    </w:pPr>
  </w:style>
  <w:style w:type="character" w:customStyle="1" w:styleId="FooterChar">
    <w:name w:val="Footer Char"/>
    <w:basedOn w:val="DefaultParagraphFont"/>
    <w:link w:val="Footer"/>
    <w:uiPriority w:val="99"/>
    <w:rsid w:val="00EE1CC6"/>
  </w:style>
  <w:style w:type="table" w:styleId="TableGrid">
    <w:name w:val="Table Grid"/>
    <w:basedOn w:val="TableNormal"/>
    <w:uiPriority w:val="39"/>
    <w:rsid w:val="003625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CUSATableTexta">
    <w:name w:val="DCUSA Table Text a)"/>
    <w:basedOn w:val="Normal"/>
    <w:qFormat/>
    <w:rsid w:val="003625E3"/>
    <w:pPr>
      <w:numPr>
        <w:numId w:val="6"/>
      </w:numPr>
      <w:tabs>
        <w:tab w:val="num" w:pos="360"/>
      </w:tabs>
      <w:spacing w:before="120" w:after="120"/>
      <w:ind w:left="0" w:firstLine="0"/>
    </w:pPr>
    <w:rPr>
      <w:rFonts w:eastAsia="Calibri"/>
      <w:szCs w:val="22"/>
      <w:lang w:val="en-GB"/>
    </w:rPr>
  </w:style>
  <w:style w:type="paragraph" w:customStyle="1" w:styleId="DCUSATableTextbulletpt">
    <w:name w:val="DCUSA Table Text bullet pt"/>
    <w:basedOn w:val="Normal"/>
    <w:qFormat/>
    <w:rsid w:val="003625E3"/>
    <w:pPr>
      <w:numPr>
        <w:ilvl w:val="1"/>
        <w:numId w:val="6"/>
      </w:numPr>
      <w:tabs>
        <w:tab w:val="num" w:pos="360"/>
      </w:tabs>
      <w:spacing w:before="120" w:after="120" w:line="360" w:lineRule="auto"/>
      <w:ind w:left="0" w:firstLine="0"/>
    </w:pPr>
    <w:rPr>
      <w:rFonts w:eastAsia="Calibri"/>
      <w:szCs w:val="22"/>
      <w:lang w:val="en-GB"/>
    </w:rPr>
  </w:style>
  <w:style w:type="paragraph" w:styleId="BalloonText">
    <w:name w:val="Balloon Text"/>
    <w:basedOn w:val="Normal"/>
    <w:link w:val="BalloonTextChar"/>
    <w:uiPriority w:val="99"/>
    <w:semiHidden/>
    <w:unhideWhenUsed/>
    <w:rsid w:val="003625E3"/>
    <w:rPr>
      <w:rFonts w:ascii="Tahoma" w:hAnsi="Tahoma" w:cs="Tahoma"/>
      <w:sz w:val="16"/>
      <w:szCs w:val="16"/>
    </w:rPr>
  </w:style>
  <w:style w:type="character" w:customStyle="1" w:styleId="BalloonTextChar">
    <w:name w:val="Balloon Text Char"/>
    <w:basedOn w:val="DefaultParagraphFont"/>
    <w:link w:val="BalloonText"/>
    <w:uiPriority w:val="99"/>
    <w:semiHidden/>
    <w:rsid w:val="003625E3"/>
    <w:rPr>
      <w:rFonts w:ascii="Tahoma" w:eastAsia="Times New Roman" w:hAnsi="Tahoma" w:cs="Tahoma"/>
      <w:sz w:val="16"/>
      <w:szCs w:val="16"/>
      <w:lang w:val="en-US"/>
    </w:rPr>
  </w:style>
  <w:style w:type="character" w:customStyle="1" w:styleId="Heading1Char">
    <w:name w:val="Heading 1 Char"/>
    <w:aliases w:val="DCUSA H1 Char,JPW-num-section Char,level 1 Char,level1 Char,Nadpis 1 Char,1 Char,Part Char,Chapter Heading Char,Level 1 Char,head1 Char,head11 Char,head12 Char,PARA1 Char,h1 Char,H1 Char,H11 Char,H12 Char,H13 Char,H14 Char,H15 Char"/>
    <w:basedOn w:val="DefaultParagraphFont"/>
    <w:link w:val="Heading1"/>
    <w:uiPriority w:val="1"/>
    <w:rsid w:val="00092F15"/>
    <w:rPr>
      <w:rFonts w:ascii="Times New Roman Bold" w:eastAsiaTheme="majorEastAsia" w:hAnsi="Times New Roman Bold" w:cstheme="majorBidi"/>
      <w:b/>
      <w:bCs/>
      <w:caps/>
      <w:sz w:val="24"/>
      <w:szCs w:val="28"/>
      <w:u w:val="single"/>
    </w:rPr>
  </w:style>
  <w:style w:type="character" w:customStyle="1" w:styleId="Heading2Char">
    <w:name w:val="Heading 2 Char"/>
    <w:aliases w:val="DCUSA H2 Char,level 2 Char,level2 Char,2 Char,Chapter Char,1.Seite Char,Sub Heading Char,Chapter Title Char,Attribute Heading 2 Char,H2 Char,h2 Char,(Alt+2) Char,heading2 Char,heading h2 Char,KJL:1st Level Char,Level 2 Char,PARA2 Char"/>
    <w:basedOn w:val="DefaultParagraphFont"/>
    <w:link w:val="Heading2"/>
    <w:uiPriority w:val="1"/>
    <w:rsid w:val="00092F15"/>
    <w:rPr>
      <w:rFonts w:ascii="Times New Roman" w:eastAsiaTheme="majorEastAsia" w:hAnsi="Times New Roman" w:cstheme="majorBidi"/>
      <w:sz w:val="24"/>
      <w:szCs w:val="26"/>
    </w:rPr>
  </w:style>
  <w:style w:type="character" w:customStyle="1" w:styleId="Heading3Char">
    <w:name w:val="Heading 3 Char"/>
    <w:aliases w:val="DCUSA H3 Char,level 3 Char,level3 Char,Nadpis 3 Char,3 Char,Section Char,Annotationen Char,(Alt+3) Char,(Alt+3)1 Char,(Alt+3)2 Char,(Alt+3)3 Char,(Alt+3)4 Char,(Alt+3)5 Char,(Alt+3)6 Char,(Alt+3)11 Char,(Alt+3)21 Char,(Alt+3)31 Char"/>
    <w:basedOn w:val="DefaultParagraphFont"/>
    <w:link w:val="Heading3"/>
    <w:uiPriority w:val="1"/>
    <w:rsid w:val="00092F15"/>
    <w:rPr>
      <w:rFonts w:ascii="Times New Roman" w:eastAsiaTheme="majorEastAsia" w:hAnsi="Times New Roman" w:cstheme="majorBidi"/>
      <w:bCs/>
      <w:sz w:val="24"/>
      <w:szCs w:val="26"/>
    </w:rPr>
  </w:style>
  <w:style w:type="character" w:customStyle="1" w:styleId="Heading4Char">
    <w:name w:val="Heading 4 Char"/>
    <w:aliases w:val="DCUSA H4 Char,Subsection Char,(Alt+4) Char,H41 Char,(Alt+4)1 Char,H42 Char,(Alt+4)2 Char,H43 Char,(Alt+4)3 Char,H44 Char,(Alt+4)4 Char,H45 Char,(Alt+4)5 Char,H411 Char,(Alt+4)11 Char,H421 Char,(Alt+4)21 Char,H431 Char,(Alt+4)31 Char"/>
    <w:basedOn w:val="DefaultParagraphFont"/>
    <w:link w:val="Heading4"/>
    <w:uiPriority w:val="1"/>
    <w:rsid w:val="00092F15"/>
    <w:rPr>
      <w:rFonts w:ascii="Times New Roman" w:eastAsiaTheme="majorEastAsia" w:hAnsi="Times New Roman" w:cstheme="majorBidi"/>
      <w:bCs/>
      <w:iCs/>
      <w:color w:val="000000" w:themeColor="text1"/>
      <w:sz w:val="24"/>
    </w:rPr>
  </w:style>
  <w:style w:type="character" w:customStyle="1" w:styleId="Heading5Char">
    <w:name w:val="Heading 5 Char"/>
    <w:aliases w:val="DCUSA a) Char,Subheading Char,Heading 5* Char,H5 Char,FMH1 Char,Appendix A to X Char,dash Char,ds Char,dd Char,h5 Char,Heading 5(unused) Char,Level 3 - (i) Char,Roman list Char,H51 Char,Heading 5   Appendix A to X Char,PR13 Char,5 Char"/>
    <w:basedOn w:val="DefaultParagraphFont"/>
    <w:link w:val="Heading5"/>
    <w:uiPriority w:val="1"/>
    <w:rsid w:val="00092F15"/>
    <w:rPr>
      <w:rFonts w:ascii="Times New Roman" w:eastAsiaTheme="majorEastAsia" w:hAnsi="Times New Roman" w:cstheme="majorBidi"/>
      <w:sz w:val="24"/>
    </w:rPr>
  </w:style>
  <w:style w:type="character" w:customStyle="1" w:styleId="Heading6Char">
    <w:name w:val="Heading 6 Char"/>
    <w:aliases w:val="DCSA i) Char,h6 Char,H6 Char,H61 Char,H62 Char,H63 Char,H64 Char,H65 Char,H66 Char,H67 Char,H68 Char,H69 Char,H610 Char,H611 Char,H612 Char,H613 Char,H614 Char,H615 Char,H616 Char,H617 Char,H618 Char,H619 Char,H621 Char,H631 Char"/>
    <w:basedOn w:val="DefaultParagraphFont"/>
    <w:link w:val="Heading6"/>
    <w:uiPriority w:val="1"/>
    <w:rsid w:val="00092F15"/>
    <w:rPr>
      <w:rFonts w:ascii="Times New Roman" w:eastAsiaTheme="majorEastAsia" w:hAnsi="Times New Roman" w:cstheme="majorBidi"/>
      <w:iCs/>
      <w:color w:val="000000" w:themeColor="text1"/>
      <w:sz w:val="24"/>
    </w:rPr>
  </w:style>
  <w:style w:type="character" w:customStyle="1" w:styleId="Heading7Char">
    <w:name w:val="Heading 7 Char"/>
    <w:aliases w:val="ITT t7 Char,PA Appendix Major Char,Appendix Major Char,Lev 7 Char,Heading 7(unused) Char,Legal Level 1.1. Char,L2 PIP Char,L7 Char,Numbered - 7 Char,7 Char,subTITLEPAGE Char,letter list Char,L1 Heading 7 Char,req3 Char,cnc Char"/>
    <w:basedOn w:val="DefaultParagraphFont"/>
    <w:link w:val="Heading7"/>
    <w:uiPriority w:val="10"/>
    <w:rsid w:val="00092F15"/>
    <w:rPr>
      <w:rFonts w:ascii="Times New Roman" w:eastAsiaTheme="majorEastAsia" w:hAnsi="Times New Roman" w:cstheme="majorBidi"/>
      <w:iCs/>
      <w:sz w:val="24"/>
    </w:rPr>
  </w:style>
  <w:style w:type="character" w:customStyle="1" w:styleId="Heading8Char">
    <w:name w:val="Heading 8 Char"/>
    <w:aliases w:val="level2(a) Char"/>
    <w:basedOn w:val="DefaultParagraphFont"/>
    <w:link w:val="Heading8"/>
    <w:uiPriority w:val="10"/>
    <w:rsid w:val="00092F15"/>
    <w:rPr>
      <w:rFonts w:asciiTheme="majorHAnsi" w:eastAsiaTheme="majorEastAsia" w:hAnsiTheme="majorHAnsi" w:cstheme="majorBidi"/>
      <w:color w:val="404040" w:themeColor="text1" w:themeTint="BF"/>
      <w:sz w:val="20"/>
      <w:szCs w:val="20"/>
    </w:rPr>
  </w:style>
  <w:style w:type="character" w:customStyle="1" w:styleId="Heading9Char">
    <w:name w:val="Heading 9 Char"/>
    <w:aliases w:val="App Heading Char,level3(i) Char"/>
    <w:basedOn w:val="DefaultParagraphFont"/>
    <w:link w:val="Heading9"/>
    <w:uiPriority w:val="10"/>
    <w:rsid w:val="00092F15"/>
    <w:rPr>
      <w:rFonts w:asciiTheme="majorHAnsi" w:eastAsiaTheme="majorEastAsia" w:hAnsiTheme="majorHAnsi" w:cstheme="majorBidi"/>
      <w:i/>
      <w:iCs/>
      <w:color w:val="404040" w:themeColor="text1" w:themeTint="BF"/>
      <w:sz w:val="20"/>
      <w:szCs w:val="20"/>
    </w:rPr>
  </w:style>
  <w:style w:type="paragraph" w:styleId="ListParagraph">
    <w:name w:val="List Paragraph"/>
    <w:basedOn w:val="Normal"/>
    <w:uiPriority w:val="34"/>
    <w:qFormat/>
    <w:rsid w:val="00092F15"/>
    <w:pPr>
      <w:ind w:left="720"/>
      <w:contextualSpacing/>
    </w:pPr>
  </w:style>
  <w:style w:type="paragraph" w:customStyle="1" w:styleId="DCHeading4">
    <w:name w:val="DC Heading 4"/>
    <w:basedOn w:val="Normal"/>
    <w:qFormat/>
    <w:rsid w:val="00092F15"/>
    <w:pPr>
      <w:numPr>
        <w:numId w:val="9"/>
      </w:numPr>
      <w:spacing w:after="240" w:line="360" w:lineRule="auto"/>
      <w:jc w:val="center"/>
    </w:pPr>
    <w:rPr>
      <w:rFonts w:ascii="Times New Roman Bold" w:eastAsiaTheme="minorHAnsi" w:hAnsi="Times New Roman Bold" w:cstheme="minorBidi"/>
      <w:szCs w:val="22"/>
      <w:u w:val="single"/>
      <w:lang w:val="en-GB"/>
    </w:rPr>
  </w:style>
  <w:style w:type="numbering" w:customStyle="1" w:styleId="DCParalinknumbers">
    <w:name w:val="DC Para link numbers"/>
    <w:uiPriority w:val="99"/>
    <w:rsid w:val="00092F15"/>
    <w:pPr>
      <w:numPr>
        <w:numId w:val="9"/>
      </w:numPr>
    </w:pPr>
  </w:style>
  <w:style w:type="character" w:styleId="CommentReference">
    <w:name w:val="annotation reference"/>
    <w:basedOn w:val="DefaultParagraphFont"/>
    <w:uiPriority w:val="99"/>
    <w:semiHidden/>
    <w:unhideWhenUsed/>
    <w:rsid w:val="009E4364"/>
    <w:rPr>
      <w:sz w:val="16"/>
      <w:szCs w:val="16"/>
    </w:rPr>
  </w:style>
  <w:style w:type="paragraph" w:styleId="CommentText">
    <w:name w:val="annotation text"/>
    <w:basedOn w:val="Normal"/>
    <w:link w:val="CommentTextChar"/>
    <w:uiPriority w:val="99"/>
    <w:semiHidden/>
    <w:unhideWhenUsed/>
    <w:rsid w:val="009E4364"/>
    <w:rPr>
      <w:sz w:val="20"/>
      <w:szCs w:val="20"/>
    </w:rPr>
  </w:style>
  <w:style w:type="character" w:customStyle="1" w:styleId="CommentTextChar">
    <w:name w:val="Comment Text Char"/>
    <w:basedOn w:val="DefaultParagraphFont"/>
    <w:link w:val="CommentText"/>
    <w:uiPriority w:val="99"/>
    <w:semiHidden/>
    <w:rsid w:val="009E4364"/>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9E4364"/>
    <w:rPr>
      <w:b/>
      <w:bCs/>
    </w:rPr>
  </w:style>
  <w:style w:type="character" w:customStyle="1" w:styleId="CommentSubjectChar">
    <w:name w:val="Comment Subject Char"/>
    <w:basedOn w:val="CommentTextChar"/>
    <w:link w:val="CommentSubject"/>
    <w:uiPriority w:val="99"/>
    <w:semiHidden/>
    <w:rsid w:val="009E4364"/>
    <w:rPr>
      <w:rFonts w:ascii="Times New Roman" w:eastAsia="Times New Roman" w:hAnsi="Times New Roman" w:cs="Times New Roman"/>
      <w:b/>
      <w:bCs/>
      <w:sz w:val="20"/>
      <w:szCs w:val="20"/>
      <w:lang w:val="en-US"/>
    </w:rPr>
  </w:style>
  <w:style w:type="character" w:customStyle="1" w:styleId="DeltaViewInsertion">
    <w:name w:val="DeltaView Insertion"/>
    <w:uiPriority w:val="99"/>
    <w:rsid w:val="00C97133"/>
    <w:rPr>
      <w:color w:val="0000FF"/>
      <w:u w:val="double"/>
    </w:rPr>
  </w:style>
  <w:style w:type="character" w:customStyle="1" w:styleId="DeltaViewDeletion">
    <w:name w:val="DeltaView Deletion"/>
    <w:uiPriority w:val="99"/>
    <w:rsid w:val="00C97133"/>
    <w:rPr>
      <w:strike/>
      <w:color w:val="FF0000"/>
    </w:rPr>
  </w:style>
  <w:style w:type="paragraph" w:customStyle="1" w:styleId="AgtLevel4">
    <w:name w:val="Agt/Level4"/>
    <w:basedOn w:val="Normal"/>
    <w:uiPriority w:val="99"/>
    <w:rsid w:val="00CC559F"/>
    <w:pPr>
      <w:tabs>
        <w:tab w:val="num" w:pos="2126"/>
      </w:tabs>
      <w:spacing w:after="240" w:line="360" w:lineRule="auto"/>
      <w:ind w:left="2126" w:hanging="709"/>
      <w:jc w:val="both"/>
    </w:pPr>
    <w:rPr>
      <w:szCs w:val="20"/>
      <w:lang w:val="en-GB"/>
    </w:rPr>
  </w:style>
  <w:style w:type="paragraph" w:styleId="FootnoteText">
    <w:name w:val="footnote text"/>
    <w:basedOn w:val="Normal"/>
    <w:link w:val="FootnoteTextChar"/>
    <w:uiPriority w:val="99"/>
    <w:semiHidden/>
    <w:unhideWhenUsed/>
    <w:rsid w:val="00386EE2"/>
    <w:rPr>
      <w:sz w:val="20"/>
      <w:szCs w:val="20"/>
    </w:rPr>
  </w:style>
  <w:style w:type="character" w:customStyle="1" w:styleId="FootnoteTextChar">
    <w:name w:val="Footnote Text Char"/>
    <w:basedOn w:val="DefaultParagraphFont"/>
    <w:link w:val="FootnoteText"/>
    <w:uiPriority w:val="99"/>
    <w:semiHidden/>
    <w:rsid w:val="00386EE2"/>
    <w:rPr>
      <w:rFonts w:ascii="Times New Roman" w:eastAsia="Times New Roman" w:hAnsi="Times New Roman" w:cs="Times New Roman"/>
      <w:sz w:val="20"/>
      <w:szCs w:val="20"/>
      <w:lang w:val="en-US"/>
    </w:rPr>
  </w:style>
  <w:style w:type="character" w:styleId="FootnoteReference">
    <w:name w:val="footnote reference"/>
    <w:basedOn w:val="DefaultParagraphFont"/>
    <w:uiPriority w:val="99"/>
    <w:semiHidden/>
    <w:unhideWhenUsed/>
    <w:rsid w:val="00386EE2"/>
    <w:rPr>
      <w:vertAlign w:val="superscript"/>
    </w:rPr>
  </w:style>
  <w:style w:type="paragraph" w:styleId="BodyText3">
    <w:name w:val="Body Text 3"/>
    <w:basedOn w:val="Normal"/>
    <w:link w:val="BodyText3Char"/>
    <w:uiPriority w:val="99"/>
    <w:unhideWhenUsed/>
    <w:rsid w:val="0075107D"/>
    <w:pPr>
      <w:spacing w:after="120"/>
    </w:pPr>
    <w:rPr>
      <w:sz w:val="16"/>
      <w:szCs w:val="16"/>
    </w:rPr>
  </w:style>
  <w:style w:type="character" w:customStyle="1" w:styleId="BodyText3Char">
    <w:name w:val="Body Text 3 Char"/>
    <w:basedOn w:val="DefaultParagraphFont"/>
    <w:link w:val="BodyText3"/>
    <w:uiPriority w:val="99"/>
    <w:rsid w:val="0075107D"/>
    <w:rPr>
      <w:rFonts w:ascii="Times New Roman" w:eastAsia="Times New Roman" w:hAnsi="Times New Roman" w:cs="Times New Roman"/>
      <w:sz w:val="16"/>
      <w:szCs w:val="16"/>
      <w:lang w:val="en-US"/>
    </w:rPr>
  </w:style>
  <w:style w:type="paragraph" w:styleId="BodyText2">
    <w:name w:val="Body Text 2"/>
    <w:basedOn w:val="Normal"/>
    <w:link w:val="BodyText2Char"/>
    <w:uiPriority w:val="99"/>
    <w:unhideWhenUsed/>
    <w:rsid w:val="004D465E"/>
    <w:pPr>
      <w:spacing w:after="120" w:line="480" w:lineRule="auto"/>
    </w:pPr>
  </w:style>
  <w:style w:type="character" w:customStyle="1" w:styleId="BodyText2Char">
    <w:name w:val="Body Text 2 Char"/>
    <w:basedOn w:val="DefaultParagraphFont"/>
    <w:link w:val="BodyText2"/>
    <w:uiPriority w:val="99"/>
    <w:rsid w:val="004D465E"/>
    <w:rPr>
      <w:rFonts w:ascii="Times New Roman" w:eastAsia="Times New Roman" w:hAnsi="Times New Roman" w:cs="Times New Roman"/>
      <w:sz w:val="24"/>
      <w:szCs w:val="24"/>
      <w:lang w:val="en-US"/>
    </w:rPr>
  </w:style>
  <w:style w:type="paragraph" w:styleId="BodyText">
    <w:name w:val="Body Text"/>
    <w:basedOn w:val="Normal"/>
    <w:link w:val="BodyTextChar"/>
    <w:rsid w:val="00006B58"/>
    <w:pPr>
      <w:tabs>
        <w:tab w:val="left" w:pos="1440"/>
        <w:tab w:val="left" w:pos="2160"/>
        <w:tab w:val="left" w:pos="2880"/>
        <w:tab w:val="left" w:pos="3600"/>
        <w:tab w:val="left" w:pos="4320"/>
        <w:tab w:val="left" w:pos="5040"/>
      </w:tabs>
      <w:spacing w:after="200"/>
      <w:ind w:left="709"/>
      <w:jc w:val="both"/>
    </w:pPr>
    <w:rPr>
      <w:sz w:val="22"/>
      <w:szCs w:val="20"/>
      <w:lang w:val="en-GB"/>
    </w:rPr>
  </w:style>
  <w:style w:type="character" w:customStyle="1" w:styleId="BodyTextChar">
    <w:name w:val="Body Text Char"/>
    <w:basedOn w:val="DefaultParagraphFont"/>
    <w:link w:val="BodyText"/>
    <w:rsid w:val="00006B58"/>
    <w:rPr>
      <w:rFonts w:ascii="Times New Roman" w:eastAsia="Times New Roman" w:hAnsi="Times New Roman" w:cs="Times New Roman"/>
      <w:szCs w:val="20"/>
    </w:rPr>
  </w:style>
  <w:style w:type="paragraph" w:customStyle="1" w:styleId="Default">
    <w:name w:val="Default"/>
    <w:rsid w:val="00C12850"/>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1" w:qFormat="1"/>
    <w:lsdException w:name="heading 6" w:uiPriority="1" w:qFormat="1"/>
    <w:lsdException w:name="heading 7" w:uiPriority="10" w:qFormat="1"/>
    <w:lsdException w:name="heading 8" w:uiPriority="10" w:qFormat="1"/>
    <w:lsdException w:name="heading 9" w:uiPriority="1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5" w:qFormat="1"/>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1CC6"/>
    <w:pPr>
      <w:spacing w:after="0" w:line="240" w:lineRule="auto"/>
    </w:pPr>
    <w:rPr>
      <w:rFonts w:ascii="Times New Roman" w:eastAsia="Times New Roman" w:hAnsi="Times New Roman" w:cs="Times New Roman"/>
      <w:sz w:val="24"/>
      <w:szCs w:val="24"/>
      <w:lang w:val="en-US"/>
    </w:rPr>
  </w:style>
  <w:style w:type="paragraph" w:styleId="Heading1">
    <w:name w:val="heading 1"/>
    <w:aliases w:val="DCUSA H1,JPW-num-section,level 1,level1,Nadpis 1,1,Part,Chapter Heading,Level 1,head1,head11,head12,PARA1,h1,H1,H11,H12,H13,H14,H15,H16,H17,H18,H19,H110,H111,H112,H113,H114,H115,H116,H121,H131,H141,H151,H161,H171,H181,H191,H1101,H1111,H1121"/>
    <w:basedOn w:val="Normal"/>
    <w:next w:val="Heading2"/>
    <w:link w:val="Heading1Char"/>
    <w:uiPriority w:val="1"/>
    <w:qFormat/>
    <w:rsid w:val="00092F15"/>
    <w:pPr>
      <w:keepNext/>
      <w:keepLines/>
      <w:numPr>
        <w:numId w:val="8"/>
      </w:numPr>
      <w:spacing w:before="480" w:after="240" w:line="360" w:lineRule="auto"/>
      <w:jc w:val="center"/>
      <w:outlineLvl w:val="0"/>
    </w:pPr>
    <w:rPr>
      <w:rFonts w:ascii="Times New Roman Bold" w:eastAsiaTheme="majorEastAsia" w:hAnsi="Times New Roman Bold" w:cstheme="majorBidi"/>
      <w:b/>
      <w:bCs/>
      <w:caps/>
      <w:szCs w:val="28"/>
      <w:u w:val="single"/>
      <w:lang w:val="en-GB"/>
    </w:rPr>
  </w:style>
  <w:style w:type="paragraph" w:styleId="Heading2">
    <w:name w:val="heading 2"/>
    <w:aliases w:val="DCUSA H2,level 2,level2,2,Chapter,1.Seite,Sub Heading,Chapter Title,Attribute Heading 2,H2,h2,(Alt+2),heading2,heading h2,KJL:1st Level,Level 2,PARA2,Major1,Sub section title,S Heading,S Heading 2,Major,Reset numbering,H21,H22,H23,H211,H221"/>
    <w:basedOn w:val="Heading1"/>
    <w:link w:val="Heading2Char"/>
    <w:uiPriority w:val="1"/>
    <w:unhideWhenUsed/>
    <w:qFormat/>
    <w:rsid w:val="00092F15"/>
    <w:pPr>
      <w:keepNext w:val="0"/>
      <w:keepLines w:val="0"/>
      <w:numPr>
        <w:ilvl w:val="1"/>
      </w:numPr>
      <w:spacing w:before="0"/>
      <w:jc w:val="left"/>
      <w:outlineLvl w:val="1"/>
    </w:pPr>
    <w:rPr>
      <w:rFonts w:ascii="Times New Roman" w:hAnsi="Times New Roman"/>
      <w:b w:val="0"/>
      <w:bCs w:val="0"/>
      <w:caps w:val="0"/>
      <w:szCs w:val="26"/>
      <w:u w:val="none"/>
    </w:rPr>
  </w:style>
  <w:style w:type="paragraph" w:styleId="Heading3">
    <w:name w:val="heading 3"/>
    <w:aliases w:val="DCUSA H3,level 3,level3,Nadpis 3,3,Section,Annotationen,(Alt+3),(Alt+3)1,(Alt+3)2,(Alt+3)3,(Alt+3)4,(Alt+3)5,(Alt+3)6,(Alt+3)11,(Alt+3)21,(Alt+3)31,(Alt+3)41,(Alt+3)7,(Alt+3)12,(Alt+3)22,(Alt+3)32,(Alt+3)42,(Alt+3)8,(Alt+3)9,(Alt+3)10"/>
    <w:basedOn w:val="Heading2"/>
    <w:next w:val="Heading2"/>
    <w:link w:val="Heading3Char"/>
    <w:uiPriority w:val="1"/>
    <w:unhideWhenUsed/>
    <w:qFormat/>
    <w:rsid w:val="00092F15"/>
    <w:pPr>
      <w:numPr>
        <w:ilvl w:val="2"/>
      </w:numPr>
      <w:ind w:left="1440" w:hanging="720"/>
      <w:outlineLvl w:val="2"/>
    </w:pPr>
    <w:rPr>
      <w:bCs/>
    </w:rPr>
  </w:style>
  <w:style w:type="paragraph" w:styleId="Heading4">
    <w:name w:val="heading 4"/>
    <w:aliases w:val="DCUSA H4,Subsection,(Alt+4),H41,(Alt+4)1,H42,(Alt+4)2,H43,(Alt+4)3,H44,(Alt+4)4,H45,(Alt+4)5,H411,(Alt+4)11,H421,(Alt+4)21,H431,(Alt+4)31,h4,H46,H47,H48,H49,H410,H441,H451,H461,H471,H481,H491,H4101,H412,H413,H414,H415,H416,H417,H418,H419,H420"/>
    <w:basedOn w:val="Normal"/>
    <w:next w:val="Normal"/>
    <w:link w:val="Heading4Char"/>
    <w:uiPriority w:val="1"/>
    <w:unhideWhenUsed/>
    <w:qFormat/>
    <w:rsid w:val="00092F15"/>
    <w:pPr>
      <w:keepNext/>
      <w:keepLines/>
      <w:numPr>
        <w:ilvl w:val="3"/>
        <w:numId w:val="8"/>
      </w:numPr>
      <w:spacing w:before="200" w:line="276" w:lineRule="auto"/>
      <w:outlineLvl w:val="3"/>
    </w:pPr>
    <w:rPr>
      <w:rFonts w:eastAsiaTheme="majorEastAsia" w:cstheme="majorBidi"/>
      <w:bCs/>
      <w:iCs/>
      <w:color w:val="000000" w:themeColor="text1"/>
      <w:szCs w:val="22"/>
      <w:lang w:val="en-GB"/>
    </w:rPr>
  </w:style>
  <w:style w:type="paragraph" w:styleId="Heading5">
    <w:name w:val="heading 5"/>
    <w:aliases w:val="DCUSA a),Subheading,Heading 5*,H5,FMH1,Appendix A to X,dash,ds,dd,h5,Heading 5(unused),Level 3 - (i),Roman list,H51,Heading 5   Appendix A to X,PR13,Second Subheading,i) ii) iii),Lev 5,Level 3 - i,5,H5-Heading 5,l5,heading5,Heading5"/>
    <w:basedOn w:val="Normal"/>
    <w:next w:val="Normal"/>
    <w:link w:val="Heading5Char"/>
    <w:uiPriority w:val="1"/>
    <w:unhideWhenUsed/>
    <w:qFormat/>
    <w:rsid w:val="00092F15"/>
    <w:pPr>
      <w:keepNext/>
      <w:keepLines/>
      <w:numPr>
        <w:ilvl w:val="4"/>
        <w:numId w:val="8"/>
      </w:numPr>
      <w:spacing w:before="200" w:after="120" w:line="360" w:lineRule="auto"/>
      <w:ind w:left="720" w:hanging="720"/>
      <w:outlineLvl w:val="4"/>
    </w:pPr>
    <w:rPr>
      <w:rFonts w:eastAsiaTheme="majorEastAsia" w:cstheme="majorBidi"/>
      <w:szCs w:val="22"/>
      <w:lang w:val="en-GB"/>
    </w:rPr>
  </w:style>
  <w:style w:type="paragraph" w:styleId="Heading6">
    <w:name w:val="heading 6"/>
    <w:aliases w:val="DCSA i),h6,H6,H61,H62,H63,H64,H65,H66,H67,H68,H69,H610,H611,H612,H613,H614,H615,H616,H617,H618,H619,H621,H631,H641,H651,H661,H671,H681,H691,H6101,H6111,H6121,H6131,H6141,H6151,H6161,H6171,H6181,H620,H622,H623,H624,H625,H626,H627,H628,H629,H630"/>
    <w:basedOn w:val="Normal"/>
    <w:next w:val="Normal"/>
    <w:link w:val="Heading6Char"/>
    <w:uiPriority w:val="1"/>
    <w:unhideWhenUsed/>
    <w:qFormat/>
    <w:rsid w:val="00092F15"/>
    <w:pPr>
      <w:keepNext/>
      <w:keepLines/>
      <w:numPr>
        <w:ilvl w:val="5"/>
        <w:numId w:val="8"/>
      </w:numPr>
      <w:spacing w:before="200" w:line="276" w:lineRule="auto"/>
      <w:outlineLvl w:val="5"/>
    </w:pPr>
    <w:rPr>
      <w:rFonts w:eastAsiaTheme="majorEastAsia" w:cstheme="majorBidi"/>
      <w:iCs/>
      <w:color w:val="000000" w:themeColor="text1"/>
      <w:szCs w:val="22"/>
      <w:lang w:val="en-GB"/>
    </w:rPr>
  </w:style>
  <w:style w:type="paragraph" w:styleId="Heading7">
    <w:name w:val="heading 7"/>
    <w:aliases w:val="ITT t7,PA Appendix Major,Appendix Major,Lev 7,Heading 7(unused),Legal Level 1.1.,L2 PIP,L7,Numbered - 7,7,subTITLEPAGE,letter list,L1 Heading 7,req3,cnc,Caption number (column-wide),Bulleted list,H7DO NOT USE,level1-noHeading,level1noheading"/>
    <w:basedOn w:val="Normal"/>
    <w:next w:val="Normal"/>
    <w:link w:val="Heading7Char"/>
    <w:uiPriority w:val="10"/>
    <w:unhideWhenUsed/>
    <w:qFormat/>
    <w:rsid w:val="00092F15"/>
    <w:pPr>
      <w:keepNext/>
      <w:keepLines/>
      <w:numPr>
        <w:ilvl w:val="6"/>
        <w:numId w:val="8"/>
      </w:numPr>
      <w:spacing w:before="200" w:line="360" w:lineRule="auto"/>
      <w:ind w:left="720" w:hanging="720"/>
      <w:outlineLvl w:val="6"/>
    </w:pPr>
    <w:rPr>
      <w:rFonts w:eastAsiaTheme="majorEastAsia" w:cstheme="majorBidi"/>
      <w:iCs/>
      <w:szCs w:val="22"/>
      <w:lang w:val="en-GB"/>
    </w:rPr>
  </w:style>
  <w:style w:type="paragraph" w:styleId="Heading8">
    <w:name w:val="heading 8"/>
    <w:aliases w:val="level2(a)"/>
    <w:basedOn w:val="Normal"/>
    <w:next w:val="Normal"/>
    <w:link w:val="Heading8Char"/>
    <w:uiPriority w:val="10"/>
    <w:unhideWhenUsed/>
    <w:qFormat/>
    <w:rsid w:val="00092F15"/>
    <w:pPr>
      <w:keepNext/>
      <w:keepLines/>
      <w:numPr>
        <w:ilvl w:val="7"/>
        <w:numId w:val="8"/>
      </w:numPr>
      <w:spacing w:before="200" w:line="276" w:lineRule="auto"/>
      <w:outlineLvl w:val="7"/>
    </w:pPr>
    <w:rPr>
      <w:rFonts w:asciiTheme="majorHAnsi" w:eastAsiaTheme="majorEastAsia" w:hAnsiTheme="majorHAnsi" w:cstheme="majorBidi"/>
      <w:color w:val="404040" w:themeColor="text1" w:themeTint="BF"/>
      <w:sz w:val="20"/>
      <w:szCs w:val="20"/>
      <w:lang w:val="en-GB"/>
    </w:rPr>
  </w:style>
  <w:style w:type="paragraph" w:styleId="Heading9">
    <w:name w:val="heading 9"/>
    <w:aliases w:val="App Heading,level3(i)"/>
    <w:basedOn w:val="Normal"/>
    <w:next w:val="Normal"/>
    <w:link w:val="Heading9Char"/>
    <w:uiPriority w:val="10"/>
    <w:unhideWhenUsed/>
    <w:qFormat/>
    <w:rsid w:val="00092F15"/>
    <w:pPr>
      <w:keepNext/>
      <w:keepLines/>
      <w:numPr>
        <w:ilvl w:val="8"/>
        <w:numId w:val="8"/>
      </w:numPr>
      <w:spacing w:before="200" w:line="276" w:lineRule="auto"/>
      <w:outlineLvl w:val="8"/>
    </w:pPr>
    <w:rPr>
      <w:rFonts w:asciiTheme="majorHAnsi" w:eastAsiaTheme="majorEastAsia" w:hAnsiTheme="majorHAnsi" w:cstheme="majorBidi"/>
      <w:i/>
      <w:iCs/>
      <w:color w:val="404040" w:themeColor="text1" w:themeTint="BF"/>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5"/>
    <w:unhideWhenUsed/>
    <w:qFormat/>
    <w:rsid w:val="00EE1CC6"/>
    <w:pPr>
      <w:tabs>
        <w:tab w:val="center" w:pos="4513"/>
        <w:tab w:val="right" w:pos="9026"/>
      </w:tabs>
    </w:pPr>
  </w:style>
  <w:style w:type="character" w:customStyle="1" w:styleId="HeaderChar">
    <w:name w:val="Header Char"/>
    <w:basedOn w:val="DefaultParagraphFont"/>
    <w:link w:val="Header"/>
    <w:uiPriority w:val="5"/>
    <w:rsid w:val="00EE1CC6"/>
  </w:style>
  <w:style w:type="paragraph" w:styleId="Footer">
    <w:name w:val="footer"/>
    <w:basedOn w:val="Normal"/>
    <w:link w:val="FooterChar"/>
    <w:uiPriority w:val="99"/>
    <w:unhideWhenUsed/>
    <w:rsid w:val="00EE1CC6"/>
    <w:pPr>
      <w:tabs>
        <w:tab w:val="center" w:pos="4513"/>
        <w:tab w:val="right" w:pos="9026"/>
      </w:tabs>
    </w:pPr>
  </w:style>
  <w:style w:type="character" w:customStyle="1" w:styleId="FooterChar">
    <w:name w:val="Footer Char"/>
    <w:basedOn w:val="DefaultParagraphFont"/>
    <w:link w:val="Footer"/>
    <w:uiPriority w:val="99"/>
    <w:rsid w:val="00EE1CC6"/>
  </w:style>
  <w:style w:type="table" w:styleId="TableGrid">
    <w:name w:val="Table Grid"/>
    <w:basedOn w:val="TableNormal"/>
    <w:uiPriority w:val="39"/>
    <w:rsid w:val="003625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CUSATableTexta">
    <w:name w:val="DCUSA Table Text a)"/>
    <w:basedOn w:val="Normal"/>
    <w:qFormat/>
    <w:rsid w:val="003625E3"/>
    <w:pPr>
      <w:numPr>
        <w:numId w:val="6"/>
      </w:numPr>
      <w:tabs>
        <w:tab w:val="num" w:pos="360"/>
      </w:tabs>
      <w:spacing w:before="120" w:after="120"/>
      <w:ind w:left="0" w:firstLine="0"/>
    </w:pPr>
    <w:rPr>
      <w:rFonts w:eastAsia="Calibri"/>
      <w:szCs w:val="22"/>
      <w:lang w:val="en-GB"/>
    </w:rPr>
  </w:style>
  <w:style w:type="paragraph" w:customStyle="1" w:styleId="DCUSATableTextbulletpt">
    <w:name w:val="DCUSA Table Text bullet pt"/>
    <w:basedOn w:val="Normal"/>
    <w:qFormat/>
    <w:rsid w:val="003625E3"/>
    <w:pPr>
      <w:numPr>
        <w:ilvl w:val="1"/>
        <w:numId w:val="6"/>
      </w:numPr>
      <w:tabs>
        <w:tab w:val="num" w:pos="360"/>
      </w:tabs>
      <w:spacing w:before="120" w:after="120" w:line="360" w:lineRule="auto"/>
      <w:ind w:left="0" w:firstLine="0"/>
    </w:pPr>
    <w:rPr>
      <w:rFonts w:eastAsia="Calibri"/>
      <w:szCs w:val="22"/>
      <w:lang w:val="en-GB"/>
    </w:rPr>
  </w:style>
  <w:style w:type="paragraph" w:styleId="BalloonText">
    <w:name w:val="Balloon Text"/>
    <w:basedOn w:val="Normal"/>
    <w:link w:val="BalloonTextChar"/>
    <w:uiPriority w:val="99"/>
    <w:semiHidden/>
    <w:unhideWhenUsed/>
    <w:rsid w:val="003625E3"/>
    <w:rPr>
      <w:rFonts w:ascii="Tahoma" w:hAnsi="Tahoma" w:cs="Tahoma"/>
      <w:sz w:val="16"/>
      <w:szCs w:val="16"/>
    </w:rPr>
  </w:style>
  <w:style w:type="character" w:customStyle="1" w:styleId="BalloonTextChar">
    <w:name w:val="Balloon Text Char"/>
    <w:basedOn w:val="DefaultParagraphFont"/>
    <w:link w:val="BalloonText"/>
    <w:uiPriority w:val="99"/>
    <w:semiHidden/>
    <w:rsid w:val="003625E3"/>
    <w:rPr>
      <w:rFonts w:ascii="Tahoma" w:eastAsia="Times New Roman" w:hAnsi="Tahoma" w:cs="Tahoma"/>
      <w:sz w:val="16"/>
      <w:szCs w:val="16"/>
      <w:lang w:val="en-US"/>
    </w:rPr>
  </w:style>
  <w:style w:type="character" w:customStyle="1" w:styleId="Heading1Char">
    <w:name w:val="Heading 1 Char"/>
    <w:aliases w:val="DCUSA H1 Char,JPW-num-section Char,level 1 Char,level1 Char,Nadpis 1 Char,1 Char,Part Char,Chapter Heading Char,Level 1 Char,head1 Char,head11 Char,head12 Char,PARA1 Char,h1 Char,H1 Char,H11 Char,H12 Char,H13 Char,H14 Char,H15 Char"/>
    <w:basedOn w:val="DefaultParagraphFont"/>
    <w:link w:val="Heading1"/>
    <w:uiPriority w:val="1"/>
    <w:rsid w:val="00092F15"/>
    <w:rPr>
      <w:rFonts w:ascii="Times New Roman Bold" w:eastAsiaTheme="majorEastAsia" w:hAnsi="Times New Roman Bold" w:cstheme="majorBidi"/>
      <w:b/>
      <w:bCs/>
      <w:caps/>
      <w:sz w:val="24"/>
      <w:szCs w:val="28"/>
      <w:u w:val="single"/>
    </w:rPr>
  </w:style>
  <w:style w:type="character" w:customStyle="1" w:styleId="Heading2Char">
    <w:name w:val="Heading 2 Char"/>
    <w:aliases w:val="DCUSA H2 Char,level 2 Char,level2 Char,2 Char,Chapter Char,1.Seite Char,Sub Heading Char,Chapter Title Char,Attribute Heading 2 Char,H2 Char,h2 Char,(Alt+2) Char,heading2 Char,heading h2 Char,KJL:1st Level Char,Level 2 Char,PARA2 Char"/>
    <w:basedOn w:val="DefaultParagraphFont"/>
    <w:link w:val="Heading2"/>
    <w:uiPriority w:val="1"/>
    <w:rsid w:val="00092F15"/>
    <w:rPr>
      <w:rFonts w:ascii="Times New Roman" w:eastAsiaTheme="majorEastAsia" w:hAnsi="Times New Roman" w:cstheme="majorBidi"/>
      <w:sz w:val="24"/>
      <w:szCs w:val="26"/>
    </w:rPr>
  </w:style>
  <w:style w:type="character" w:customStyle="1" w:styleId="Heading3Char">
    <w:name w:val="Heading 3 Char"/>
    <w:aliases w:val="DCUSA H3 Char,level 3 Char,level3 Char,Nadpis 3 Char,3 Char,Section Char,Annotationen Char,(Alt+3) Char,(Alt+3)1 Char,(Alt+3)2 Char,(Alt+3)3 Char,(Alt+3)4 Char,(Alt+3)5 Char,(Alt+3)6 Char,(Alt+3)11 Char,(Alt+3)21 Char,(Alt+3)31 Char"/>
    <w:basedOn w:val="DefaultParagraphFont"/>
    <w:link w:val="Heading3"/>
    <w:uiPriority w:val="1"/>
    <w:rsid w:val="00092F15"/>
    <w:rPr>
      <w:rFonts w:ascii="Times New Roman" w:eastAsiaTheme="majorEastAsia" w:hAnsi="Times New Roman" w:cstheme="majorBidi"/>
      <w:bCs/>
      <w:sz w:val="24"/>
      <w:szCs w:val="26"/>
    </w:rPr>
  </w:style>
  <w:style w:type="character" w:customStyle="1" w:styleId="Heading4Char">
    <w:name w:val="Heading 4 Char"/>
    <w:aliases w:val="DCUSA H4 Char,Subsection Char,(Alt+4) Char,H41 Char,(Alt+4)1 Char,H42 Char,(Alt+4)2 Char,H43 Char,(Alt+4)3 Char,H44 Char,(Alt+4)4 Char,H45 Char,(Alt+4)5 Char,H411 Char,(Alt+4)11 Char,H421 Char,(Alt+4)21 Char,H431 Char,(Alt+4)31 Char"/>
    <w:basedOn w:val="DefaultParagraphFont"/>
    <w:link w:val="Heading4"/>
    <w:uiPriority w:val="1"/>
    <w:rsid w:val="00092F15"/>
    <w:rPr>
      <w:rFonts w:ascii="Times New Roman" w:eastAsiaTheme="majorEastAsia" w:hAnsi="Times New Roman" w:cstheme="majorBidi"/>
      <w:bCs/>
      <w:iCs/>
      <w:color w:val="000000" w:themeColor="text1"/>
      <w:sz w:val="24"/>
    </w:rPr>
  </w:style>
  <w:style w:type="character" w:customStyle="1" w:styleId="Heading5Char">
    <w:name w:val="Heading 5 Char"/>
    <w:aliases w:val="DCUSA a) Char,Subheading Char,Heading 5* Char,H5 Char,FMH1 Char,Appendix A to X Char,dash Char,ds Char,dd Char,h5 Char,Heading 5(unused) Char,Level 3 - (i) Char,Roman list Char,H51 Char,Heading 5   Appendix A to X Char,PR13 Char,5 Char"/>
    <w:basedOn w:val="DefaultParagraphFont"/>
    <w:link w:val="Heading5"/>
    <w:uiPriority w:val="1"/>
    <w:rsid w:val="00092F15"/>
    <w:rPr>
      <w:rFonts w:ascii="Times New Roman" w:eastAsiaTheme="majorEastAsia" w:hAnsi="Times New Roman" w:cstheme="majorBidi"/>
      <w:sz w:val="24"/>
    </w:rPr>
  </w:style>
  <w:style w:type="character" w:customStyle="1" w:styleId="Heading6Char">
    <w:name w:val="Heading 6 Char"/>
    <w:aliases w:val="DCSA i) Char,h6 Char,H6 Char,H61 Char,H62 Char,H63 Char,H64 Char,H65 Char,H66 Char,H67 Char,H68 Char,H69 Char,H610 Char,H611 Char,H612 Char,H613 Char,H614 Char,H615 Char,H616 Char,H617 Char,H618 Char,H619 Char,H621 Char,H631 Char"/>
    <w:basedOn w:val="DefaultParagraphFont"/>
    <w:link w:val="Heading6"/>
    <w:uiPriority w:val="1"/>
    <w:rsid w:val="00092F15"/>
    <w:rPr>
      <w:rFonts w:ascii="Times New Roman" w:eastAsiaTheme="majorEastAsia" w:hAnsi="Times New Roman" w:cstheme="majorBidi"/>
      <w:iCs/>
      <w:color w:val="000000" w:themeColor="text1"/>
      <w:sz w:val="24"/>
    </w:rPr>
  </w:style>
  <w:style w:type="character" w:customStyle="1" w:styleId="Heading7Char">
    <w:name w:val="Heading 7 Char"/>
    <w:aliases w:val="ITT t7 Char,PA Appendix Major Char,Appendix Major Char,Lev 7 Char,Heading 7(unused) Char,Legal Level 1.1. Char,L2 PIP Char,L7 Char,Numbered - 7 Char,7 Char,subTITLEPAGE Char,letter list Char,L1 Heading 7 Char,req3 Char,cnc Char"/>
    <w:basedOn w:val="DefaultParagraphFont"/>
    <w:link w:val="Heading7"/>
    <w:uiPriority w:val="10"/>
    <w:rsid w:val="00092F15"/>
    <w:rPr>
      <w:rFonts w:ascii="Times New Roman" w:eastAsiaTheme="majorEastAsia" w:hAnsi="Times New Roman" w:cstheme="majorBidi"/>
      <w:iCs/>
      <w:sz w:val="24"/>
    </w:rPr>
  </w:style>
  <w:style w:type="character" w:customStyle="1" w:styleId="Heading8Char">
    <w:name w:val="Heading 8 Char"/>
    <w:aliases w:val="level2(a) Char"/>
    <w:basedOn w:val="DefaultParagraphFont"/>
    <w:link w:val="Heading8"/>
    <w:uiPriority w:val="10"/>
    <w:rsid w:val="00092F15"/>
    <w:rPr>
      <w:rFonts w:asciiTheme="majorHAnsi" w:eastAsiaTheme="majorEastAsia" w:hAnsiTheme="majorHAnsi" w:cstheme="majorBidi"/>
      <w:color w:val="404040" w:themeColor="text1" w:themeTint="BF"/>
      <w:sz w:val="20"/>
      <w:szCs w:val="20"/>
    </w:rPr>
  </w:style>
  <w:style w:type="character" w:customStyle="1" w:styleId="Heading9Char">
    <w:name w:val="Heading 9 Char"/>
    <w:aliases w:val="App Heading Char,level3(i) Char"/>
    <w:basedOn w:val="DefaultParagraphFont"/>
    <w:link w:val="Heading9"/>
    <w:uiPriority w:val="10"/>
    <w:rsid w:val="00092F15"/>
    <w:rPr>
      <w:rFonts w:asciiTheme="majorHAnsi" w:eastAsiaTheme="majorEastAsia" w:hAnsiTheme="majorHAnsi" w:cstheme="majorBidi"/>
      <w:i/>
      <w:iCs/>
      <w:color w:val="404040" w:themeColor="text1" w:themeTint="BF"/>
      <w:sz w:val="20"/>
      <w:szCs w:val="20"/>
    </w:rPr>
  </w:style>
  <w:style w:type="paragraph" w:styleId="ListParagraph">
    <w:name w:val="List Paragraph"/>
    <w:basedOn w:val="Normal"/>
    <w:uiPriority w:val="34"/>
    <w:qFormat/>
    <w:rsid w:val="00092F15"/>
    <w:pPr>
      <w:ind w:left="720"/>
      <w:contextualSpacing/>
    </w:pPr>
  </w:style>
  <w:style w:type="paragraph" w:customStyle="1" w:styleId="DCHeading4">
    <w:name w:val="DC Heading 4"/>
    <w:basedOn w:val="Normal"/>
    <w:qFormat/>
    <w:rsid w:val="00092F15"/>
    <w:pPr>
      <w:numPr>
        <w:numId w:val="9"/>
      </w:numPr>
      <w:spacing w:after="240" w:line="360" w:lineRule="auto"/>
      <w:jc w:val="center"/>
    </w:pPr>
    <w:rPr>
      <w:rFonts w:ascii="Times New Roman Bold" w:eastAsiaTheme="minorHAnsi" w:hAnsi="Times New Roman Bold" w:cstheme="minorBidi"/>
      <w:szCs w:val="22"/>
      <w:u w:val="single"/>
      <w:lang w:val="en-GB"/>
    </w:rPr>
  </w:style>
  <w:style w:type="numbering" w:customStyle="1" w:styleId="DCParalinknumbers">
    <w:name w:val="DC Para link numbers"/>
    <w:uiPriority w:val="99"/>
    <w:rsid w:val="00092F15"/>
    <w:pPr>
      <w:numPr>
        <w:numId w:val="9"/>
      </w:numPr>
    </w:pPr>
  </w:style>
  <w:style w:type="character" w:styleId="CommentReference">
    <w:name w:val="annotation reference"/>
    <w:basedOn w:val="DefaultParagraphFont"/>
    <w:uiPriority w:val="99"/>
    <w:semiHidden/>
    <w:unhideWhenUsed/>
    <w:rsid w:val="009E4364"/>
    <w:rPr>
      <w:sz w:val="16"/>
      <w:szCs w:val="16"/>
    </w:rPr>
  </w:style>
  <w:style w:type="paragraph" w:styleId="CommentText">
    <w:name w:val="annotation text"/>
    <w:basedOn w:val="Normal"/>
    <w:link w:val="CommentTextChar"/>
    <w:uiPriority w:val="99"/>
    <w:semiHidden/>
    <w:unhideWhenUsed/>
    <w:rsid w:val="009E4364"/>
    <w:rPr>
      <w:sz w:val="20"/>
      <w:szCs w:val="20"/>
    </w:rPr>
  </w:style>
  <w:style w:type="character" w:customStyle="1" w:styleId="CommentTextChar">
    <w:name w:val="Comment Text Char"/>
    <w:basedOn w:val="DefaultParagraphFont"/>
    <w:link w:val="CommentText"/>
    <w:uiPriority w:val="99"/>
    <w:semiHidden/>
    <w:rsid w:val="009E4364"/>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9E4364"/>
    <w:rPr>
      <w:b/>
      <w:bCs/>
    </w:rPr>
  </w:style>
  <w:style w:type="character" w:customStyle="1" w:styleId="CommentSubjectChar">
    <w:name w:val="Comment Subject Char"/>
    <w:basedOn w:val="CommentTextChar"/>
    <w:link w:val="CommentSubject"/>
    <w:uiPriority w:val="99"/>
    <w:semiHidden/>
    <w:rsid w:val="009E4364"/>
    <w:rPr>
      <w:rFonts w:ascii="Times New Roman" w:eastAsia="Times New Roman" w:hAnsi="Times New Roman" w:cs="Times New Roman"/>
      <w:b/>
      <w:bCs/>
      <w:sz w:val="20"/>
      <w:szCs w:val="20"/>
      <w:lang w:val="en-US"/>
    </w:rPr>
  </w:style>
  <w:style w:type="character" w:customStyle="1" w:styleId="DeltaViewInsertion">
    <w:name w:val="DeltaView Insertion"/>
    <w:uiPriority w:val="99"/>
    <w:rsid w:val="00C97133"/>
    <w:rPr>
      <w:color w:val="0000FF"/>
      <w:u w:val="double"/>
    </w:rPr>
  </w:style>
  <w:style w:type="character" w:customStyle="1" w:styleId="DeltaViewDeletion">
    <w:name w:val="DeltaView Deletion"/>
    <w:uiPriority w:val="99"/>
    <w:rsid w:val="00C97133"/>
    <w:rPr>
      <w:strike/>
      <w:color w:val="FF0000"/>
    </w:rPr>
  </w:style>
  <w:style w:type="paragraph" w:customStyle="1" w:styleId="AgtLevel4">
    <w:name w:val="Agt/Level4"/>
    <w:basedOn w:val="Normal"/>
    <w:uiPriority w:val="99"/>
    <w:rsid w:val="00CC559F"/>
    <w:pPr>
      <w:tabs>
        <w:tab w:val="num" w:pos="2126"/>
      </w:tabs>
      <w:spacing w:after="240" w:line="360" w:lineRule="auto"/>
      <w:ind w:left="2126" w:hanging="709"/>
      <w:jc w:val="both"/>
    </w:pPr>
    <w:rPr>
      <w:szCs w:val="20"/>
      <w:lang w:val="en-GB"/>
    </w:rPr>
  </w:style>
  <w:style w:type="paragraph" w:styleId="FootnoteText">
    <w:name w:val="footnote text"/>
    <w:basedOn w:val="Normal"/>
    <w:link w:val="FootnoteTextChar"/>
    <w:uiPriority w:val="99"/>
    <w:semiHidden/>
    <w:unhideWhenUsed/>
    <w:rsid w:val="00386EE2"/>
    <w:rPr>
      <w:sz w:val="20"/>
      <w:szCs w:val="20"/>
    </w:rPr>
  </w:style>
  <w:style w:type="character" w:customStyle="1" w:styleId="FootnoteTextChar">
    <w:name w:val="Footnote Text Char"/>
    <w:basedOn w:val="DefaultParagraphFont"/>
    <w:link w:val="FootnoteText"/>
    <w:uiPriority w:val="99"/>
    <w:semiHidden/>
    <w:rsid w:val="00386EE2"/>
    <w:rPr>
      <w:rFonts w:ascii="Times New Roman" w:eastAsia="Times New Roman" w:hAnsi="Times New Roman" w:cs="Times New Roman"/>
      <w:sz w:val="20"/>
      <w:szCs w:val="20"/>
      <w:lang w:val="en-US"/>
    </w:rPr>
  </w:style>
  <w:style w:type="character" w:styleId="FootnoteReference">
    <w:name w:val="footnote reference"/>
    <w:basedOn w:val="DefaultParagraphFont"/>
    <w:uiPriority w:val="99"/>
    <w:semiHidden/>
    <w:unhideWhenUsed/>
    <w:rsid w:val="00386EE2"/>
    <w:rPr>
      <w:vertAlign w:val="superscript"/>
    </w:rPr>
  </w:style>
  <w:style w:type="paragraph" w:styleId="BodyText3">
    <w:name w:val="Body Text 3"/>
    <w:basedOn w:val="Normal"/>
    <w:link w:val="BodyText3Char"/>
    <w:uiPriority w:val="99"/>
    <w:unhideWhenUsed/>
    <w:rsid w:val="0075107D"/>
    <w:pPr>
      <w:spacing w:after="120"/>
    </w:pPr>
    <w:rPr>
      <w:sz w:val="16"/>
      <w:szCs w:val="16"/>
    </w:rPr>
  </w:style>
  <w:style w:type="character" w:customStyle="1" w:styleId="BodyText3Char">
    <w:name w:val="Body Text 3 Char"/>
    <w:basedOn w:val="DefaultParagraphFont"/>
    <w:link w:val="BodyText3"/>
    <w:uiPriority w:val="99"/>
    <w:rsid w:val="0075107D"/>
    <w:rPr>
      <w:rFonts w:ascii="Times New Roman" w:eastAsia="Times New Roman" w:hAnsi="Times New Roman" w:cs="Times New Roman"/>
      <w:sz w:val="16"/>
      <w:szCs w:val="16"/>
      <w:lang w:val="en-US"/>
    </w:rPr>
  </w:style>
  <w:style w:type="paragraph" w:styleId="BodyText2">
    <w:name w:val="Body Text 2"/>
    <w:basedOn w:val="Normal"/>
    <w:link w:val="BodyText2Char"/>
    <w:uiPriority w:val="99"/>
    <w:unhideWhenUsed/>
    <w:rsid w:val="004D465E"/>
    <w:pPr>
      <w:spacing w:after="120" w:line="480" w:lineRule="auto"/>
    </w:pPr>
  </w:style>
  <w:style w:type="character" w:customStyle="1" w:styleId="BodyText2Char">
    <w:name w:val="Body Text 2 Char"/>
    <w:basedOn w:val="DefaultParagraphFont"/>
    <w:link w:val="BodyText2"/>
    <w:uiPriority w:val="99"/>
    <w:rsid w:val="004D465E"/>
    <w:rPr>
      <w:rFonts w:ascii="Times New Roman" w:eastAsia="Times New Roman" w:hAnsi="Times New Roman" w:cs="Times New Roman"/>
      <w:sz w:val="24"/>
      <w:szCs w:val="24"/>
      <w:lang w:val="en-US"/>
    </w:rPr>
  </w:style>
  <w:style w:type="paragraph" w:styleId="BodyText">
    <w:name w:val="Body Text"/>
    <w:basedOn w:val="Normal"/>
    <w:link w:val="BodyTextChar"/>
    <w:rsid w:val="00006B58"/>
    <w:pPr>
      <w:tabs>
        <w:tab w:val="left" w:pos="1440"/>
        <w:tab w:val="left" w:pos="2160"/>
        <w:tab w:val="left" w:pos="2880"/>
        <w:tab w:val="left" w:pos="3600"/>
        <w:tab w:val="left" w:pos="4320"/>
        <w:tab w:val="left" w:pos="5040"/>
      </w:tabs>
      <w:spacing w:after="200"/>
      <w:ind w:left="709"/>
      <w:jc w:val="both"/>
    </w:pPr>
    <w:rPr>
      <w:sz w:val="22"/>
      <w:szCs w:val="20"/>
      <w:lang w:val="en-GB"/>
    </w:rPr>
  </w:style>
  <w:style w:type="character" w:customStyle="1" w:styleId="BodyTextChar">
    <w:name w:val="Body Text Char"/>
    <w:basedOn w:val="DefaultParagraphFont"/>
    <w:link w:val="BodyText"/>
    <w:rsid w:val="00006B58"/>
    <w:rPr>
      <w:rFonts w:ascii="Times New Roman" w:eastAsia="Times New Roman" w:hAnsi="Times New Roman" w:cs="Times New Roman"/>
      <w:szCs w:val="20"/>
    </w:rPr>
  </w:style>
  <w:style w:type="paragraph" w:customStyle="1" w:styleId="Default">
    <w:name w:val="Default"/>
    <w:rsid w:val="00C12850"/>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2857870">
      <w:bodyDiv w:val="1"/>
      <w:marLeft w:val="0"/>
      <w:marRight w:val="0"/>
      <w:marTop w:val="0"/>
      <w:marBottom w:val="0"/>
      <w:divBdr>
        <w:top w:val="none" w:sz="0" w:space="0" w:color="auto"/>
        <w:left w:val="none" w:sz="0" w:space="0" w:color="auto"/>
        <w:bottom w:val="none" w:sz="0" w:space="0" w:color="auto"/>
        <w:right w:val="none" w:sz="0" w:space="0" w:color="auto"/>
      </w:divBdr>
    </w:div>
    <w:div w:id="693382354">
      <w:bodyDiv w:val="1"/>
      <w:marLeft w:val="0"/>
      <w:marRight w:val="0"/>
      <w:marTop w:val="0"/>
      <w:marBottom w:val="0"/>
      <w:divBdr>
        <w:top w:val="none" w:sz="0" w:space="0" w:color="auto"/>
        <w:left w:val="none" w:sz="0" w:space="0" w:color="auto"/>
        <w:bottom w:val="none" w:sz="0" w:space="0" w:color="auto"/>
        <w:right w:val="none" w:sz="0" w:space="0" w:color="auto"/>
      </w:divBdr>
    </w:div>
    <w:div w:id="715012806">
      <w:bodyDiv w:val="1"/>
      <w:marLeft w:val="0"/>
      <w:marRight w:val="0"/>
      <w:marTop w:val="0"/>
      <w:marBottom w:val="0"/>
      <w:divBdr>
        <w:top w:val="none" w:sz="0" w:space="0" w:color="auto"/>
        <w:left w:val="none" w:sz="0" w:space="0" w:color="auto"/>
        <w:bottom w:val="none" w:sz="0" w:space="0" w:color="auto"/>
        <w:right w:val="none" w:sz="0" w:space="0" w:color="auto"/>
      </w:divBdr>
    </w:div>
    <w:div w:id="1902448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endnotes" Target="endnotes.xml" />
  <Relationship Id="rId13" Type="http://schemas.openxmlformats.org/officeDocument/2006/relationships/footer" Target="footer2.xml" />
  <Relationship Id="rId3" Type="http://schemas.openxmlformats.org/officeDocument/2006/relationships/styles" Target="styles.xml" />
  <Relationship Id="rId7" Type="http://schemas.openxmlformats.org/officeDocument/2006/relationships/footnotes" Target="footnotes.xml" />
  <Relationship Id="rId12" Type="http://schemas.openxmlformats.org/officeDocument/2006/relationships/footer" Target="footer1.xml" />
  <Relationship Id="rId17" Type="http://schemas.openxmlformats.org/officeDocument/2006/relationships/theme" Target="theme/theme1.xml" />
  <Relationship Id="rId2" Type="http://schemas.openxmlformats.org/officeDocument/2006/relationships/numbering" Target="numbering.xml" />
  <Relationship Id="rId16" Type="http://schemas.openxmlformats.org/officeDocument/2006/relationships/fontTable" Target="fontTable.xml" />
  <Relationship Id="rId1" Type="http://schemas.openxmlformats.org/officeDocument/2006/relationships/customXml" Target="../customXml/item1.xml" />
  <Relationship Id="rId6" Type="http://schemas.openxmlformats.org/officeDocument/2006/relationships/webSettings" Target="webSettings.xml" />
  <Relationship Id="rId11" Type="http://schemas.openxmlformats.org/officeDocument/2006/relationships/header" Target="header2.xml" />
  <Relationship Id="rId5" Type="http://schemas.openxmlformats.org/officeDocument/2006/relationships/settings" Target="settings.xml" />
  <Relationship Id="rId15" Type="http://schemas.openxmlformats.org/officeDocument/2006/relationships/footer" Target="footer3.xml" />
  <Relationship Id="rId10" Type="http://schemas.openxmlformats.org/officeDocument/2006/relationships/header" Target="header1.xml" />
  <Relationship Id="rId19" Type="http://schemas.microsoft.com/office/2011/relationships/people" Target="people.xml" />
  <Relationship Id="rId4" Type="http://schemas.microsoft.com/office/2007/relationships/stylesWithEffects" Target="stylesWithEffects.xml" />
  <Relationship Id="rId9" Type="http://schemas.openxmlformats.org/officeDocument/2006/relationships/image" Target="media/image1.jpeg" />
  <Relationship Id="rId14" Type="http://schemas.openxmlformats.org/officeDocument/2006/relationships/header" Target="header3.xml" />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03813B-5C1E-4322-9876-1B5AEADC46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Pages>3</Pages>
  <Words>5753</Words>
  <Characters>28080</Characters>
  <Application>Microsoft Office Word</Application>
  <DocSecurity>0</DocSecurity>
  <Lines>585</Lines>
  <Paragraphs>286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33547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

<file path=docProps/custom.xml><?xml version="1.0" encoding="utf-8"?>
<Properties xmlns="http://schemas.openxmlformats.org/officeDocument/2006/custom-properties" xmlns:vt="http://schemas.openxmlformats.org/officeDocument/2006/docPropsVTypes">
  <property fmtid="{D5CDD505-2E9C-101B-9397-08002B2CF9AE}" pid="2" name="WS_TRACKING_ID">
    <vt:lpwstr>04d9ddc1-62db-4b7d-ad50-99c83a5e8065</vt:lpwstr>
  </property>
</Properties>
</file>