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25252" w14:textId="77777777" w:rsidR="003C043A" w:rsidRPr="00A62EE8" w:rsidRDefault="008801F7" w:rsidP="003C043A">
      <w:pPr>
        <w:pStyle w:val="Default"/>
        <w:framePr w:w="4211" w:wrap="auto" w:vAnchor="page" w:hAnchor="page" w:x="415" w:y="595"/>
        <w:rPr>
          <w:rFonts w:asciiTheme="minorHAnsi" w:hAnsiTheme="minorHAnsi"/>
          <w:sz w:val="22"/>
          <w:szCs w:val="22"/>
        </w:rPr>
      </w:pPr>
      <w:r w:rsidRPr="00A62EE8">
        <w:rPr>
          <w:rFonts w:asciiTheme="minorHAnsi" w:hAnsiTheme="minorHAnsi"/>
          <w:noProof/>
          <w:sz w:val="22"/>
          <w:szCs w:val="22"/>
          <w:lang w:val="en-GB" w:eastAsia="en-GB"/>
        </w:rPr>
        <w:drawing>
          <wp:inline distT="0" distB="0" distL="0" distR="0" wp14:anchorId="4778F915" wp14:editId="06F88375">
            <wp:extent cx="1828800" cy="49974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1CC40A" w14:textId="77777777" w:rsidR="00254B60" w:rsidRPr="00A62EE8" w:rsidRDefault="00254B60" w:rsidP="002C7D09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</w:p>
    <w:p w14:paraId="5399B2EF" w14:textId="77777777" w:rsidR="00F66D6E" w:rsidRPr="00A62EE8" w:rsidRDefault="00F66D6E" w:rsidP="002C7D09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</w:p>
    <w:p w14:paraId="4A726C0A" w14:textId="77777777" w:rsidR="008A14EB" w:rsidRPr="00A62EE8" w:rsidRDefault="00643F5D" w:rsidP="002C7D09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  <w:r w:rsidRPr="00A62EE8">
        <w:rPr>
          <w:rFonts w:asciiTheme="minorHAnsi" w:hAnsiTheme="minorHAnsi"/>
          <w:sz w:val="28"/>
          <w:szCs w:val="28"/>
        </w:rPr>
        <w:t xml:space="preserve">DCP </w:t>
      </w:r>
      <w:r w:rsidR="00E57BA0" w:rsidRPr="00A62EE8">
        <w:rPr>
          <w:rFonts w:asciiTheme="minorHAnsi" w:hAnsiTheme="minorHAnsi"/>
          <w:sz w:val="28"/>
          <w:szCs w:val="28"/>
        </w:rPr>
        <w:t>251</w:t>
      </w:r>
      <w:r w:rsidR="00F66D6E" w:rsidRPr="00A62EE8">
        <w:rPr>
          <w:rFonts w:asciiTheme="minorHAnsi" w:hAnsiTheme="minorHAnsi"/>
          <w:sz w:val="28"/>
          <w:szCs w:val="28"/>
        </w:rPr>
        <w:t xml:space="preserve"> </w:t>
      </w:r>
      <w:r w:rsidR="00EE4523" w:rsidRPr="00A62EE8">
        <w:rPr>
          <w:rFonts w:asciiTheme="minorHAnsi" w:hAnsiTheme="minorHAnsi"/>
          <w:sz w:val="28"/>
          <w:szCs w:val="28"/>
        </w:rPr>
        <w:t xml:space="preserve">and DCP 252 </w:t>
      </w:r>
      <w:r w:rsidR="00F66D6E" w:rsidRPr="00A62EE8">
        <w:rPr>
          <w:rFonts w:asciiTheme="minorHAnsi" w:hAnsiTheme="minorHAnsi"/>
          <w:sz w:val="28"/>
          <w:szCs w:val="28"/>
        </w:rPr>
        <w:t>Work Plan</w:t>
      </w:r>
    </w:p>
    <w:p w14:paraId="22A7A715" w14:textId="77777777" w:rsidR="00F66D6E" w:rsidRPr="00A62EE8" w:rsidRDefault="00F66D6E" w:rsidP="00F66D6E">
      <w:pPr>
        <w:pStyle w:val="Body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"/>
        <w:gridCol w:w="6859"/>
        <w:gridCol w:w="1710"/>
      </w:tblGrid>
      <w:tr w:rsidR="00D11144" w:rsidRPr="00A62EE8" w14:paraId="318EB933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14C1963E" w14:textId="77777777" w:rsidR="00D11144" w:rsidRPr="00A62EE8" w:rsidRDefault="00D11144" w:rsidP="006C4B10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A62EE8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5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61AD722F" w14:textId="77777777" w:rsidR="00D11144" w:rsidRPr="00A62EE8" w:rsidRDefault="00D11144" w:rsidP="006C4B10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88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6024E9D" w14:textId="77777777" w:rsidR="00D11144" w:rsidRPr="00A62EE8" w:rsidRDefault="00D11144" w:rsidP="006C4B10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A62EE8">
              <w:rPr>
                <w:rFonts w:asciiTheme="minorHAnsi" w:hAnsiTheme="minorHAnsi"/>
                <w:b/>
              </w:rPr>
              <w:t>Target Date</w:t>
            </w:r>
          </w:p>
        </w:tc>
      </w:tr>
      <w:tr w:rsidR="00D11144" w:rsidRPr="00A62EE8" w14:paraId="1AE5D004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B639D0A" w14:textId="77777777" w:rsidR="00D11144" w:rsidRPr="00A62EE8" w:rsidRDefault="00D11144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78C555C" w14:textId="77777777" w:rsidR="00D11144" w:rsidRPr="00A62EE8" w:rsidRDefault="00D11144" w:rsidP="006C4B10">
            <w:pPr>
              <w:widowControl w:val="0"/>
              <w:spacing w:before="60" w:after="60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First Working Group</w:t>
            </w: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meeting</w:t>
            </w:r>
          </w:p>
        </w:tc>
        <w:tc>
          <w:tcPr>
            <w:tcW w:w="889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DB38442" w14:textId="77777777" w:rsidR="00D11144" w:rsidRPr="00A62EE8" w:rsidRDefault="00CB072C" w:rsidP="001802F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</w:rPr>
              <w:t xml:space="preserve">20 </w:t>
            </w:r>
            <w:r w:rsidR="000A7F63" w:rsidRPr="00A62EE8">
              <w:rPr>
                <w:rFonts w:asciiTheme="minorHAnsi" w:hAnsiTheme="minorHAnsi"/>
                <w:color w:val="808080" w:themeColor="background1" w:themeShade="80"/>
              </w:rPr>
              <w:t>November 2015</w:t>
            </w:r>
          </w:p>
        </w:tc>
      </w:tr>
      <w:tr w:rsidR="001802FC" w:rsidRPr="00A62EE8" w14:paraId="30D6FB2E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D69DCA0" w14:textId="77777777" w:rsidR="001802FC" w:rsidRPr="00A62EE8" w:rsidRDefault="001802FC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141E8A6" w14:textId="77777777" w:rsidR="001802FC" w:rsidRPr="00A62EE8" w:rsidRDefault="001802FC" w:rsidP="00231ED9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Working Group to develop scenarios with regard to DCP 251, to be circulated for consideration on 4</w:t>
            </w: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vertAlign w:val="superscript"/>
                <w:lang w:val="en-US" w:eastAsia="en-US"/>
              </w:rPr>
              <w:t>th</w:t>
            </w: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December 2015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8871254" w14:textId="77777777" w:rsidR="001802FC" w:rsidRPr="00A62EE8" w:rsidRDefault="001802FC" w:rsidP="006C4B1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</w:rPr>
              <w:t>4</w:t>
            </w:r>
            <w:r w:rsidRPr="00A62EE8">
              <w:rPr>
                <w:rFonts w:asciiTheme="minorHAnsi" w:hAnsiTheme="minorHAnsi"/>
                <w:color w:val="808080" w:themeColor="background1" w:themeShade="80"/>
                <w:vertAlign w:val="superscript"/>
              </w:rPr>
              <w:t xml:space="preserve"> </w:t>
            </w:r>
            <w:r w:rsidRPr="00A62EE8">
              <w:rPr>
                <w:rFonts w:asciiTheme="minorHAnsi" w:hAnsiTheme="minorHAnsi"/>
                <w:color w:val="808080" w:themeColor="background1" w:themeShade="80"/>
              </w:rPr>
              <w:t>December 2015</w:t>
            </w:r>
          </w:p>
        </w:tc>
      </w:tr>
      <w:tr w:rsidR="001802FC" w:rsidRPr="00A62EE8" w14:paraId="485A910D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26EE54F" w14:textId="77777777" w:rsidR="001802FC" w:rsidRPr="00A62EE8" w:rsidRDefault="001802FC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35FDA1F" w14:textId="77777777" w:rsidR="001802FC" w:rsidRPr="00A62EE8" w:rsidRDefault="001802FC" w:rsidP="00231ED9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Second Working Group meeting 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F3FA99B" w14:textId="77777777" w:rsidR="001802FC" w:rsidRPr="00A62EE8" w:rsidRDefault="001802FC" w:rsidP="001802F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</w:rPr>
              <w:t>5 January 2016</w:t>
            </w:r>
          </w:p>
        </w:tc>
      </w:tr>
      <w:tr w:rsidR="002D37F9" w:rsidRPr="00A62EE8" w14:paraId="29B47FEA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57B6F5F" w14:textId="77777777" w:rsidR="002D37F9" w:rsidRPr="00A62EE8" w:rsidRDefault="002D37F9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B6C6C92" w14:textId="77777777" w:rsidR="002D37F9" w:rsidRPr="00A62EE8" w:rsidRDefault="002D37F9" w:rsidP="001802FC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Third Working Group meeting, to consider the differences between IDNOs and non-licensed DNOs (face-to-face)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98E0DCF" w14:textId="77777777" w:rsidR="002D37F9" w:rsidRPr="00A62EE8" w:rsidRDefault="002D37F9" w:rsidP="00034B68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>2</w:t>
            </w:r>
            <w:r w:rsidR="00034B68"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>9</w:t>
            </w:r>
            <w:r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 xml:space="preserve"> January 2016</w:t>
            </w:r>
          </w:p>
        </w:tc>
      </w:tr>
      <w:tr w:rsidR="002D37F9" w:rsidRPr="00A62EE8" w14:paraId="75E1900B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C9BF2F3" w14:textId="77777777" w:rsidR="002D37F9" w:rsidRPr="00A62EE8" w:rsidRDefault="002D37F9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5C41DEE" w14:textId="77777777" w:rsidR="002D37F9" w:rsidRPr="00A62EE8" w:rsidRDefault="002D37F9" w:rsidP="001802FC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Fourth Working Group meeting, to </w:t>
            </w:r>
            <w:proofErr w:type="spellStart"/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finalise</w:t>
            </w:r>
            <w:proofErr w:type="spellEnd"/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the differences between IDNOs and non-licenses DNOs for inclusion within the consultation (face-to-face)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FBD2281" w14:textId="77777777" w:rsidR="002D37F9" w:rsidRPr="00A62EE8" w:rsidRDefault="009F6757" w:rsidP="001802F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>29</w:t>
            </w:r>
            <w:r w:rsidR="002D37F9"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 xml:space="preserve"> February 2016</w:t>
            </w:r>
          </w:p>
        </w:tc>
      </w:tr>
      <w:tr w:rsidR="008A3AD6" w:rsidRPr="00A62EE8" w14:paraId="7587C7CF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95FE663" w14:textId="77777777" w:rsidR="008A3AD6" w:rsidRPr="00A62EE8" w:rsidRDefault="008A3AD6" w:rsidP="006C4B10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F164F7D" w14:textId="77777777" w:rsidR="008A3AD6" w:rsidRPr="00A62EE8" w:rsidRDefault="008A3AD6" w:rsidP="001802FC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Fifth Working Group meeting to </w:t>
            </w:r>
            <w:proofErr w:type="spellStart"/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finalise</w:t>
            </w:r>
            <w:proofErr w:type="spellEnd"/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Consultation and Working Paper (face-to-face)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5F43AFD" w14:textId="77777777" w:rsidR="008A3AD6" w:rsidRPr="00A62EE8" w:rsidRDefault="008A3AD6" w:rsidP="001802F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>22 March 2016</w:t>
            </w:r>
          </w:p>
        </w:tc>
      </w:tr>
      <w:tr w:rsidR="00DF0984" w:rsidRPr="00A62EE8" w14:paraId="026075B1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5095079" w14:textId="77777777" w:rsidR="00DF0984" w:rsidRPr="00A62EE8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16130F7" w14:textId="77777777" w:rsidR="00DF0984" w:rsidRPr="00A62EE8" w:rsidRDefault="00DF0984" w:rsidP="00DF0984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Sixth Working Group meeting to </w:t>
            </w:r>
            <w:proofErr w:type="spellStart"/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finalise</w:t>
            </w:r>
            <w:proofErr w:type="spellEnd"/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Consultation and Working Paper (face-to-face)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8A022B7" w14:textId="77777777" w:rsidR="00DF0984" w:rsidRPr="00A62EE8" w:rsidRDefault="00DF098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>25 April 2016</w:t>
            </w:r>
          </w:p>
        </w:tc>
      </w:tr>
      <w:tr w:rsidR="00DF0984" w:rsidRPr="00A62EE8" w14:paraId="572C9E2B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98FB08C" w14:textId="77777777" w:rsidR="00DF0984" w:rsidRPr="00A62EE8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874D79F" w14:textId="77777777" w:rsidR="00DF0984" w:rsidRPr="00A62EE8" w:rsidRDefault="00DF0984" w:rsidP="000848D4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Consult on whether </w:t>
            </w:r>
            <w:proofErr w:type="spellStart"/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licenced</w:t>
            </w:r>
            <w:proofErr w:type="spellEnd"/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and </w:t>
            </w:r>
            <w:proofErr w:type="spellStart"/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licence</w:t>
            </w:r>
            <w:proofErr w:type="spellEnd"/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-exempt distribution systems should or should not be treated differently and why for a period of </w:t>
            </w:r>
            <w:r w:rsidR="000848D4"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four</w:t>
            </w: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weeks. 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580BF03" w14:textId="77777777" w:rsidR="00DF0984" w:rsidRPr="00A62EE8" w:rsidRDefault="000848D4" w:rsidP="008A6E53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>6 May</w:t>
            </w:r>
            <w:r w:rsidR="00DF0984"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 xml:space="preserve"> 2016</w:t>
            </w:r>
          </w:p>
        </w:tc>
      </w:tr>
      <w:tr w:rsidR="00DF0984" w:rsidRPr="00A62EE8" w14:paraId="68714F8C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5BCCDC8" w14:textId="77777777" w:rsidR="00DF0984" w:rsidRPr="00A62EE8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72F5CA8" w14:textId="77777777" w:rsidR="00DF0984" w:rsidRPr="00A62EE8" w:rsidRDefault="00DF0984" w:rsidP="008A6E53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Consultation Responses due 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F025B32" w14:textId="77777777" w:rsidR="00DF0984" w:rsidRPr="00A62EE8" w:rsidRDefault="000848D4" w:rsidP="000848D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>3 June</w:t>
            </w:r>
            <w:r w:rsidR="00DF0984"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 xml:space="preserve"> 2016</w:t>
            </w:r>
          </w:p>
        </w:tc>
      </w:tr>
      <w:tr w:rsidR="00DF0984" w:rsidRPr="00A62EE8" w14:paraId="63537B04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E05AB83" w14:textId="77777777" w:rsidR="00DF0984" w:rsidRPr="00A62EE8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A91B1E2" w14:textId="77777777" w:rsidR="00DF0984" w:rsidRPr="00A62EE8" w:rsidRDefault="00DF0984" w:rsidP="000848D4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Seventh Working Group</w:t>
            </w:r>
            <w:r w:rsidR="00012D4B"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(</w:t>
            </w:r>
            <w:r w:rsidR="000848D4"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face-to-face</w:t>
            </w:r>
            <w:r w:rsidR="00012D4B"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) </w:t>
            </w: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meeting to review Consultation Responses and determine next steps </w:t>
            </w:r>
            <w:r w:rsidR="00012D4B"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i.e</w:t>
            </w:r>
            <w:r w:rsidR="003159DF"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.</w:t>
            </w: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whether a second consultation is required</w:t>
            </w:r>
            <w:r w:rsidR="00012D4B"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or whether to begin drafting the Change Report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261F727" w14:textId="77777777" w:rsidR="00DF0984" w:rsidRPr="00A62EE8" w:rsidRDefault="000848D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>7 June</w:t>
            </w:r>
            <w:r w:rsidR="00DF0984" w:rsidRPr="00A62EE8">
              <w:rPr>
                <w:rFonts w:asciiTheme="minorHAnsi" w:hAnsiTheme="minorHAnsi"/>
                <w:color w:val="808080" w:themeColor="background1" w:themeShade="80"/>
                <w:lang w:val="en-US"/>
              </w:rPr>
              <w:t xml:space="preserve"> 2016</w:t>
            </w:r>
          </w:p>
        </w:tc>
      </w:tr>
      <w:tr w:rsidR="00DF0984" w:rsidRPr="00A62EE8" w14:paraId="71096D55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4A33F38" w14:textId="77777777" w:rsidR="00DF0984" w:rsidRPr="00A62EE8" w:rsidRDefault="00DF098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5BCF6FF" w14:textId="77777777" w:rsidR="00DF0984" w:rsidRPr="00A62EE8" w:rsidRDefault="00A557A7" w:rsidP="00A557A7">
            <w:pPr>
              <w:widowControl w:val="0"/>
              <w:spacing w:before="60" w:after="60"/>
              <w:ind w:right="158"/>
              <w:rPr>
                <w:rFonts w:asciiTheme="minorHAnsi" w:eastAsia="Calibri" w:hAnsiTheme="minorHAnsi" w:cs="Calibr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Eight meeting to review issues log and look to </w:t>
            </w:r>
            <w:r w:rsidR="00DF0984"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develop second</w:t>
            </w:r>
            <w:r w:rsidRPr="00A62EE8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consultation document, taking into account the consultation response. 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D5C828E" w14:textId="77777777" w:rsidR="00DF0984" w:rsidRPr="00A62EE8" w:rsidRDefault="003159DF" w:rsidP="005D700E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A62EE8">
              <w:rPr>
                <w:rFonts w:asciiTheme="minorHAnsi" w:hAnsiTheme="minorHAnsi"/>
                <w:color w:val="808080" w:themeColor="background1" w:themeShade="80"/>
              </w:rPr>
              <w:t>1</w:t>
            </w:r>
            <w:r w:rsidR="005B4775" w:rsidRPr="00A62EE8">
              <w:rPr>
                <w:rFonts w:asciiTheme="minorHAnsi" w:hAnsiTheme="minorHAnsi"/>
                <w:color w:val="808080" w:themeColor="background1" w:themeShade="80"/>
              </w:rPr>
              <w:t xml:space="preserve">5 </w:t>
            </w:r>
            <w:r w:rsidR="000848D4" w:rsidRPr="00A62EE8">
              <w:rPr>
                <w:rFonts w:asciiTheme="minorHAnsi" w:hAnsiTheme="minorHAnsi"/>
                <w:color w:val="808080" w:themeColor="background1" w:themeShade="80"/>
              </w:rPr>
              <w:t>July</w:t>
            </w:r>
            <w:r w:rsidR="00DF0984" w:rsidRPr="00A62EE8">
              <w:rPr>
                <w:rFonts w:asciiTheme="minorHAnsi" w:hAnsiTheme="minorHAnsi"/>
                <w:color w:val="808080" w:themeColor="background1" w:themeShade="80"/>
              </w:rPr>
              <w:t xml:space="preserve"> 2016</w:t>
            </w:r>
          </w:p>
        </w:tc>
      </w:tr>
      <w:tr w:rsidR="00E707C4" w:rsidRPr="00A62EE8" w14:paraId="275048C5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1B4375D" w14:textId="77777777" w:rsidR="00E707C4" w:rsidRPr="00A62EE8" w:rsidRDefault="00E707C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9BCAA66" w14:textId="77777777" w:rsidR="00E707C4" w:rsidRPr="00D647E1" w:rsidRDefault="00E707C4" w:rsidP="00DF0984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D647E1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Review of ‘undue discrimination’ from each member of the Working Group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5E1ED0F" w14:textId="77777777" w:rsidR="00E707C4" w:rsidRPr="00D647E1" w:rsidRDefault="00A62EE8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D647E1">
              <w:rPr>
                <w:rFonts w:asciiTheme="minorHAnsi" w:hAnsiTheme="minorHAnsi"/>
                <w:color w:val="808080" w:themeColor="background1" w:themeShade="80"/>
              </w:rPr>
              <w:t>15 July 2016</w:t>
            </w:r>
          </w:p>
        </w:tc>
      </w:tr>
      <w:tr w:rsidR="00E707C4" w:rsidRPr="00A62EE8" w14:paraId="1FC585D0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E046BC2" w14:textId="77777777" w:rsidR="00E707C4" w:rsidRPr="00A62EE8" w:rsidRDefault="00E707C4" w:rsidP="00DF098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AA6C22D" w14:textId="77777777" w:rsidR="00E707C4" w:rsidRPr="00D647E1" w:rsidRDefault="00E707C4" w:rsidP="00DF0984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D647E1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Teleconference to review comments of ‘undue discrimination’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A7403E1" w14:textId="77777777" w:rsidR="00E707C4" w:rsidRPr="00D647E1" w:rsidRDefault="00E707C4" w:rsidP="00DF098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D647E1">
              <w:rPr>
                <w:rFonts w:asciiTheme="minorHAnsi" w:hAnsiTheme="minorHAnsi"/>
                <w:color w:val="808080" w:themeColor="background1" w:themeShade="80"/>
              </w:rPr>
              <w:t>02 August 2016</w:t>
            </w:r>
          </w:p>
        </w:tc>
      </w:tr>
      <w:tr w:rsidR="00C6522E" w:rsidRPr="00A62EE8" w14:paraId="5083002F" w14:textId="77777777" w:rsidTr="00323FA9">
        <w:trPr>
          <w:trHeight w:val="832"/>
        </w:trPr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7AB4371" w14:textId="77777777" w:rsidR="00C6522E" w:rsidRPr="00A62EE8" w:rsidRDefault="00C6522E" w:rsidP="00E707C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0473FD0" w14:textId="77777777" w:rsidR="00C6522E" w:rsidRPr="00D647E1" w:rsidRDefault="00C6522E" w:rsidP="00C6522E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D647E1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Webinar to discuss templates provided by CA comparing PNO responsibilities to IDNO responsibilities, complete the templates and agree on the second consultation contents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67C87B" w14:textId="77777777" w:rsidR="00C6522E" w:rsidRPr="00D647E1" w:rsidRDefault="00C6522E" w:rsidP="00E707C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D647E1">
              <w:rPr>
                <w:rFonts w:asciiTheme="minorHAnsi" w:hAnsiTheme="minorHAnsi"/>
                <w:color w:val="808080" w:themeColor="background1" w:themeShade="80"/>
              </w:rPr>
              <w:t>15 August 2016</w:t>
            </w:r>
          </w:p>
        </w:tc>
      </w:tr>
      <w:tr w:rsidR="00516EAF" w:rsidRPr="00A62EE8" w14:paraId="504C9126" w14:textId="77777777" w:rsidTr="00323FA9">
        <w:trPr>
          <w:trHeight w:val="347"/>
        </w:trPr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CAAE9B5" w14:textId="77777777" w:rsidR="00516EAF" w:rsidRPr="00A62EE8" w:rsidRDefault="00516EAF" w:rsidP="00E707C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3D4AE67" w14:textId="77777777" w:rsidR="00516EAF" w:rsidRPr="00D647E1" w:rsidRDefault="00516EAF" w:rsidP="00C6522E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D647E1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CA to update scenario templates 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133839B" w14:textId="77777777" w:rsidR="00516EAF" w:rsidRPr="00D647E1" w:rsidRDefault="00516EAF" w:rsidP="00E707C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D647E1">
              <w:rPr>
                <w:rFonts w:asciiTheme="minorHAnsi" w:hAnsiTheme="minorHAnsi"/>
                <w:color w:val="808080" w:themeColor="background1" w:themeShade="80"/>
              </w:rPr>
              <w:t>18 August 2016</w:t>
            </w:r>
          </w:p>
        </w:tc>
      </w:tr>
      <w:tr w:rsidR="00516EAF" w:rsidRPr="00A62EE8" w14:paraId="138465C2" w14:textId="77777777" w:rsidTr="00323FA9">
        <w:trPr>
          <w:trHeight w:val="832"/>
        </w:trPr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692F5B" w14:textId="77777777" w:rsidR="00516EAF" w:rsidRPr="00A62EE8" w:rsidRDefault="00516EAF" w:rsidP="00E707C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24A73A6" w14:textId="77777777" w:rsidR="00516EAF" w:rsidRPr="00D647E1" w:rsidRDefault="00516EAF" w:rsidP="00C6522E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D647E1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Working Group to review templates and provide feedback via email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D438CFC" w14:textId="77777777" w:rsidR="00516EAF" w:rsidRPr="00D647E1" w:rsidRDefault="00516EAF" w:rsidP="00E707C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D647E1">
              <w:rPr>
                <w:rFonts w:asciiTheme="minorHAnsi" w:hAnsiTheme="minorHAnsi"/>
                <w:color w:val="808080" w:themeColor="background1" w:themeShade="80"/>
              </w:rPr>
              <w:t>25 August 2016</w:t>
            </w:r>
          </w:p>
        </w:tc>
      </w:tr>
      <w:tr w:rsidR="00516EAF" w:rsidRPr="00A62EE8" w14:paraId="3995D2D9" w14:textId="77777777" w:rsidTr="00323FA9">
        <w:trPr>
          <w:trHeight w:val="832"/>
        </w:trPr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9407E85" w14:textId="77777777" w:rsidR="00516EAF" w:rsidRPr="00A62EE8" w:rsidRDefault="00516EAF" w:rsidP="00E707C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A429341" w14:textId="77777777" w:rsidR="00516EAF" w:rsidRPr="00D647E1" w:rsidRDefault="00516EAF" w:rsidP="00C6522E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D647E1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ElectraLink to draft consultation document and circulate to Working Group for review (the legal text should also be circulated on this date too)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17DD6A" w14:textId="77777777" w:rsidR="00516EAF" w:rsidRPr="00D647E1" w:rsidRDefault="00516EAF" w:rsidP="00E707C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</w:rPr>
            </w:pPr>
            <w:r w:rsidRPr="00D647E1">
              <w:rPr>
                <w:rFonts w:asciiTheme="minorHAnsi" w:hAnsiTheme="minorHAnsi"/>
                <w:color w:val="808080" w:themeColor="background1" w:themeShade="80"/>
              </w:rPr>
              <w:t>25 August 2016</w:t>
            </w:r>
          </w:p>
        </w:tc>
      </w:tr>
      <w:tr w:rsidR="00516EAF" w:rsidRPr="00A62EE8" w14:paraId="3C1E74A8" w14:textId="77777777" w:rsidTr="00323FA9">
        <w:trPr>
          <w:trHeight w:val="832"/>
        </w:trPr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3C6902B" w14:textId="77777777" w:rsidR="00516EAF" w:rsidRPr="00A62EE8" w:rsidRDefault="00516EAF" w:rsidP="00E707C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395AA72" w14:textId="77777777" w:rsidR="00516EAF" w:rsidRPr="00283D5B" w:rsidRDefault="00516EAF" w:rsidP="00C6522E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283D5B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Meeting to </w:t>
            </w:r>
            <w:proofErr w:type="spellStart"/>
            <w:r w:rsidRPr="00283D5B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finalise</w:t>
            </w:r>
            <w:proofErr w:type="spellEnd"/>
            <w:r w:rsidRPr="00283D5B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consultation document (including adding Working Group view on whether there is a case for undue discrimination) and review legal text 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FB8B5AD" w14:textId="77777777" w:rsidR="00516EAF" w:rsidRPr="00283D5B" w:rsidRDefault="00516EAF" w:rsidP="00E707C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283D5B">
              <w:rPr>
                <w:rFonts w:asciiTheme="minorHAnsi" w:hAnsiTheme="minorHAnsi"/>
                <w:color w:val="808080" w:themeColor="background1" w:themeShade="80"/>
                <w:lang w:val="en-US"/>
              </w:rPr>
              <w:t>5 September 2016 at 2pm</w:t>
            </w:r>
          </w:p>
        </w:tc>
      </w:tr>
      <w:tr w:rsidR="00E707C4" w:rsidRPr="00A62EE8" w14:paraId="38461588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76E1D74" w14:textId="77777777" w:rsidR="00E707C4" w:rsidRPr="00A62EE8" w:rsidRDefault="00E707C4" w:rsidP="00E707C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66CF5D5" w14:textId="77777777" w:rsidR="00E707C4" w:rsidRPr="00283D5B" w:rsidRDefault="00E707C4" w:rsidP="00283D5B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283D5B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Second Consultation issued </w:t>
            </w:r>
            <w:r w:rsidR="00F56F90" w:rsidRPr="00283D5B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for a period of five </w:t>
            </w:r>
            <w:r w:rsidRPr="00283D5B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D1FCE9D" w14:textId="77777777" w:rsidR="00E707C4" w:rsidRPr="00283D5B" w:rsidRDefault="00F56F90" w:rsidP="00283D5B">
            <w:pPr>
              <w:pStyle w:val="GSBodyParaBullet"/>
              <w:numPr>
                <w:ilvl w:val="0"/>
                <w:numId w:val="0"/>
              </w:numPr>
              <w:spacing w:after="60" w:line="240" w:lineRule="auto"/>
              <w:ind w:right="158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283D5B">
              <w:rPr>
                <w:rFonts w:asciiTheme="minorHAnsi" w:hAnsiTheme="minorHAnsi"/>
                <w:color w:val="808080" w:themeColor="background1" w:themeShade="80"/>
                <w:lang w:val="en-US"/>
              </w:rPr>
              <w:t>18 November</w:t>
            </w:r>
            <w:r w:rsidR="00E707C4" w:rsidRPr="00283D5B">
              <w:rPr>
                <w:rFonts w:asciiTheme="minorHAnsi" w:hAnsiTheme="minorHAnsi"/>
                <w:color w:val="808080" w:themeColor="background1" w:themeShade="80"/>
                <w:lang w:val="en-US"/>
              </w:rPr>
              <w:t xml:space="preserve"> 2016</w:t>
            </w:r>
          </w:p>
        </w:tc>
      </w:tr>
      <w:tr w:rsidR="00E707C4" w:rsidRPr="00A62EE8" w14:paraId="1824DC73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3B4DA98" w14:textId="77777777" w:rsidR="00E707C4" w:rsidRPr="00A62EE8" w:rsidRDefault="00E707C4" w:rsidP="00E707C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32F166" w14:textId="77777777" w:rsidR="00E707C4" w:rsidRPr="00283D5B" w:rsidRDefault="00E707C4" w:rsidP="00283D5B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283D5B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Second Consultati</w:t>
            </w:r>
            <w:r w:rsidR="00F56F90" w:rsidRPr="00283D5B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on Responses due [based on five</w:t>
            </w:r>
            <w:r w:rsidRPr="00283D5B">
              <w:rPr>
                <w:rFonts w:asciiTheme="minorHAnsi" w:eastAsiaTheme="minorHAnsi" w:hAnsiTheme="minorHAnsi" w:cstheme="minorBidi"/>
                <w:color w:val="808080" w:themeColor="background1" w:themeShade="80"/>
                <w:sz w:val="22"/>
                <w:szCs w:val="22"/>
                <w:lang w:val="en-US" w:eastAsia="en-US"/>
              </w:rPr>
              <w:t>-week consultation period]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963E3BE" w14:textId="77777777" w:rsidR="00E707C4" w:rsidRPr="00283D5B" w:rsidRDefault="00F56F90" w:rsidP="00283D5B">
            <w:pPr>
              <w:pStyle w:val="GSBodyParaBullet"/>
              <w:numPr>
                <w:ilvl w:val="0"/>
                <w:numId w:val="0"/>
              </w:numPr>
              <w:spacing w:after="60" w:line="240" w:lineRule="auto"/>
              <w:ind w:right="158"/>
              <w:rPr>
                <w:rFonts w:asciiTheme="minorHAnsi" w:hAnsiTheme="minorHAnsi"/>
                <w:color w:val="808080" w:themeColor="background1" w:themeShade="80"/>
                <w:lang w:val="en-US"/>
              </w:rPr>
            </w:pPr>
            <w:r w:rsidRPr="00283D5B">
              <w:rPr>
                <w:rFonts w:asciiTheme="minorHAnsi" w:hAnsiTheme="minorHAnsi"/>
                <w:color w:val="808080" w:themeColor="background1" w:themeShade="80"/>
                <w:lang w:val="en-US"/>
              </w:rPr>
              <w:t>30 December</w:t>
            </w:r>
            <w:r w:rsidR="00E707C4" w:rsidRPr="00283D5B">
              <w:rPr>
                <w:rFonts w:asciiTheme="minorHAnsi" w:hAnsiTheme="minorHAnsi"/>
                <w:color w:val="808080" w:themeColor="background1" w:themeShade="80"/>
                <w:lang w:val="en-US"/>
              </w:rPr>
              <w:t xml:space="preserve"> 2016</w:t>
            </w:r>
          </w:p>
        </w:tc>
      </w:tr>
      <w:tr w:rsidR="00E707C4" w:rsidRPr="00A62EE8" w14:paraId="7185AAA2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929D4E2" w14:textId="77777777" w:rsidR="00E707C4" w:rsidRPr="00A62EE8" w:rsidRDefault="00E707C4" w:rsidP="00E707C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4D8C947" w14:textId="77777777" w:rsidR="00E707C4" w:rsidRPr="00A62EE8" w:rsidRDefault="00E707C4" w:rsidP="00E707C4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 Consultation Responses and determine next steps, including whether a modeling support request is required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BAE8733" w14:textId="77777777" w:rsidR="00E707C4" w:rsidRPr="00DE5302" w:rsidRDefault="00F56F90" w:rsidP="00E707C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 w:rsidRPr="00DE5302">
              <w:rPr>
                <w:rFonts w:asciiTheme="minorHAnsi" w:hAnsiTheme="minorHAnsi"/>
              </w:rPr>
              <w:t>10 January 2017</w:t>
            </w:r>
          </w:p>
        </w:tc>
      </w:tr>
      <w:tr w:rsidR="00E707C4" w:rsidRPr="00A62EE8" w14:paraId="23E6885F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FEFF37A" w14:textId="77777777" w:rsidR="00E707C4" w:rsidRPr="00A62EE8" w:rsidRDefault="00E707C4" w:rsidP="00E707C4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35C5515" w14:textId="77777777" w:rsidR="00E707C4" w:rsidRPr="00A62EE8" w:rsidRDefault="00E707C4" w:rsidP="00E707C4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 changes to legal text and change report in light of consultation</w:t>
            </w:r>
            <w:r w:rsidRPr="00A62EE8">
              <w:rPr>
                <w:rFonts w:asciiTheme="minorHAnsi" w:eastAsiaTheme="minorHAnsi" w:hAnsiTheme="minorHAnsi" w:cstheme="minorBidi"/>
                <w:spacing w:val="-23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838BE3A" w14:textId="62314F9F" w:rsidR="00E707C4" w:rsidRPr="00D647E1" w:rsidRDefault="00323FA9" w:rsidP="00E707C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27 </w:t>
            </w:r>
            <w:r w:rsidR="00D647E1" w:rsidRPr="00D647E1">
              <w:rPr>
                <w:rFonts w:asciiTheme="minorHAnsi" w:hAnsiTheme="minorHAnsi"/>
              </w:rPr>
              <w:t>January 2017</w:t>
            </w:r>
          </w:p>
        </w:tc>
      </w:tr>
      <w:tr w:rsidR="00323FA9" w:rsidRPr="00A62EE8" w14:paraId="62DAC6DB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C4DED10" w14:textId="77777777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48C4013" w14:textId="4939CF96" w:rsidR="00323FA9" w:rsidRPr="00A62EE8" w:rsidRDefault="00323FA9" w:rsidP="00323FA9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 to review the updated legal text by the 03 February 2017.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382FAC2" w14:textId="5D094F73" w:rsidR="00323FA9" w:rsidRPr="00D647E1" w:rsidRDefault="00323FA9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 February 2017</w:t>
            </w:r>
          </w:p>
        </w:tc>
      </w:tr>
      <w:tr w:rsidR="00323FA9" w:rsidRPr="00A62EE8" w14:paraId="29DE73DB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E0A5B0F" w14:textId="77777777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E543147" w14:textId="77777777" w:rsidR="00323FA9" w:rsidRPr="00A62EE8" w:rsidRDefault="00323FA9" w:rsidP="00323FA9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A62EE8">
              <w:rPr>
                <w:rFonts w:asciiTheme="minorHAnsi" w:eastAsiaTheme="minorHAnsi" w:hAnsiTheme="minorHAnsi" w:cstheme="minorBidi"/>
                <w:spacing w:val="-13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 and circulated to Working Group once complete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EF3610A" w14:textId="5CC18E21" w:rsidR="00323FA9" w:rsidRPr="00D647E1" w:rsidRDefault="00323FA9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 w:rsidRPr="00D647E1">
              <w:rPr>
                <w:rFonts w:asciiTheme="minorHAnsi" w:hAnsiTheme="minorHAnsi"/>
              </w:rPr>
              <w:t>February 2017</w:t>
            </w:r>
          </w:p>
        </w:tc>
      </w:tr>
      <w:tr w:rsidR="00323FA9" w:rsidRPr="00A62EE8" w14:paraId="4AF32A02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60F6D60" w14:textId="77777777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8E3ED65" w14:textId="77777777" w:rsidR="00323FA9" w:rsidRPr="00A62EE8" w:rsidRDefault="00323FA9" w:rsidP="00323FA9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A62EE8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 for review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B16F649" w14:textId="6E2992D2" w:rsidR="00323FA9" w:rsidRPr="00D647E1" w:rsidRDefault="00323FA9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 February 2017</w:t>
            </w:r>
          </w:p>
        </w:tc>
      </w:tr>
      <w:tr w:rsidR="00323FA9" w:rsidRPr="00A62EE8" w14:paraId="116AA7CD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D9F603F" w14:textId="77777777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63C42B5" w14:textId="741F52F5" w:rsidR="00323FA9" w:rsidRPr="00A62EE8" w:rsidRDefault="00323FA9" w:rsidP="00323FA9">
            <w:pPr>
              <w:widowControl w:val="0"/>
              <w:spacing w:before="60" w:after="60"/>
              <w:ind w:left="105" w:right="778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Web-</w:t>
            </w:r>
            <w:r w:rsidR="0068671D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Conference</w:t>
            </w:r>
            <w:r w:rsidR="0068671D"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to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review draft Change Report and DCUSA legal</w:t>
            </w:r>
            <w:r w:rsidRPr="00A62EE8">
              <w:rPr>
                <w:rFonts w:asciiTheme="minorHAnsi" w:eastAsiaTheme="minorHAnsi" w:hAnsiTheme="minorHAnsi" w:cstheme="minorBidi"/>
                <w:spacing w:val="-14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A62EE8">
              <w:rPr>
                <w:rFonts w:asciiTheme="minorHAnsi" w:eastAsiaTheme="minorHAnsi" w:hAnsiTheme="minorHAnsi" w:cstheme="minorBidi"/>
                <w:spacing w:val="-7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0D7C9EF" w14:textId="4E5C239C" w:rsidR="00323FA9" w:rsidRPr="00D647E1" w:rsidRDefault="00323FA9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February 2017</w:t>
            </w:r>
          </w:p>
        </w:tc>
      </w:tr>
      <w:tr w:rsidR="006316F0" w:rsidRPr="00A62EE8" w14:paraId="39FB5EC2" w14:textId="77777777" w:rsidTr="00323FA9">
        <w:trPr>
          <w:ins w:id="0" w:author="Dan Fittock" w:date="2017-03-21T16:53:00Z"/>
        </w:trPr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F19A83E" w14:textId="77777777" w:rsidR="006316F0" w:rsidRPr="00A62EE8" w:rsidRDefault="006316F0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ins w:id="1" w:author="Dan Fittock" w:date="2017-03-21T16:53:00Z"/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65813C9" w14:textId="501F6FB0" w:rsidR="006316F0" w:rsidRDefault="006316F0" w:rsidP="006316F0">
            <w:pPr>
              <w:widowControl w:val="0"/>
              <w:spacing w:before="60" w:after="60"/>
              <w:ind w:left="105" w:right="778"/>
              <w:rPr>
                <w:ins w:id="2" w:author="Dan Fittock" w:date="2017-03-21T16:53:00Z"/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ins w:id="3" w:author="Dan Fittock" w:date="2017-03-21T16:53:00Z">
              <w:r>
                <w:rPr>
                  <w:rFonts w:asciiTheme="minorHAnsi" w:eastAsiaTheme="minorHAnsi" w:hAnsiTheme="minorHAnsi" w:cstheme="minorBidi"/>
                  <w:sz w:val="22"/>
                  <w:szCs w:val="22"/>
                  <w:lang w:val="en-US" w:eastAsia="en-US"/>
                </w:rPr>
                <w:t>Web-Conference to review draft Change Report, Modelling Changes a</w:t>
              </w:r>
            </w:ins>
            <w:ins w:id="4" w:author="Dan Fittock" w:date="2017-03-21T16:54:00Z">
              <w:r>
                <w:rPr>
                  <w:rFonts w:asciiTheme="minorHAnsi" w:eastAsiaTheme="minorHAnsi" w:hAnsiTheme="minorHAnsi" w:cstheme="minorBidi"/>
                  <w:sz w:val="22"/>
                  <w:szCs w:val="22"/>
                  <w:lang w:val="en-US" w:eastAsia="en-US"/>
                </w:rPr>
                <w:t>nd the Legal Text</w:t>
              </w:r>
            </w:ins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BFBE7E0" w14:textId="0D23EBD5" w:rsidR="006316F0" w:rsidRDefault="006316F0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ins w:id="5" w:author="Dan Fittock" w:date="2017-03-21T16:53:00Z"/>
                <w:rFonts w:asciiTheme="minorHAnsi" w:hAnsiTheme="minorHAnsi"/>
              </w:rPr>
            </w:pPr>
            <w:ins w:id="6" w:author="Dan Fittock" w:date="2017-03-21T16:53:00Z">
              <w:r>
                <w:rPr>
                  <w:rFonts w:asciiTheme="minorHAnsi" w:hAnsiTheme="minorHAnsi"/>
                </w:rPr>
                <w:t>21 March 2017</w:t>
              </w:r>
            </w:ins>
          </w:p>
        </w:tc>
      </w:tr>
      <w:tr w:rsidR="006316F0" w:rsidRPr="00A62EE8" w14:paraId="59748AD2" w14:textId="77777777" w:rsidTr="00323FA9">
        <w:trPr>
          <w:ins w:id="7" w:author="Dan Fittock" w:date="2017-03-21T16:55:00Z"/>
        </w:trPr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3F02DA9" w14:textId="77777777" w:rsidR="006316F0" w:rsidRPr="00A62EE8" w:rsidRDefault="006316F0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ins w:id="8" w:author="Dan Fittock" w:date="2017-03-21T16:55:00Z"/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0147AB2" w14:textId="4006898A" w:rsidR="006316F0" w:rsidRDefault="006316F0" w:rsidP="006316F0">
            <w:pPr>
              <w:widowControl w:val="0"/>
              <w:spacing w:before="60" w:after="60"/>
              <w:ind w:left="105" w:right="778"/>
              <w:rPr>
                <w:ins w:id="9" w:author="Dan Fittock" w:date="2017-03-21T16:55:00Z"/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ins w:id="10" w:author="Dan Fittock" w:date="2017-03-21T16:55:00Z">
              <w:r>
                <w:rPr>
                  <w:rFonts w:asciiTheme="minorHAnsi" w:eastAsiaTheme="minorHAnsi" w:hAnsiTheme="minorHAnsi" w:cstheme="minorBidi"/>
                  <w:sz w:val="22"/>
                  <w:szCs w:val="22"/>
                  <w:lang w:val="en-US" w:eastAsia="en-US"/>
                </w:rPr>
                <w:t xml:space="preserve">ElectraLink to contact Working Group members to review the Charging Objectives, </w:t>
              </w:r>
            </w:ins>
            <w:ins w:id="11" w:author="Dan Fittock" w:date="2017-03-21T16:56:00Z">
              <w:r>
                <w:rPr>
                  <w:rFonts w:asciiTheme="minorHAnsi" w:eastAsiaTheme="minorHAnsi" w:hAnsiTheme="minorHAnsi" w:cstheme="minorBidi"/>
                  <w:sz w:val="22"/>
                  <w:szCs w:val="22"/>
                  <w:lang w:val="en-US" w:eastAsia="en-US"/>
                </w:rPr>
                <w:t>Schedule X</w:t>
              </w:r>
            </w:ins>
            <w:ins w:id="12" w:author="Dan Fittock" w:date="2017-03-21T16:55:00Z">
              <w:r>
                <w:rPr>
                  <w:rFonts w:asciiTheme="minorHAnsi" w:eastAsiaTheme="minorHAnsi" w:hAnsiTheme="minorHAnsi" w:cstheme="minorBidi"/>
                  <w:sz w:val="22"/>
                  <w:szCs w:val="22"/>
                  <w:lang w:val="en-US" w:eastAsia="en-US"/>
                </w:rPr>
                <w:t xml:space="preserve"> and Schedule 19 for consequential changes</w:t>
              </w:r>
            </w:ins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CB3D163" w14:textId="15F6D951" w:rsidR="006316F0" w:rsidRDefault="006316F0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ins w:id="13" w:author="Dan Fittock" w:date="2017-03-21T16:55:00Z"/>
                <w:rFonts w:asciiTheme="minorHAnsi" w:hAnsiTheme="minorHAnsi"/>
              </w:rPr>
            </w:pPr>
            <w:ins w:id="14" w:author="Dan Fittock" w:date="2017-03-21T16:56:00Z">
              <w:r>
                <w:rPr>
                  <w:rFonts w:asciiTheme="minorHAnsi" w:hAnsiTheme="minorHAnsi"/>
                </w:rPr>
                <w:t>21 March 2017</w:t>
              </w:r>
            </w:ins>
          </w:p>
        </w:tc>
      </w:tr>
      <w:tr w:rsidR="006316F0" w:rsidRPr="00A62EE8" w14:paraId="70ABB9A9" w14:textId="77777777" w:rsidTr="00323FA9">
        <w:trPr>
          <w:ins w:id="15" w:author="Dan Fittock" w:date="2017-03-21T16:54:00Z"/>
        </w:trPr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E8D8B81" w14:textId="77777777" w:rsidR="006316F0" w:rsidRPr="00A62EE8" w:rsidRDefault="006316F0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ins w:id="16" w:author="Dan Fittock" w:date="2017-03-21T16:54:00Z"/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72D9B91" w14:textId="47FEDD74" w:rsidR="006316F0" w:rsidRDefault="006316F0" w:rsidP="006316F0">
            <w:pPr>
              <w:widowControl w:val="0"/>
              <w:spacing w:before="60" w:after="60"/>
              <w:ind w:left="105" w:right="778"/>
              <w:rPr>
                <w:ins w:id="17" w:author="Dan Fittock" w:date="2017-03-21T16:54:00Z"/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ins w:id="18" w:author="Dan Fittock" w:date="2017-03-21T16:54:00Z">
              <w:r>
                <w:rPr>
                  <w:rFonts w:asciiTheme="minorHAnsi" w:eastAsiaTheme="minorHAnsi" w:hAnsiTheme="minorHAnsi" w:cstheme="minorBidi"/>
                  <w:sz w:val="22"/>
                  <w:szCs w:val="22"/>
                  <w:lang w:val="en-US" w:eastAsia="en-US"/>
                </w:rPr>
                <w:t>ElectraLink to submit required amendments to the DCUSA Modelling Consultant</w:t>
              </w:r>
            </w:ins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BB6035C" w14:textId="521C56FB" w:rsidR="006316F0" w:rsidRDefault="006316F0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ins w:id="19" w:author="Dan Fittock" w:date="2017-03-21T16:54:00Z"/>
                <w:rFonts w:asciiTheme="minorHAnsi" w:hAnsiTheme="minorHAnsi"/>
              </w:rPr>
            </w:pPr>
            <w:ins w:id="20" w:author="Dan Fittock" w:date="2017-03-21T16:54:00Z">
              <w:r>
                <w:rPr>
                  <w:rFonts w:asciiTheme="minorHAnsi" w:hAnsiTheme="minorHAnsi"/>
                </w:rPr>
                <w:t>22 March 2017</w:t>
              </w:r>
            </w:ins>
          </w:p>
        </w:tc>
      </w:tr>
      <w:tr w:rsidR="00323FA9" w:rsidRPr="00A62EE8" w14:paraId="4762C8D1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3B40C02" w14:textId="77777777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D3D8CD4" w14:textId="77777777" w:rsidR="00323FA9" w:rsidRPr="00A62EE8" w:rsidRDefault="00323FA9" w:rsidP="00323FA9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submitted to DCUSA Panel (Panel paper</w:t>
            </w:r>
            <w:r w:rsidRPr="00A62EE8">
              <w:rPr>
                <w:rFonts w:asciiTheme="minorHAnsi" w:eastAsiaTheme="minorHAnsi" w:hAnsiTheme="minorHAnsi" w:cstheme="minorBidi"/>
                <w:spacing w:val="-23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day)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D5094A1" w14:textId="69DDD9C8" w:rsidR="00323FA9" w:rsidRPr="00D647E1" w:rsidRDefault="00323FA9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del w:id="21" w:author="Dan Fittock" w:date="2017-03-28T10:07:00Z">
              <w:r w:rsidRPr="00D647E1" w:rsidDel="00DE5302">
                <w:rPr>
                  <w:rFonts w:asciiTheme="minorHAnsi" w:hAnsiTheme="minorHAnsi"/>
                </w:rPr>
                <w:delText xml:space="preserve">April </w:delText>
              </w:r>
            </w:del>
            <w:ins w:id="22" w:author="Dan Fittock" w:date="2017-03-28T10:07:00Z">
              <w:r w:rsidR="00DE5302">
                <w:rPr>
                  <w:rFonts w:asciiTheme="minorHAnsi" w:hAnsiTheme="minorHAnsi"/>
                </w:rPr>
                <w:t>10 May</w:t>
              </w:r>
              <w:r w:rsidR="00DE5302" w:rsidRPr="00D647E1">
                <w:rPr>
                  <w:rFonts w:asciiTheme="minorHAnsi" w:hAnsiTheme="minorHAnsi"/>
                </w:rPr>
                <w:t xml:space="preserve"> </w:t>
              </w:r>
            </w:ins>
            <w:r w:rsidRPr="00D647E1">
              <w:rPr>
                <w:rFonts w:asciiTheme="minorHAnsi" w:hAnsiTheme="minorHAnsi"/>
              </w:rPr>
              <w:t>2017</w:t>
            </w:r>
          </w:p>
        </w:tc>
      </w:tr>
      <w:tr w:rsidR="00323FA9" w:rsidRPr="00A62EE8" w14:paraId="1A479524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3BEDC28" w14:textId="7BF84E48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+</w:t>
            </w: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C10C964" w14:textId="77777777" w:rsidR="00323FA9" w:rsidRPr="00A62EE8" w:rsidRDefault="00323FA9" w:rsidP="00323FA9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A62EE8">
              <w:rPr>
                <w:rFonts w:asciiTheme="minorHAnsi" w:eastAsiaTheme="minorHAnsi" w:hAnsiTheme="minorHAnsi" w:cstheme="minorBidi"/>
                <w:spacing w:val="-12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B0AD984" w14:textId="405D1D93" w:rsidR="00323FA9" w:rsidRPr="00D647E1" w:rsidRDefault="00323FA9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del w:id="23" w:author="Dan Fittock" w:date="2017-03-28T10:07:00Z">
              <w:r w:rsidRPr="00D647E1" w:rsidDel="00DE5302">
                <w:rPr>
                  <w:rFonts w:asciiTheme="minorHAnsi" w:hAnsiTheme="minorHAnsi"/>
                </w:rPr>
                <w:delText xml:space="preserve">April </w:delText>
              </w:r>
            </w:del>
            <w:ins w:id="24" w:author="Dan Fittock" w:date="2017-03-28T10:07:00Z">
              <w:r w:rsidR="00DE5302">
                <w:rPr>
                  <w:rFonts w:asciiTheme="minorHAnsi" w:hAnsiTheme="minorHAnsi"/>
                </w:rPr>
                <w:t>17 May</w:t>
              </w:r>
              <w:r w:rsidR="00DE5302" w:rsidRPr="00D647E1">
                <w:rPr>
                  <w:rFonts w:asciiTheme="minorHAnsi" w:hAnsiTheme="minorHAnsi"/>
                </w:rPr>
                <w:t xml:space="preserve"> </w:t>
              </w:r>
            </w:ins>
            <w:r w:rsidRPr="00D647E1">
              <w:rPr>
                <w:rFonts w:asciiTheme="minorHAnsi" w:hAnsiTheme="minorHAnsi"/>
              </w:rPr>
              <w:t>2017</w:t>
            </w:r>
          </w:p>
        </w:tc>
      </w:tr>
      <w:tr w:rsidR="00323FA9" w:rsidRPr="00A62EE8" w14:paraId="18CCAFE0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731470A" w14:textId="77777777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7F36FB" w14:textId="77777777" w:rsidR="00323FA9" w:rsidRPr="00A62EE8" w:rsidRDefault="00323FA9" w:rsidP="00323FA9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A62EE8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36D07AF" w14:textId="7C6AFDE0" w:rsidR="00323FA9" w:rsidRPr="00D647E1" w:rsidRDefault="00323FA9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 w:rsidRPr="00D647E1">
              <w:rPr>
                <w:rFonts w:asciiTheme="minorHAnsi" w:hAnsiTheme="minorHAnsi"/>
              </w:rPr>
              <w:t>May 2017</w:t>
            </w:r>
          </w:p>
        </w:tc>
      </w:tr>
      <w:tr w:rsidR="00323FA9" w:rsidRPr="00A62EE8" w14:paraId="2DC80DF5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F83DC0B" w14:textId="77777777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09D90A1" w14:textId="77777777" w:rsidR="00323FA9" w:rsidRPr="00A62EE8" w:rsidRDefault="00323FA9" w:rsidP="00323FA9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A62EE8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 (three weeks)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7C22311" w14:textId="3D897401" w:rsidR="00323FA9" w:rsidRPr="00D647E1" w:rsidRDefault="00DE5302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ins w:id="25" w:author="Dan Fittock" w:date="2017-03-28T10:07:00Z">
              <w:r>
                <w:rPr>
                  <w:rFonts w:asciiTheme="minorHAnsi" w:hAnsiTheme="minorHAnsi"/>
                </w:rPr>
                <w:t>June</w:t>
              </w:r>
            </w:ins>
            <w:del w:id="26" w:author="Dan Fittock" w:date="2017-03-28T10:07:00Z">
              <w:r w:rsidR="00323FA9" w:rsidRPr="00D647E1" w:rsidDel="00DE5302">
                <w:rPr>
                  <w:rFonts w:asciiTheme="minorHAnsi" w:hAnsiTheme="minorHAnsi"/>
                </w:rPr>
                <w:delText>May</w:delText>
              </w:r>
            </w:del>
            <w:r w:rsidR="00323FA9" w:rsidRPr="00D647E1">
              <w:rPr>
                <w:rFonts w:asciiTheme="minorHAnsi" w:hAnsiTheme="minorHAnsi"/>
              </w:rPr>
              <w:t xml:space="preserve"> 2017</w:t>
            </w:r>
          </w:p>
        </w:tc>
      </w:tr>
      <w:tr w:rsidR="00323FA9" w:rsidRPr="00A62EE8" w14:paraId="4B3650B0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ECC3995" w14:textId="77777777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BC9F135" w14:textId="77777777" w:rsidR="00323FA9" w:rsidRPr="00A62EE8" w:rsidRDefault="00323FA9" w:rsidP="00323FA9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A62EE8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D373D44" w14:textId="4D9A1E1C" w:rsidR="00323FA9" w:rsidRPr="00D647E1" w:rsidRDefault="00323FA9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del w:id="27" w:author="Dan Fittock" w:date="2017-03-28T10:07:00Z">
              <w:r w:rsidRPr="00D647E1" w:rsidDel="00DE5302">
                <w:rPr>
                  <w:rFonts w:asciiTheme="minorHAnsi" w:hAnsiTheme="minorHAnsi"/>
                </w:rPr>
                <w:delText xml:space="preserve">June </w:delText>
              </w:r>
            </w:del>
            <w:ins w:id="28" w:author="Dan Fittock" w:date="2017-03-28T10:07:00Z">
              <w:r w:rsidR="00DE5302">
                <w:rPr>
                  <w:rFonts w:asciiTheme="minorHAnsi" w:hAnsiTheme="minorHAnsi"/>
                </w:rPr>
                <w:t>June</w:t>
              </w:r>
              <w:r w:rsidR="00DE5302" w:rsidRPr="00D647E1">
                <w:rPr>
                  <w:rFonts w:asciiTheme="minorHAnsi" w:hAnsiTheme="minorHAnsi"/>
                </w:rPr>
                <w:t xml:space="preserve"> </w:t>
              </w:r>
            </w:ins>
            <w:r w:rsidRPr="00D647E1">
              <w:rPr>
                <w:rFonts w:asciiTheme="minorHAnsi" w:hAnsiTheme="minorHAnsi"/>
              </w:rPr>
              <w:t>2017</w:t>
            </w:r>
          </w:p>
        </w:tc>
      </w:tr>
      <w:tr w:rsidR="00323FA9" w:rsidRPr="00A62EE8" w14:paraId="279E5276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DC25ADB" w14:textId="77777777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4248B7B" w14:textId="77777777" w:rsidR="00323FA9" w:rsidRPr="00A62EE8" w:rsidRDefault="00323FA9" w:rsidP="00323FA9">
            <w:pPr>
              <w:widowControl w:val="0"/>
              <w:spacing w:before="60" w:after="60" w:line="266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Ofgem</w:t>
            </w:r>
            <w:r w:rsidRPr="00A62EE8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Decision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907B458" w14:textId="27CD77D0" w:rsidR="00323FA9" w:rsidRPr="00D647E1" w:rsidRDefault="00323FA9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 w:rsidRPr="00D647E1">
              <w:rPr>
                <w:rFonts w:asciiTheme="minorHAnsi" w:hAnsiTheme="minorHAnsi"/>
              </w:rPr>
              <w:t>August 2017</w:t>
            </w:r>
          </w:p>
        </w:tc>
      </w:tr>
      <w:tr w:rsidR="00323FA9" w:rsidRPr="00A62EE8" w14:paraId="4CE72C03" w14:textId="77777777" w:rsidTr="00323FA9">
        <w:tc>
          <w:tcPr>
            <w:tcW w:w="544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7FCE3F12" w14:textId="77777777" w:rsidR="00323FA9" w:rsidRPr="00A62EE8" w:rsidRDefault="00323FA9" w:rsidP="00323FA9">
            <w:pPr>
              <w:pStyle w:val="GSBodyParaBullet"/>
              <w:numPr>
                <w:ilvl w:val="0"/>
                <w:numId w:val="30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567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6569D50" w14:textId="77777777" w:rsidR="00323FA9" w:rsidRPr="00A62EE8" w:rsidRDefault="00323FA9" w:rsidP="00323FA9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A62EE8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A62EE8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889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3DDBEA2" w14:textId="0B481F05" w:rsidR="00323FA9" w:rsidRPr="00D647E1" w:rsidRDefault="00323FA9" w:rsidP="00323FA9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 w:rsidRPr="00D647E1">
              <w:rPr>
                <w:rFonts w:asciiTheme="minorHAnsi" w:hAnsiTheme="minorHAnsi"/>
              </w:rPr>
              <w:t>TBC</w:t>
            </w:r>
            <w:bookmarkStart w:id="29" w:name="_GoBack"/>
            <w:bookmarkEnd w:id="29"/>
          </w:p>
        </w:tc>
      </w:tr>
    </w:tbl>
    <w:p w14:paraId="5B903CCA" w14:textId="77777777" w:rsidR="00C664C3" w:rsidRPr="00A62EE8" w:rsidRDefault="00C664C3" w:rsidP="00C664C3">
      <w:pPr>
        <w:pStyle w:val="BodyText"/>
      </w:pPr>
    </w:p>
    <w:sectPr w:rsidR="00C664C3" w:rsidRPr="00A62EE8" w:rsidSect="002C7D09">
      <w:headerReference w:type="first" r:id="rId9"/>
      <w:pgSz w:w="11906" w:h="16838"/>
      <w:pgMar w:top="1156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575E2" w14:textId="77777777" w:rsidR="004F2D16" w:rsidRDefault="004F2D16">
      <w:r>
        <w:separator/>
      </w:r>
    </w:p>
  </w:endnote>
  <w:endnote w:type="continuationSeparator" w:id="0">
    <w:p w14:paraId="226FB0DE" w14:textId="77777777" w:rsidR="004F2D16" w:rsidRDefault="004F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MT Std Light">
    <w:altName w:val="Arial MT Std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5FBC5" w14:textId="77777777" w:rsidR="004F2D16" w:rsidRDefault="004F2D16">
      <w:r>
        <w:separator/>
      </w:r>
    </w:p>
  </w:footnote>
  <w:footnote w:type="continuationSeparator" w:id="0">
    <w:p w14:paraId="3F3EB1D0" w14:textId="77777777" w:rsidR="004F2D16" w:rsidRDefault="004F2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8BF05" w14:textId="77777777" w:rsidR="00254B60" w:rsidRDefault="00254B60" w:rsidP="007100EF">
    <w:pPr>
      <w:pStyle w:val="Default"/>
      <w:framePr w:w="4211" w:wrap="auto" w:vAnchor="page" w:hAnchor="page" w:x="415" w:y="595"/>
    </w:pPr>
  </w:p>
  <w:p w14:paraId="5C14DDA2" w14:textId="77777777" w:rsidR="00254B60" w:rsidRDefault="00254B60" w:rsidP="00254B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7254A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7B7CD4B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1C0694E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4" w15:restartNumberingAfterBreak="0">
    <w:nsid w:val="120F05E0"/>
    <w:multiLevelType w:val="multilevel"/>
    <w:tmpl w:val="71A42D86"/>
    <w:lvl w:ilvl="0">
      <w:start w:val="1"/>
      <w:numFmt w:val="decimal"/>
      <w:pStyle w:val="GSHeading1withnumb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pStyle w:val="GSBodyParawithnumb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 w15:restartNumberingAfterBreak="0">
    <w:nsid w:val="145F370C"/>
    <w:multiLevelType w:val="hybridMultilevel"/>
    <w:tmpl w:val="E8FA770E"/>
    <w:lvl w:ilvl="0" w:tplc="08090001">
      <w:start w:val="1"/>
      <w:numFmt w:val="bullet"/>
      <w:lvlText w:val=""/>
      <w:lvlJc w:val="left"/>
      <w:pPr>
        <w:tabs>
          <w:tab w:val="num" w:pos="3008"/>
        </w:tabs>
        <w:ind w:left="3008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6" w15:restartNumberingAfterBreak="0">
    <w:nsid w:val="173A4B66"/>
    <w:multiLevelType w:val="multilevel"/>
    <w:tmpl w:val="FFE6C7A8"/>
    <w:lvl w:ilvl="0">
      <w:start w:val="1"/>
      <w:numFmt w:val="decimal"/>
      <w:lvlText w:val="%1"/>
      <w:lvlJc w:val="left"/>
      <w:pPr>
        <w:ind w:left="1258" w:hanging="966"/>
        <w:jc w:val="right"/>
      </w:pPr>
      <w:rPr>
        <w:rFonts w:ascii="Verdana" w:eastAsia="Verdana" w:hAnsi="Verdana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1758" w:hanging="966"/>
      </w:pPr>
      <w:rPr>
        <w:rFonts w:ascii="Verdana" w:eastAsia="Verdana" w:hAnsi="Verdana" w:hint="default"/>
        <w:w w:val="99"/>
        <w:sz w:val="20"/>
        <w:szCs w:val="20"/>
      </w:rPr>
    </w:lvl>
    <w:lvl w:ilvl="2">
      <w:start w:val="1"/>
      <w:numFmt w:val="bullet"/>
      <w:lvlText w:val=""/>
      <w:lvlJc w:val="left"/>
      <w:pPr>
        <w:ind w:left="2233" w:hanging="540"/>
      </w:pPr>
      <w:rPr>
        <w:rFonts w:ascii="Symbol" w:eastAsia="Symbol" w:hAnsi="Symbol" w:hint="default"/>
        <w:w w:val="99"/>
        <w:sz w:val="20"/>
        <w:szCs w:val="20"/>
      </w:rPr>
    </w:lvl>
    <w:lvl w:ilvl="3">
      <w:start w:val="1"/>
      <w:numFmt w:val="bullet"/>
      <w:lvlText w:val="o"/>
      <w:lvlJc w:val="left"/>
      <w:pPr>
        <w:ind w:left="2273" w:hanging="360"/>
      </w:pPr>
      <w:rPr>
        <w:rFonts w:ascii="Courier New" w:eastAsia="Courier New" w:hAnsi="Courier New" w:hint="default"/>
        <w:w w:val="99"/>
      </w:rPr>
    </w:lvl>
    <w:lvl w:ilvl="4">
      <w:start w:val="1"/>
      <w:numFmt w:val="bullet"/>
      <w:lvlText w:val="•"/>
      <w:lvlJc w:val="left"/>
      <w:pPr>
        <w:ind w:left="22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2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7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2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70" w:hanging="360"/>
      </w:pPr>
      <w:rPr>
        <w:rFonts w:hint="default"/>
      </w:rPr>
    </w:lvl>
  </w:abstractNum>
  <w:abstractNum w:abstractNumId="7" w15:restartNumberingAfterBreak="0">
    <w:nsid w:val="18594665"/>
    <w:multiLevelType w:val="hybridMultilevel"/>
    <w:tmpl w:val="CC3A5A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356B9"/>
    <w:multiLevelType w:val="hybridMultilevel"/>
    <w:tmpl w:val="9724C0E6"/>
    <w:lvl w:ilvl="0" w:tplc="0409000F">
      <w:start w:val="1"/>
      <w:numFmt w:val="decimal"/>
      <w:lvlText w:val="%1."/>
      <w:lvlJc w:val="left"/>
      <w:pPr>
        <w:ind w:left="16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04" w:hanging="360"/>
      </w:pPr>
    </w:lvl>
    <w:lvl w:ilvl="2" w:tplc="0809001B" w:tentative="1">
      <w:start w:val="1"/>
      <w:numFmt w:val="lowerRoman"/>
      <w:lvlText w:val="%3."/>
      <w:lvlJc w:val="right"/>
      <w:pPr>
        <w:ind w:left="3124" w:hanging="180"/>
      </w:pPr>
    </w:lvl>
    <w:lvl w:ilvl="3" w:tplc="0809000F" w:tentative="1">
      <w:start w:val="1"/>
      <w:numFmt w:val="decimal"/>
      <w:lvlText w:val="%4."/>
      <w:lvlJc w:val="left"/>
      <w:pPr>
        <w:ind w:left="3844" w:hanging="360"/>
      </w:pPr>
    </w:lvl>
    <w:lvl w:ilvl="4" w:tplc="08090019" w:tentative="1">
      <w:start w:val="1"/>
      <w:numFmt w:val="lowerLetter"/>
      <w:lvlText w:val="%5."/>
      <w:lvlJc w:val="left"/>
      <w:pPr>
        <w:ind w:left="4564" w:hanging="360"/>
      </w:pPr>
    </w:lvl>
    <w:lvl w:ilvl="5" w:tplc="0809001B" w:tentative="1">
      <w:start w:val="1"/>
      <w:numFmt w:val="lowerRoman"/>
      <w:lvlText w:val="%6."/>
      <w:lvlJc w:val="right"/>
      <w:pPr>
        <w:ind w:left="5284" w:hanging="180"/>
      </w:pPr>
    </w:lvl>
    <w:lvl w:ilvl="6" w:tplc="0809000F" w:tentative="1">
      <w:start w:val="1"/>
      <w:numFmt w:val="decimal"/>
      <w:lvlText w:val="%7."/>
      <w:lvlJc w:val="left"/>
      <w:pPr>
        <w:ind w:left="6004" w:hanging="360"/>
      </w:pPr>
    </w:lvl>
    <w:lvl w:ilvl="7" w:tplc="08090019" w:tentative="1">
      <w:start w:val="1"/>
      <w:numFmt w:val="lowerLetter"/>
      <w:lvlText w:val="%8."/>
      <w:lvlJc w:val="left"/>
      <w:pPr>
        <w:ind w:left="6724" w:hanging="360"/>
      </w:pPr>
    </w:lvl>
    <w:lvl w:ilvl="8" w:tplc="08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9" w15:restartNumberingAfterBreak="0">
    <w:nsid w:val="232D38AA"/>
    <w:multiLevelType w:val="hybridMultilevel"/>
    <w:tmpl w:val="8BBE5F8C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64"/>
        </w:tabs>
        <w:ind w:left="9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84"/>
        </w:tabs>
        <w:ind w:left="16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124"/>
        </w:tabs>
        <w:ind w:left="31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844"/>
        </w:tabs>
        <w:ind w:left="38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64"/>
        </w:tabs>
        <w:ind w:left="45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84"/>
        </w:tabs>
        <w:ind w:left="52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004"/>
        </w:tabs>
        <w:ind w:left="6004" w:hanging="180"/>
      </w:pPr>
    </w:lvl>
  </w:abstractNum>
  <w:abstractNum w:abstractNumId="10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7185"/>
    <w:multiLevelType w:val="hybridMultilevel"/>
    <w:tmpl w:val="AD2ACBD0"/>
    <w:lvl w:ilvl="0" w:tplc="3E48A5F8">
      <w:start w:val="1"/>
      <w:numFmt w:val="upperLetter"/>
      <w:pStyle w:val="Heading5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D50F90"/>
    <w:multiLevelType w:val="hybridMultilevel"/>
    <w:tmpl w:val="7408CF26"/>
    <w:lvl w:ilvl="0" w:tplc="08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3777213F"/>
    <w:multiLevelType w:val="multilevel"/>
    <w:tmpl w:val="04603300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lowerRoman"/>
      <w:pStyle w:val="Agt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543"/>
        </w:tabs>
        <w:ind w:left="3543" w:hanging="708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252"/>
        </w:tabs>
        <w:ind w:left="4252" w:hanging="709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4961"/>
        </w:tabs>
        <w:ind w:left="4961" w:hanging="709"/>
      </w:pPr>
      <w:rPr>
        <w:rFonts w:hint="default"/>
      </w:rPr>
    </w:lvl>
    <w:lvl w:ilvl="8">
      <w:start w:val="1"/>
      <w:numFmt w:val="upperLetter"/>
      <w:lvlText w:val="%9)"/>
      <w:lvlJc w:val="left"/>
      <w:pPr>
        <w:tabs>
          <w:tab w:val="num" w:pos="5669"/>
        </w:tabs>
        <w:ind w:left="5669" w:hanging="708"/>
      </w:pPr>
      <w:rPr>
        <w:rFonts w:hint="default"/>
      </w:rPr>
    </w:lvl>
  </w:abstractNum>
  <w:abstractNum w:abstractNumId="14" w15:restartNumberingAfterBreak="0">
    <w:nsid w:val="37EE73B5"/>
    <w:multiLevelType w:val="multilevel"/>
    <w:tmpl w:val="DE947AC4"/>
    <w:lvl w:ilvl="0">
      <w:start w:val="1"/>
      <w:numFmt w:val="decimal"/>
      <w:pStyle w:val="ToRHeading1"/>
      <w:lvlText w:val="%1"/>
      <w:lvlJc w:val="left"/>
      <w:pPr>
        <w:tabs>
          <w:tab w:val="num" w:pos="1144"/>
        </w:tabs>
        <w:ind w:left="1144" w:hanging="964"/>
      </w:pPr>
      <w:rPr>
        <w:rFonts w:ascii="Verdana" w:hAnsi="Verdana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decimal"/>
      <w:pStyle w:val="ToRHeading2"/>
      <w:lvlText w:val="%1.%2"/>
      <w:lvlJc w:val="left"/>
      <w:pPr>
        <w:tabs>
          <w:tab w:val="num" w:pos="1144"/>
        </w:tabs>
        <w:ind w:left="1144" w:hanging="964"/>
      </w:pPr>
      <w:rPr>
        <w:rFonts w:hint="default"/>
        <w:b w:val="0"/>
      </w:rPr>
    </w:lvl>
    <w:lvl w:ilvl="2">
      <w:start w:val="1"/>
      <w:numFmt w:val="decimal"/>
      <w:pStyle w:val="ToRBodyText"/>
      <w:lvlText w:val="%1.%2.%3"/>
      <w:lvlJc w:val="left"/>
      <w:pPr>
        <w:tabs>
          <w:tab w:val="num" w:pos="1150"/>
        </w:tabs>
        <w:ind w:left="1150" w:hanging="970"/>
      </w:pPr>
      <w:rPr>
        <w:rFonts w:hint="default"/>
      </w:rPr>
    </w:lvl>
    <w:lvl w:ilvl="3">
      <w:start w:val="2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  <w:lvl w:ilvl="4">
      <w:start w:val="1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  <w:lvl w:ilvl="5">
      <w:start w:val="1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  <w:lvl w:ilvl="6">
      <w:start w:val="1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  <w:lvl w:ilvl="7">
      <w:start w:val="1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  <w:lvl w:ilvl="8">
      <w:start w:val="1"/>
      <w:numFmt w:val="none"/>
      <w:lvlText w:val="1.1.1"/>
      <w:lvlJc w:val="left"/>
      <w:pPr>
        <w:tabs>
          <w:tab w:val="num" w:pos="1144"/>
        </w:tabs>
        <w:ind w:left="1144" w:hanging="964"/>
      </w:pPr>
      <w:rPr>
        <w:rFonts w:hint="default"/>
      </w:rPr>
    </w:lvl>
  </w:abstractNum>
  <w:abstractNum w:abstractNumId="15" w15:restartNumberingAfterBreak="0">
    <w:nsid w:val="3BC3696B"/>
    <w:multiLevelType w:val="multilevel"/>
    <w:tmpl w:val="C054D546"/>
    <w:lvl w:ilvl="0">
      <w:start w:val="1"/>
      <w:numFmt w:val="decimal"/>
      <w:pStyle w:val="ToRbodytextlevel1"/>
      <w:lvlText w:val="%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690"/>
        </w:tabs>
        <w:ind w:left="1690" w:hanging="970"/>
      </w:pPr>
      <w:rPr>
        <w:rFonts w:hint="default"/>
      </w:rPr>
    </w:lvl>
    <w:lvl w:ilvl="3">
      <w:start w:val="2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4">
      <w:start w:val="1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5">
      <w:start w:val="1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6">
      <w:start w:val="1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7">
      <w:start w:val="1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  <w:lvl w:ilvl="8">
      <w:start w:val="1"/>
      <w:numFmt w:val="none"/>
      <w:lvlText w:val="1.1.1"/>
      <w:lvlJc w:val="left"/>
      <w:pPr>
        <w:tabs>
          <w:tab w:val="num" w:pos="1684"/>
        </w:tabs>
        <w:ind w:left="1684" w:hanging="964"/>
      </w:pPr>
      <w:rPr>
        <w:rFonts w:hint="default"/>
      </w:rPr>
    </w:lvl>
  </w:abstractNum>
  <w:abstractNum w:abstractNumId="16" w15:restartNumberingAfterBreak="0">
    <w:nsid w:val="3ED6645E"/>
    <w:multiLevelType w:val="multilevel"/>
    <w:tmpl w:val="890861AA"/>
    <w:lvl w:ilvl="0">
      <w:start w:val="1"/>
      <w:numFmt w:val="bullet"/>
      <w:pStyle w:val="ParaBullet"/>
      <w:lvlText w:val=""/>
      <w:lvlJc w:val="left"/>
      <w:pPr>
        <w:tabs>
          <w:tab w:val="num" w:pos="1433"/>
        </w:tabs>
        <w:ind w:left="1433" w:hanging="283"/>
      </w:pPr>
      <w:rPr>
        <w:rFonts w:ascii="Symbol" w:hAnsi="Symbol" w:hint="default"/>
      </w:rPr>
    </w:lvl>
    <w:lvl w:ilvl="1">
      <w:start w:val="1"/>
      <w:numFmt w:val="bullet"/>
      <w:pStyle w:val="ParaBullet2"/>
      <w:lvlText w:val="-"/>
      <w:lvlJc w:val="left"/>
      <w:pPr>
        <w:tabs>
          <w:tab w:val="num" w:pos="1774"/>
        </w:tabs>
        <w:ind w:left="1774" w:hanging="341"/>
      </w:pPr>
      <w:rPr>
        <w:rFonts w:ascii="Courier New" w:hAnsi="Courier New" w:hint="default"/>
      </w:rPr>
    </w:lvl>
    <w:lvl w:ilvl="2">
      <w:start w:val="1"/>
      <w:numFmt w:val="bullet"/>
      <w:pStyle w:val="ParaBullet3"/>
      <w:lvlText w:val="o"/>
      <w:lvlJc w:val="left"/>
      <w:pPr>
        <w:tabs>
          <w:tab w:val="num" w:pos="2000"/>
        </w:tabs>
        <w:ind w:left="2000" w:hanging="226"/>
      </w:pPr>
      <w:rPr>
        <w:rFonts w:ascii="Courier New" w:hAnsi="Courier New" w:hint="default"/>
      </w:rPr>
    </w:lvl>
    <w:lvl w:ilvl="3">
      <w:start w:val="1"/>
      <w:numFmt w:val="lowerRoman"/>
      <w:lvlText w:val="(%4)"/>
      <w:lvlJc w:val="right"/>
      <w:pPr>
        <w:tabs>
          <w:tab w:val="num" w:pos="1050"/>
        </w:tabs>
        <w:ind w:left="1050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482"/>
        </w:tabs>
        <w:ind w:left="119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626"/>
        </w:tabs>
        <w:ind w:left="133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82"/>
        </w:tabs>
        <w:ind w:left="148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6"/>
        </w:tabs>
        <w:ind w:left="162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70"/>
        </w:tabs>
        <w:ind w:left="1770" w:hanging="144"/>
      </w:pPr>
      <w:rPr>
        <w:rFonts w:hint="default"/>
      </w:rPr>
    </w:lvl>
  </w:abstractNum>
  <w:abstractNum w:abstractNumId="17" w15:restartNumberingAfterBreak="0">
    <w:nsid w:val="41617518"/>
    <w:multiLevelType w:val="multilevel"/>
    <w:tmpl w:val="26084FF6"/>
    <w:lvl w:ilvl="0">
      <w:start w:val="1"/>
      <w:numFmt w:val="bullet"/>
      <w:pStyle w:val="ListBullet"/>
      <w:lvlText w:val="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</w:rPr>
    </w:lvl>
    <w:lvl w:ilvl="1">
      <w:start w:val="1"/>
      <w:numFmt w:val="bullet"/>
      <w:pStyle w:val="ListBullet2"/>
      <w:lvlText w:val="-"/>
      <w:lvlJc w:val="left"/>
      <w:pPr>
        <w:tabs>
          <w:tab w:val="num" w:pos="1588"/>
        </w:tabs>
        <w:ind w:left="1588" w:hanging="341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o"/>
      <w:lvlJc w:val="left"/>
      <w:pPr>
        <w:tabs>
          <w:tab w:val="num" w:pos="1814"/>
        </w:tabs>
        <w:ind w:left="1814" w:hanging="226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48D1378"/>
    <w:multiLevelType w:val="hybridMultilevel"/>
    <w:tmpl w:val="4F2CBB3C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64"/>
        </w:tabs>
        <w:ind w:left="9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84"/>
        </w:tabs>
        <w:ind w:left="16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124"/>
        </w:tabs>
        <w:ind w:left="31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844"/>
        </w:tabs>
        <w:ind w:left="38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64"/>
        </w:tabs>
        <w:ind w:left="45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84"/>
        </w:tabs>
        <w:ind w:left="52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004"/>
        </w:tabs>
        <w:ind w:left="6004" w:hanging="180"/>
      </w:pPr>
    </w:lvl>
  </w:abstractNum>
  <w:abstractNum w:abstractNumId="19" w15:restartNumberingAfterBreak="0">
    <w:nsid w:val="448D2872"/>
    <w:multiLevelType w:val="hybridMultilevel"/>
    <w:tmpl w:val="AEAC787E"/>
    <w:lvl w:ilvl="0" w:tplc="08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45A51000"/>
    <w:multiLevelType w:val="hybridMultilevel"/>
    <w:tmpl w:val="15FA79D2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B56705D"/>
    <w:multiLevelType w:val="multilevel"/>
    <w:tmpl w:val="9216E3C6"/>
    <w:lvl w:ilvl="0">
      <w:start w:val="1"/>
      <w:numFmt w:val="decimal"/>
      <w:pStyle w:val="ParaNumber"/>
      <w:lvlText w:val="%1"/>
      <w:lvlJc w:val="left"/>
      <w:pPr>
        <w:tabs>
          <w:tab w:val="num" w:pos="1321"/>
        </w:tabs>
        <w:ind w:left="1321" w:hanging="357"/>
      </w:pPr>
      <w:rPr>
        <w:rFonts w:hint="default"/>
      </w:rPr>
    </w:lvl>
    <w:lvl w:ilvl="1">
      <w:start w:val="1"/>
      <w:numFmt w:val="lowerLetter"/>
      <w:pStyle w:val="ParaNumber2"/>
      <w:lvlText w:val="%2"/>
      <w:lvlJc w:val="left"/>
      <w:pPr>
        <w:tabs>
          <w:tab w:val="num" w:pos="1678"/>
        </w:tabs>
        <w:ind w:left="1678" w:hanging="357"/>
      </w:pPr>
      <w:rPr>
        <w:rFonts w:hint="default"/>
      </w:rPr>
    </w:lvl>
    <w:lvl w:ilvl="2">
      <w:start w:val="1"/>
      <w:numFmt w:val="lowerRoman"/>
      <w:pStyle w:val="ParaNumber3"/>
      <w:lvlText w:val="%3"/>
      <w:lvlJc w:val="left"/>
      <w:pPr>
        <w:tabs>
          <w:tab w:val="num" w:pos="2036"/>
        </w:tabs>
        <w:ind w:left="2036" w:hanging="35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DB60382"/>
    <w:multiLevelType w:val="multilevel"/>
    <w:tmpl w:val="ECD6579C"/>
    <w:lvl w:ilvl="0">
      <w:start w:val="1"/>
      <w:numFmt w:val="decimal"/>
      <w:pStyle w:val="ListNumber"/>
      <w:lvlText w:val="%1"/>
      <w:lvlJc w:val="left"/>
      <w:pPr>
        <w:tabs>
          <w:tab w:val="num" w:pos="1321"/>
        </w:tabs>
        <w:ind w:left="1321" w:hanging="357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1678"/>
        </w:tabs>
        <w:ind w:left="1678" w:hanging="357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2036"/>
        </w:tabs>
        <w:ind w:left="2036" w:hanging="35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E6B2096"/>
    <w:multiLevelType w:val="hybridMultilevel"/>
    <w:tmpl w:val="C93A40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A19E0"/>
    <w:multiLevelType w:val="hybridMultilevel"/>
    <w:tmpl w:val="C2688E52"/>
    <w:lvl w:ilvl="0" w:tplc="46B62A5A">
      <w:start w:val="1"/>
      <w:numFmt w:val="bullet"/>
      <w:lvlText w:val=""/>
      <w:lvlJc w:val="left"/>
      <w:pPr>
        <w:ind w:left="1733" w:hanging="540"/>
      </w:pPr>
      <w:rPr>
        <w:rFonts w:ascii="Symbol" w:eastAsia="Symbol" w:hAnsi="Symbol" w:hint="default"/>
        <w:color w:val="0000FF"/>
        <w:w w:val="99"/>
        <w:sz w:val="20"/>
        <w:szCs w:val="20"/>
      </w:rPr>
    </w:lvl>
    <w:lvl w:ilvl="1" w:tplc="32322DC0">
      <w:start w:val="1"/>
      <w:numFmt w:val="bullet"/>
      <w:lvlText w:val="•"/>
      <w:lvlJc w:val="left"/>
      <w:pPr>
        <w:ind w:left="2568" w:hanging="540"/>
      </w:pPr>
      <w:rPr>
        <w:rFonts w:hint="default"/>
      </w:rPr>
    </w:lvl>
    <w:lvl w:ilvl="2" w:tplc="6FE64BB0">
      <w:start w:val="1"/>
      <w:numFmt w:val="bullet"/>
      <w:lvlText w:val="•"/>
      <w:lvlJc w:val="left"/>
      <w:pPr>
        <w:ind w:left="3397" w:hanging="540"/>
      </w:pPr>
      <w:rPr>
        <w:rFonts w:hint="default"/>
      </w:rPr>
    </w:lvl>
    <w:lvl w:ilvl="3" w:tplc="F40AC976">
      <w:start w:val="1"/>
      <w:numFmt w:val="bullet"/>
      <w:lvlText w:val="•"/>
      <w:lvlJc w:val="left"/>
      <w:pPr>
        <w:ind w:left="4225" w:hanging="540"/>
      </w:pPr>
      <w:rPr>
        <w:rFonts w:hint="default"/>
      </w:rPr>
    </w:lvl>
    <w:lvl w:ilvl="4" w:tplc="34C6D702">
      <w:start w:val="1"/>
      <w:numFmt w:val="bullet"/>
      <w:lvlText w:val="•"/>
      <w:lvlJc w:val="left"/>
      <w:pPr>
        <w:ind w:left="5054" w:hanging="540"/>
      </w:pPr>
      <w:rPr>
        <w:rFonts w:hint="default"/>
      </w:rPr>
    </w:lvl>
    <w:lvl w:ilvl="5" w:tplc="F05A32DA">
      <w:start w:val="1"/>
      <w:numFmt w:val="bullet"/>
      <w:lvlText w:val="•"/>
      <w:lvlJc w:val="left"/>
      <w:pPr>
        <w:ind w:left="5883" w:hanging="540"/>
      </w:pPr>
      <w:rPr>
        <w:rFonts w:hint="default"/>
      </w:rPr>
    </w:lvl>
    <w:lvl w:ilvl="6" w:tplc="6180E6A2">
      <w:start w:val="1"/>
      <w:numFmt w:val="bullet"/>
      <w:lvlText w:val="•"/>
      <w:lvlJc w:val="left"/>
      <w:pPr>
        <w:ind w:left="6711" w:hanging="540"/>
      </w:pPr>
      <w:rPr>
        <w:rFonts w:hint="default"/>
      </w:rPr>
    </w:lvl>
    <w:lvl w:ilvl="7" w:tplc="78780D2C">
      <w:start w:val="1"/>
      <w:numFmt w:val="bullet"/>
      <w:lvlText w:val="•"/>
      <w:lvlJc w:val="left"/>
      <w:pPr>
        <w:ind w:left="7540" w:hanging="540"/>
      </w:pPr>
      <w:rPr>
        <w:rFonts w:hint="default"/>
      </w:rPr>
    </w:lvl>
    <w:lvl w:ilvl="8" w:tplc="C7BE45D4">
      <w:start w:val="1"/>
      <w:numFmt w:val="bullet"/>
      <w:lvlText w:val="•"/>
      <w:lvlJc w:val="left"/>
      <w:pPr>
        <w:ind w:left="8369" w:hanging="540"/>
      </w:pPr>
      <w:rPr>
        <w:rFonts w:hint="default"/>
      </w:rPr>
    </w:lvl>
  </w:abstractNum>
  <w:abstractNum w:abstractNumId="25" w15:restartNumberingAfterBreak="0">
    <w:nsid w:val="579C3ADB"/>
    <w:multiLevelType w:val="hybridMultilevel"/>
    <w:tmpl w:val="3E0E1DE2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F022753"/>
    <w:multiLevelType w:val="hybridMultilevel"/>
    <w:tmpl w:val="9724C0E6"/>
    <w:lvl w:ilvl="0" w:tplc="0409000F">
      <w:start w:val="1"/>
      <w:numFmt w:val="decimal"/>
      <w:lvlText w:val="%1."/>
      <w:lvlJc w:val="left"/>
      <w:pPr>
        <w:ind w:left="16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04" w:hanging="360"/>
      </w:pPr>
    </w:lvl>
    <w:lvl w:ilvl="2" w:tplc="0809001B" w:tentative="1">
      <w:start w:val="1"/>
      <w:numFmt w:val="lowerRoman"/>
      <w:lvlText w:val="%3."/>
      <w:lvlJc w:val="right"/>
      <w:pPr>
        <w:ind w:left="3124" w:hanging="180"/>
      </w:pPr>
    </w:lvl>
    <w:lvl w:ilvl="3" w:tplc="0809000F" w:tentative="1">
      <w:start w:val="1"/>
      <w:numFmt w:val="decimal"/>
      <w:lvlText w:val="%4."/>
      <w:lvlJc w:val="left"/>
      <w:pPr>
        <w:ind w:left="3844" w:hanging="360"/>
      </w:pPr>
    </w:lvl>
    <w:lvl w:ilvl="4" w:tplc="08090019" w:tentative="1">
      <w:start w:val="1"/>
      <w:numFmt w:val="lowerLetter"/>
      <w:lvlText w:val="%5."/>
      <w:lvlJc w:val="left"/>
      <w:pPr>
        <w:ind w:left="4564" w:hanging="360"/>
      </w:pPr>
    </w:lvl>
    <w:lvl w:ilvl="5" w:tplc="0809001B" w:tentative="1">
      <w:start w:val="1"/>
      <w:numFmt w:val="lowerRoman"/>
      <w:lvlText w:val="%6."/>
      <w:lvlJc w:val="right"/>
      <w:pPr>
        <w:ind w:left="5284" w:hanging="180"/>
      </w:pPr>
    </w:lvl>
    <w:lvl w:ilvl="6" w:tplc="0809000F" w:tentative="1">
      <w:start w:val="1"/>
      <w:numFmt w:val="decimal"/>
      <w:lvlText w:val="%7."/>
      <w:lvlJc w:val="left"/>
      <w:pPr>
        <w:ind w:left="6004" w:hanging="360"/>
      </w:pPr>
    </w:lvl>
    <w:lvl w:ilvl="7" w:tplc="08090019" w:tentative="1">
      <w:start w:val="1"/>
      <w:numFmt w:val="lowerLetter"/>
      <w:lvlText w:val="%8."/>
      <w:lvlJc w:val="left"/>
      <w:pPr>
        <w:ind w:left="6724" w:hanging="360"/>
      </w:pPr>
    </w:lvl>
    <w:lvl w:ilvl="8" w:tplc="08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27" w15:restartNumberingAfterBreak="0">
    <w:nsid w:val="60BE15D5"/>
    <w:multiLevelType w:val="multilevel"/>
    <w:tmpl w:val="9B7C49C6"/>
    <w:lvl w:ilvl="0">
      <w:start w:val="1"/>
      <w:numFmt w:val="decimal"/>
      <w:pStyle w:val="Heading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8" w15:restartNumberingAfterBreak="0">
    <w:nsid w:val="64ED29B8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A4E7EAE"/>
    <w:multiLevelType w:val="multilevel"/>
    <w:tmpl w:val="9684B13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748034B1"/>
    <w:multiLevelType w:val="hybridMultilevel"/>
    <w:tmpl w:val="407C4A8E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964"/>
        </w:tabs>
        <w:ind w:left="9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684"/>
        </w:tabs>
        <w:ind w:left="16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404"/>
        </w:tabs>
        <w:ind w:left="24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124"/>
        </w:tabs>
        <w:ind w:left="31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844"/>
        </w:tabs>
        <w:ind w:left="38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564"/>
        </w:tabs>
        <w:ind w:left="45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284"/>
        </w:tabs>
        <w:ind w:left="52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004"/>
        </w:tabs>
        <w:ind w:left="6004" w:hanging="180"/>
      </w:pPr>
    </w:lvl>
  </w:abstractNum>
  <w:abstractNum w:abstractNumId="31" w15:restartNumberingAfterBreak="0">
    <w:nsid w:val="75396358"/>
    <w:multiLevelType w:val="hybridMultilevel"/>
    <w:tmpl w:val="459CD67A"/>
    <w:lvl w:ilvl="0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2"/>
  </w:num>
  <w:num w:numId="4">
    <w:abstractNumId w:val="1"/>
  </w:num>
  <w:num w:numId="5">
    <w:abstractNumId w:val="0"/>
  </w:num>
  <w:num w:numId="6">
    <w:abstractNumId w:val="27"/>
  </w:num>
  <w:num w:numId="7">
    <w:abstractNumId w:val="16"/>
  </w:num>
  <w:num w:numId="8">
    <w:abstractNumId w:val="21"/>
  </w:num>
  <w:num w:numId="9">
    <w:abstractNumId w:val="11"/>
  </w:num>
  <w:num w:numId="10">
    <w:abstractNumId w:val="14"/>
  </w:num>
  <w:num w:numId="11">
    <w:abstractNumId w:val="15"/>
  </w:num>
  <w:num w:numId="12">
    <w:abstractNumId w:val="28"/>
  </w:num>
  <w:num w:numId="13">
    <w:abstractNumId w:val="31"/>
  </w:num>
  <w:num w:numId="14">
    <w:abstractNumId w:val="25"/>
  </w:num>
  <w:num w:numId="15">
    <w:abstractNumId w:val="12"/>
  </w:num>
  <w:num w:numId="16">
    <w:abstractNumId w:val="5"/>
  </w:num>
  <w:num w:numId="17">
    <w:abstractNumId w:val="18"/>
  </w:num>
  <w:num w:numId="18">
    <w:abstractNumId w:val="30"/>
  </w:num>
  <w:num w:numId="19">
    <w:abstractNumId w:val="9"/>
  </w:num>
  <w:num w:numId="20">
    <w:abstractNumId w:val="20"/>
  </w:num>
  <w:num w:numId="21">
    <w:abstractNumId w:val="7"/>
  </w:num>
  <w:num w:numId="22">
    <w:abstractNumId w:val="4"/>
  </w:num>
  <w:num w:numId="23">
    <w:abstractNumId w:val="29"/>
  </w:num>
  <w:num w:numId="24">
    <w:abstractNumId w:val="13"/>
  </w:num>
  <w:num w:numId="25">
    <w:abstractNumId w:val="27"/>
  </w:num>
  <w:num w:numId="26">
    <w:abstractNumId w:val="3"/>
  </w:num>
  <w:num w:numId="27">
    <w:abstractNumId w:val="27"/>
  </w:num>
  <w:num w:numId="28">
    <w:abstractNumId w:val="6"/>
  </w:num>
  <w:num w:numId="29">
    <w:abstractNumId w:val="24"/>
  </w:num>
  <w:num w:numId="30">
    <w:abstractNumId w:val="10"/>
  </w:num>
  <w:num w:numId="31">
    <w:abstractNumId w:val="27"/>
  </w:num>
  <w:num w:numId="32">
    <w:abstractNumId w:val="27"/>
  </w:num>
  <w:num w:numId="33">
    <w:abstractNumId w:val="23"/>
  </w:num>
  <w:num w:numId="34">
    <w:abstractNumId w:val="19"/>
  </w:num>
  <w:num w:numId="35">
    <w:abstractNumId w:val="27"/>
  </w:num>
  <w:num w:numId="36">
    <w:abstractNumId w:val="27"/>
  </w:num>
  <w:num w:numId="37">
    <w:abstractNumId w:val="26"/>
  </w:num>
  <w:num w:numId="38">
    <w:abstractNumId w:val="27"/>
  </w:num>
  <w:num w:numId="39">
    <w:abstractNumId w:val="8"/>
  </w:num>
  <w:num w:numId="40">
    <w:abstractNumId w:val="27"/>
  </w:num>
  <w:num w:numId="41">
    <w:abstractNumId w:val="27"/>
  </w:num>
  <w:num w:numId="42">
    <w:abstractNumId w:val="27"/>
  </w:num>
  <w:num w:numId="43">
    <w:abstractNumId w:val="27"/>
  </w:num>
  <w:num w:numId="44">
    <w:abstractNumId w:val="27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 Fittock">
    <w15:presenceInfo w15:providerId="AD" w15:userId="S-1-5-21-1220945662-1229272821-1417001333-47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985"/>
    <w:rsid w:val="00000F87"/>
    <w:rsid w:val="00005FCE"/>
    <w:rsid w:val="00007C65"/>
    <w:rsid w:val="00012D4B"/>
    <w:rsid w:val="0001796E"/>
    <w:rsid w:val="0002218A"/>
    <w:rsid w:val="0002289A"/>
    <w:rsid w:val="00022956"/>
    <w:rsid w:val="000255DB"/>
    <w:rsid w:val="00031F0B"/>
    <w:rsid w:val="00034B68"/>
    <w:rsid w:val="000368B2"/>
    <w:rsid w:val="00046352"/>
    <w:rsid w:val="000559D6"/>
    <w:rsid w:val="00056CAB"/>
    <w:rsid w:val="0006232E"/>
    <w:rsid w:val="00064BA2"/>
    <w:rsid w:val="00076B05"/>
    <w:rsid w:val="000848D4"/>
    <w:rsid w:val="00084D88"/>
    <w:rsid w:val="00090B24"/>
    <w:rsid w:val="000927D1"/>
    <w:rsid w:val="00093195"/>
    <w:rsid w:val="000960B6"/>
    <w:rsid w:val="000A2E68"/>
    <w:rsid w:val="000A7F63"/>
    <w:rsid w:val="000B03DD"/>
    <w:rsid w:val="000C207F"/>
    <w:rsid w:val="000D296F"/>
    <w:rsid w:val="000D3F0A"/>
    <w:rsid w:val="000D60AD"/>
    <w:rsid w:val="000E22A6"/>
    <w:rsid w:val="000F169B"/>
    <w:rsid w:val="000F1E19"/>
    <w:rsid w:val="000F3101"/>
    <w:rsid w:val="000F576D"/>
    <w:rsid w:val="00103B4A"/>
    <w:rsid w:val="00104FDB"/>
    <w:rsid w:val="00107C1D"/>
    <w:rsid w:val="00107E2D"/>
    <w:rsid w:val="00124C6F"/>
    <w:rsid w:val="00127499"/>
    <w:rsid w:val="00130A35"/>
    <w:rsid w:val="00132410"/>
    <w:rsid w:val="00137FE3"/>
    <w:rsid w:val="001401F2"/>
    <w:rsid w:val="00141020"/>
    <w:rsid w:val="00142792"/>
    <w:rsid w:val="00146772"/>
    <w:rsid w:val="00147E71"/>
    <w:rsid w:val="0015092B"/>
    <w:rsid w:val="001615E3"/>
    <w:rsid w:val="001618E1"/>
    <w:rsid w:val="001624A1"/>
    <w:rsid w:val="0016505A"/>
    <w:rsid w:val="00165573"/>
    <w:rsid w:val="001802FC"/>
    <w:rsid w:val="00181DD1"/>
    <w:rsid w:val="00185F9B"/>
    <w:rsid w:val="00191087"/>
    <w:rsid w:val="001A184D"/>
    <w:rsid w:val="001A1982"/>
    <w:rsid w:val="001A6F4D"/>
    <w:rsid w:val="001A6FD8"/>
    <w:rsid w:val="001A78D9"/>
    <w:rsid w:val="001B5AF7"/>
    <w:rsid w:val="001B600D"/>
    <w:rsid w:val="001D090B"/>
    <w:rsid w:val="001D337F"/>
    <w:rsid w:val="001D58F4"/>
    <w:rsid w:val="001D7798"/>
    <w:rsid w:val="001F4852"/>
    <w:rsid w:val="00205846"/>
    <w:rsid w:val="002102C0"/>
    <w:rsid w:val="00211377"/>
    <w:rsid w:val="00213CA6"/>
    <w:rsid w:val="00213EAD"/>
    <w:rsid w:val="00231227"/>
    <w:rsid w:val="00231ED9"/>
    <w:rsid w:val="00235C0C"/>
    <w:rsid w:val="00243E59"/>
    <w:rsid w:val="00243EC1"/>
    <w:rsid w:val="002443C7"/>
    <w:rsid w:val="002456AD"/>
    <w:rsid w:val="00252D4A"/>
    <w:rsid w:val="00254B60"/>
    <w:rsid w:val="0025535C"/>
    <w:rsid w:val="00257A69"/>
    <w:rsid w:val="00265DD6"/>
    <w:rsid w:val="00266494"/>
    <w:rsid w:val="00266CEA"/>
    <w:rsid w:val="0027203A"/>
    <w:rsid w:val="00274555"/>
    <w:rsid w:val="00281D1C"/>
    <w:rsid w:val="002823B0"/>
    <w:rsid w:val="00283D5B"/>
    <w:rsid w:val="00293275"/>
    <w:rsid w:val="002B0026"/>
    <w:rsid w:val="002B6C45"/>
    <w:rsid w:val="002C0F4C"/>
    <w:rsid w:val="002C2FA5"/>
    <w:rsid w:val="002C6FDE"/>
    <w:rsid w:val="002C7D09"/>
    <w:rsid w:val="002D37F9"/>
    <w:rsid w:val="002D57A5"/>
    <w:rsid w:val="002E2F10"/>
    <w:rsid w:val="0030006F"/>
    <w:rsid w:val="003004EE"/>
    <w:rsid w:val="003054B8"/>
    <w:rsid w:val="003159DF"/>
    <w:rsid w:val="00323FA9"/>
    <w:rsid w:val="00334D91"/>
    <w:rsid w:val="003351E2"/>
    <w:rsid w:val="00344DEA"/>
    <w:rsid w:val="00353353"/>
    <w:rsid w:val="00355E60"/>
    <w:rsid w:val="00362973"/>
    <w:rsid w:val="003666E5"/>
    <w:rsid w:val="0037553A"/>
    <w:rsid w:val="003833B4"/>
    <w:rsid w:val="003837F8"/>
    <w:rsid w:val="00383C58"/>
    <w:rsid w:val="00383CFA"/>
    <w:rsid w:val="00387BD0"/>
    <w:rsid w:val="00393757"/>
    <w:rsid w:val="00395769"/>
    <w:rsid w:val="003A1F31"/>
    <w:rsid w:val="003A2E5F"/>
    <w:rsid w:val="003A3CD8"/>
    <w:rsid w:val="003A5B80"/>
    <w:rsid w:val="003A6969"/>
    <w:rsid w:val="003A72E0"/>
    <w:rsid w:val="003C043A"/>
    <w:rsid w:val="003D1439"/>
    <w:rsid w:val="003D3D05"/>
    <w:rsid w:val="003E22EC"/>
    <w:rsid w:val="003E2C6D"/>
    <w:rsid w:val="003F0C4C"/>
    <w:rsid w:val="00400B28"/>
    <w:rsid w:val="00402745"/>
    <w:rsid w:val="00403C7B"/>
    <w:rsid w:val="00403CF6"/>
    <w:rsid w:val="00404430"/>
    <w:rsid w:val="00404BE8"/>
    <w:rsid w:val="0041393D"/>
    <w:rsid w:val="00416724"/>
    <w:rsid w:val="00420581"/>
    <w:rsid w:val="00421214"/>
    <w:rsid w:val="00430385"/>
    <w:rsid w:val="00430A45"/>
    <w:rsid w:val="00442DAF"/>
    <w:rsid w:val="00445B7A"/>
    <w:rsid w:val="00454671"/>
    <w:rsid w:val="00463431"/>
    <w:rsid w:val="004653B0"/>
    <w:rsid w:val="0047339F"/>
    <w:rsid w:val="0047553C"/>
    <w:rsid w:val="004764D2"/>
    <w:rsid w:val="00482F74"/>
    <w:rsid w:val="00487C62"/>
    <w:rsid w:val="00491AEA"/>
    <w:rsid w:val="004932E3"/>
    <w:rsid w:val="00494909"/>
    <w:rsid w:val="00497BD0"/>
    <w:rsid w:val="004A05D0"/>
    <w:rsid w:val="004A2836"/>
    <w:rsid w:val="004A5E4E"/>
    <w:rsid w:val="004A6F1A"/>
    <w:rsid w:val="004A792F"/>
    <w:rsid w:val="004D16B5"/>
    <w:rsid w:val="004D401C"/>
    <w:rsid w:val="004D78DD"/>
    <w:rsid w:val="004E5E40"/>
    <w:rsid w:val="004F0270"/>
    <w:rsid w:val="004F2D16"/>
    <w:rsid w:val="004F60B1"/>
    <w:rsid w:val="00501311"/>
    <w:rsid w:val="005061C4"/>
    <w:rsid w:val="00511D6B"/>
    <w:rsid w:val="0051205A"/>
    <w:rsid w:val="005137D1"/>
    <w:rsid w:val="00513E67"/>
    <w:rsid w:val="00514C18"/>
    <w:rsid w:val="00516EAF"/>
    <w:rsid w:val="0052489A"/>
    <w:rsid w:val="00524B98"/>
    <w:rsid w:val="005316F0"/>
    <w:rsid w:val="0053419F"/>
    <w:rsid w:val="0053482C"/>
    <w:rsid w:val="005361F4"/>
    <w:rsid w:val="005412E5"/>
    <w:rsid w:val="005518D9"/>
    <w:rsid w:val="005565E6"/>
    <w:rsid w:val="00556858"/>
    <w:rsid w:val="00556BEC"/>
    <w:rsid w:val="00560DFE"/>
    <w:rsid w:val="00563F46"/>
    <w:rsid w:val="00564360"/>
    <w:rsid w:val="005647E4"/>
    <w:rsid w:val="00565FD9"/>
    <w:rsid w:val="005669BF"/>
    <w:rsid w:val="00581EF4"/>
    <w:rsid w:val="00582C95"/>
    <w:rsid w:val="00590192"/>
    <w:rsid w:val="005951A8"/>
    <w:rsid w:val="00595618"/>
    <w:rsid w:val="005A0921"/>
    <w:rsid w:val="005A0F38"/>
    <w:rsid w:val="005A2E21"/>
    <w:rsid w:val="005A57ED"/>
    <w:rsid w:val="005A66E8"/>
    <w:rsid w:val="005B0C3A"/>
    <w:rsid w:val="005B4775"/>
    <w:rsid w:val="005B7B89"/>
    <w:rsid w:val="005C51C2"/>
    <w:rsid w:val="005C5794"/>
    <w:rsid w:val="005D0756"/>
    <w:rsid w:val="005D3B7D"/>
    <w:rsid w:val="005D700E"/>
    <w:rsid w:val="005E0FF0"/>
    <w:rsid w:val="005F1C36"/>
    <w:rsid w:val="005F35C9"/>
    <w:rsid w:val="005F5773"/>
    <w:rsid w:val="005F702E"/>
    <w:rsid w:val="005F7D9F"/>
    <w:rsid w:val="006071EC"/>
    <w:rsid w:val="00607EF3"/>
    <w:rsid w:val="00610ACA"/>
    <w:rsid w:val="00612E20"/>
    <w:rsid w:val="006137F7"/>
    <w:rsid w:val="006149EE"/>
    <w:rsid w:val="0061668A"/>
    <w:rsid w:val="0062617F"/>
    <w:rsid w:val="0062631E"/>
    <w:rsid w:val="0062638D"/>
    <w:rsid w:val="006316F0"/>
    <w:rsid w:val="0063386B"/>
    <w:rsid w:val="006340D1"/>
    <w:rsid w:val="0063647D"/>
    <w:rsid w:val="006418B8"/>
    <w:rsid w:val="00642293"/>
    <w:rsid w:val="00643F5D"/>
    <w:rsid w:val="006455AC"/>
    <w:rsid w:val="00645737"/>
    <w:rsid w:val="00646735"/>
    <w:rsid w:val="0065362D"/>
    <w:rsid w:val="00654079"/>
    <w:rsid w:val="00662127"/>
    <w:rsid w:val="006729D2"/>
    <w:rsid w:val="006755F9"/>
    <w:rsid w:val="00675F0F"/>
    <w:rsid w:val="00676661"/>
    <w:rsid w:val="00677D4D"/>
    <w:rsid w:val="00684167"/>
    <w:rsid w:val="0068671D"/>
    <w:rsid w:val="006921D4"/>
    <w:rsid w:val="00695200"/>
    <w:rsid w:val="00696B76"/>
    <w:rsid w:val="006A47ED"/>
    <w:rsid w:val="006B5BA7"/>
    <w:rsid w:val="006C44F2"/>
    <w:rsid w:val="006C4B10"/>
    <w:rsid w:val="006D53F4"/>
    <w:rsid w:val="006D55C3"/>
    <w:rsid w:val="006E1D72"/>
    <w:rsid w:val="006E5B72"/>
    <w:rsid w:val="006F6097"/>
    <w:rsid w:val="00702B07"/>
    <w:rsid w:val="007033FF"/>
    <w:rsid w:val="0070393B"/>
    <w:rsid w:val="007100EF"/>
    <w:rsid w:val="00713D29"/>
    <w:rsid w:val="00714C27"/>
    <w:rsid w:val="007201F3"/>
    <w:rsid w:val="00745455"/>
    <w:rsid w:val="007574A7"/>
    <w:rsid w:val="007668EA"/>
    <w:rsid w:val="0076715E"/>
    <w:rsid w:val="00770288"/>
    <w:rsid w:val="007728AE"/>
    <w:rsid w:val="007759A0"/>
    <w:rsid w:val="00783F38"/>
    <w:rsid w:val="007922A7"/>
    <w:rsid w:val="00793066"/>
    <w:rsid w:val="007A0972"/>
    <w:rsid w:val="007A1089"/>
    <w:rsid w:val="007B7D35"/>
    <w:rsid w:val="007C40F9"/>
    <w:rsid w:val="007C7D8D"/>
    <w:rsid w:val="007D2457"/>
    <w:rsid w:val="007D477C"/>
    <w:rsid w:val="007D6298"/>
    <w:rsid w:val="007E7972"/>
    <w:rsid w:val="007F2957"/>
    <w:rsid w:val="007F3AEE"/>
    <w:rsid w:val="008028D2"/>
    <w:rsid w:val="00804381"/>
    <w:rsid w:val="00806CB2"/>
    <w:rsid w:val="00807FBD"/>
    <w:rsid w:val="0082075A"/>
    <w:rsid w:val="00821812"/>
    <w:rsid w:val="00822C6D"/>
    <w:rsid w:val="0082438C"/>
    <w:rsid w:val="00825FA9"/>
    <w:rsid w:val="0083038A"/>
    <w:rsid w:val="00836B47"/>
    <w:rsid w:val="0084168F"/>
    <w:rsid w:val="00842861"/>
    <w:rsid w:val="008477A1"/>
    <w:rsid w:val="0086106A"/>
    <w:rsid w:val="00863B89"/>
    <w:rsid w:val="008648FC"/>
    <w:rsid w:val="008801F7"/>
    <w:rsid w:val="00885B6D"/>
    <w:rsid w:val="008A04AB"/>
    <w:rsid w:val="008A14EB"/>
    <w:rsid w:val="008A3AD6"/>
    <w:rsid w:val="008A6E53"/>
    <w:rsid w:val="008C193C"/>
    <w:rsid w:val="008C3873"/>
    <w:rsid w:val="008C5C36"/>
    <w:rsid w:val="008D44E3"/>
    <w:rsid w:val="008E5B0E"/>
    <w:rsid w:val="008E6214"/>
    <w:rsid w:val="008E7282"/>
    <w:rsid w:val="008F09EF"/>
    <w:rsid w:val="00901C0C"/>
    <w:rsid w:val="009029CE"/>
    <w:rsid w:val="00904068"/>
    <w:rsid w:val="009049D2"/>
    <w:rsid w:val="00912012"/>
    <w:rsid w:val="009172EE"/>
    <w:rsid w:val="0092066E"/>
    <w:rsid w:val="00936734"/>
    <w:rsid w:val="009377EF"/>
    <w:rsid w:val="009436F7"/>
    <w:rsid w:val="00952FFF"/>
    <w:rsid w:val="00962F3B"/>
    <w:rsid w:val="00963658"/>
    <w:rsid w:val="0097221F"/>
    <w:rsid w:val="0098280E"/>
    <w:rsid w:val="009833D6"/>
    <w:rsid w:val="00983846"/>
    <w:rsid w:val="00993214"/>
    <w:rsid w:val="009B1F51"/>
    <w:rsid w:val="009B5299"/>
    <w:rsid w:val="009B5B69"/>
    <w:rsid w:val="009B67AC"/>
    <w:rsid w:val="009B711E"/>
    <w:rsid w:val="009D7A49"/>
    <w:rsid w:val="009E03B5"/>
    <w:rsid w:val="009E1644"/>
    <w:rsid w:val="009E1FA5"/>
    <w:rsid w:val="009F337D"/>
    <w:rsid w:val="009F6757"/>
    <w:rsid w:val="009F6ADC"/>
    <w:rsid w:val="00A017FE"/>
    <w:rsid w:val="00A03335"/>
    <w:rsid w:val="00A04C76"/>
    <w:rsid w:val="00A0752C"/>
    <w:rsid w:val="00A110E4"/>
    <w:rsid w:val="00A14EDC"/>
    <w:rsid w:val="00A26A72"/>
    <w:rsid w:val="00A32A28"/>
    <w:rsid w:val="00A44BB4"/>
    <w:rsid w:val="00A520E4"/>
    <w:rsid w:val="00A557A7"/>
    <w:rsid w:val="00A6234C"/>
    <w:rsid w:val="00A62EE8"/>
    <w:rsid w:val="00A66336"/>
    <w:rsid w:val="00A67CBA"/>
    <w:rsid w:val="00A7018A"/>
    <w:rsid w:val="00A74FE5"/>
    <w:rsid w:val="00A91282"/>
    <w:rsid w:val="00A92C6F"/>
    <w:rsid w:val="00A954E2"/>
    <w:rsid w:val="00A95826"/>
    <w:rsid w:val="00A977BA"/>
    <w:rsid w:val="00AA1A1C"/>
    <w:rsid w:val="00AB05A1"/>
    <w:rsid w:val="00AB211B"/>
    <w:rsid w:val="00AC02BD"/>
    <w:rsid w:val="00AC19FC"/>
    <w:rsid w:val="00AC1B57"/>
    <w:rsid w:val="00AC473B"/>
    <w:rsid w:val="00AD1978"/>
    <w:rsid w:val="00AD3160"/>
    <w:rsid w:val="00AD32A2"/>
    <w:rsid w:val="00AD448E"/>
    <w:rsid w:val="00AE6D02"/>
    <w:rsid w:val="00AE6D88"/>
    <w:rsid w:val="00AF17F4"/>
    <w:rsid w:val="00AF1EA6"/>
    <w:rsid w:val="00B02766"/>
    <w:rsid w:val="00B05DC4"/>
    <w:rsid w:val="00B14A01"/>
    <w:rsid w:val="00B24306"/>
    <w:rsid w:val="00B24CF9"/>
    <w:rsid w:val="00B25F81"/>
    <w:rsid w:val="00B336F4"/>
    <w:rsid w:val="00B354AE"/>
    <w:rsid w:val="00B44629"/>
    <w:rsid w:val="00B450CF"/>
    <w:rsid w:val="00B46CB1"/>
    <w:rsid w:val="00B57D1B"/>
    <w:rsid w:val="00B61621"/>
    <w:rsid w:val="00B75820"/>
    <w:rsid w:val="00B76797"/>
    <w:rsid w:val="00B772A8"/>
    <w:rsid w:val="00B77976"/>
    <w:rsid w:val="00B8117E"/>
    <w:rsid w:val="00B93653"/>
    <w:rsid w:val="00BA0311"/>
    <w:rsid w:val="00BA097C"/>
    <w:rsid w:val="00BA14F0"/>
    <w:rsid w:val="00BA18BA"/>
    <w:rsid w:val="00BA46C8"/>
    <w:rsid w:val="00BB4B39"/>
    <w:rsid w:val="00BC10B3"/>
    <w:rsid w:val="00BC2D85"/>
    <w:rsid w:val="00BC6E7A"/>
    <w:rsid w:val="00BD2AF1"/>
    <w:rsid w:val="00BF02F4"/>
    <w:rsid w:val="00BF0598"/>
    <w:rsid w:val="00BF3855"/>
    <w:rsid w:val="00BF5CDC"/>
    <w:rsid w:val="00BF6DA7"/>
    <w:rsid w:val="00BF7B01"/>
    <w:rsid w:val="00C116DB"/>
    <w:rsid w:val="00C11B18"/>
    <w:rsid w:val="00C32C67"/>
    <w:rsid w:val="00C34ABD"/>
    <w:rsid w:val="00C43114"/>
    <w:rsid w:val="00C4726D"/>
    <w:rsid w:val="00C51E88"/>
    <w:rsid w:val="00C53288"/>
    <w:rsid w:val="00C54BB4"/>
    <w:rsid w:val="00C56679"/>
    <w:rsid w:val="00C56836"/>
    <w:rsid w:val="00C5690A"/>
    <w:rsid w:val="00C63B84"/>
    <w:rsid w:val="00C6522E"/>
    <w:rsid w:val="00C65C59"/>
    <w:rsid w:val="00C65FD9"/>
    <w:rsid w:val="00C664C3"/>
    <w:rsid w:val="00C83C9E"/>
    <w:rsid w:val="00C90121"/>
    <w:rsid w:val="00CA42B4"/>
    <w:rsid w:val="00CB072C"/>
    <w:rsid w:val="00CB211A"/>
    <w:rsid w:val="00CB4587"/>
    <w:rsid w:val="00CC6E66"/>
    <w:rsid w:val="00CC7B02"/>
    <w:rsid w:val="00CD1072"/>
    <w:rsid w:val="00CD17B0"/>
    <w:rsid w:val="00CD31DD"/>
    <w:rsid w:val="00CD7278"/>
    <w:rsid w:val="00CF2A27"/>
    <w:rsid w:val="00CF331A"/>
    <w:rsid w:val="00CF3364"/>
    <w:rsid w:val="00D031C7"/>
    <w:rsid w:val="00D11144"/>
    <w:rsid w:val="00D12CB5"/>
    <w:rsid w:val="00D16607"/>
    <w:rsid w:val="00D36D3D"/>
    <w:rsid w:val="00D43303"/>
    <w:rsid w:val="00D44B03"/>
    <w:rsid w:val="00D44EB4"/>
    <w:rsid w:val="00D51907"/>
    <w:rsid w:val="00D54C39"/>
    <w:rsid w:val="00D6445E"/>
    <w:rsid w:val="00D647E1"/>
    <w:rsid w:val="00D71B93"/>
    <w:rsid w:val="00D82150"/>
    <w:rsid w:val="00D92CE1"/>
    <w:rsid w:val="00DA3EC8"/>
    <w:rsid w:val="00DA7800"/>
    <w:rsid w:val="00DB008C"/>
    <w:rsid w:val="00DB6E4B"/>
    <w:rsid w:val="00DB732C"/>
    <w:rsid w:val="00DB78A2"/>
    <w:rsid w:val="00DC1065"/>
    <w:rsid w:val="00DC1284"/>
    <w:rsid w:val="00DC554D"/>
    <w:rsid w:val="00DC5623"/>
    <w:rsid w:val="00DC71B0"/>
    <w:rsid w:val="00DD4040"/>
    <w:rsid w:val="00DD7DB3"/>
    <w:rsid w:val="00DE409F"/>
    <w:rsid w:val="00DE5302"/>
    <w:rsid w:val="00DF0984"/>
    <w:rsid w:val="00DF1FCF"/>
    <w:rsid w:val="00DF45A9"/>
    <w:rsid w:val="00DF4E0A"/>
    <w:rsid w:val="00E00233"/>
    <w:rsid w:val="00E018BB"/>
    <w:rsid w:val="00E01985"/>
    <w:rsid w:val="00E0309C"/>
    <w:rsid w:val="00E119C7"/>
    <w:rsid w:val="00E13BD5"/>
    <w:rsid w:val="00E15299"/>
    <w:rsid w:val="00E2052F"/>
    <w:rsid w:val="00E238BB"/>
    <w:rsid w:val="00E314E0"/>
    <w:rsid w:val="00E31C56"/>
    <w:rsid w:val="00E33F83"/>
    <w:rsid w:val="00E343FD"/>
    <w:rsid w:val="00E37098"/>
    <w:rsid w:val="00E42D50"/>
    <w:rsid w:val="00E47D8A"/>
    <w:rsid w:val="00E5727B"/>
    <w:rsid w:val="00E57BA0"/>
    <w:rsid w:val="00E64B35"/>
    <w:rsid w:val="00E653CF"/>
    <w:rsid w:val="00E707C4"/>
    <w:rsid w:val="00E71059"/>
    <w:rsid w:val="00E71747"/>
    <w:rsid w:val="00E741BD"/>
    <w:rsid w:val="00E7721B"/>
    <w:rsid w:val="00E77334"/>
    <w:rsid w:val="00E832F9"/>
    <w:rsid w:val="00E83E73"/>
    <w:rsid w:val="00E85D72"/>
    <w:rsid w:val="00E91347"/>
    <w:rsid w:val="00EA3BF2"/>
    <w:rsid w:val="00EA619E"/>
    <w:rsid w:val="00EB0728"/>
    <w:rsid w:val="00EC07D4"/>
    <w:rsid w:val="00EC0ED0"/>
    <w:rsid w:val="00EC3235"/>
    <w:rsid w:val="00EC34E3"/>
    <w:rsid w:val="00EC3E5F"/>
    <w:rsid w:val="00EC500B"/>
    <w:rsid w:val="00ED0E5B"/>
    <w:rsid w:val="00EE4523"/>
    <w:rsid w:val="00EE47C4"/>
    <w:rsid w:val="00F077CD"/>
    <w:rsid w:val="00F160B2"/>
    <w:rsid w:val="00F25073"/>
    <w:rsid w:val="00F3170A"/>
    <w:rsid w:val="00F348B3"/>
    <w:rsid w:val="00F355D6"/>
    <w:rsid w:val="00F358F9"/>
    <w:rsid w:val="00F4017B"/>
    <w:rsid w:val="00F444FF"/>
    <w:rsid w:val="00F46086"/>
    <w:rsid w:val="00F5185B"/>
    <w:rsid w:val="00F5382E"/>
    <w:rsid w:val="00F56F90"/>
    <w:rsid w:val="00F60D77"/>
    <w:rsid w:val="00F63143"/>
    <w:rsid w:val="00F66D6E"/>
    <w:rsid w:val="00F732B3"/>
    <w:rsid w:val="00F8097D"/>
    <w:rsid w:val="00F85E5F"/>
    <w:rsid w:val="00F8670C"/>
    <w:rsid w:val="00F93A9A"/>
    <w:rsid w:val="00FA3C39"/>
    <w:rsid w:val="00FA5406"/>
    <w:rsid w:val="00FA6AAC"/>
    <w:rsid w:val="00FB195B"/>
    <w:rsid w:val="00FB287C"/>
    <w:rsid w:val="00FC05E7"/>
    <w:rsid w:val="00FC10A2"/>
    <w:rsid w:val="00FC6DB2"/>
    <w:rsid w:val="00FD0EC1"/>
    <w:rsid w:val="00FD6846"/>
    <w:rsid w:val="00FE724D"/>
    <w:rsid w:val="00FF1CAE"/>
    <w:rsid w:val="00FF2996"/>
    <w:rsid w:val="00FF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4EE174B5"/>
  <w15:docId w15:val="{C043C44C-E35F-42DF-AC93-2934B521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520E4"/>
    <w:rPr>
      <w:rFonts w:ascii="Tahoma" w:hAnsi="Tahoma"/>
      <w:szCs w:val="24"/>
    </w:rPr>
  </w:style>
  <w:style w:type="paragraph" w:styleId="Heading1">
    <w:name w:val="heading 1"/>
    <w:next w:val="BodyText"/>
    <w:link w:val="Heading1Char"/>
    <w:qFormat/>
    <w:rsid w:val="00BF5CDC"/>
    <w:pPr>
      <w:keepNext/>
      <w:numPr>
        <w:numId w:val="6"/>
      </w:numPr>
      <w:spacing w:before="400" w:after="180"/>
      <w:outlineLvl w:val="0"/>
    </w:pPr>
    <w:rPr>
      <w:rFonts w:ascii="Tahoma" w:hAnsi="Tahoma" w:cs="Arial"/>
      <w:b/>
      <w:bCs/>
      <w:kern w:val="32"/>
      <w:sz w:val="24"/>
      <w:szCs w:val="24"/>
    </w:rPr>
  </w:style>
  <w:style w:type="paragraph" w:styleId="Heading2">
    <w:name w:val="heading 2"/>
    <w:next w:val="BodyText"/>
    <w:link w:val="Heading2Char"/>
    <w:qFormat/>
    <w:rsid w:val="00BF5CDC"/>
    <w:pPr>
      <w:keepNext/>
      <w:numPr>
        <w:ilvl w:val="1"/>
        <w:numId w:val="6"/>
      </w:numPr>
      <w:spacing w:before="400" w:after="180"/>
      <w:outlineLvl w:val="1"/>
    </w:pPr>
    <w:rPr>
      <w:rFonts w:ascii="Tahoma" w:hAnsi="Tahoma" w:cs="Arial"/>
      <w:b/>
      <w:bCs/>
      <w:i/>
      <w:iCs/>
      <w:sz w:val="24"/>
      <w:szCs w:val="24"/>
    </w:rPr>
  </w:style>
  <w:style w:type="paragraph" w:styleId="Heading3">
    <w:name w:val="heading 3"/>
    <w:next w:val="BodyText"/>
    <w:qFormat/>
    <w:rsid w:val="00BF5CDC"/>
    <w:pPr>
      <w:keepNext/>
      <w:numPr>
        <w:ilvl w:val="2"/>
        <w:numId w:val="6"/>
      </w:numPr>
      <w:spacing w:before="240" w:after="180"/>
      <w:outlineLvl w:val="2"/>
    </w:pPr>
    <w:rPr>
      <w:rFonts w:ascii="Tahoma" w:hAnsi="Tahoma" w:cs="Arial"/>
      <w:b/>
      <w:bCs/>
    </w:rPr>
  </w:style>
  <w:style w:type="paragraph" w:styleId="Heading4">
    <w:name w:val="heading 4"/>
    <w:next w:val="BodyText"/>
    <w:qFormat/>
    <w:rsid w:val="00BF5CDC"/>
    <w:pPr>
      <w:keepNext/>
      <w:numPr>
        <w:ilvl w:val="3"/>
        <w:numId w:val="6"/>
      </w:numPr>
      <w:spacing w:before="240" w:after="180"/>
      <w:outlineLvl w:val="3"/>
    </w:pPr>
    <w:rPr>
      <w:rFonts w:ascii="Tahoma" w:hAnsi="Tahoma"/>
      <w:b/>
      <w:bCs/>
      <w:i/>
    </w:rPr>
  </w:style>
  <w:style w:type="paragraph" w:styleId="Heading5">
    <w:name w:val="heading 5"/>
    <w:next w:val="Normal"/>
    <w:qFormat/>
    <w:rsid w:val="00BF5CDC"/>
    <w:pPr>
      <w:keepNext/>
      <w:numPr>
        <w:numId w:val="9"/>
      </w:numPr>
      <w:spacing w:before="400" w:after="180"/>
      <w:outlineLvl w:val="4"/>
    </w:pPr>
    <w:rPr>
      <w:rFonts w:ascii="Tahoma" w:hAnsi="Tahoma"/>
      <w:b/>
      <w:bCs/>
      <w:iCs/>
      <w:sz w:val="24"/>
      <w:szCs w:val="24"/>
    </w:rPr>
  </w:style>
  <w:style w:type="paragraph" w:styleId="Heading6">
    <w:name w:val="heading 6"/>
    <w:next w:val="BodyText"/>
    <w:qFormat/>
    <w:rsid w:val="00BF5CDC"/>
    <w:pPr>
      <w:keepNext/>
      <w:spacing w:before="400" w:after="180"/>
      <w:outlineLvl w:val="5"/>
    </w:pPr>
    <w:rPr>
      <w:rFonts w:ascii="Tahoma" w:hAnsi="Tahoma"/>
      <w:b/>
      <w:bCs/>
      <w:sz w:val="24"/>
      <w:szCs w:val="24"/>
    </w:rPr>
  </w:style>
  <w:style w:type="paragraph" w:styleId="Heading7">
    <w:name w:val="heading 7"/>
    <w:basedOn w:val="Normal"/>
    <w:next w:val="Normal"/>
    <w:qFormat/>
    <w:rsid w:val="00912012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912012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9120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rsid w:val="00A520E4"/>
    <w:pPr>
      <w:spacing w:after="180" w:line="280" w:lineRule="atLeast"/>
    </w:pPr>
    <w:rPr>
      <w:rFonts w:ascii="Tahoma" w:hAnsi="Tahoma"/>
    </w:rPr>
  </w:style>
  <w:style w:type="paragraph" w:styleId="ListBullet">
    <w:name w:val="List Bullet"/>
    <w:rsid w:val="00BF5CDC"/>
    <w:pPr>
      <w:numPr>
        <w:numId w:val="2"/>
      </w:numPr>
      <w:spacing w:after="40" w:line="240" w:lineRule="atLeast"/>
    </w:pPr>
    <w:rPr>
      <w:rFonts w:ascii="Tahoma" w:hAnsi="Tahoma" w:cs="Tahoma"/>
    </w:rPr>
  </w:style>
  <w:style w:type="paragraph" w:styleId="ListNumber">
    <w:name w:val="List Number"/>
    <w:rsid w:val="00BF5CDC"/>
    <w:pPr>
      <w:numPr>
        <w:numId w:val="1"/>
      </w:numPr>
      <w:spacing w:after="40" w:line="240" w:lineRule="atLeast"/>
    </w:pPr>
    <w:rPr>
      <w:rFonts w:ascii="Tahoma" w:hAnsi="Tahoma"/>
    </w:rPr>
  </w:style>
  <w:style w:type="paragraph" w:styleId="ListNumber2">
    <w:name w:val="List Number 2"/>
    <w:rsid w:val="00BF5CDC"/>
    <w:pPr>
      <w:numPr>
        <w:ilvl w:val="1"/>
        <w:numId w:val="1"/>
      </w:numPr>
      <w:spacing w:after="40" w:line="240" w:lineRule="atLeast"/>
    </w:pPr>
    <w:rPr>
      <w:rFonts w:ascii="Tahoma" w:hAnsi="Tahoma"/>
    </w:rPr>
  </w:style>
  <w:style w:type="paragraph" w:styleId="ListNumber3">
    <w:name w:val="List Number 3"/>
    <w:rsid w:val="00BF5CDC"/>
    <w:pPr>
      <w:numPr>
        <w:ilvl w:val="2"/>
        <w:numId w:val="1"/>
      </w:numPr>
      <w:spacing w:after="40" w:line="240" w:lineRule="atLeast"/>
    </w:pPr>
    <w:rPr>
      <w:rFonts w:ascii="Tahoma" w:hAnsi="Tahoma"/>
      <w:szCs w:val="24"/>
    </w:rPr>
  </w:style>
  <w:style w:type="paragraph" w:styleId="ListBullet2">
    <w:name w:val="List Bullet 2"/>
    <w:rsid w:val="00BF5CDC"/>
    <w:pPr>
      <w:numPr>
        <w:ilvl w:val="1"/>
        <w:numId w:val="2"/>
      </w:numPr>
      <w:spacing w:after="40" w:line="240" w:lineRule="atLeast"/>
    </w:pPr>
    <w:rPr>
      <w:rFonts w:ascii="Tahoma" w:hAnsi="Tahoma"/>
      <w:szCs w:val="24"/>
    </w:rPr>
  </w:style>
  <w:style w:type="paragraph" w:styleId="ListBullet3">
    <w:name w:val="List Bullet 3"/>
    <w:rsid w:val="00BF5CDC"/>
    <w:pPr>
      <w:numPr>
        <w:ilvl w:val="2"/>
        <w:numId w:val="2"/>
      </w:numPr>
      <w:spacing w:after="40" w:line="240" w:lineRule="atLeast"/>
    </w:pPr>
    <w:rPr>
      <w:rFonts w:ascii="Tahoma" w:hAnsi="Tahoma"/>
      <w:szCs w:val="24"/>
    </w:rPr>
  </w:style>
  <w:style w:type="paragraph" w:customStyle="1" w:styleId="ParaBullet">
    <w:name w:val="Para Bullet"/>
    <w:rsid w:val="00BF5CDC"/>
    <w:pPr>
      <w:numPr>
        <w:numId w:val="7"/>
      </w:numPr>
      <w:spacing w:after="180" w:line="280" w:lineRule="atLeast"/>
    </w:pPr>
    <w:rPr>
      <w:rFonts w:ascii="Tahoma" w:hAnsi="Tahoma" w:cs="Arial"/>
      <w:bCs/>
      <w:kern w:val="28"/>
    </w:rPr>
  </w:style>
  <w:style w:type="paragraph" w:customStyle="1" w:styleId="ParaBullet2">
    <w:name w:val="Para Bullet 2"/>
    <w:rsid w:val="00BF5CDC"/>
    <w:pPr>
      <w:numPr>
        <w:ilvl w:val="1"/>
        <w:numId w:val="7"/>
      </w:numPr>
      <w:spacing w:after="180" w:line="280" w:lineRule="atLeast"/>
    </w:pPr>
    <w:rPr>
      <w:rFonts w:ascii="Tahoma" w:hAnsi="Tahoma" w:cs="Arial"/>
      <w:bCs/>
      <w:kern w:val="28"/>
      <w:szCs w:val="28"/>
    </w:rPr>
  </w:style>
  <w:style w:type="paragraph" w:customStyle="1" w:styleId="ParaBullet3">
    <w:name w:val="Para Bullet 3"/>
    <w:rsid w:val="00BF5CDC"/>
    <w:pPr>
      <w:numPr>
        <w:ilvl w:val="2"/>
        <w:numId w:val="7"/>
      </w:numPr>
      <w:spacing w:after="180" w:line="280" w:lineRule="atLeast"/>
    </w:pPr>
    <w:rPr>
      <w:rFonts w:ascii="Tahoma" w:hAnsi="Tahoma" w:cs="Arial"/>
      <w:bCs/>
      <w:kern w:val="28"/>
      <w:szCs w:val="28"/>
    </w:rPr>
  </w:style>
  <w:style w:type="paragraph" w:customStyle="1" w:styleId="ParaNumber">
    <w:name w:val="Para Number"/>
    <w:rsid w:val="00BF5CDC"/>
    <w:pPr>
      <w:numPr>
        <w:numId w:val="8"/>
      </w:numPr>
      <w:spacing w:after="180" w:line="280" w:lineRule="atLeast"/>
    </w:pPr>
    <w:rPr>
      <w:rFonts w:ascii="Tahoma" w:hAnsi="Tahoma" w:cs="Arial"/>
      <w:b/>
      <w:bCs/>
      <w:kern w:val="28"/>
    </w:rPr>
  </w:style>
  <w:style w:type="paragraph" w:customStyle="1" w:styleId="ParaNumber2">
    <w:name w:val="Para Number 2"/>
    <w:rsid w:val="00BF5CDC"/>
    <w:pPr>
      <w:numPr>
        <w:ilvl w:val="1"/>
        <w:numId w:val="8"/>
      </w:numPr>
      <w:spacing w:after="180" w:line="280" w:lineRule="atLeast"/>
    </w:pPr>
    <w:rPr>
      <w:rFonts w:ascii="Tahoma" w:hAnsi="Tahoma" w:cs="Arial"/>
      <w:bCs/>
      <w:kern w:val="28"/>
    </w:rPr>
  </w:style>
  <w:style w:type="paragraph" w:customStyle="1" w:styleId="ParaNumber3">
    <w:name w:val="Para Number 3"/>
    <w:rsid w:val="00BF5CDC"/>
    <w:pPr>
      <w:numPr>
        <w:ilvl w:val="2"/>
        <w:numId w:val="8"/>
      </w:numPr>
      <w:spacing w:after="180" w:line="280" w:lineRule="atLeast"/>
    </w:pPr>
    <w:rPr>
      <w:rFonts w:ascii="Tahoma" w:hAnsi="Tahoma" w:cs="Arial"/>
      <w:bCs/>
      <w:kern w:val="28"/>
    </w:rPr>
  </w:style>
  <w:style w:type="paragraph" w:styleId="ListContinue5">
    <w:name w:val="List Continue 5"/>
    <w:basedOn w:val="Normal"/>
    <w:rsid w:val="00404BE8"/>
    <w:pPr>
      <w:spacing w:after="120"/>
      <w:ind w:left="1415"/>
    </w:pPr>
  </w:style>
  <w:style w:type="paragraph" w:styleId="List">
    <w:name w:val="List"/>
    <w:rsid w:val="00BF5CDC"/>
    <w:pPr>
      <w:spacing w:after="40" w:line="240" w:lineRule="atLeast"/>
      <w:ind w:left="964"/>
    </w:pPr>
    <w:rPr>
      <w:rFonts w:ascii="Tahoma" w:hAnsi="Tahoma"/>
      <w:szCs w:val="24"/>
    </w:rPr>
  </w:style>
  <w:style w:type="paragraph" w:styleId="Header">
    <w:name w:val="header"/>
    <w:rsid w:val="00DB6E4B"/>
    <w:pPr>
      <w:tabs>
        <w:tab w:val="center" w:pos="4320"/>
        <w:tab w:val="right" w:pos="8640"/>
      </w:tabs>
    </w:pPr>
    <w:rPr>
      <w:rFonts w:ascii="Tahoma" w:hAnsi="Tahoma"/>
      <w:b/>
      <w:szCs w:val="24"/>
    </w:rPr>
  </w:style>
  <w:style w:type="paragraph" w:styleId="Footer">
    <w:name w:val="footer"/>
    <w:rsid w:val="00B76797"/>
    <w:pPr>
      <w:tabs>
        <w:tab w:val="center" w:pos="4394"/>
        <w:tab w:val="right" w:pos="8789"/>
      </w:tabs>
    </w:pPr>
    <w:rPr>
      <w:rFonts w:ascii="Tahoma" w:hAnsi="Tahoma"/>
      <w:sz w:val="18"/>
      <w:szCs w:val="24"/>
    </w:rPr>
  </w:style>
  <w:style w:type="table" w:styleId="TableGrid">
    <w:name w:val="Table Grid"/>
    <w:basedOn w:val="TableNormal"/>
    <w:uiPriority w:val="59"/>
    <w:rsid w:val="003837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uidance">
    <w:name w:val="Guidance"/>
    <w:next w:val="BodyText"/>
    <w:link w:val="GuidanceChar"/>
    <w:rsid w:val="0062617F"/>
    <w:pPr>
      <w:spacing w:after="180" w:line="280" w:lineRule="atLeast"/>
    </w:pPr>
    <w:rPr>
      <w:rFonts w:ascii="Tahoma" w:hAnsi="Tahoma"/>
      <w:color w:val="0000FF"/>
    </w:rPr>
  </w:style>
  <w:style w:type="character" w:customStyle="1" w:styleId="GuidanceChar">
    <w:name w:val="Guidance Char"/>
    <w:basedOn w:val="DefaultParagraphFont"/>
    <w:link w:val="Guidance"/>
    <w:rsid w:val="0062617F"/>
    <w:rPr>
      <w:rFonts w:ascii="Tahoma" w:hAnsi="Tahoma"/>
      <w:color w:val="0000FF"/>
      <w:lang w:val="en-GB" w:eastAsia="en-GB" w:bidi="ar-SA"/>
    </w:rPr>
  </w:style>
  <w:style w:type="paragraph" w:customStyle="1" w:styleId="RowHeading">
    <w:name w:val="Row Heading"/>
    <w:rsid w:val="00E653CF"/>
    <w:rPr>
      <w:rFonts w:ascii="Tahoma" w:hAnsi="Tahoma"/>
      <w:b/>
      <w:szCs w:val="24"/>
    </w:rPr>
  </w:style>
  <w:style w:type="paragraph" w:customStyle="1" w:styleId="ColumnHeading">
    <w:name w:val="Column Heading"/>
    <w:rsid w:val="00353353"/>
    <w:pPr>
      <w:keepNext/>
      <w:spacing w:before="113" w:after="113"/>
    </w:pPr>
    <w:rPr>
      <w:rFonts w:ascii="Tahoma" w:hAnsi="Tahoma"/>
      <w:b/>
      <w:color w:val="FFFFFF"/>
      <w:szCs w:val="24"/>
    </w:rPr>
  </w:style>
  <w:style w:type="paragraph" w:customStyle="1" w:styleId="TableText">
    <w:name w:val="Table Text"/>
    <w:rsid w:val="00353353"/>
    <w:pPr>
      <w:spacing w:before="113" w:after="113"/>
    </w:pPr>
    <w:rPr>
      <w:rFonts w:ascii="Tahoma" w:hAnsi="Tahoma"/>
      <w:szCs w:val="24"/>
    </w:rPr>
  </w:style>
  <w:style w:type="paragraph" w:styleId="TOC1">
    <w:name w:val="toc 1"/>
    <w:next w:val="Normal"/>
    <w:semiHidden/>
    <w:rsid w:val="00E71747"/>
    <w:pPr>
      <w:spacing w:before="284"/>
    </w:pPr>
    <w:rPr>
      <w:rFonts w:ascii="Tahoma" w:hAnsi="Tahoma" w:cs="Tahoma"/>
      <w:b/>
    </w:rPr>
  </w:style>
  <w:style w:type="paragraph" w:styleId="TOC2">
    <w:name w:val="toc 2"/>
    <w:next w:val="Normal"/>
    <w:semiHidden/>
    <w:rsid w:val="00E71747"/>
    <w:rPr>
      <w:rFonts w:ascii="Tahoma" w:hAnsi="Tahoma"/>
      <w:b/>
    </w:rPr>
  </w:style>
  <w:style w:type="paragraph" w:styleId="TOC3">
    <w:name w:val="toc 3"/>
    <w:next w:val="Normal"/>
    <w:semiHidden/>
    <w:rsid w:val="005A66E8"/>
    <w:rPr>
      <w:rFonts w:ascii="Tahoma" w:hAnsi="Tahoma"/>
      <w:szCs w:val="24"/>
    </w:rPr>
  </w:style>
  <w:style w:type="paragraph" w:customStyle="1" w:styleId="LandscapeFooter">
    <w:name w:val="Landscape Footer"/>
    <w:rsid w:val="005669BF"/>
    <w:pPr>
      <w:tabs>
        <w:tab w:val="center" w:pos="6861"/>
        <w:tab w:val="right" w:pos="13721"/>
      </w:tabs>
    </w:pPr>
    <w:rPr>
      <w:rFonts w:ascii="Tahoma" w:hAnsi="Tahoma"/>
      <w:sz w:val="18"/>
      <w:szCs w:val="24"/>
    </w:rPr>
  </w:style>
  <w:style w:type="character" w:styleId="Hyperlink">
    <w:name w:val="Hyperlink"/>
    <w:basedOn w:val="DefaultParagraphFont"/>
    <w:rsid w:val="00E71747"/>
    <w:rPr>
      <w:color w:val="0000FF"/>
      <w:u w:val="single"/>
    </w:rPr>
  </w:style>
  <w:style w:type="paragraph" w:styleId="ListNumber4">
    <w:name w:val="List Number 4"/>
    <w:basedOn w:val="BodyText"/>
    <w:rsid w:val="00BF5CDC"/>
    <w:pPr>
      <w:tabs>
        <w:tab w:val="num" w:pos="3515"/>
      </w:tabs>
      <w:spacing w:before="110" w:after="0" w:line="240" w:lineRule="atLeast"/>
      <w:ind w:left="3515" w:hanging="1360"/>
    </w:pPr>
    <w:rPr>
      <w:rFonts w:ascii="Arial" w:hAnsi="Arial"/>
      <w:sz w:val="22"/>
      <w:szCs w:val="24"/>
    </w:rPr>
  </w:style>
  <w:style w:type="paragraph" w:customStyle="1" w:styleId="ToRHeading1">
    <w:name w:val="ToR Heading 1"/>
    <w:rsid w:val="006F6097"/>
    <w:pPr>
      <w:numPr>
        <w:numId w:val="10"/>
      </w:numPr>
      <w:spacing w:before="240" w:after="180"/>
      <w:jc w:val="both"/>
    </w:pPr>
    <w:rPr>
      <w:rFonts w:ascii="Tahoma" w:hAnsi="Tahoma" w:cs="Arial"/>
      <w:b/>
      <w:bCs/>
      <w:kern w:val="32"/>
      <w:sz w:val="24"/>
      <w:szCs w:val="24"/>
    </w:rPr>
  </w:style>
  <w:style w:type="paragraph" w:customStyle="1" w:styleId="ToRHeading2">
    <w:name w:val="ToR Heading 2"/>
    <w:basedOn w:val="Heading1"/>
    <w:link w:val="ToRHeading2Char"/>
    <w:rsid w:val="004764D2"/>
    <w:pPr>
      <w:keepNext w:val="0"/>
      <w:numPr>
        <w:ilvl w:val="1"/>
        <w:numId w:val="10"/>
      </w:numPr>
      <w:spacing w:before="180"/>
      <w:jc w:val="both"/>
    </w:pPr>
    <w:rPr>
      <w:sz w:val="20"/>
      <w:szCs w:val="32"/>
    </w:rPr>
  </w:style>
  <w:style w:type="paragraph" w:customStyle="1" w:styleId="ToRBodyText">
    <w:name w:val="ToR Body Text"/>
    <w:basedOn w:val="Normal"/>
    <w:rsid w:val="00103B4A"/>
    <w:pPr>
      <w:numPr>
        <w:ilvl w:val="2"/>
        <w:numId w:val="10"/>
      </w:numPr>
      <w:spacing w:before="240" w:after="180"/>
    </w:pPr>
  </w:style>
  <w:style w:type="character" w:customStyle="1" w:styleId="Heading1Char">
    <w:name w:val="Heading 1 Char"/>
    <w:basedOn w:val="DefaultParagraphFont"/>
    <w:link w:val="Heading1"/>
    <w:rsid w:val="005A0921"/>
    <w:rPr>
      <w:rFonts w:ascii="Tahoma" w:hAnsi="Tahoma" w:cs="Arial"/>
      <w:b/>
      <w:bCs/>
      <w:kern w:val="32"/>
      <w:sz w:val="24"/>
      <w:szCs w:val="24"/>
      <w:lang w:val="en-GB" w:eastAsia="en-GB" w:bidi="ar-SA"/>
    </w:rPr>
  </w:style>
  <w:style w:type="character" w:customStyle="1" w:styleId="ToRHeading2Char">
    <w:name w:val="ToR Heading 2 Char"/>
    <w:basedOn w:val="Heading1Char"/>
    <w:link w:val="ToRHeading2"/>
    <w:rsid w:val="005A0921"/>
    <w:rPr>
      <w:rFonts w:ascii="Tahoma" w:hAnsi="Tahoma" w:cs="Arial"/>
      <w:b/>
      <w:bCs/>
      <w:kern w:val="32"/>
      <w:sz w:val="24"/>
      <w:szCs w:val="32"/>
      <w:lang w:val="en-GB" w:eastAsia="en-GB" w:bidi="ar-SA"/>
    </w:rPr>
  </w:style>
  <w:style w:type="paragraph" w:styleId="FootnoteText">
    <w:name w:val="footnote text"/>
    <w:basedOn w:val="Normal"/>
    <w:semiHidden/>
    <w:rsid w:val="0082438C"/>
    <w:rPr>
      <w:szCs w:val="20"/>
    </w:rPr>
  </w:style>
  <w:style w:type="character" w:styleId="FootnoteReference">
    <w:name w:val="footnote reference"/>
    <w:basedOn w:val="DefaultParagraphFont"/>
    <w:semiHidden/>
    <w:rsid w:val="0082438C"/>
    <w:rPr>
      <w:vertAlign w:val="superscript"/>
    </w:rPr>
  </w:style>
  <w:style w:type="paragraph" w:customStyle="1" w:styleId="ELEXONBodyBold">
    <w:name w:val="ELEXON Body Bold"/>
    <w:basedOn w:val="Normal"/>
    <w:rsid w:val="0082438C"/>
    <w:pPr>
      <w:keepLines/>
      <w:spacing w:line="280" w:lineRule="atLeast"/>
    </w:pPr>
    <w:rPr>
      <w:rFonts w:eastAsia="Times" w:cs="Tahoma"/>
      <w:b/>
      <w:bCs/>
      <w:color w:val="000000"/>
      <w:szCs w:val="20"/>
      <w:lang w:eastAsia="en-US"/>
    </w:rPr>
  </w:style>
  <w:style w:type="paragraph" w:customStyle="1" w:styleId="ToRbodytextlevel1">
    <w:name w:val="ToR body text level 1"/>
    <w:basedOn w:val="ToRBodyText"/>
    <w:rsid w:val="0082438C"/>
    <w:pPr>
      <w:numPr>
        <w:ilvl w:val="0"/>
        <w:numId w:val="11"/>
      </w:numPr>
    </w:pPr>
  </w:style>
  <w:style w:type="character" w:styleId="CommentReference">
    <w:name w:val="annotation reference"/>
    <w:basedOn w:val="DefaultParagraphFont"/>
    <w:semiHidden/>
    <w:rsid w:val="00BC2D85"/>
    <w:rPr>
      <w:sz w:val="16"/>
      <w:szCs w:val="16"/>
    </w:rPr>
  </w:style>
  <w:style w:type="paragraph" w:styleId="CommentText">
    <w:name w:val="annotation text"/>
    <w:basedOn w:val="Normal"/>
    <w:semiHidden/>
    <w:rsid w:val="00BC2D8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BC2D85"/>
    <w:rPr>
      <w:b/>
      <w:bCs/>
    </w:rPr>
  </w:style>
  <w:style w:type="paragraph" w:styleId="BalloonText">
    <w:name w:val="Balloon Text"/>
    <w:basedOn w:val="Normal"/>
    <w:semiHidden/>
    <w:rsid w:val="00BC2D85"/>
    <w:rPr>
      <w:rFonts w:cs="Tahoma"/>
      <w:sz w:val="16"/>
      <w:szCs w:val="16"/>
    </w:rPr>
  </w:style>
  <w:style w:type="character" w:styleId="FollowedHyperlink">
    <w:name w:val="FollowedHyperlink"/>
    <w:basedOn w:val="DefaultParagraphFont"/>
    <w:rsid w:val="00912012"/>
    <w:rPr>
      <w:color w:val="0000FF"/>
      <w:u w:val="single"/>
    </w:rPr>
  </w:style>
  <w:style w:type="paragraph" w:styleId="BlockText">
    <w:name w:val="Block Text"/>
    <w:basedOn w:val="Normal"/>
    <w:rsid w:val="00912012"/>
    <w:pPr>
      <w:spacing w:after="120"/>
      <w:ind w:left="1440" w:right="1440"/>
    </w:pPr>
  </w:style>
  <w:style w:type="paragraph" w:styleId="BodyText2">
    <w:name w:val="Body Text 2"/>
    <w:basedOn w:val="Normal"/>
    <w:rsid w:val="00912012"/>
    <w:pPr>
      <w:spacing w:after="120" w:line="480" w:lineRule="auto"/>
    </w:pPr>
  </w:style>
  <w:style w:type="paragraph" w:styleId="BodyText3">
    <w:name w:val="Body Text 3"/>
    <w:basedOn w:val="Normal"/>
    <w:rsid w:val="00912012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12012"/>
    <w:pPr>
      <w:spacing w:after="120" w:line="240" w:lineRule="auto"/>
      <w:ind w:firstLine="210"/>
    </w:pPr>
    <w:rPr>
      <w:szCs w:val="24"/>
    </w:rPr>
  </w:style>
  <w:style w:type="paragraph" w:styleId="BodyTextIndent">
    <w:name w:val="Body Text Indent"/>
    <w:basedOn w:val="Normal"/>
    <w:rsid w:val="00912012"/>
    <w:pPr>
      <w:spacing w:after="120"/>
      <w:ind w:left="360"/>
    </w:pPr>
  </w:style>
  <w:style w:type="paragraph" w:styleId="BodyTextFirstIndent2">
    <w:name w:val="Body Text First Indent 2"/>
    <w:basedOn w:val="BodyTextIndent"/>
    <w:rsid w:val="00912012"/>
    <w:pPr>
      <w:ind w:firstLine="210"/>
    </w:pPr>
  </w:style>
  <w:style w:type="paragraph" w:styleId="BodyTextIndent2">
    <w:name w:val="Body Text Indent 2"/>
    <w:basedOn w:val="Normal"/>
    <w:rsid w:val="00912012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12012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12012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912012"/>
    <w:pPr>
      <w:ind w:left="4320"/>
    </w:pPr>
  </w:style>
  <w:style w:type="paragraph" w:styleId="Date">
    <w:name w:val="Date"/>
    <w:basedOn w:val="Normal"/>
    <w:next w:val="Normal"/>
    <w:rsid w:val="00912012"/>
  </w:style>
  <w:style w:type="paragraph" w:styleId="DocumentMap">
    <w:name w:val="Document Map"/>
    <w:basedOn w:val="Normal"/>
    <w:semiHidden/>
    <w:rsid w:val="00912012"/>
    <w:pPr>
      <w:shd w:val="clear" w:color="auto" w:fill="000080"/>
    </w:pPr>
    <w:rPr>
      <w:rFonts w:cs="Tahoma"/>
    </w:rPr>
  </w:style>
  <w:style w:type="paragraph" w:styleId="E-mailSignature">
    <w:name w:val="E-mail Signature"/>
    <w:basedOn w:val="Normal"/>
    <w:rsid w:val="00912012"/>
  </w:style>
  <w:style w:type="paragraph" w:styleId="EndnoteText">
    <w:name w:val="endnote text"/>
    <w:basedOn w:val="Normal"/>
    <w:semiHidden/>
    <w:rsid w:val="00912012"/>
    <w:rPr>
      <w:szCs w:val="20"/>
    </w:rPr>
  </w:style>
  <w:style w:type="paragraph" w:styleId="EnvelopeAddress">
    <w:name w:val="envelope address"/>
    <w:basedOn w:val="Normal"/>
    <w:rsid w:val="00912012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912012"/>
    <w:rPr>
      <w:rFonts w:ascii="Arial" w:hAnsi="Arial" w:cs="Arial"/>
      <w:szCs w:val="20"/>
    </w:rPr>
  </w:style>
  <w:style w:type="paragraph" w:styleId="HTMLAddress">
    <w:name w:val="HTML Address"/>
    <w:basedOn w:val="Normal"/>
    <w:rsid w:val="00912012"/>
    <w:rPr>
      <w:i/>
      <w:iCs/>
    </w:rPr>
  </w:style>
  <w:style w:type="paragraph" w:styleId="HTMLPreformatted">
    <w:name w:val="HTML Preformatted"/>
    <w:basedOn w:val="Normal"/>
    <w:rsid w:val="00912012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912012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912012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912012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912012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912012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912012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912012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912012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912012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912012"/>
    <w:rPr>
      <w:rFonts w:ascii="Arial" w:hAnsi="Arial" w:cs="Arial"/>
      <w:b/>
      <w:bCs/>
    </w:rPr>
  </w:style>
  <w:style w:type="paragraph" w:styleId="List2">
    <w:name w:val="List 2"/>
    <w:basedOn w:val="Normal"/>
    <w:rsid w:val="00912012"/>
    <w:pPr>
      <w:ind w:left="720" w:hanging="360"/>
    </w:pPr>
  </w:style>
  <w:style w:type="paragraph" w:styleId="List3">
    <w:name w:val="List 3"/>
    <w:basedOn w:val="Normal"/>
    <w:rsid w:val="00912012"/>
    <w:pPr>
      <w:ind w:left="1080" w:hanging="360"/>
    </w:pPr>
  </w:style>
  <w:style w:type="paragraph" w:styleId="List4">
    <w:name w:val="List 4"/>
    <w:basedOn w:val="Normal"/>
    <w:rsid w:val="00912012"/>
    <w:pPr>
      <w:ind w:left="1440" w:hanging="360"/>
    </w:pPr>
  </w:style>
  <w:style w:type="paragraph" w:styleId="List5">
    <w:name w:val="List 5"/>
    <w:basedOn w:val="Normal"/>
    <w:rsid w:val="00912012"/>
    <w:pPr>
      <w:ind w:left="1800" w:hanging="360"/>
    </w:pPr>
  </w:style>
  <w:style w:type="paragraph" w:styleId="ListBullet4">
    <w:name w:val="List Bullet 4"/>
    <w:basedOn w:val="Normal"/>
    <w:autoRedefine/>
    <w:rsid w:val="00912012"/>
    <w:pPr>
      <w:numPr>
        <w:numId w:val="3"/>
      </w:numPr>
    </w:pPr>
  </w:style>
  <w:style w:type="paragraph" w:styleId="ListBullet5">
    <w:name w:val="List Bullet 5"/>
    <w:basedOn w:val="Normal"/>
    <w:autoRedefine/>
    <w:rsid w:val="00912012"/>
    <w:pPr>
      <w:numPr>
        <w:numId w:val="4"/>
      </w:numPr>
    </w:pPr>
  </w:style>
  <w:style w:type="paragraph" w:styleId="ListContinue">
    <w:name w:val="List Continue"/>
    <w:basedOn w:val="Normal"/>
    <w:rsid w:val="00912012"/>
    <w:pPr>
      <w:spacing w:after="120"/>
      <w:ind w:left="360"/>
    </w:pPr>
  </w:style>
  <w:style w:type="paragraph" w:styleId="ListContinue2">
    <w:name w:val="List Continue 2"/>
    <w:basedOn w:val="Normal"/>
    <w:rsid w:val="00912012"/>
    <w:pPr>
      <w:spacing w:after="120"/>
      <w:ind w:left="720"/>
    </w:pPr>
  </w:style>
  <w:style w:type="paragraph" w:styleId="ListContinue3">
    <w:name w:val="List Continue 3"/>
    <w:basedOn w:val="Normal"/>
    <w:rsid w:val="00912012"/>
    <w:pPr>
      <w:spacing w:after="120"/>
      <w:ind w:left="1080"/>
    </w:pPr>
  </w:style>
  <w:style w:type="paragraph" w:styleId="ListContinue4">
    <w:name w:val="List Continue 4"/>
    <w:basedOn w:val="Normal"/>
    <w:rsid w:val="00912012"/>
    <w:pPr>
      <w:spacing w:after="120"/>
      <w:ind w:left="1440"/>
    </w:pPr>
  </w:style>
  <w:style w:type="paragraph" w:styleId="ListNumber5">
    <w:name w:val="List Number 5"/>
    <w:basedOn w:val="Normal"/>
    <w:rsid w:val="00912012"/>
    <w:pPr>
      <w:numPr>
        <w:numId w:val="5"/>
      </w:numPr>
    </w:pPr>
  </w:style>
  <w:style w:type="paragraph" w:styleId="MacroText">
    <w:name w:val="macro"/>
    <w:semiHidden/>
    <w:rsid w:val="009120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120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912012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912012"/>
    <w:pPr>
      <w:ind w:left="720"/>
    </w:pPr>
  </w:style>
  <w:style w:type="paragraph" w:styleId="NoteHeading">
    <w:name w:val="Note Heading"/>
    <w:basedOn w:val="Normal"/>
    <w:next w:val="Normal"/>
    <w:rsid w:val="00912012"/>
  </w:style>
  <w:style w:type="paragraph" w:styleId="PlainText">
    <w:name w:val="Plain Text"/>
    <w:basedOn w:val="Normal"/>
    <w:rsid w:val="00912012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912012"/>
  </w:style>
  <w:style w:type="paragraph" w:styleId="Signature">
    <w:name w:val="Signature"/>
    <w:basedOn w:val="Normal"/>
    <w:rsid w:val="00912012"/>
    <w:pPr>
      <w:ind w:left="4320"/>
    </w:pPr>
  </w:style>
  <w:style w:type="paragraph" w:styleId="Subtitle">
    <w:name w:val="Subtitle"/>
    <w:basedOn w:val="Normal"/>
    <w:qFormat/>
    <w:rsid w:val="00912012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912012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912012"/>
    <w:pPr>
      <w:ind w:left="400" w:hanging="400"/>
    </w:pPr>
  </w:style>
  <w:style w:type="paragraph" w:styleId="Title">
    <w:name w:val="Title"/>
    <w:basedOn w:val="Normal"/>
    <w:qFormat/>
    <w:rsid w:val="0091201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12012"/>
    <w:pPr>
      <w:spacing w:before="120"/>
    </w:pPr>
    <w:rPr>
      <w:rFonts w:ascii="Arial" w:hAnsi="Arial" w:cs="Arial"/>
      <w:b/>
      <w:bCs/>
      <w:sz w:val="24"/>
    </w:rPr>
  </w:style>
  <w:style w:type="paragraph" w:styleId="TOC4">
    <w:name w:val="toc 4"/>
    <w:basedOn w:val="Normal"/>
    <w:next w:val="Normal"/>
    <w:autoRedefine/>
    <w:semiHidden/>
    <w:rsid w:val="00912012"/>
    <w:pPr>
      <w:ind w:left="600"/>
    </w:pPr>
  </w:style>
  <w:style w:type="paragraph" w:styleId="TOC5">
    <w:name w:val="toc 5"/>
    <w:basedOn w:val="Normal"/>
    <w:next w:val="Normal"/>
    <w:autoRedefine/>
    <w:semiHidden/>
    <w:rsid w:val="00912012"/>
    <w:pPr>
      <w:ind w:left="800"/>
    </w:pPr>
  </w:style>
  <w:style w:type="paragraph" w:styleId="TOC6">
    <w:name w:val="toc 6"/>
    <w:basedOn w:val="Normal"/>
    <w:next w:val="Normal"/>
    <w:autoRedefine/>
    <w:semiHidden/>
    <w:rsid w:val="00912012"/>
    <w:pPr>
      <w:ind w:left="1000"/>
    </w:pPr>
  </w:style>
  <w:style w:type="paragraph" w:styleId="TOC7">
    <w:name w:val="toc 7"/>
    <w:basedOn w:val="Normal"/>
    <w:next w:val="Normal"/>
    <w:autoRedefine/>
    <w:semiHidden/>
    <w:rsid w:val="00912012"/>
    <w:pPr>
      <w:ind w:left="1200"/>
    </w:pPr>
  </w:style>
  <w:style w:type="paragraph" w:styleId="TOC8">
    <w:name w:val="toc 8"/>
    <w:basedOn w:val="Normal"/>
    <w:next w:val="Normal"/>
    <w:autoRedefine/>
    <w:semiHidden/>
    <w:rsid w:val="00912012"/>
    <w:pPr>
      <w:ind w:left="1400"/>
    </w:pPr>
  </w:style>
  <w:style w:type="paragraph" w:styleId="TOC9">
    <w:name w:val="toc 9"/>
    <w:basedOn w:val="Normal"/>
    <w:next w:val="Normal"/>
    <w:autoRedefine/>
    <w:semiHidden/>
    <w:rsid w:val="00912012"/>
    <w:pPr>
      <w:ind w:left="1600"/>
    </w:pPr>
  </w:style>
  <w:style w:type="paragraph" w:customStyle="1" w:styleId="Default">
    <w:name w:val="Default"/>
    <w:rsid w:val="007100EF"/>
    <w:pPr>
      <w:widowControl w:val="0"/>
      <w:autoSpaceDE w:val="0"/>
      <w:autoSpaceDN w:val="0"/>
      <w:adjustRightInd w:val="0"/>
    </w:pPr>
    <w:rPr>
      <w:rFonts w:ascii="Arial MT Std Light" w:hAnsi="Arial MT Std Light" w:cs="Arial MT Std Light"/>
      <w:color w:val="000000"/>
      <w:sz w:val="24"/>
      <w:szCs w:val="24"/>
      <w:lang w:val="en-US" w:eastAsia="en-US"/>
    </w:rPr>
  </w:style>
  <w:style w:type="numbering" w:styleId="111111">
    <w:name w:val="Outline List 2"/>
    <w:basedOn w:val="NoList"/>
    <w:rsid w:val="00BF0598"/>
    <w:pPr>
      <w:numPr>
        <w:numId w:val="12"/>
      </w:numPr>
    </w:pPr>
  </w:style>
  <w:style w:type="character" w:styleId="PageNumber">
    <w:name w:val="page number"/>
    <w:basedOn w:val="DefaultParagraphFont"/>
    <w:rsid w:val="00005FCE"/>
  </w:style>
  <w:style w:type="paragraph" w:customStyle="1" w:styleId="GSBodyParawithnumb">
    <w:name w:val="GS Body Para with numb"/>
    <w:basedOn w:val="Normal"/>
    <w:qFormat/>
    <w:rsid w:val="009B5299"/>
    <w:pPr>
      <w:numPr>
        <w:ilvl w:val="1"/>
        <w:numId w:val="22"/>
      </w:numPr>
      <w:spacing w:before="60" w:after="120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GSHeading1withnumb">
    <w:name w:val="GS Heading 1 with numb"/>
    <w:basedOn w:val="Normal"/>
    <w:link w:val="GSHeading1withnumbChar"/>
    <w:qFormat/>
    <w:rsid w:val="009B5299"/>
    <w:pPr>
      <w:numPr>
        <w:numId w:val="22"/>
      </w:numPr>
      <w:spacing w:before="240"/>
      <w:outlineLvl w:val="0"/>
    </w:pPr>
    <w:rPr>
      <w:rFonts w:ascii="Calibri" w:eastAsiaTheme="minorHAnsi" w:hAnsi="Calibri" w:cstheme="minorBidi"/>
      <w:b/>
      <w:caps/>
      <w:sz w:val="22"/>
      <w:szCs w:val="22"/>
      <w:lang w:eastAsia="en-US"/>
    </w:rPr>
  </w:style>
  <w:style w:type="character" w:customStyle="1" w:styleId="GSHeading1withnumbChar">
    <w:name w:val="GS Heading 1 with numb Char"/>
    <w:basedOn w:val="DefaultParagraphFont"/>
    <w:link w:val="GSHeading1withnumb"/>
    <w:rsid w:val="009B5299"/>
    <w:rPr>
      <w:rFonts w:ascii="Calibri" w:eastAsiaTheme="minorHAnsi" w:hAnsi="Calibri" w:cstheme="minorBidi"/>
      <w:b/>
      <w:caps/>
      <w:sz w:val="22"/>
      <w:szCs w:val="22"/>
      <w:lang w:eastAsia="en-US"/>
    </w:rPr>
  </w:style>
  <w:style w:type="paragraph" w:customStyle="1" w:styleId="AgtLevel4">
    <w:name w:val="Agt/Level4"/>
    <w:basedOn w:val="Normal"/>
    <w:uiPriority w:val="99"/>
    <w:rsid w:val="00C65FD9"/>
    <w:pPr>
      <w:numPr>
        <w:ilvl w:val="3"/>
        <w:numId w:val="24"/>
      </w:numPr>
      <w:spacing w:after="240" w:line="36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styleId="Revision">
    <w:name w:val="Revision"/>
    <w:hidden/>
    <w:uiPriority w:val="99"/>
    <w:semiHidden/>
    <w:rsid w:val="0063647D"/>
    <w:rPr>
      <w:rFonts w:ascii="Tahoma" w:hAnsi="Tahoma"/>
      <w:szCs w:val="24"/>
    </w:rPr>
  </w:style>
  <w:style w:type="character" w:customStyle="1" w:styleId="Heading2Char">
    <w:name w:val="Heading 2 Char"/>
    <w:basedOn w:val="DefaultParagraphFont"/>
    <w:link w:val="Heading2"/>
    <w:rsid w:val="0063647D"/>
    <w:rPr>
      <w:rFonts w:ascii="Tahoma" w:hAnsi="Tahoma" w:cs="Arial"/>
      <w:b/>
      <w:bCs/>
      <w:i/>
      <w:iCs/>
      <w:sz w:val="24"/>
      <w:szCs w:val="24"/>
    </w:rPr>
  </w:style>
  <w:style w:type="paragraph" w:customStyle="1" w:styleId="GSTblText1">
    <w:name w:val="GS Tbl Text 1"/>
    <w:basedOn w:val="Normal"/>
    <w:link w:val="GSTblText1Char"/>
    <w:qFormat/>
    <w:rsid w:val="00524B98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524B98"/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GSBodyParaBullet">
    <w:name w:val="GS Body Para Bullet"/>
    <w:basedOn w:val="Normal"/>
    <w:link w:val="GSBodyParaBulletChar"/>
    <w:qFormat/>
    <w:rsid w:val="00524B98"/>
    <w:pPr>
      <w:numPr>
        <w:ilvl w:val="3"/>
        <w:numId w:val="26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524B98"/>
    <w:rPr>
      <w:rFonts w:ascii="Calibri" w:eastAsiaTheme="minorHAnsi" w:hAnsi="Calibri" w:cstheme="minorBidi"/>
      <w:sz w:val="22"/>
      <w:szCs w:val="22"/>
      <w:lang w:eastAsia="en-US"/>
    </w:rPr>
  </w:style>
  <w:style w:type="paragraph" w:styleId="ListParagraph">
    <w:name w:val="List Paragraph"/>
    <w:basedOn w:val="Normal"/>
    <w:uiPriority w:val="1"/>
    <w:qFormat/>
    <w:rsid w:val="00C664C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6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elexon\templates\Standa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3F123-8072-4C6A-BB79-17A32AC8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</Template>
  <TotalTime>2</TotalTime>
  <Pages>3</Pages>
  <Words>582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VASMG Terms of Reference</vt:lpstr>
    </vt:vector>
  </TitlesOfParts>
  <Company>Elexon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VASMG Terms of Reference</dc:title>
  <dc:subject>VASMG Terms of Reference</dc:subject>
  <dc:creator>ELEXON</dc:creator>
  <cp:keywords>vasmg,terms,of,reference,modifications,governance</cp:keywords>
  <cp:lastModifiedBy>Dan Fittock</cp:lastModifiedBy>
  <cp:revision>3</cp:revision>
  <cp:lastPrinted>2017-02-09T10:27:00Z</cp:lastPrinted>
  <dcterms:created xsi:type="dcterms:W3CDTF">2017-03-21T17:07:00Z</dcterms:created>
  <dcterms:modified xsi:type="dcterms:W3CDTF">2017-03-28T09:07:00Z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v0.3</vt:lpwstr>
  </property>
  <property fmtid="{D5CDD505-2E9C-101B-9397-08002B2CF9AE}" pid="3" name="TemplateName">
    <vt:lpwstr>Standard Template</vt:lpwstr>
  </property>
  <property fmtid="{D5CDD505-2E9C-101B-9397-08002B2CF9AE}" pid="4" name="VersionNumber">
    <vt:lpwstr>v.5.0</vt:lpwstr>
  </property>
  <property fmtid="{D5CDD505-2E9C-101B-9397-08002B2CF9AE}" pid="5" name="DocumentDate">
    <vt:lpwstr>September 2008</vt:lpwstr>
  </property>
  <property fmtid="{D5CDD505-2E9C-101B-9397-08002B2CF9AE}" pid="6" name="IssueReason">
    <vt:lpwstr>For Review</vt:lpwstr>
  </property>
</Properties>
</file>