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1EADE" w14:textId="3EA40BEB" w:rsidR="000C4482" w:rsidRDefault="00CC120B" w:rsidP="00F85A5C">
      <w:pPr>
        <w:pStyle w:val="Heading1"/>
        <w:numPr>
          <w:ilvl w:val="0"/>
          <w:numId w:val="3"/>
        </w:numPr>
      </w:pPr>
      <w:r>
        <w:t>Combined CD</w:t>
      </w:r>
      <w:r w:rsidR="0053030B">
        <w:t>CM and EDCM Method M model r7184</w:t>
      </w:r>
    </w:p>
    <w:p w14:paraId="1775A3DB" w14:textId="311427BA" w:rsidR="0053030B" w:rsidRDefault="0053030B" w:rsidP="0053030B">
      <w:pPr>
        <w:pStyle w:val="Byline"/>
        <w:numPr>
          <w:ilvl w:val="0"/>
          <w:numId w:val="3"/>
        </w:numPr>
      </w:pPr>
      <w:r>
        <w:rPr>
          <w:noProof/>
        </w:rPr>
        <w:t>Mon</w:t>
      </w:r>
      <w:r w:rsidR="008F6D89">
        <w:rPr>
          <w:noProof/>
        </w:rPr>
        <w:t xml:space="preserve">day </w:t>
      </w:r>
      <w:r>
        <w:rPr>
          <w:noProof/>
        </w:rPr>
        <w:t>16</w:t>
      </w:r>
      <w:r w:rsidR="008F6D89">
        <w:rPr>
          <w:noProof/>
        </w:rPr>
        <w:t xml:space="preserve"> May</w:t>
      </w:r>
      <w:r w:rsidR="008B60C8">
        <w:rPr>
          <w:noProof/>
        </w:rPr>
        <w:t xml:space="preserve"> 2016</w:t>
      </w:r>
    </w:p>
    <w:p w14:paraId="50AEF50B" w14:textId="532C5E88" w:rsidR="000C4482" w:rsidRDefault="000C4482" w:rsidP="000C4482">
      <w:pPr>
        <w:pStyle w:val="Text"/>
        <w:numPr>
          <w:ilvl w:val="1"/>
          <w:numId w:val="3"/>
        </w:numPr>
      </w:pPr>
      <w:bookmarkStart w:id="0" w:name="_Toc262902365"/>
      <w:r>
        <w:t xml:space="preserve">This document describes a Method M model produced </w:t>
      </w:r>
      <w:r w:rsidR="006F4720">
        <w:t>for</w:t>
      </w:r>
      <w:r>
        <w:t xml:space="preserve"> the DCP 234 working group.</w:t>
      </w:r>
    </w:p>
    <w:p w14:paraId="2C5939F6" w14:textId="7D95244E" w:rsidR="006957D2" w:rsidRDefault="000C4482" w:rsidP="000C4482">
      <w:pPr>
        <w:pStyle w:val="Text"/>
        <w:numPr>
          <w:ilvl w:val="1"/>
          <w:numId w:val="3"/>
        </w:numPr>
      </w:pPr>
      <w:r>
        <w:t xml:space="preserve">This model is not </w:t>
      </w:r>
      <w:r w:rsidR="006F4720">
        <w:t xml:space="preserve">similar to </w:t>
      </w:r>
      <w:r>
        <w:t>any model previously published by the DCUSA Panel</w:t>
      </w:r>
      <w:r w:rsidR="00954A56">
        <w:t xml:space="preserve"> (hereinafter referred as a legacy Method M workbook)</w:t>
      </w:r>
      <w:r>
        <w:t>.</w:t>
      </w:r>
      <w:r w:rsidR="006F4720">
        <w:t xml:space="preserve">  </w:t>
      </w:r>
      <w:r w:rsidR="00954A56">
        <w:t xml:space="preserve">The new Method M model </w:t>
      </w:r>
      <w:r w:rsidR="006F4720">
        <w:t xml:space="preserve">uses a structure and layout similar to </w:t>
      </w:r>
      <w:r w:rsidR="002B4BD6">
        <w:t>a CDCM tariff model</w:t>
      </w:r>
      <w:r w:rsidR="00954A56">
        <w:t xml:space="preserve">, with </w:t>
      </w:r>
      <w:r w:rsidR="00CC120B">
        <w:t xml:space="preserve">a single sheet dedicated to input data, and a linear structure for </w:t>
      </w:r>
      <w:r w:rsidR="00954A56">
        <w:t>calculations</w:t>
      </w:r>
      <w:r w:rsidR="006F4720">
        <w:t>.</w:t>
      </w:r>
    </w:p>
    <w:p w14:paraId="6695B762" w14:textId="64B1B096" w:rsidR="000C4482" w:rsidRDefault="00954A56" w:rsidP="000C4482">
      <w:pPr>
        <w:pStyle w:val="Text"/>
        <w:numPr>
          <w:ilvl w:val="1"/>
          <w:numId w:val="3"/>
        </w:numPr>
      </w:pPr>
      <w:r>
        <w:t xml:space="preserve">The new </w:t>
      </w:r>
      <w:r w:rsidR="000C4482">
        <w:t>model covers both the CDCM and EDCM versions of Method M</w:t>
      </w:r>
      <w:r>
        <w:t xml:space="preserve"> in a single workbook</w:t>
      </w:r>
      <w:r w:rsidR="000C4482">
        <w:t>.</w:t>
      </w:r>
    </w:p>
    <w:p w14:paraId="26EDB181" w14:textId="41DAE522" w:rsidR="000E4B72" w:rsidRDefault="000E4B72" w:rsidP="000C4482">
      <w:pPr>
        <w:pStyle w:val="Text"/>
        <w:numPr>
          <w:ilvl w:val="1"/>
          <w:numId w:val="3"/>
        </w:numPr>
      </w:pPr>
      <w:r>
        <w:t xml:space="preserve">For the purpose of this document, </w:t>
      </w:r>
      <w:r w:rsidR="002814DC">
        <w:t xml:space="preserve">the acronym </w:t>
      </w:r>
      <w:r>
        <w:t xml:space="preserve">DNO refers to </w:t>
      </w:r>
      <w:r w:rsidR="002814DC">
        <w:t>an</w:t>
      </w:r>
      <w:r>
        <w:t xml:space="preserve"> old</w:t>
      </w:r>
      <w:r w:rsidR="00B27624">
        <w:t xml:space="preserve"> regional distribution company</w:t>
      </w:r>
      <w:r>
        <w:t xml:space="preserve">, and </w:t>
      </w:r>
      <w:r w:rsidR="002814DC">
        <w:t xml:space="preserve">the acronym </w:t>
      </w:r>
      <w:r>
        <w:t xml:space="preserve">LDNO refers to </w:t>
      </w:r>
      <w:r w:rsidR="002814DC">
        <w:t>an</w:t>
      </w:r>
      <w:r>
        <w:t xml:space="preserve"> embedded network operator (e.g. IDNO).</w:t>
      </w:r>
    </w:p>
    <w:p w14:paraId="565640A1" w14:textId="1AB7C85F" w:rsidR="00534B96" w:rsidRDefault="00534B96" w:rsidP="00534B96">
      <w:pPr>
        <w:pStyle w:val="Heading2"/>
      </w:pPr>
      <w:bookmarkStart w:id="1" w:name="_Toc262902366"/>
      <w:bookmarkEnd w:id="0"/>
      <w:r>
        <w:t>Input data</w:t>
      </w:r>
    </w:p>
    <w:p w14:paraId="178EAC85" w14:textId="0F155E5F" w:rsidR="006F4720" w:rsidRDefault="006F4720" w:rsidP="006F4720">
      <w:pPr>
        <w:pStyle w:val="Text"/>
      </w:pPr>
      <w:r>
        <w:t xml:space="preserve">The numbers associated with input data tables are fixed.  They will only change </w:t>
      </w:r>
      <w:r w:rsidR="006957D2">
        <w:t>insofar as</w:t>
      </w:r>
      <w:r>
        <w:t xml:space="preserve"> there </w:t>
      </w:r>
      <w:r w:rsidR="006957D2">
        <w:t xml:space="preserve">are </w:t>
      </w:r>
      <w:r>
        <w:t>substantial change</w:t>
      </w:r>
      <w:r w:rsidR="006957D2">
        <w:t>s</w:t>
      </w:r>
      <w:r>
        <w:t xml:space="preserve"> to the structure of the </w:t>
      </w:r>
      <w:r w:rsidR="006957D2">
        <w:t xml:space="preserve">input </w:t>
      </w:r>
      <w:r>
        <w:t>data required</w:t>
      </w:r>
      <w:r w:rsidR="006957D2">
        <w:t xml:space="preserve"> by Method M</w:t>
      </w:r>
      <w:r>
        <w:t>.</w:t>
      </w:r>
    </w:p>
    <w:p w14:paraId="1F57ABC1" w14:textId="36F5DEEB" w:rsidR="008F6D89" w:rsidRDefault="006F4720" w:rsidP="008F6D89">
      <w:pPr>
        <w:pStyle w:val="Text"/>
      </w:pPr>
      <w:r>
        <w:t xml:space="preserve">Each input data table has a short commentary between its title and the data area indicating how to populate it. </w:t>
      </w:r>
      <w:r w:rsidR="00495029">
        <w:t>This commentary is reproduced in the table below.</w:t>
      </w:r>
      <w:r>
        <w:t xml:space="preserve"> These commentaries are written on the basis that </w:t>
      </w:r>
      <w:r w:rsidR="00770884">
        <w:t xml:space="preserve">a legacy </w:t>
      </w:r>
      <w:r>
        <w:t xml:space="preserve">version of </w:t>
      </w:r>
      <w:r w:rsidR="00770884">
        <w:t xml:space="preserve">the Method </w:t>
      </w:r>
      <w:r>
        <w:t xml:space="preserve">M </w:t>
      </w:r>
      <w:r w:rsidR="00770884">
        <w:t xml:space="preserve">model </w:t>
      </w:r>
      <w:r>
        <w:t>will be used to store the input data, and, in a few cases, to perform some pre-processing of the raw data.</w:t>
      </w:r>
    </w:p>
    <w:p w14:paraId="5E15C7DD" w14:textId="12513BB9" w:rsidR="00770884" w:rsidRDefault="00770884" w:rsidP="00770884">
      <w:pPr>
        <w:pStyle w:val="Text"/>
      </w:pPr>
      <w:r>
        <w:t>In some instances, the commentary includes cell references.  These cell references, when present, are purely indicative.  Cell references should never be blindly followed, as there appear to be several versions of many of the relevant tables in existence, with the relevant data in different places.  It is essential to check, at every step of populating this model, that each data item picked from a RRP, FBPQ or legal Method M workbook matches the table title and row/column labels where it is being inserted.</w:t>
      </w:r>
    </w:p>
    <w:p w14:paraId="3CC87B7D" w14:textId="5101B062" w:rsidR="006F4720" w:rsidRPr="006F4720" w:rsidRDefault="006F4720" w:rsidP="006F4720">
      <w:pPr>
        <w:pStyle w:val="Text"/>
      </w:pPr>
      <w:r>
        <w:t xml:space="preserve">Table </w:t>
      </w:r>
      <w:r>
        <w:fldChar w:fldCharType="begin"/>
      </w:r>
      <w:r>
        <w:instrText xml:space="preserve"> =1+</w:instrText>
      </w:r>
      <w:r>
        <w:fldChar w:fldCharType="begin"/>
      </w:r>
      <w:r>
        <w:instrText xml:space="preserve"> SEQ \c Table \* ARABIC </w:instrText>
      </w:r>
      <w:r>
        <w:fldChar w:fldCharType="separate"/>
      </w:r>
      <w:r w:rsidR="008F6D89">
        <w:rPr>
          <w:noProof/>
        </w:rPr>
        <w:instrText>0</w:instrText>
      </w:r>
      <w:r>
        <w:fldChar w:fldCharType="end"/>
      </w:r>
      <w:r>
        <w:fldChar w:fldCharType="separate"/>
      </w:r>
      <w:r w:rsidR="008F6D89">
        <w:rPr>
          <w:noProof/>
        </w:rPr>
        <w:t>1</w:t>
      </w:r>
      <w:r>
        <w:fldChar w:fldCharType="end"/>
      </w:r>
      <w:r>
        <w:t xml:space="preserve"> lists the input data tables</w:t>
      </w:r>
      <w:r w:rsidR="00495029">
        <w:t xml:space="preserve"> and commentary associated with each table</w:t>
      </w:r>
      <w:r>
        <w:t>.</w:t>
      </w:r>
    </w:p>
    <w:p w14:paraId="4719619A" w14:textId="28487AC9" w:rsidR="006F4720" w:rsidRDefault="006F4720" w:rsidP="006F4720">
      <w:pPr>
        <w:pStyle w:val="Caption"/>
      </w:pPr>
      <w:r>
        <w:t xml:space="preserve">Table </w:t>
      </w:r>
      <w:r>
        <w:fldChar w:fldCharType="begin"/>
      </w:r>
      <w:r>
        <w:instrText xml:space="preserve"> SEQ Table \* ARABIC </w:instrText>
      </w:r>
      <w:r>
        <w:fldChar w:fldCharType="separate"/>
      </w:r>
      <w:r w:rsidR="008F6D89">
        <w:rPr>
          <w:noProof/>
        </w:rPr>
        <w:t>1</w:t>
      </w:r>
      <w:r>
        <w:fldChar w:fldCharType="end"/>
      </w:r>
      <w:r>
        <w:tab/>
      </w:r>
      <w:r w:rsidR="000E4B72">
        <w:t xml:space="preserve">Combined </w:t>
      </w:r>
      <w:r w:rsidR="001D5AFA">
        <w:t>Method M input data tables</w:t>
      </w:r>
    </w:p>
    <w:tbl>
      <w:tblPr>
        <w:tblStyle w:val="TableGrid"/>
        <w:tblW w:w="0" w:type="auto"/>
        <w:tblLook w:val="04A0" w:firstRow="1" w:lastRow="0" w:firstColumn="1" w:lastColumn="0" w:noHBand="0" w:noVBand="1"/>
      </w:tblPr>
      <w:tblGrid>
        <w:gridCol w:w="817"/>
        <w:gridCol w:w="8419"/>
      </w:tblGrid>
      <w:tr w:rsidR="00E71824" w:rsidRPr="0097132F" w14:paraId="45B5DC47" w14:textId="77777777" w:rsidTr="00C564EC">
        <w:trPr>
          <w:cantSplit/>
        </w:trPr>
        <w:tc>
          <w:tcPr>
            <w:tcW w:w="817" w:type="dxa"/>
          </w:tcPr>
          <w:p w14:paraId="4A27970E" w14:textId="06C7BDB5" w:rsidR="00E71824" w:rsidRPr="0097132F" w:rsidRDefault="00E71824" w:rsidP="0097132F">
            <w:pPr>
              <w:pStyle w:val="Table"/>
              <w:rPr>
                <w:b/>
              </w:rPr>
            </w:pPr>
            <w:r w:rsidRPr="00E71824">
              <w:rPr>
                <w:b/>
              </w:rPr>
              <w:t>1300</w:t>
            </w:r>
          </w:p>
        </w:tc>
        <w:tc>
          <w:tcPr>
            <w:tcW w:w="8419" w:type="dxa"/>
          </w:tcPr>
          <w:p w14:paraId="53D5FE85" w14:textId="77777777" w:rsidR="00E71824" w:rsidRDefault="00E71824" w:rsidP="0097132F">
            <w:pPr>
              <w:pStyle w:val="Table"/>
              <w:rPr>
                <w:b/>
              </w:rPr>
            </w:pPr>
            <w:r w:rsidRPr="00E71824">
              <w:rPr>
                <w:b/>
              </w:rPr>
              <w:t>Company, charging year, data version</w:t>
            </w:r>
          </w:p>
          <w:p w14:paraId="6BDAD8A3" w14:textId="3BAF3DE2" w:rsidR="00E71824" w:rsidRPr="00E71824" w:rsidRDefault="00E71824" w:rsidP="00F6318A">
            <w:pPr>
              <w:pStyle w:val="Table"/>
            </w:pPr>
            <w:r>
              <w:t>This model identification information is repeated at the top of each sheet.</w:t>
            </w:r>
            <w:r w:rsidR="00F6318A">
              <w:t xml:space="preserve"> </w:t>
            </w:r>
          </w:p>
        </w:tc>
      </w:tr>
      <w:tr w:rsidR="00E71824" w:rsidRPr="0097132F" w14:paraId="1345E833" w14:textId="77777777" w:rsidTr="00C564EC">
        <w:trPr>
          <w:cantSplit/>
        </w:trPr>
        <w:tc>
          <w:tcPr>
            <w:tcW w:w="817" w:type="dxa"/>
          </w:tcPr>
          <w:p w14:paraId="5A170FD5" w14:textId="0B024283" w:rsidR="00E71824" w:rsidRDefault="00E71824" w:rsidP="0097132F">
            <w:pPr>
              <w:pStyle w:val="Table"/>
              <w:rPr>
                <w:b/>
              </w:rPr>
            </w:pPr>
            <w:r w:rsidRPr="00E71824">
              <w:rPr>
                <w:b/>
              </w:rPr>
              <w:t>1301</w:t>
            </w:r>
          </w:p>
        </w:tc>
        <w:tc>
          <w:tcPr>
            <w:tcW w:w="8419" w:type="dxa"/>
          </w:tcPr>
          <w:p w14:paraId="780076F7" w14:textId="4D2C8F1A" w:rsidR="00C564EC" w:rsidRDefault="00E71824" w:rsidP="00C564EC">
            <w:pPr>
              <w:pStyle w:val="Table"/>
              <w:rPr>
                <w:b/>
              </w:rPr>
            </w:pPr>
            <w:r w:rsidRPr="00E71824">
              <w:rPr>
                <w:b/>
              </w:rPr>
              <w:t>DNO LV mains usage</w:t>
            </w:r>
          </w:p>
          <w:p w14:paraId="71F9D6D7" w14:textId="77777777" w:rsidR="00E71824" w:rsidRDefault="003E39D4" w:rsidP="003E39D4">
            <w:pPr>
              <w:pStyle w:val="Table"/>
            </w:pPr>
            <w:r>
              <w:t xml:space="preserve">This figure represents the </w:t>
            </w:r>
            <w:r w:rsidR="00F732E4">
              <w:t xml:space="preserve">average proportion of LV mains length serving LDNO connections with an LV boundary that is </w:t>
            </w:r>
            <w:r>
              <w:t>provi</w:t>
            </w:r>
            <w:r w:rsidR="00F732E4">
              <w:t>ded by the DNO rather than the LDNO</w:t>
            </w:r>
            <w:r>
              <w:t>.</w:t>
            </w:r>
          </w:p>
          <w:p w14:paraId="41C73B97" w14:textId="677F7A8C" w:rsidR="00F6318A" w:rsidRPr="00E71824" w:rsidRDefault="00F6318A" w:rsidP="003E39D4">
            <w:pPr>
              <w:pStyle w:val="Table"/>
              <w:rPr>
                <w:b/>
              </w:rPr>
            </w:pPr>
            <w:r>
              <w:t>This is</w:t>
            </w:r>
            <w:r w:rsidRPr="00F6318A">
              <w:t xml:space="preserve"> provided each year by the Nominated Calculation Agent.</w:t>
            </w:r>
          </w:p>
        </w:tc>
      </w:tr>
      <w:tr w:rsidR="00E71824" w:rsidRPr="0097132F" w14:paraId="7FC72F82" w14:textId="77777777" w:rsidTr="00C564EC">
        <w:trPr>
          <w:cantSplit/>
        </w:trPr>
        <w:tc>
          <w:tcPr>
            <w:tcW w:w="817" w:type="dxa"/>
          </w:tcPr>
          <w:p w14:paraId="617FCF93" w14:textId="5394B912" w:rsidR="00E71824" w:rsidRPr="00E71824" w:rsidRDefault="00E71824" w:rsidP="0097132F">
            <w:pPr>
              <w:pStyle w:val="Table"/>
              <w:rPr>
                <w:b/>
              </w:rPr>
            </w:pPr>
            <w:r w:rsidRPr="00E71824">
              <w:rPr>
                <w:b/>
              </w:rPr>
              <w:lastRenderedPageBreak/>
              <w:t>1302</w:t>
            </w:r>
          </w:p>
        </w:tc>
        <w:tc>
          <w:tcPr>
            <w:tcW w:w="8419" w:type="dxa"/>
          </w:tcPr>
          <w:p w14:paraId="47F4D67E" w14:textId="1528FEE9" w:rsidR="00C564EC" w:rsidRDefault="00E71824" w:rsidP="00C564EC">
            <w:pPr>
              <w:pStyle w:val="Table"/>
              <w:rPr>
                <w:b/>
              </w:rPr>
            </w:pPr>
            <w:r w:rsidRPr="00E71824">
              <w:rPr>
                <w:b/>
              </w:rPr>
              <w:t>DNO HV mains usage</w:t>
            </w:r>
            <w:r w:rsidR="00C564EC">
              <w:rPr>
                <w:b/>
              </w:rPr>
              <w:t xml:space="preserve"> </w:t>
            </w:r>
          </w:p>
          <w:p w14:paraId="7CA2237C" w14:textId="77777777" w:rsidR="00E71824" w:rsidRDefault="003E39D4" w:rsidP="00F732E4">
            <w:pPr>
              <w:pStyle w:val="Table"/>
            </w:pPr>
            <w:r>
              <w:t>This figure represents the</w:t>
            </w:r>
            <w:r w:rsidR="00F732E4">
              <w:t xml:space="preserve"> average</w:t>
            </w:r>
            <w:r>
              <w:t xml:space="preserve"> proportion of HV mains</w:t>
            </w:r>
            <w:r w:rsidR="00F732E4">
              <w:t xml:space="preserve"> length</w:t>
            </w:r>
            <w:r>
              <w:t xml:space="preserve"> </w:t>
            </w:r>
            <w:r w:rsidR="00F732E4">
              <w:t xml:space="preserve">serving LDNO connections with an HV boundary that is </w:t>
            </w:r>
            <w:r>
              <w:t xml:space="preserve">provided by the DNO rather than </w:t>
            </w:r>
            <w:r w:rsidR="00F732E4">
              <w:t>the LDNO</w:t>
            </w:r>
            <w:r w:rsidR="00C564EC">
              <w:t>.</w:t>
            </w:r>
          </w:p>
          <w:p w14:paraId="7F4B1DE7" w14:textId="4581AE82" w:rsidR="00F6318A" w:rsidRPr="00E71824" w:rsidRDefault="00F6318A" w:rsidP="00F732E4">
            <w:pPr>
              <w:pStyle w:val="Table"/>
              <w:rPr>
                <w:b/>
              </w:rPr>
            </w:pPr>
            <w:r>
              <w:t>This is</w:t>
            </w:r>
            <w:r w:rsidRPr="00F6318A">
              <w:t xml:space="preserve"> provided each year by the Nominated Calculation Agent.</w:t>
            </w:r>
          </w:p>
        </w:tc>
      </w:tr>
      <w:tr w:rsidR="00E71824" w:rsidRPr="0097132F" w14:paraId="16325DE0" w14:textId="77777777" w:rsidTr="00C564EC">
        <w:trPr>
          <w:cantSplit/>
        </w:trPr>
        <w:tc>
          <w:tcPr>
            <w:tcW w:w="817" w:type="dxa"/>
          </w:tcPr>
          <w:p w14:paraId="7DDA97AC" w14:textId="3E82AEF5" w:rsidR="00E71824" w:rsidRPr="00E71824" w:rsidRDefault="00E71824" w:rsidP="0097132F">
            <w:pPr>
              <w:pStyle w:val="Table"/>
              <w:rPr>
                <w:b/>
              </w:rPr>
            </w:pPr>
            <w:r w:rsidRPr="00E71824">
              <w:rPr>
                <w:b/>
              </w:rPr>
              <w:t>1310</w:t>
            </w:r>
          </w:p>
        </w:tc>
        <w:tc>
          <w:tcPr>
            <w:tcW w:w="8419" w:type="dxa"/>
          </w:tcPr>
          <w:p w14:paraId="303E61FA" w14:textId="4209BC63" w:rsidR="00E71824" w:rsidRDefault="00E71824" w:rsidP="0097132F">
            <w:pPr>
              <w:pStyle w:val="Table"/>
              <w:rPr>
                <w:b/>
              </w:rPr>
            </w:pPr>
            <w:r w:rsidRPr="00E71824">
              <w:rPr>
                <w:b/>
              </w:rPr>
              <w:t>DPCR4 aggregate allowances</w:t>
            </w:r>
            <w:r>
              <w:rPr>
                <w:b/>
              </w:rPr>
              <w:t xml:space="preserve"> (£)</w:t>
            </w:r>
          </w:p>
          <w:p w14:paraId="71F85DA6" w14:textId="77777777" w:rsidR="00E71824" w:rsidRDefault="00E71824" w:rsidP="00954A56">
            <w:pPr>
              <w:pStyle w:val="Table"/>
            </w:pPr>
            <w:r>
              <w:t>These figures are in £</w:t>
            </w:r>
            <w:r w:rsidR="00954A56">
              <w:t xml:space="preserve"> for five-year aggregates (2005–2010) of a recast version of an Ofgem price control determination finalised in early 2005.  In order to perform the necessary recasting of the data, use a legacy Method M workbook.</w:t>
            </w:r>
          </w:p>
          <w:p w14:paraId="45F9AB6D" w14:textId="2C56DD4A" w:rsidR="008660C9" w:rsidRPr="00E71824" w:rsidRDefault="008660C9" w:rsidP="00954A56">
            <w:pPr>
              <w:pStyle w:val="Table"/>
            </w:pPr>
            <w:r w:rsidRPr="008660C9">
              <w:t>In a legacy Method M workbook, these data are on sheet Calc-Allocation, possibly cells C47, C48 and C49.</w:t>
            </w:r>
          </w:p>
        </w:tc>
      </w:tr>
      <w:tr w:rsidR="00E71824" w:rsidRPr="0097132F" w14:paraId="5DF2A96B" w14:textId="77777777" w:rsidTr="00C564EC">
        <w:trPr>
          <w:cantSplit/>
        </w:trPr>
        <w:tc>
          <w:tcPr>
            <w:tcW w:w="817" w:type="dxa"/>
          </w:tcPr>
          <w:p w14:paraId="2028CD8F" w14:textId="6F9A7613" w:rsidR="00E71824" w:rsidRPr="00E71824" w:rsidRDefault="00E71824" w:rsidP="0097132F">
            <w:pPr>
              <w:pStyle w:val="Table"/>
              <w:rPr>
                <w:b/>
              </w:rPr>
            </w:pPr>
            <w:r w:rsidRPr="00E71824">
              <w:rPr>
                <w:b/>
              </w:rPr>
              <w:t>1315</w:t>
            </w:r>
          </w:p>
        </w:tc>
        <w:tc>
          <w:tcPr>
            <w:tcW w:w="8419" w:type="dxa"/>
          </w:tcPr>
          <w:p w14:paraId="60C7EEAF" w14:textId="499AB818" w:rsidR="00C564EC" w:rsidRDefault="00E71824" w:rsidP="00C564EC">
            <w:pPr>
              <w:pStyle w:val="Table"/>
              <w:rPr>
                <w:b/>
              </w:rPr>
            </w:pPr>
            <w:r w:rsidRPr="00E71824">
              <w:rPr>
                <w:b/>
              </w:rPr>
              <w:t>Analysis of allowed revenue for 2007/2008</w:t>
            </w:r>
            <w:r w:rsidR="00C564EC">
              <w:rPr>
                <w:b/>
              </w:rPr>
              <w:t xml:space="preserve"> </w:t>
            </w:r>
            <w:r w:rsidR="00992D7B">
              <w:rPr>
                <w:b/>
              </w:rPr>
              <w:t>(£/year)</w:t>
            </w:r>
          </w:p>
          <w:p w14:paraId="17B304FA" w14:textId="77777777" w:rsidR="00E71824" w:rsidRDefault="008002BC" w:rsidP="00F732E4">
            <w:pPr>
              <w:pStyle w:val="Table"/>
            </w:pPr>
            <w:r>
              <w:t>These data are extracted from a table monitoring the application of the 2005–2010 price control to the year 2007/2008</w:t>
            </w:r>
            <w:r w:rsidR="00C564EC">
              <w:t>.</w:t>
            </w:r>
          </w:p>
          <w:p w14:paraId="5862B626" w14:textId="18336E27" w:rsidR="008660C9" w:rsidRPr="008002BC" w:rsidRDefault="008660C9" w:rsidP="00F732E4">
            <w:pPr>
              <w:pStyle w:val="Table"/>
            </w:pPr>
            <w:r w:rsidRPr="008660C9">
              <w:t>In a legacy Method M workbook, these data are on sheet Calc-Allocation, possibly cells F66 and F63.</w:t>
            </w:r>
          </w:p>
        </w:tc>
      </w:tr>
      <w:tr w:rsidR="00E71824" w:rsidRPr="0097132F" w14:paraId="658B660A" w14:textId="77777777" w:rsidTr="00150DAF">
        <w:trPr>
          <w:cantSplit/>
          <w:trHeight w:val="913"/>
        </w:trPr>
        <w:tc>
          <w:tcPr>
            <w:tcW w:w="817" w:type="dxa"/>
          </w:tcPr>
          <w:p w14:paraId="458D8337" w14:textId="6BF92A3C" w:rsidR="00E71824" w:rsidRPr="00E71824" w:rsidRDefault="00E71824" w:rsidP="0097132F">
            <w:pPr>
              <w:pStyle w:val="Table"/>
              <w:rPr>
                <w:b/>
              </w:rPr>
            </w:pPr>
            <w:r w:rsidRPr="00E71824">
              <w:rPr>
                <w:b/>
              </w:rPr>
              <w:t>1321</w:t>
            </w:r>
          </w:p>
        </w:tc>
        <w:tc>
          <w:tcPr>
            <w:tcW w:w="8419" w:type="dxa"/>
          </w:tcPr>
          <w:p w14:paraId="2EE214F2" w14:textId="6AE57729" w:rsidR="00C564EC" w:rsidRDefault="00E71824" w:rsidP="00C564EC">
            <w:pPr>
              <w:pStyle w:val="Table"/>
              <w:rPr>
                <w:b/>
              </w:rPr>
            </w:pPr>
            <w:r w:rsidRPr="00E71824">
              <w:rPr>
                <w:b/>
              </w:rPr>
              <w:t>Units distributed (GWh)</w:t>
            </w:r>
            <w:r w:rsidR="00C564EC">
              <w:rPr>
                <w:b/>
              </w:rPr>
              <w:t xml:space="preserve"> </w:t>
            </w:r>
          </w:p>
          <w:p w14:paraId="60EFAB4C" w14:textId="517FA633" w:rsidR="00A57709" w:rsidRPr="00A57709" w:rsidRDefault="00A57709" w:rsidP="00150DAF">
            <w:pPr>
              <w:pStyle w:val="Table"/>
            </w:pPr>
            <w:r w:rsidRPr="00A57709">
              <w:t>These data are taken from the 2007/2008 regulatory reporting pack (table 5.1), cells G34 to G36.</w:t>
            </w:r>
          </w:p>
        </w:tc>
      </w:tr>
      <w:tr w:rsidR="00E71824" w:rsidRPr="0097132F" w14:paraId="73907391" w14:textId="77777777" w:rsidTr="00C564EC">
        <w:trPr>
          <w:cantSplit/>
        </w:trPr>
        <w:tc>
          <w:tcPr>
            <w:tcW w:w="817" w:type="dxa"/>
          </w:tcPr>
          <w:p w14:paraId="6F10FBCC" w14:textId="7992190E" w:rsidR="00E71824" w:rsidRPr="00E71824" w:rsidRDefault="00E71824" w:rsidP="0097132F">
            <w:pPr>
              <w:pStyle w:val="Table"/>
              <w:rPr>
                <w:b/>
              </w:rPr>
            </w:pPr>
            <w:r w:rsidRPr="00E71824">
              <w:rPr>
                <w:b/>
              </w:rPr>
              <w:t>1322</w:t>
            </w:r>
          </w:p>
        </w:tc>
        <w:tc>
          <w:tcPr>
            <w:tcW w:w="8419" w:type="dxa"/>
          </w:tcPr>
          <w:p w14:paraId="00195F5A" w14:textId="069D3279" w:rsidR="00C564EC" w:rsidRDefault="00E71824" w:rsidP="00C564EC">
            <w:pPr>
              <w:pStyle w:val="Table"/>
              <w:rPr>
                <w:b/>
              </w:rPr>
            </w:pPr>
            <w:r w:rsidRPr="00E71824">
              <w:rPr>
                <w:b/>
              </w:rPr>
              <w:t>Losses (GWh)</w:t>
            </w:r>
            <w:r w:rsidR="00C564EC">
              <w:rPr>
                <w:b/>
              </w:rPr>
              <w:t xml:space="preserve"> </w:t>
            </w:r>
          </w:p>
          <w:p w14:paraId="7998BCD0" w14:textId="3DAA12E0" w:rsidR="003B17EE" w:rsidRPr="003B17EE" w:rsidRDefault="003B17EE" w:rsidP="00C564EC">
            <w:pPr>
              <w:pStyle w:val="Table"/>
            </w:pPr>
            <w:r w:rsidRPr="003B17EE">
              <w:t>This data item is taken from the 2007/2008 regulatory reporting pack (table 5.1), cell G40.</w:t>
            </w:r>
          </w:p>
        </w:tc>
      </w:tr>
      <w:tr w:rsidR="008D47F5" w:rsidRPr="0097132F" w14:paraId="2C634300" w14:textId="77777777" w:rsidTr="000D237B">
        <w:trPr>
          <w:cantSplit/>
        </w:trPr>
        <w:tc>
          <w:tcPr>
            <w:tcW w:w="817" w:type="dxa"/>
          </w:tcPr>
          <w:p w14:paraId="1357DED1" w14:textId="32E03B93" w:rsidR="008D47F5" w:rsidRPr="00E71824" w:rsidRDefault="008D47F5" w:rsidP="000D237B">
            <w:pPr>
              <w:pStyle w:val="Table"/>
              <w:rPr>
                <w:b/>
              </w:rPr>
            </w:pPr>
            <w:r w:rsidRPr="00E71824">
              <w:rPr>
                <w:b/>
              </w:rPr>
              <w:t>13</w:t>
            </w:r>
            <w:r>
              <w:rPr>
                <w:b/>
              </w:rPr>
              <w:t>28</w:t>
            </w:r>
          </w:p>
        </w:tc>
        <w:tc>
          <w:tcPr>
            <w:tcW w:w="8419" w:type="dxa"/>
          </w:tcPr>
          <w:p w14:paraId="2D0BB166" w14:textId="74F9892D" w:rsidR="008D47F5" w:rsidRDefault="00992D7B" w:rsidP="000D237B">
            <w:pPr>
              <w:pStyle w:val="Table"/>
              <w:rPr>
                <w:b/>
              </w:rPr>
            </w:pPr>
            <w:r>
              <w:rPr>
                <w:b/>
              </w:rPr>
              <w:t>DCP 117/DCP 231 additional annual income</w:t>
            </w:r>
            <w:r w:rsidR="008D47F5" w:rsidRPr="008D47F5">
              <w:rPr>
                <w:b/>
              </w:rPr>
              <w:t xml:space="preserve"> (£)</w:t>
            </w:r>
            <w:r w:rsidR="008D47F5">
              <w:rPr>
                <w:b/>
              </w:rPr>
              <w:t xml:space="preserve"> </w:t>
            </w:r>
          </w:p>
          <w:p w14:paraId="210F4091" w14:textId="4C8417FC" w:rsidR="005429CE" w:rsidRDefault="008D47F5" w:rsidP="005429CE">
            <w:pPr>
              <w:pStyle w:val="Table"/>
            </w:pPr>
            <w:r>
              <w:t xml:space="preserve">These data </w:t>
            </w:r>
            <w:r w:rsidR="000D237B">
              <w:t>are derived from FBPQ tables, as one</w:t>
            </w:r>
            <w:r w:rsidR="005429CE">
              <w:t xml:space="preserve"> tenth of a 10-year aggregate.</w:t>
            </w:r>
          </w:p>
          <w:p w14:paraId="34A155BF" w14:textId="733A5D03" w:rsidR="005429CE" w:rsidRPr="00E71824" w:rsidRDefault="005429CE" w:rsidP="005429CE">
            <w:pPr>
              <w:pStyle w:val="Table"/>
              <w:rPr>
                <w:b/>
              </w:rPr>
            </w:pPr>
            <w:r w:rsidRPr="005429CE">
              <w:t>In a legacy Method M workbook, this item is on sheet Calc-Allocation, possibly cell G70.</w:t>
            </w:r>
          </w:p>
        </w:tc>
      </w:tr>
      <w:tr w:rsidR="008D47F5" w:rsidRPr="0097132F" w14:paraId="243C619C" w14:textId="77777777" w:rsidTr="000D237B">
        <w:trPr>
          <w:cantSplit/>
        </w:trPr>
        <w:tc>
          <w:tcPr>
            <w:tcW w:w="817" w:type="dxa"/>
          </w:tcPr>
          <w:p w14:paraId="770E1CD5" w14:textId="366EFFCD" w:rsidR="008D47F5" w:rsidRPr="00E71824" w:rsidRDefault="008D47F5" w:rsidP="000D237B">
            <w:pPr>
              <w:pStyle w:val="Table"/>
              <w:rPr>
                <w:b/>
              </w:rPr>
            </w:pPr>
            <w:r w:rsidRPr="00E71824">
              <w:rPr>
                <w:b/>
              </w:rPr>
              <w:t>13</w:t>
            </w:r>
            <w:r>
              <w:rPr>
                <w:b/>
              </w:rPr>
              <w:t>29</w:t>
            </w:r>
          </w:p>
        </w:tc>
        <w:tc>
          <w:tcPr>
            <w:tcW w:w="8419" w:type="dxa"/>
          </w:tcPr>
          <w:p w14:paraId="7374FC4E" w14:textId="20371C61" w:rsidR="008D47F5" w:rsidRDefault="008D47F5" w:rsidP="000D237B">
            <w:pPr>
              <w:pStyle w:val="Table"/>
              <w:rPr>
                <w:b/>
              </w:rPr>
            </w:pPr>
            <w:r w:rsidRPr="008D47F5">
              <w:rPr>
                <w:b/>
              </w:rPr>
              <w:t>Net new connections and reinforcement costs (£)</w:t>
            </w:r>
            <w:r>
              <w:rPr>
                <w:b/>
              </w:rPr>
              <w:t xml:space="preserve"> </w:t>
            </w:r>
          </w:p>
          <w:p w14:paraId="3A9B12FE" w14:textId="7168DF16" w:rsidR="008D47F5" w:rsidRDefault="00F63BFE" w:rsidP="00F63BFE">
            <w:pPr>
              <w:pStyle w:val="Table"/>
            </w:pPr>
            <w:r w:rsidRPr="00F63BFE">
              <w:t xml:space="preserve">These data are </w:t>
            </w:r>
            <w:r>
              <w:t xml:space="preserve">derived from a combination of the </w:t>
            </w:r>
            <w:r w:rsidRPr="00F63BFE">
              <w:t>2007/2008 regula</w:t>
            </w:r>
            <w:r>
              <w:t>tory reporting pack (table 2.4)</w:t>
            </w:r>
            <w:r w:rsidRPr="00F63BFE">
              <w:t xml:space="preserve"> and 1</w:t>
            </w:r>
            <w:r w:rsidR="005429CE">
              <w:t>0-year averages from the FBPQ.</w:t>
            </w:r>
          </w:p>
          <w:p w14:paraId="6A002FF3" w14:textId="4D522B70" w:rsidR="005429CE" w:rsidRPr="005429CE" w:rsidRDefault="005429CE" w:rsidP="00F63BFE">
            <w:pPr>
              <w:pStyle w:val="Table"/>
            </w:pPr>
            <w:r w:rsidRPr="005429CE">
              <w:t>In a post-DCP 117 legacy Method M workbook, these data are on sheet Calc-Opex, reading from right to left, possibly starting at cell H7.</w:t>
            </w:r>
          </w:p>
        </w:tc>
      </w:tr>
      <w:tr w:rsidR="00E71824" w:rsidRPr="0097132F" w14:paraId="472ED438" w14:textId="77777777" w:rsidTr="00C564EC">
        <w:trPr>
          <w:cantSplit/>
        </w:trPr>
        <w:tc>
          <w:tcPr>
            <w:tcW w:w="817" w:type="dxa"/>
          </w:tcPr>
          <w:p w14:paraId="63E02D82" w14:textId="1771BFD7" w:rsidR="00E71824" w:rsidRPr="00E71824" w:rsidRDefault="00E71824" w:rsidP="0097132F">
            <w:pPr>
              <w:pStyle w:val="Table"/>
              <w:rPr>
                <w:b/>
              </w:rPr>
            </w:pPr>
            <w:r w:rsidRPr="00E71824">
              <w:rPr>
                <w:b/>
              </w:rPr>
              <w:t>1330</w:t>
            </w:r>
          </w:p>
        </w:tc>
        <w:tc>
          <w:tcPr>
            <w:tcW w:w="8419" w:type="dxa"/>
          </w:tcPr>
          <w:p w14:paraId="00FDE28B" w14:textId="1CE4C0A4" w:rsidR="00C564EC" w:rsidRDefault="00E71824" w:rsidP="00C564EC">
            <w:pPr>
              <w:pStyle w:val="Table"/>
              <w:rPr>
                <w:b/>
              </w:rPr>
            </w:pPr>
            <w:r w:rsidRPr="00E71824">
              <w:rPr>
                <w:b/>
              </w:rPr>
              <w:t>Allocated costs</w:t>
            </w:r>
            <w:r w:rsidR="00C564EC">
              <w:rPr>
                <w:b/>
              </w:rPr>
              <w:t xml:space="preserve"> </w:t>
            </w:r>
            <w:r w:rsidR="00992D7B">
              <w:rPr>
                <w:b/>
              </w:rPr>
              <w:t>(£/year)</w:t>
            </w:r>
          </w:p>
          <w:p w14:paraId="1732BC7A" w14:textId="77777777" w:rsidR="00E71824" w:rsidRDefault="00150DAF" w:rsidP="00150DAF">
            <w:pPr>
              <w:pStyle w:val="Table"/>
            </w:pPr>
            <w:r>
              <w:t>These data are taken from the 2007/2008 regulatory reporting pack</w:t>
            </w:r>
            <w:r w:rsidR="00A278F2">
              <w:t xml:space="preserve"> (tables 2.3 and 2.4</w:t>
            </w:r>
            <w:r>
              <w:t>)</w:t>
            </w:r>
            <w:r w:rsidR="00C564EC">
              <w:t>.</w:t>
            </w:r>
          </w:p>
          <w:p w14:paraId="2A3ED2EF" w14:textId="26D7ACD3" w:rsidR="00823A80" w:rsidRPr="00E71824" w:rsidRDefault="00823A80" w:rsidP="00150DAF">
            <w:pPr>
              <w:pStyle w:val="Table"/>
              <w:rPr>
                <w:b/>
              </w:rPr>
            </w:pPr>
            <w:r w:rsidRPr="00823A80">
              <w:t>In a legacy Method M workbook, these data are on sheet Calc-Opex, reading from right to left, possibly starting at cell H7.</w:t>
            </w:r>
          </w:p>
        </w:tc>
      </w:tr>
      <w:tr w:rsidR="00E71824" w:rsidRPr="0097132F" w14:paraId="4016240C" w14:textId="77777777" w:rsidTr="00C564EC">
        <w:trPr>
          <w:cantSplit/>
        </w:trPr>
        <w:tc>
          <w:tcPr>
            <w:tcW w:w="817" w:type="dxa"/>
          </w:tcPr>
          <w:p w14:paraId="75472B1F" w14:textId="02576C19" w:rsidR="00E71824" w:rsidRPr="00E71824" w:rsidRDefault="00E71824" w:rsidP="0097132F">
            <w:pPr>
              <w:pStyle w:val="Table"/>
              <w:rPr>
                <w:b/>
              </w:rPr>
            </w:pPr>
            <w:r w:rsidRPr="00E71824">
              <w:rPr>
                <w:b/>
              </w:rPr>
              <w:t>1331</w:t>
            </w:r>
          </w:p>
        </w:tc>
        <w:tc>
          <w:tcPr>
            <w:tcW w:w="8419" w:type="dxa"/>
          </w:tcPr>
          <w:p w14:paraId="526127E7" w14:textId="433FFAA8" w:rsidR="00C564EC" w:rsidRDefault="00C564EC" w:rsidP="00C564EC">
            <w:pPr>
              <w:pStyle w:val="Table"/>
              <w:rPr>
                <w:b/>
              </w:rPr>
            </w:pPr>
            <w:r>
              <w:rPr>
                <w:b/>
              </w:rPr>
              <w:t xml:space="preserve">Assets in CDCM model (£) </w:t>
            </w:r>
          </w:p>
          <w:p w14:paraId="464E2CB6" w14:textId="0EEAEAE3" w:rsidR="00E71824" w:rsidRPr="00E71824" w:rsidRDefault="00A278F2" w:rsidP="00F732E4">
            <w:pPr>
              <w:pStyle w:val="Table"/>
              <w:rPr>
                <w:b/>
              </w:rPr>
            </w:pPr>
            <w:r>
              <w:t>These data are taken from the CDCM tariff model (Otex sheet).</w:t>
            </w:r>
            <w:r w:rsidR="00F732E4">
              <w:t xml:space="preserve">  They are also used as input data in the EDCM tariff model.</w:t>
            </w:r>
          </w:p>
        </w:tc>
      </w:tr>
      <w:tr w:rsidR="00E71824" w:rsidRPr="0097132F" w14:paraId="2F05FCB8" w14:textId="77777777" w:rsidTr="00C564EC">
        <w:trPr>
          <w:cantSplit/>
        </w:trPr>
        <w:tc>
          <w:tcPr>
            <w:tcW w:w="817" w:type="dxa"/>
          </w:tcPr>
          <w:p w14:paraId="47940549" w14:textId="5702A2C1" w:rsidR="00E71824" w:rsidRPr="00E71824" w:rsidRDefault="00E71824" w:rsidP="0097132F">
            <w:pPr>
              <w:pStyle w:val="Table"/>
              <w:rPr>
                <w:b/>
              </w:rPr>
            </w:pPr>
            <w:r w:rsidRPr="00E71824">
              <w:rPr>
                <w:b/>
              </w:rPr>
              <w:lastRenderedPageBreak/>
              <w:t>1332</w:t>
            </w:r>
          </w:p>
        </w:tc>
        <w:tc>
          <w:tcPr>
            <w:tcW w:w="8419" w:type="dxa"/>
          </w:tcPr>
          <w:p w14:paraId="2C3DDCF0" w14:textId="69924B1A" w:rsidR="00C564EC" w:rsidRDefault="00E71824" w:rsidP="00C564EC">
            <w:pPr>
              <w:pStyle w:val="Table"/>
              <w:rPr>
                <w:b/>
              </w:rPr>
            </w:pPr>
            <w:r w:rsidRPr="00E71824">
              <w:rPr>
                <w:b/>
              </w:rPr>
              <w:t xml:space="preserve">All notional </w:t>
            </w:r>
            <w:r w:rsidR="00C564EC">
              <w:rPr>
                <w:b/>
              </w:rPr>
              <w:t xml:space="preserve">assets in EDCM (£) </w:t>
            </w:r>
          </w:p>
          <w:p w14:paraId="149B9092" w14:textId="1937CBE9" w:rsidR="00E71824" w:rsidRPr="00E71824" w:rsidRDefault="00A278F2" w:rsidP="00C564EC">
            <w:pPr>
              <w:pStyle w:val="Table"/>
              <w:rPr>
                <w:b/>
              </w:rPr>
            </w:pPr>
            <w:r>
              <w:t>These data are taken from the EDCM tariff model</w:t>
            </w:r>
            <w:r w:rsidR="00C564EC">
              <w:t>.</w:t>
            </w:r>
          </w:p>
        </w:tc>
      </w:tr>
      <w:tr w:rsidR="00E71824" w:rsidRPr="0097132F" w14:paraId="685FDDFC" w14:textId="77777777" w:rsidTr="00C564EC">
        <w:trPr>
          <w:cantSplit/>
        </w:trPr>
        <w:tc>
          <w:tcPr>
            <w:tcW w:w="817" w:type="dxa"/>
          </w:tcPr>
          <w:p w14:paraId="0DE703AD" w14:textId="25A5B136" w:rsidR="00E71824" w:rsidRPr="00E71824" w:rsidRDefault="00E71824" w:rsidP="0097132F">
            <w:pPr>
              <w:pStyle w:val="Table"/>
              <w:rPr>
                <w:b/>
              </w:rPr>
            </w:pPr>
            <w:r w:rsidRPr="00E71824">
              <w:rPr>
                <w:b/>
              </w:rPr>
              <w:t>1335</w:t>
            </w:r>
          </w:p>
        </w:tc>
        <w:tc>
          <w:tcPr>
            <w:tcW w:w="8419" w:type="dxa"/>
          </w:tcPr>
          <w:p w14:paraId="2C5807F4" w14:textId="50D1A760" w:rsidR="00C564EC" w:rsidRPr="00343B37" w:rsidRDefault="00E71824" w:rsidP="00C564EC">
            <w:pPr>
              <w:pStyle w:val="Table"/>
              <w:rPr>
                <w:b/>
              </w:rPr>
            </w:pPr>
            <w:r w:rsidRPr="00343B37">
              <w:rPr>
                <w:b/>
              </w:rPr>
              <w:t>Total costs</w:t>
            </w:r>
            <w:r w:rsidR="00C564EC" w:rsidRPr="00343B37">
              <w:rPr>
                <w:b/>
              </w:rPr>
              <w:t xml:space="preserve"> </w:t>
            </w:r>
            <w:r w:rsidR="00992D7B" w:rsidRPr="00343B37">
              <w:rPr>
                <w:b/>
              </w:rPr>
              <w:t>(£/year)</w:t>
            </w:r>
          </w:p>
          <w:p w14:paraId="45A8CCBB" w14:textId="77777777" w:rsidR="00E71824" w:rsidRDefault="00A278F2" w:rsidP="00C564EC">
            <w:pPr>
              <w:pStyle w:val="Table"/>
            </w:pPr>
            <w:r>
              <w:t>These data are taken from the 2007/2008 regulatory reporting pack (table 1.3)</w:t>
            </w:r>
            <w:r w:rsidR="00C564EC">
              <w:t>.</w:t>
            </w:r>
          </w:p>
          <w:p w14:paraId="7284B6A5" w14:textId="32C9B80E" w:rsidR="00823A80" w:rsidRPr="00343B37" w:rsidRDefault="00823A80" w:rsidP="00C564EC">
            <w:pPr>
              <w:pStyle w:val="Table"/>
            </w:pPr>
            <w:r w:rsidRPr="00343B37">
              <w:t>In a legacy Method M workbook, these data are on sheet Calc-Opex, starting at cell D7.</w:t>
            </w:r>
          </w:p>
        </w:tc>
      </w:tr>
      <w:tr w:rsidR="00E71824" w:rsidRPr="0097132F" w14:paraId="44C17554" w14:textId="77777777" w:rsidTr="00C564EC">
        <w:trPr>
          <w:cantSplit/>
        </w:trPr>
        <w:tc>
          <w:tcPr>
            <w:tcW w:w="817" w:type="dxa"/>
          </w:tcPr>
          <w:p w14:paraId="12EF3608" w14:textId="0A4AA191" w:rsidR="00E71824" w:rsidRPr="00E71824" w:rsidRDefault="00E71824" w:rsidP="0097132F">
            <w:pPr>
              <w:pStyle w:val="Table"/>
              <w:rPr>
                <w:b/>
              </w:rPr>
            </w:pPr>
            <w:r w:rsidRPr="00E71824">
              <w:rPr>
                <w:b/>
              </w:rPr>
              <w:t>1355</w:t>
            </w:r>
          </w:p>
        </w:tc>
        <w:tc>
          <w:tcPr>
            <w:tcW w:w="8419" w:type="dxa"/>
          </w:tcPr>
          <w:p w14:paraId="1E2DA52F" w14:textId="63B5B184" w:rsidR="00C564EC" w:rsidRDefault="00E71824" w:rsidP="00C564EC">
            <w:pPr>
              <w:pStyle w:val="Table"/>
              <w:rPr>
                <w:b/>
              </w:rPr>
            </w:pPr>
            <w:r w:rsidRPr="00E71824">
              <w:rPr>
                <w:b/>
              </w:rPr>
              <w:t>MEAV data</w:t>
            </w:r>
            <w:r w:rsidR="00C564EC">
              <w:rPr>
                <w:b/>
              </w:rPr>
              <w:t xml:space="preserve"> </w:t>
            </w:r>
          </w:p>
          <w:p w14:paraId="2512C9E2" w14:textId="288D0840" w:rsidR="002F1032" w:rsidRDefault="00A278F2" w:rsidP="002F1032">
            <w:pPr>
              <w:pStyle w:val="Table"/>
            </w:pPr>
            <w:r>
              <w:t>These figures are probably mostly drawn from a version of the FBPQ for</w:t>
            </w:r>
            <w:r w:rsidR="002F1032">
              <w:t xml:space="preserve"> the 2009 price control review.</w:t>
            </w:r>
          </w:p>
          <w:p w14:paraId="7DF896E3" w14:textId="0D0F7547" w:rsidR="00E71824" w:rsidRPr="00E71824" w:rsidRDefault="002F1032" w:rsidP="002F1032">
            <w:pPr>
              <w:pStyle w:val="Table"/>
              <w:rPr>
                <w:b/>
              </w:rPr>
            </w:pPr>
            <w:r w:rsidRPr="002F1032">
              <w:t>In a legacy Method M workbook, these data are on sheet Data-MEAV.</w:t>
            </w:r>
          </w:p>
        </w:tc>
      </w:tr>
      <w:tr w:rsidR="00E71824" w:rsidRPr="0097132F" w14:paraId="0B37D357" w14:textId="77777777" w:rsidTr="00C564EC">
        <w:trPr>
          <w:cantSplit/>
        </w:trPr>
        <w:tc>
          <w:tcPr>
            <w:tcW w:w="817" w:type="dxa"/>
          </w:tcPr>
          <w:p w14:paraId="363206BD" w14:textId="3872838B" w:rsidR="00E71824" w:rsidRPr="00E71824" w:rsidRDefault="00E71824" w:rsidP="0097132F">
            <w:pPr>
              <w:pStyle w:val="Table"/>
              <w:rPr>
                <w:b/>
              </w:rPr>
            </w:pPr>
            <w:r w:rsidRPr="00E71824">
              <w:rPr>
                <w:b/>
              </w:rPr>
              <w:t>1369</w:t>
            </w:r>
          </w:p>
        </w:tc>
        <w:tc>
          <w:tcPr>
            <w:tcW w:w="8419" w:type="dxa"/>
          </w:tcPr>
          <w:p w14:paraId="4C68014D" w14:textId="77777777" w:rsidR="00C564EC" w:rsidRDefault="00E71824" w:rsidP="00C564EC">
            <w:pPr>
              <w:pStyle w:val="Table"/>
              <w:rPr>
                <w:b/>
              </w:rPr>
            </w:pPr>
            <w:r w:rsidRPr="00E71824">
              <w:rPr>
                <w:b/>
              </w:rPr>
              <w:t>Net capex analysis pre-DCP 118 (£)</w:t>
            </w:r>
          </w:p>
          <w:p w14:paraId="50ADFFCC" w14:textId="77777777" w:rsidR="00E71824" w:rsidRDefault="00A278F2" w:rsidP="00E54BF4">
            <w:pPr>
              <w:pStyle w:val="Table"/>
            </w:pPr>
            <w:r>
              <w:t xml:space="preserve">These figures are probably mostly drawn from a version of the FBPQ for </w:t>
            </w:r>
            <w:r w:rsidR="00E54BF4">
              <w:t>the 2009 price control review.</w:t>
            </w:r>
          </w:p>
          <w:p w14:paraId="383959D3" w14:textId="67F79B45" w:rsidR="00E54BF4" w:rsidRPr="00E71824" w:rsidRDefault="00E54BF4" w:rsidP="00E54BF4">
            <w:pPr>
              <w:pStyle w:val="Table"/>
              <w:rPr>
                <w:b/>
              </w:rPr>
            </w:pPr>
            <w:r w:rsidRPr="00E54BF4">
              <w:t>In a pre-DCP 118 legacy Method M workbook, these data are on sheet Calc-Net capex, possibly cells G6 to G10.</w:t>
            </w:r>
          </w:p>
        </w:tc>
      </w:tr>
      <w:tr w:rsidR="00E71824" w:rsidRPr="0097132F" w14:paraId="62008765" w14:textId="77777777" w:rsidTr="00C564EC">
        <w:trPr>
          <w:cantSplit/>
        </w:trPr>
        <w:tc>
          <w:tcPr>
            <w:tcW w:w="817" w:type="dxa"/>
          </w:tcPr>
          <w:p w14:paraId="6EE91EF3" w14:textId="7C793FC0" w:rsidR="00E71824" w:rsidRPr="00E71824" w:rsidRDefault="00E71824" w:rsidP="0097132F">
            <w:pPr>
              <w:pStyle w:val="Table"/>
              <w:rPr>
                <w:b/>
              </w:rPr>
            </w:pPr>
            <w:r w:rsidRPr="00E71824">
              <w:rPr>
                <w:b/>
              </w:rPr>
              <w:t>1380</w:t>
            </w:r>
          </w:p>
        </w:tc>
        <w:tc>
          <w:tcPr>
            <w:tcW w:w="8419" w:type="dxa"/>
          </w:tcPr>
          <w:p w14:paraId="15201442" w14:textId="7E51BB91" w:rsidR="00C564EC" w:rsidRDefault="00E71824" w:rsidP="00C564EC">
            <w:pPr>
              <w:pStyle w:val="Table"/>
              <w:rPr>
                <w:b/>
              </w:rPr>
            </w:pPr>
            <w:r w:rsidRPr="00E71824">
              <w:rPr>
                <w:b/>
              </w:rPr>
              <w:t>Net capex: ratio of LV services to LV total</w:t>
            </w:r>
            <w:r w:rsidR="00C564EC">
              <w:rPr>
                <w:b/>
              </w:rPr>
              <w:t xml:space="preserve"> </w:t>
            </w:r>
          </w:p>
          <w:p w14:paraId="23B1FE3F" w14:textId="71BC3D8F" w:rsidR="00E71824" w:rsidRDefault="00A278F2" w:rsidP="00A278F2">
            <w:pPr>
              <w:pStyle w:val="Table"/>
            </w:pPr>
            <w:r>
              <w:t>These figures are probably mostly drawn from a version of the FBPQ for the 2009 price</w:t>
            </w:r>
            <w:r w:rsidR="00C60D27">
              <w:t xml:space="preserve"> control review (sheet NL1 only)</w:t>
            </w:r>
            <w:r w:rsidR="00C564EC">
              <w:t>.</w:t>
            </w:r>
          </w:p>
          <w:p w14:paraId="6CACED1A" w14:textId="7EE37F90" w:rsidR="001512AB" w:rsidRDefault="001512AB" w:rsidP="00A278F2">
            <w:pPr>
              <w:pStyle w:val="Table"/>
            </w:pPr>
            <w:r w:rsidRPr="001512AB">
              <w:t>This figure can be calculated</w:t>
            </w:r>
            <w:r>
              <w:t xml:space="preserve"> from FBPQ NL1 data, possibly using the Excel formula:</w:t>
            </w:r>
          </w:p>
          <w:p w14:paraId="00554339" w14:textId="1E34DA71" w:rsidR="001512AB" w:rsidRPr="001512AB" w:rsidRDefault="001512AB" w:rsidP="00A278F2">
            <w:pPr>
              <w:pStyle w:val="Table"/>
            </w:pPr>
            <w:r w:rsidRPr="001512AB">
              <w:t>SUM('FBPQ NL1'!D10:M13)/SUM('FBPQ NL1'!D10:M16).</w:t>
            </w:r>
          </w:p>
        </w:tc>
      </w:tr>
    </w:tbl>
    <w:p w14:paraId="02A8D5B9" w14:textId="77777777" w:rsidR="006F4720" w:rsidRDefault="006F4720" w:rsidP="006F4720"/>
    <w:p w14:paraId="1AE7B04F" w14:textId="1A1DE077" w:rsidR="006F4720" w:rsidRDefault="006F4720" w:rsidP="00534B96">
      <w:pPr>
        <w:pStyle w:val="Heading2"/>
      </w:pPr>
      <w:r>
        <w:t>Calculation tables</w:t>
      </w:r>
    </w:p>
    <w:p w14:paraId="31055583" w14:textId="3C20A6E2" w:rsidR="006F4720" w:rsidRDefault="006F4720" w:rsidP="006F4720">
      <w:pPr>
        <w:pStyle w:val="Text"/>
      </w:pPr>
      <w:r>
        <w:t>The numbers associated with i</w:t>
      </w:r>
      <w:r w:rsidR="006957D2">
        <w:t>nput data tables are not fixed:</w:t>
      </w:r>
      <w:r>
        <w:t xml:space="preserve"> future versions of the model might have </w:t>
      </w:r>
      <w:r w:rsidR="006957D2">
        <w:t xml:space="preserve">a different arrangement of </w:t>
      </w:r>
      <w:r>
        <w:t>tables and/or different table numbers.</w:t>
      </w:r>
    </w:p>
    <w:p w14:paraId="66CFA731" w14:textId="34AE46B3" w:rsidR="006F4720" w:rsidRPr="006F4720" w:rsidRDefault="006F4720" w:rsidP="006F4720">
      <w:pPr>
        <w:pStyle w:val="Text"/>
      </w:pPr>
      <w:r>
        <w:t>The calculation tables are on two sheets, labelled “CDCM” and “EDCM”.  The EDCM sheet only contains calculations that are specific to the EDCM, and refers to intermediate results from the CDCM sheet.  Where a substantial calculation is used in both the CDCM and EDCM, that calculation appears on the CDCM sheet and the results are used on the EDCM sheet.</w:t>
      </w:r>
    </w:p>
    <w:p w14:paraId="61A74D8F" w14:textId="59BE0370" w:rsidR="001D5AFA" w:rsidRPr="006F4720" w:rsidRDefault="001D5AFA" w:rsidP="001D5AFA">
      <w:pPr>
        <w:pStyle w:val="Text"/>
      </w:pPr>
      <w:r>
        <w:t xml:space="preserve">Table </w:t>
      </w:r>
      <w:r>
        <w:fldChar w:fldCharType="begin"/>
      </w:r>
      <w:r>
        <w:instrText xml:space="preserve"> =1+</w:instrText>
      </w:r>
      <w:r>
        <w:fldChar w:fldCharType="begin"/>
      </w:r>
      <w:r>
        <w:instrText xml:space="preserve"> SEQ \c Table \* ARABIC </w:instrText>
      </w:r>
      <w:r>
        <w:fldChar w:fldCharType="separate"/>
      </w:r>
      <w:r w:rsidR="008F6D89">
        <w:rPr>
          <w:noProof/>
        </w:rPr>
        <w:instrText>1</w:instrText>
      </w:r>
      <w:r>
        <w:fldChar w:fldCharType="end"/>
      </w:r>
      <w:r>
        <w:fldChar w:fldCharType="separate"/>
      </w:r>
      <w:r w:rsidR="008F6D89">
        <w:rPr>
          <w:noProof/>
        </w:rPr>
        <w:t>2</w:t>
      </w:r>
      <w:r>
        <w:fldChar w:fldCharType="end"/>
      </w:r>
      <w:r>
        <w:t xml:space="preserve"> lists the </w:t>
      </w:r>
      <w:r w:rsidR="00DE5BD8">
        <w:t xml:space="preserve">calculation </w:t>
      </w:r>
      <w:r>
        <w:t>tables</w:t>
      </w:r>
      <w:r w:rsidR="00DE5BD8">
        <w:t xml:space="preserve"> used </w:t>
      </w:r>
      <w:r w:rsidR="00D11840">
        <w:t>for the calculation of</w:t>
      </w:r>
      <w:r w:rsidR="00DE5BD8">
        <w:t xml:space="preserve"> </w:t>
      </w:r>
      <w:r w:rsidR="00D11840">
        <w:t xml:space="preserve">LDNO discounts to be used in the </w:t>
      </w:r>
      <w:r w:rsidR="00DE5BD8">
        <w:t>CDCM</w:t>
      </w:r>
      <w:r>
        <w:t>.</w:t>
      </w:r>
    </w:p>
    <w:p w14:paraId="6A575564" w14:textId="3D965824" w:rsidR="001D5AFA" w:rsidRDefault="001D5AFA" w:rsidP="001D5AFA">
      <w:pPr>
        <w:pStyle w:val="Caption"/>
      </w:pPr>
      <w:r>
        <w:t xml:space="preserve">Table </w:t>
      </w:r>
      <w:r>
        <w:fldChar w:fldCharType="begin"/>
      </w:r>
      <w:r>
        <w:instrText xml:space="preserve"> SEQ Table \* ARABIC </w:instrText>
      </w:r>
      <w:r>
        <w:fldChar w:fldCharType="separate"/>
      </w:r>
      <w:r w:rsidR="008F6D89">
        <w:rPr>
          <w:noProof/>
        </w:rPr>
        <w:t>2</w:t>
      </w:r>
      <w:r>
        <w:fldChar w:fldCharType="end"/>
      </w:r>
      <w:r>
        <w:tab/>
      </w:r>
      <w:r w:rsidR="00B0263D">
        <w:t>Calculation tables for CDCM Method M</w:t>
      </w:r>
    </w:p>
    <w:tbl>
      <w:tblPr>
        <w:tblStyle w:val="TableGrid"/>
        <w:tblW w:w="0" w:type="auto"/>
        <w:tblLook w:val="04A0" w:firstRow="1" w:lastRow="0" w:firstColumn="1" w:lastColumn="0" w:noHBand="0" w:noVBand="1"/>
      </w:tblPr>
      <w:tblGrid>
        <w:gridCol w:w="817"/>
        <w:gridCol w:w="8419"/>
      </w:tblGrid>
      <w:tr w:rsidR="003D0C27" w:rsidRPr="0097132F" w14:paraId="58CD0CA2" w14:textId="77777777" w:rsidTr="003D0C27">
        <w:trPr>
          <w:cantSplit/>
        </w:trPr>
        <w:tc>
          <w:tcPr>
            <w:tcW w:w="817" w:type="dxa"/>
          </w:tcPr>
          <w:p w14:paraId="186D2E01" w14:textId="77777777" w:rsidR="003D0C27" w:rsidRPr="0097132F" w:rsidRDefault="003D0C27" w:rsidP="003D0C27">
            <w:pPr>
              <w:pStyle w:val="Table"/>
              <w:rPr>
                <w:b/>
              </w:rPr>
            </w:pPr>
            <w:r w:rsidRPr="00B37E61">
              <w:rPr>
                <w:b/>
              </w:rPr>
              <w:t>1401</w:t>
            </w:r>
          </w:p>
        </w:tc>
        <w:tc>
          <w:tcPr>
            <w:tcW w:w="8419" w:type="dxa"/>
          </w:tcPr>
          <w:p w14:paraId="7FCBC4DA" w14:textId="77777777" w:rsidR="003D0C27" w:rsidRPr="003D0C27" w:rsidRDefault="003D0C27" w:rsidP="003D0C27">
            <w:pPr>
              <w:pStyle w:val="Table"/>
              <w:rPr>
                <w:b/>
              </w:rPr>
            </w:pPr>
            <w:r w:rsidRPr="003D0C27">
              <w:rPr>
                <w:b/>
              </w:rPr>
              <w:t>Allocated costs after DCP 117 adjustments</w:t>
            </w:r>
          </w:p>
          <w:p w14:paraId="716F6044" w14:textId="1E54635A" w:rsidR="003D0C27" w:rsidRPr="00B37E61" w:rsidRDefault="003D0C27" w:rsidP="003D0C27">
            <w:pPr>
              <w:pStyle w:val="Table"/>
              <w:rPr>
                <w:b/>
              </w:rPr>
            </w:pPr>
            <w:r>
              <w:t>This table collects expenditure data from input data tables 1329 and 1330.</w:t>
            </w:r>
          </w:p>
        </w:tc>
      </w:tr>
      <w:tr w:rsidR="00B37E61" w:rsidRPr="0097132F" w14:paraId="19A8D42A" w14:textId="77777777" w:rsidTr="003D0C27">
        <w:trPr>
          <w:cantSplit/>
        </w:trPr>
        <w:tc>
          <w:tcPr>
            <w:tcW w:w="817" w:type="dxa"/>
          </w:tcPr>
          <w:p w14:paraId="3373D37E" w14:textId="68C1612A" w:rsidR="00B37E61" w:rsidRPr="0097132F" w:rsidRDefault="00B37E61" w:rsidP="00144D3F">
            <w:pPr>
              <w:pStyle w:val="Table"/>
              <w:rPr>
                <w:b/>
              </w:rPr>
            </w:pPr>
            <w:r w:rsidRPr="00B37E61">
              <w:rPr>
                <w:b/>
              </w:rPr>
              <w:lastRenderedPageBreak/>
              <w:t>140</w:t>
            </w:r>
            <w:r w:rsidR="003D0C27">
              <w:rPr>
                <w:b/>
              </w:rPr>
              <w:t>2</w:t>
            </w:r>
          </w:p>
        </w:tc>
        <w:tc>
          <w:tcPr>
            <w:tcW w:w="8419" w:type="dxa"/>
          </w:tcPr>
          <w:p w14:paraId="2095A8D5" w14:textId="05CA20F0" w:rsidR="00C564EC" w:rsidRDefault="00B37E61" w:rsidP="00C564EC">
            <w:pPr>
              <w:pStyle w:val="Table"/>
              <w:rPr>
                <w:b/>
              </w:rPr>
            </w:pPr>
            <w:r w:rsidRPr="00B37E61">
              <w:rPr>
                <w:b/>
              </w:rPr>
              <w:t>Expenditure data</w:t>
            </w:r>
            <w:r w:rsidR="00C564EC">
              <w:rPr>
                <w:b/>
              </w:rPr>
              <w:t xml:space="preserve"> </w:t>
            </w:r>
          </w:p>
          <w:p w14:paraId="7DF7774E" w14:textId="0AFAA52D" w:rsidR="00B37E61" w:rsidRPr="00B37E61" w:rsidRDefault="00EC015D" w:rsidP="003D0C27">
            <w:pPr>
              <w:pStyle w:val="Table"/>
              <w:rPr>
                <w:b/>
              </w:rPr>
            </w:pPr>
            <w:r>
              <w:t>This table collects and aggregates expenditure data from tables 1335</w:t>
            </w:r>
            <w:r w:rsidR="003D0C27">
              <w:t xml:space="preserve"> and 1401</w:t>
            </w:r>
            <w:r w:rsidR="00C564EC">
              <w:t>.</w:t>
            </w:r>
          </w:p>
        </w:tc>
      </w:tr>
      <w:tr w:rsidR="00B37E61" w:rsidRPr="0097132F" w14:paraId="429101E3" w14:textId="77777777" w:rsidTr="003D0C27">
        <w:trPr>
          <w:cantSplit/>
        </w:trPr>
        <w:tc>
          <w:tcPr>
            <w:tcW w:w="817" w:type="dxa"/>
          </w:tcPr>
          <w:p w14:paraId="3C77F373" w14:textId="2DC12D11" w:rsidR="00B37E61" w:rsidRPr="00E71824" w:rsidRDefault="00B37E61" w:rsidP="00144D3F">
            <w:pPr>
              <w:pStyle w:val="Table"/>
              <w:rPr>
                <w:b/>
              </w:rPr>
            </w:pPr>
            <w:r w:rsidRPr="00B37E61">
              <w:rPr>
                <w:b/>
              </w:rPr>
              <w:t>140</w:t>
            </w:r>
            <w:r w:rsidR="003D0C27">
              <w:rPr>
                <w:b/>
              </w:rPr>
              <w:t>3</w:t>
            </w:r>
          </w:p>
        </w:tc>
        <w:tc>
          <w:tcPr>
            <w:tcW w:w="8419" w:type="dxa"/>
          </w:tcPr>
          <w:p w14:paraId="365E5C0C" w14:textId="19A2A4FD" w:rsidR="00C564EC" w:rsidRDefault="00B37E61" w:rsidP="00C564EC">
            <w:pPr>
              <w:pStyle w:val="Table"/>
              <w:rPr>
                <w:b/>
              </w:rPr>
            </w:pPr>
            <w:r w:rsidRPr="00B37E61">
              <w:rPr>
                <w:b/>
              </w:rPr>
              <w:t>Allocation rules</w:t>
            </w:r>
            <w:r w:rsidR="00C564EC">
              <w:rPr>
                <w:b/>
              </w:rPr>
              <w:t xml:space="preserve"> </w:t>
            </w:r>
          </w:p>
          <w:p w14:paraId="60C361EF" w14:textId="02EC2794" w:rsidR="00B37E61" w:rsidRPr="00E71824" w:rsidRDefault="00144D3F" w:rsidP="00144D3F">
            <w:pPr>
              <w:pStyle w:val="Table"/>
              <w:rPr>
                <w:b/>
              </w:rPr>
            </w:pPr>
            <w:r>
              <w:t xml:space="preserve">This table contains constants </w:t>
            </w:r>
            <w:r w:rsidR="00EC015D">
              <w:t>used as part of the cost allocation rules</w:t>
            </w:r>
            <w:r w:rsidR="00C564EC">
              <w:t>.</w:t>
            </w:r>
          </w:p>
        </w:tc>
      </w:tr>
      <w:tr w:rsidR="00B37E61" w:rsidRPr="0097132F" w14:paraId="02FED5A6" w14:textId="77777777" w:rsidTr="003D0C27">
        <w:trPr>
          <w:cantSplit/>
        </w:trPr>
        <w:tc>
          <w:tcPr>
            <w:tcW w:w="817" w:type="dxa"/>
          </w:tcPr>
          <w:p w14:paraId="437238E4" w14:textId="542DCAF7" w:rsidR="00B37E61" w:rsidRPr="00E71824" w:rsidRDefault="00B37E61" w:rsidP="00144D3F">
            <w:pPr>
              <w:pStyle w:val="Table"/>
              <w:rPr>
                <w:b/>
              </w:rPr>
            </w:pPr>
            <w:r w:rsidRPr="00B37E61">
              <w:rPr>
                <w:b/>
              </w:rPr>
              <w:t>140</w:t>
            </w:r>
            <w:r w:rsidR="003D0C27">
              <w:rPr>
                <w:b/>
              </w:rPr>
              <w:t>4</w:t>
            </w:r>
          </w:p>
        </w:tc>
        <w:tc>
          <w:tcPr>
            <w:tcW w:w="8419" w:type="dxa"/>
          </w:tcPr>
          <w:p w14:paraId="0FA02FF7" w14:textId="77B48EAE" w:rsidR="00C564EC" w:rsidRDefault="00B37E61" w:rsidP="00C564EC">
            <w:pPr>
              <w:pStyle w:val="Table"/>
              <w:rPr>
                <w:b/>
              </w:rPr>
            </w:pPr>
            <w:r w:rsidRPr="00B37E61">
              <w:rPr>
                <w:b/>
              </w:rPr>
              <w:t>MEAV calculations</w:t>
            </w:r>
            <w:r w:rsidR="00C564EC">
              <w:rPr>
                <w:b/>
              </w:rPr>
              <w:t xml:space="preserve"> </w:t>
            </w:r>
          </w:p>
          <w:p w14:paraId="0FFD49A4" w14:textId="752B7091" w:rsidR="00B37E61" w:rsidRPr="00E71824" w:rsidRDefault="00EC015D" w:rsidP="00C564EC">
            <w:pPr>
              <w:pStyle w:val="Table"/>
              <w:rPr>
                <w:b/>
              </w:rPr>
            </w:pPr>
            <w:r>
              <w:t>This table calculates MEAV for each asset category</w:t>
            </w:r>
            <w:r w:rsidR="00C564EC">
              <w:t>.</w:t>
            </w:r>
            <w:r w:rsidR="00944F26">
              <w:t xml:space="preserve">  It also contains constant data mapping asset categories to network levels.</w:t>
            </w:r>
          </w:p>
        </w:tc>
      </w:tr>
      <w:tr w:rsidR="00B37E61" w:rsidRPr="0097132F" w14:paraId="6468952E" w14:textId="77777777" w:rsidTr="003D0C27">
        <w:trPr>
          <w:cantSplit/>
        </w:trPr>
        <w:tc>
          <w:tcPr>
            <w:tcW w:w="817" w:type="dxa"/>
          </w:tcPr>
          <w:p w14:paraId="724458D2" w14:textId="7ED03975" w:rsidR="00B37E61" w:rsidRPr="00E71824" w:rsidRDefault="00B37E61" w:rsidP="00144D3F">
            <w:pPr>
              <w:pStyle w:val="Table"/>
              <w:rPr>
                <w:b/>
              </w:rPr>
            </w:pPr>
            <w:r w:rsidRPr="00B37E61">
              <w:rPr>
                <w:b/>
              </w:rPr>
              <w:t>140</w:t>
            </w:r>
            <w:r w:rsidR="003D0C27">
              <w:rPr>
                <w:b/>
              </w:rPr>
              <w:t>5</w:t>
            </w:r>
          </w:p>
        </w:tc>
        <w:tc>
          <w:tcPr>
            <w:tcW w:w="8419" w:type="dxa"/>
          </w:tcPr>
          <w:p w14:paraId="64D296AE" w14:textId="77777777" w:rsidR="00C564EC" w:rsidRDefault="00B37E61" w:rsidP="00C564EC">
            <w:pPr>
              <w:pStyle w:val="Table"/>
              <w:rPr>
                <w:b/>
              </w:rPr>
            </w:pPr>
            <w:r w:rsidRPr="00B37E61">
              <w:rPr>
                <w:b/>
              </w:rPr>
              <w:t>MEAV by network level (£)</w:t>
            </w:r>
          </w:p>
          <w:p w14:paraId="431053B8" w14:textId="0E7E6454" w:rsidR="00B37E61" w:rsidRPr="00E71824" w:rsidRDefault="00EC015D" w:rsidP="003D0C27">
            <w:pPr>
              <w:pStyle w:val="Table"/>
              <w:rPr>
                <w:b/>
              </w:rPr>
            </w:pPr>
            <w:r>
              <w:t>This table calcula</w:t>
            </w:r>
            <w:r w:rsidR="003D0C27">
              <w:t>tes MEAV for each network level</w:t>
            </w:r>
            <w:r>
              <w:t xml:space="preserve"> by aggr</w:t>
            </w:r>
            <w:r w:rsidR="003D0C27">
              <w:t>egating data from table 1404</w:t>
            </w:r>
            <w:r w:rsidR="00944F26">
              <w:t>.</w:t>
            </w:r>
          </w:p>
        </w:tc>
      </w:tr>
      <w:tr w:rsidR="00B37E61" w:rsidRPr="0097132F" w14:paraId="16906C26" w14:textId="77777777" w:rsidTr="003D0C27">
        <w:trPr>
          <w:cantSplit/>
        </w:trPr>
        <w:tc>
          <w:tcPr>
            <w:tcW w:w="817" w:type="dxa"/>
          </w:tcPr>
          <w:p w14:paraId="2ECC1A13" w14:textId="509C5384" w:rsidR="00B37E61" w:rsidRPr="00E71824" w:rsidRDefault="00B37E61" w:rsidP="00144D3F">
            <w:pPr>
              <w:pStyle w:val="Table"/>
              <w:rPr>
                <w:b/>
              </w:rPr>
            </w:pPr>
            <w:r w:rsidRPr="00B37E61">
              <w:rPr>
                <w:b/>
              </w:rPr>
              <w:t>140</w:t>
            </w:r>
            <w:r w:rsidR="003D0C27">
              <w:rPr>
                <w:b/>
              </w:rPr>
              <w:t>6</w:t>
            </w:r>
          </w:p>
        </w:tc>
        <w:tc>
          <w:tcPr>
            <w:tcW w:w="8419" w:type="dxa"/>
          </w:tcPr>
          <w:p w14:paraId="4DA44A4E" w14:textId="0EF44232" w:rsidR="00C564EC" w:rsidRDefault="00B37E61" w:rsidP="00C564EC">
            <w:pPr>
              <w:pStyle w:val="Table"/>
              <w:rPr>
                <w:b/>
              </w:rPr>
            </w:pPr>
            <w:r w:rsidRPr="00B37E61">
              <w:rPr>
                <w:b/>
              </w:rPr>
              <w:t>MEAV percentages</w:t>
            </w:r>
            <w:r w:rsidR="00C564EC">
              <w:rPr>
                <w:b/>
              </w:rPr>
              <w:t xml:space="preserve"> </w:t>
            </w:r>
          </w:p>
          <w:p w14:paraId="67111CF2" w14:textId="4BDD5B3A" w:rsidR="00B37E61" w:rsidRPr="00E71824" w:rsidRDefault="00144D3F" w:rsidP="00C564EC">
            <w:pPr>
              <w:pStyle w:val="Table"/>
              <w:rPr>
                <w:b/>
              </w:rPr>
            </w:pPr>
            <w:r>
              <w:t>This table calculates the proportion of the MEAV at each network level (before the application of DCP 118)</w:t>
            </w:r>
            <w:r w:rsidR="00C564EC">
              <w:t>.</w:t>
            </w:r>
          </w:p>
        </w:tc>
      </w:tr>
      <w:tr w:rsidR="00B37E61" w:rsidRPr="0097132F" w14:paraId="28A1EEBD" w14:textId="77777777" w:rsidTr="003D0C27">
        <w:trPr>
          <w:cantSplit/>
        </w:trPr>
        <w:tc>
          <w:tcPr>
            <w:tcW w:w="817" w:type="dxa"/>
          </w:tcPr>
          <w:p w14:paraId="40844171" w14:textId="710F2CF9" w:rsidR="00B37E61" w:rsidRPr="00E71824" w:rsidRDefault="00B37E61" w:rsidP="00144D3F">
            <w:pPr>
              <w:pStyle w:val="Table"/>
              <w:rPr>
                <w:b/>
              </w:rPr>
            </w:pPr>
            <w:r w:rsidRPr="00B37E61">
              <w:rPr>
                <w:b/>
              </w:rPr>
              <w:t>140</w:t>
            </w:r>
            <w:r w:rsidR="003D0C27">
              <w:rPr>
                <w:b/>
              </w:rPr>
              <w:t>7</w:t>
            </w:r>
          </w:p>
        </w:tc>
        <w:tc>
          <w:tcPr>
            <w:tcW w:w="8419" w:type="dxa"/>
          </w:tcPr>
          <w:p w14:paraId="4B9C24E5" w14:textId="7E45AA7A" w:rsidR="00C564EC" w:rsidRDefault="00B37E61" w:rsidP="00C564EC">
            <w:pPr>
              <w:pStyle w:val="Table"/>
              <w:rPr>
                <w:b/>
              </w:rPr>
            </w:pPr>
            <w:r w:rsidRPr="00B37E61">
              <w:rPr>
                <w:b/>
              </w:rPr>
              <w:t>EHV asset levels</w:t>
            </w:r>
            <w:r w:rsidR="00C564EC">
              <w:rPr>
                <w:b/>
              </w:rPr>
              <w:t xml:space="preserve"> </w:t>
            </w:r>
          </w:p>
          <w:p w14:paraId="2CCF52A2" w14:textId="49C81A4C" w:rsidR="00B37E61" w:rsidRPr="00E71824" w:rsidRDefault="00144D3F" w:rsidP="00C564EC">
            <w:pPr>
              <w:pStyle w:val="Table"/>
              <w:rPr>
                <w:b/>
              </w:rPr>
            </w:pPr>
            <w:r>
              <w:t>This is a constant table identifying the network levels in table 1331 which are treated as EHV for the purposes of DCP 118</w:t>
            </w:r>
            <w:r w:rsidR="00C564EC">
              <w:t>.</w:t>
            </w:r>
          </w:p>
        </w:tc>
      </w:tr>
      <w:tr w:rsidR="00B37E61" w:rsidRPr="0097132F" w14:paraId="1E7C53D1" w14:textId="77777777" w:rsidTr="003D0C27">
        <w:trPr>
          <w:cantSplit/>
        </w:trPr>
        <w:tc>
          <w:tcPr>
            <w:tcW w:w="817" w:type="dxa"/>
          </w:tcPr>
          <w:p w14:paraId="0EAD0403" w14:textId="3EE3F60A" w:rsidR="00B37E61" w:rsidRPr="00E71824" w:rsidRDefault="00B37E61" w:rsidP="00144D3F">
            <w:pPr>
              <w:pStyle w:val="Table"/>
              <w:rPr>
                <w:b/>
              </w:rPr>
            </w:pPr>
            <w:r w:rsidRPr="00B37E61">
              <w:rPr>
                <w:b/>
              </w:rPr>
              <w:t>140</w:t>
            </w:r>
            <w:r w:rsidR="003D0C27">
              <w:rPr>
                <w:b/>
              </w:rPr>
              <w:t>8</w:t>
            </w:r>
          </w:p>
        </w:tc>
        <w:tc>
          <w:tcPr>
            <w:tcW w:w="8419" w:type="dxa"/>
          </w:tcPr>
          <w:p w14:paraId="51AA038E" w14:textId="668705FE" w:rsidR="00C564EC" w:rsidRDefault="00B37E61" w:rsidP="00C564EC">
            <w:pPr>
              <w:pStyle w:val="Table"/>
              <w:rPr>
                <w:b/>
              </w:rPr>
            </w:pPr>
            <w:r w:rsidRPr="00B37E61">
              <w:rPr>
                <w:b/>
              </w:rPr>
              <w:t>Proportion of EHV notional assets which are in the CDCM</w:t>
            </w:r>
            <w:r w:rsidR="00C564EC">
              <w:rPr>
                <w:b/>
              </w:rPr>
              <w:t xml:space="preserve"> </w:t>
            </w:r>
          </w:p>
          <w:p w14:paraId="1E7F8E21" w14:textId="1BCFBA60" w:rsidR="00B37E61" w:rsidRPr="00E71824" w:rsidRDefault="00144D3F" w:rsidP="00C564EC">
            <w:pPr>
              <w:pStyle w:val="Table"/>
              <w:rPr>
                <w:b/>
              </w:rPr>
            </w:pPr>
            <w:r>
              <w:t>This is the main ratio used for DCP 118 adjustments</w:t>
            </w:r>
            <w:r w:rsidR="00C564EC">
              <w:t>.</w:t>
            </w:r>
          </w:p>
        </w:tc>
      </w:tr>
      <w:tr w:rsidR="00B37E61" w:rsidRPr="0097132F" w14:paraId="5DBF56C4" w14:textId="77777777" w:rsidTr="003D0C27">
        <w:trPr>
          <w:cantSplit/>
        </w:trPr>
        <w:tc>
          <w:tcPr>
            <w:tcW w:w="817" w:type="dxa"/>
          </w:tcPr>
          <w:p w14:paraId="44062ED3" w14:textId="462005E8" w:rsidR="00B37E61" w:rsidRPr="00E71824" w:rsidRDefault="00B37E61" w:rsidP="00144D3F">
            <w:pPr>
              <w:pStyle w:val="Table"/>
              <w:rPr>
                <w:b/>
              </w:rPr>
            </w:pPr>
            <w:r w:rsidRPr="00B37E61">
              <w:rPr>
                <w:b/>
              </w:rPr>
              <w:t>140</w:t>
            </w:r>
            <w:r w:rsidR="003D0C27">
              <w:rPr>
                <w:b/>
              </w:rPr>
              <w:t>9</w:t>
            </w:r>
          </w:p>
        </w:tc>
        <w:tc>
          <w:tcPr>
            <w:tcW w:w="8419" w:type="dxa"/>
          </w:tcPr>
          <w:p w14:paraId="64FDD124" w14:textId="4823F3CC" w:rsidR="00C564EC" w:rsidRDefault="00B37E61" w:rsidP="00C564EC">
            <w:pPr>
              <w:pStyle w:val="Table"/>
              <w:rPr>
                <w:b/>
              </w:rPr>
            </w:pPr>
            <w:r w:rsidRPr="00B37E61">
              <w:rPr>
                <w:b/>
              </w:rPr>
              <w:t>Proportion to be kept</w:t>
            </w:r>
            <w:r w:rsidR="00C564EC">
              <w:rPr>
                <w:b/>
              </w:rPr>
              <w:t xml:space="preserve"> </w:t>
            </w:r>
          </w:p>
          <w:p w14:paraId="3C3F26C6" w14:textId="2EF1A695" w:rsidR="00B37E61" w:rsidRPr="00E71824" w:rsidRDefault="00224AF1" w:rsidP="00C564EC">
            <w:pPr>
              <w:pStyle w:val="Table"/>
              <w:rPr>
                <w:b/>
              </w:rPr>
            </w:pPr>
            <w:r>
              <w:t>For each network level, this shows the proportion of costs which are to be taken into account within Method M</w:t>
            </w:r>
            <w:r w:rsidR="00C564EC">
              <w:t>.</w:t>
            </w:r>
          </w:p>
        </w:tc>
      </w:tr>
      <w:tr w:rsidR="00B37E61" w:rsidRPr="0097132F" w14:paraId="6DE1A2B7" w14:textId="77777777" w:rsidTr="003D0C27">
        <w:trPr>
          <w:cantSplit/>
        </w:trPr>
        <w:tc>
          <w:tcPr>
            <w:tcW w:w="817" w:type="dxa"/>
          </w:tcPr>
          <w:p w14:paraId="6FA74E8E" w14:textId="6D465910" w:rsidR="00B37E61" w:rsidRPr="00E71824" w:rsidRDefault="00B37E61" w:rsidP="00144D3F">
            <w:pPr>
              <w:pStyle w:val="Table"/>
              <w:rPr>
                <w:b/>
              </w:rPr>
            </w:pPr>
            <w:r w:rsidRPr="00B37E61">
              <w:rPr>
                <w:b/>
              </w:rPr>
              <w:t>14</w:t>
            </w:r>
            <w:r w:rsidR="003D0C27">
              <w:rPr>
                <w:b/>
              </w:rPr>
              <w:t>10</w:t>
            </w:r>
          </w:p>
        </w:tc>
        <w:tc>
          <w:tcPr>
            <w:tcW w:w="8419" w:type="dxa"/>
          </w:tcPr>
          <w:p w14:paraId="264CA35D" w14:textId="74133FE5" w:rsidR="00C564EC" w:rsidRDefault="00B37E61" w:rsidP="00C564EC">
            <w:pPr>
              <w:pStyle w:val="Table"/>
              <w:rPr>
                <w:b/>
              </w:rPr>
            </w:pPr>
            <w:r w:rsidRPr="00B37E61">
              <w:rPr>
                <w:b/>
              </w:rPr>
              <w:t xml:space="preserve">MEAV percentages after </w:t>
            </w:r>
            <w:r w:rsidR="00992D7B">
              <w:rPr>
                <w:b/>
              </w:rPr>
              <w:t xml:space="preserve">DCP 118 </w:t>
            </w:r>
            <w:r w:rsidRPr="00B37E61">
              <w:rPr>
                <w:b/>
              </w:rPr>
              <w:t>exclusions</w:t>
            </w:r>
            <w:r w:rsidR="00C564EC">
              <w:rPr>
                <w:b/>
              </w:rPr>
              <w:t xml:space="preserve"> </w:t>
            </w:r>
          </w:p>
          <w:p w14:paraId="007D9C4B" w14:textId="4A27CAD7" w:rsidR="00B37E61" w:rsidRPr="00E71824" w:rsidRDefault="00224AF1" w:rsidP="00C564EC">
            <w:pPr>
              <w:pStyle w:val="Table"/>
              <w:rPr>
                <w:b/>
              </w:rPr>
            </w:pPr>
            <w:r>
              <w:t>This calculates MEAV percentages adjusted for DCP 118</w:t>
            </w:r>
            <w:r w:rsidR="00C564EC">
              <w:t>.</w:t>
            </w:r>
          </w:p>
        </w:tc>
      </w:tr>
      <w:tr w:rsidR="00B37E61" w:rsidRPr="0097132F" w14:paraId="60ED1004" w14:textId="77777777" w:rsidTr="003D0C27">
        <w:trPr>
          <w:cantSplit/>
        </w:trPr>
        <w:tc>
          <w:tcPr>
            <w:tcW w:w="817" w:type="dxa"/>
          </w:tcPr>
          <w:p w14:paraId="20148F85" w14:textId="57D20734" w:rsidR="00B37E61" w:rsidRPr="00E71824" w:rsidRDefault="00B37E61" w:rsidP="00144D3F">
            <w:pPr>
              <w:pStyle w:val="Table"/>
              <w:rPr>
                <w:b/>
              </w:rPr>
            </w:pPr>
            <w:r w:rsidRPr="00B37E61">
              <w:rPr>
                <w:b/>
              </w:rPr>
              <w:t>141</w:t>
            </w:r>
            <w:r w:rsidR="003D0C27">
              <w:rPr>
                <w:b/>
              </w:rPr>
              <w:t>1</w:t>
            </w:r>
          </w:p>
        </w:tc>
        <w:tc>
          <w:tcPr>
            <w:tcW w:w="8419" w:type="dxa"/>
          </w:tcPr>
          <w:p w14:paraId="35C2682C" w14:textId="26DBB76F" w:rsidR="00C564EC" w:rsidRDefault="00B37E61" w:rsidP="00C564EC">
            <w:pPr>
              <w:pStyle w:val="Table"/>
              <w:rPr>
                <w:b/>
              </w:rPr>
            </w:pPr>
            <w:r w:rsidRPr="00B37E61">
              <w:rPr>
                <w:b/>
              </w:rPr>
              <w:t>EHV only</w:t>
            </w:r>
            <w:r w:rsidR="00C564EC">
              <w:rPr>
                <w:b/>
              </w:rPr>
              <w:t xml:space="preserve"> </w:t>
            </w:r>
          </w:p>
          <w:p w14:paraId="4FD2B16A" w14:textId="45EFEC98" w:rsidR="00B37E61" w:rsidRPr="00E71824" w:rsidRDefault="00224AF1" w:rsidP="00224AF1">
            <w:pPr>
              <w:pStyle w:val="Table"/>
              <w:rPr>
                <w:b/>
              </w:rPr>
            </w:pPr>
            <w:r>
              <w:t>This is a constant table capturing an allocation rule that allocates all costs to the EHV&amp;132 network level</w:t>
            </w:r>
            <w:r w:rsidR="00C564EC">
              <w:t>.</w:t>
            </w:r>
          </w:p>
        </w:tc>
      </w:tr>
      <w:tr w:rsidR="00B37E61" w:rsidRPr="0097132F" w14:paraId="4C73C71A" w14:textId="77777777" w:rsidTr="003D0C27">
        <w:trPr>
          <w:cantSplit/>
        </w:trPr>
        <w:tc>
          <w:tcPr>
            <w:tcW w:w="817" w:type="dxa"/>
          </w:tcPr>
          <w:p w14:paraId="6FFED462" w14:textId="41406602" w:rsidR="00B37E61" w:rsidRPr="00E71824" w:rsidRDefault="00B37E61" w:rsidP="00144D3F">
            <w:pPr>
              <w:pStyle w:val="Table"/>
              <w:rPr>
                <w:b/>
              </w:rPr>
            </w:pPr>
            <w:r w:rsidRPr="00B37E61">
              <w:rPr>
                <w:b/>
              </w:rPr>
              <w:t>141</w:t>
            </w:r>
            <w:r w:rsidR="003D0C27">
              <w:rPr>
                <w:b/>
              </w:rPr>
              <w:t>2</w:t>
            </w:r>
          </w:p>
        </w:tc>
        <w:tc>
          <w:tcPr>
            <w:tcW w:w="8419" w:type="dxa"/>
          </w:tcPr>
          <w:p w14:paraId="5618D1FF" w14:textId="6FD17514" w:rsidR="00C564EC" w:rsidRDefault="00B37E61" w:rsidP="00C564EC">
            <w:pPr>
              <w:pStyle w:val="Table"/>
              <w:rPr>
                <w:b/>
              </w:rPr>
            </w:pPr>
            <w:r w:rsidRPr="00B37E61">
              <w:rPr>
                <w:b/>
              </w:rPr>
              <w:t>LV only</w:t>
            </w:r>
            <w:r w:rsidR="00C564EC">
              <w:rPr>
                <w:b/>
              </w:rPr>
              <w:t xml:space="preserve"> </w:t>
            </w:r>
          </w:p>
          <w:p w14:paraId="1E26AAD1" w14:textId="3CBAD4E8" w:rsidR="00B37E61" w:rsidRPr="00E71824" w:rsidRDefault="00224AF1" w:rsidP="00224AF1">
            <w:pPr>
              <w:pStyle w:val="Table"/>
              <w:rPr>
                <w:b/>
              </w:rPr>
            </w:pPr>
            <w:r>
              <w:t>This is a constant table capturing an allocation rule that allocates all costs to the LV network level</w:t>
            </w:r>
            <w:r w:rsidR="00C564EC">
              <w:t>.</w:t>
            </w:r>
          </w:p>
        </w:tc>
      </w:tr>
      <w:tr w:rsidR="00B37E61" w:rsidRPr="0097132F" w14:paraId="386427BC" w14:textId="77777777" w:rsidTr="003D0C27">
        <w:trPr>
          <w:cantSplit/>
        </w:trPr>
        <w:tc>
          <w:tcPr>
            <w:tcW w:w="817" w:type="dxa"/>
          </w:tcPr>
          <w:p w14:paraId="68EC57CC" w14:textId="410CEBA3" w:rsidR="00B37E61" w:rsidRPr="00E71824" w:rsidRDefault="00B37E61" w:rsidP="00144D3F">
            <w:pPr>
              <w:pStyle w:val="Table"/>
              <w:rPr>
                <w:b/>
              </w:rPr>
            </w:pPr>
            <w:r w:rsidRPr="00B37E61">
              <w:rPr>
                <w:b/>
              </w:rPr>
              <w:t>141</w:t>
            </w:r>
            <w:r w:rsidR="003D0C27">
              <w:rPr>
                <w:b/>
              </w:rPr>
              <w:t>3</w:t>
            </w:r>
          </w:p>
        </w:tc>
        <w:tc>
          <w:tcPr>
            <w:tcW w:w="8419" w:type="dxa"/>
          </w:tcPr>
          <w:p w14:paraId="51857AD9" w14:textId="4A65FD4B" w:rsidR="00C564EC" w:rsidRDefault="00B37E61" w:rsidP="00C564EC">
            <w:pPr>
              <w:pStyle w:val="Table"/>
              <w:rPr>
                <w:b/>
              </w:rPr>
            </w:pPr>
            <w:r w:rsidRPr="00B37E61">
              <w:rPr>
                <w:b/>
              </w:rPr>
              <w:t>All allocation percentages</w:t>
            </w:r>
            <w:r w:rsidR="00C564EC">
              <w:rPr>
                <w:b/>
              </w:rPr>
              <w:t xml:space="preserve"> </w:t>
            </w:r>
          </w:p>
          <w:p w14:paraId="4DF12D50" w14:textId="0131EBFC" w:rsidR="00B37E61" w:rsidRPr="00E71824" w:rsidRDefault="00224AF1" w:rsidP="00C564EC">
            <w:pPr>
              <w:pStyle w:val="Table"/>
              <w:rPr>
                <w:b/>
              </w:rPr>
            </w:pPr>
            <w:r>
              <w:t xml:space="preserve">This uses </w:t>
            </w:r>
            <w:r w:rsidR="003D0C27">
              <w:t>the rules recorded in table 1403</w:t>
            </w:r>
            <w:r>
              <w:t xml:space="preserve"> and the allocation percentages in tables 1410–1412 to determine the allocation percentages applicable to each cost category</w:t>
            </w:r>
            <w:r w:rsidR="00C564EC">
              <w:t>.</w:t>
            </w:r>
          </w:p>
        </w:tc>
      </w:tr>
      <w:tr w:rsidR="00B37E61" w:rsidRPr="0097132F" w14:paraId="07C17510" w14:textId="77777777" w:rsidTr="003D0C27">
        <w:trPr>
          <w:cantSplit/>
        </w:trPr>
        <w:tc>
          <w:tcPr>
            <w:tcW w:w="817" w:type="dxa"/>
          </w:tcPr>
          <w:p w14:paraId="1D757D03" w14:textId="6FCA6FA5" w:rsidR="00B37E61" w:rsidRPr="00E71824" w:rsidRDefault="00B37E61" w:rsidP="00144D3F">
            <w:pPr>
              <w:pStyle w:val="Table"/>
              <w:rPr>
                <w:b/>
              </w:rPr>
            </w:pPr>
            <w:r w:rsidRPr="00B37E61">
              <w:rPr>
                <w:b/>
              </w:rPr>
              <w:t>141</w:t>
            </w:r>
            <w:r w:rsidR="003D0C27">
              <w:rPr>
                <w:b/>
              </w:rPr>
              <w:t>4</w:t>
            </w:r>
          </w:p>
        </w:tc>
        <w:tc>
          <w:tcPr>
            <w:tcW w:w="8419" w:type="dxa"/>
          </w:tcPr>
          <w:p w14:paraId="45B2FEBD" w14:textId="73E66A1D" w:rsidR="00C564EC" w:rsidRDefault="00B37E61" w:rsidP="00C564EC">
            <w:pPr>
              <w:pStyle w:val="Table"/>
              <w:rPr>
                <w:b/>
              </w:rPr>
            </w:pPr>
            <w:r w:rsidRPr="00B37E61">
              <w:rPr>
                <w:b/>
              </w:rPr>
              <w:t>Complete allocation</w:t>
            </w:r>
            <w:r w:rsidR="00C564EC">
              <w:rPr>
                <w:b/>
              </w:rPr>
              <w:t xml:space="preserve"> </w:t>
            </w:r>
          </w:p>
          <w:p w14:paraId="3F49A811" w14:textId="2654AA14" w:rsidR="00B37E61" w:rsidRPr="00E71824" w:rsidRDefault="00224AF1" w:rsidP="00224AF1">
            <w:pPr>
              <w:pStyle w:val="Table"/>
              <w:rPr>
                <w:b/>
              </w:rPr>
            </w:pPr>
            <w:r>
              <w:t>This combines pre-allocated costs with an allocation of the residual using the percentages in table 1413.</w:t>
            </w:r>
          </w:p>
        </w:tc>
      </w:tr>
      <w:tr w:rsidR="00B37E61" w:rsidRPr="0097132F" w14:paraId="787E4FE9" w14:textId="77777777" w:rsidTr="003D0C27">
        <w:trPr>
          <w:cantSplit/>
        </w:trPr>
        <w:tc>
          <w:tcPr>
            <w:tcW w:w="817" w:type="dxa"/>
          </w:tcPr>
          <w:p w14:paraId="2E38F4BD" w14:textId="67B3C446" w:rsidR="00B37E61" w:rsidRPr="00E71824" w:rsidRDefault="003D0C27" w:rsidP="00144D3F">
            <w:pPr>
              <w:pStyle w:val="Table"/>
              <w:rPr>
                <w:b/>
              </w:rPr>
            </w:pPr>
            <w:r>
              <w:rPr>
                <w:b/>
              </w:rPr>
              <w:lastRenderedPageBreak/>
              <w:t>1415</w:t>
            </w:r>
            <w:r w:rsidR="00224AF1">
              <w:rPr>
                <w:b/>
              </w:rPr>
              <w:t>–14</w:t>
            </w:r>
            <w:r>
              <w:rPr>
                <w:b/>
              </w:rPr>
              <w:t>20</w:t>
            </w:r>
          </w:p>
        </w:tc>
        <w:tc>
          <w:tcPr>
            <w:tcW w:w="8419" w:type="dxa"/>
          </w:tcPr>
          <w:p w14:paraId="6981C874" w14:textId="469CB781" w:rsidR="00C564EC" w:rsidRDefault="00B37E61" w:rsidP="00C564EC">
            <w:pPr>
              <w:pStyle w:val="Table"/>
              <w:rPr>
                <w:b/>
              </w:rPr>
            </w:pPr>
            <w:r w:rsidRPr="00B37E61">
              <w:rPr>
                <w:b/>
              </w:rPr>
              <w:t>Complete allocation: LV total share</w:t>
            </w:r>
            <w:r w:rsidR="00224AF1">
              <w:rPr>
                <w:b/>
              </w:rPr>
              <w:t xml:space="preserve">; </w:t>
            </w:r>
            <w:r w:rsidR="00224AF1" w:rsidRPr="00B37E61">
              <w:rPr>
                <w:b/>
              </w:rPr>
              <w:t>MEAV: ratio of LV services to LV total</w:t>
            </w:r>
            <w:r w:rsidR="00224AF1">
              <w:rPr>
                <w:b/>
              </w:rPr>
              <w:t xml:space="preserve">; </w:t>
            </w:r>
            <w:r w:rsidR="00224AF1" w:rsidRPr="00B37E61">
              <w:rPr>
                <w:b/>
              </w:rPr>
              <w:t>Allocation of LV to LV services</w:t>
            </w:r>
            <w:r w:rsidR="00224AF1">
              <w:rPr>
                <w:b/>
              </w:rPr>
              <w:t xml:space="preserve">; </w:t>
            </w:r>
            <w:r w:rsidR="00224AF1" w:rsidRPr="00B37E61">
              <w:rPr>
                <w:b/>
              </w:rPr>
              <w:t>Allocation to LV services</w:t>
            </w:r>
            <w:r w:rsidR="00224AF1">
              <w:rPr>
                <w:b/>
              </w:rPr>
              <w:t xml:space="preserve">; </w:t>
            </w:r>
            <w:r w:rsidR="00224AF1" w:rsidRPr="00B37E61">
              <w:rPr>
                <w:b/>
              </w:rPr>
              <w:t>Allocation to LV mains</w:t>
            </w:r>
            <w:r w:rsidR="00224AF1">
              <w:rPr>
                <w:b/>
              </w:rPr>
              <w:t xml:space="preserve">; </w:t>
            </w:r>
            <w:r w:rsidR="00224AF1" w:rsidRPr="00B37E61">
              <w:rPr>
                <w:b/>
              </w:rPr>
              <w:t>Complete allocation split between LV mains and services</w:t>
            </w:r>
          </w:p>
          <w:p w14:paraId="5A11D0A6" w14:textId="48573E03" w:rsidR="00B37E61" w:rsidRPr="00E71824" w:rsidRDefault="00224AF1" w:rsidP="00C564EC">
            <w:pPr>
              <w:pStyle w:val="Table"/>
              <w:rPr>
                <w:b/>
              </w:rPr>
            </w:pPr>
            <w:r>
              <w:t>These tables adjust the allocation</w:t>
            </w:r>
            <w:r w:rsidR="000D4D7B">
              <w:t xml:space="preserve"> of costs</w:t>
            </w:r>
            <w:r>
              <w:t xml:space="preserve"> to separate LV mains and LV services (DCP 095)</w:t>
            </w:r>
            <w:r w:rsidR="00C564EC">
              <w:t>.</w:t>
            </w:r>
          </w:p>
        </w:tc>
      </w:tr>
      <w:tr w:rsidR="00B37E61" w:rsidRPr="0097132F" w14:paraId="77A2F0E7" w14:textId="77777777" w:rsidTr="003D0C27">
        <w:trPr>
          <w:cantSplit/>
        </w:trPr>
        <w:tc>
          <w:tcPr>
            <w:tcW w:w="817" w:type="dxa"/>
          </w:tcPr>
          <w:p w14:paraId="2BDBBBDD" w14:textId="49EA2103" w:rsidR="00B37E61" w:rsidRPr="00E71824" w:rsidRDefault="00B37E61" w:rsidP="00144D3F">
            <w:pPr>
              <w:pStyle w:val="Table"/>
              <w:rPr>
                <w:b/>
              </w:rPr>
            </w:pPr>
            <w:r w:rsidRPr="00B37E61">
              <w:rPr>
                <w:b/>
              </w:rPr>
              <w:t>142</w:t>
            </w:r>
            <w:r w:rsidR="003D0C27">
              <w:rPr>
                <w:b/>
              </w:rPr>
              <w:t>1</w:t>
            </w:r>
          </w:p>
        </w:tc>
        <w:tc>
          <w:tcPr>
            <w:tcW w:w="8419" w:type="dxa"/>
          </w:tcPr>
          <w:p w14:paraId="4CADB3BC" w14:textId="0CE49AB8" w:rsidR="00C564EC" w:rsidRDefault="00B37E61" w:rsidP="00C564EC">
            <w:pPr>
              <w:pStyle w:val="Table"/>
              <w:rPr>
                <w:b/>
              </w:rPr>
            </w:pPr>
            <w:r w:rsidRPr="00B37E61">
              <w:rPr>
                <w:b/>
              </w:rPr>
              <w:t>Complete allocation, adjusted for regulatory capitalisation</w:t>
            </w:r>
            <w:r w:rsidR="00C564EC">
              <w:rPr>
                <w:b/>
              </w:rPr>
              <w:t xml:space="preserve"> </w:t>
            </w:r>
          </w:p>
          <w:p w14:paraId="27C2CF99" w14:textId="55AC96A7" w:rsidR="00B37E61" w:rsidRPr="00E71824" w:rsidRDefault="00224AF1" w:rsidP="00BF4A78">
            <w:pPr>
              <w:pStyle w:val="Table"/>
              <w:rPr>
                <w:b/>
              </w:rPr>
            </w:pPr>
            <w:r>
              <w:t>This</w:t>
            </w:r>
            <w:r w:rsidR="004C27EE">
              <w:t xml:space="preserve"> allocation of costs to network levels</w:t>
            </w:r>
            <w:r>
              <w:t xml:space="preserve"> excludes </w:t>
            </w:r>
            <w:r w:rsidR="00E83E47">
              <w:t xml:space="preserve">a proportion of </w:t>
            </w:r>
            <w:r>
              <w:t xml:space="preserve">costs </w:t>
            </w:r>
            <w:r w:rsidR="00E83E47">
              <w:t xml:space="preserve">which </w:t>
            </w:r>
            <w:r w:rsidR="00BF4A78">
              <w:t xml:space="preserve">is </w:t>
            </w:r>
            <w:r w:rsidR="00001366">
              <w:t>deemed to be capitalised</w:t>
            </w:r>
            <w:r>
              <w:t xml:space="preserve"> for regulatory purposes</w:t>
            </w:r>
            <w:r w:rsidR="00C564EC">
              <w:t>.</w:t>
            </w:r>
          </w:p>
        </w:tc>
      </w:tr>
      <w:tr w:rsidR="00B37E61" w:rsidRPr="0097132F" w14:paraId="091E3A14" w14:textId="77777777" w:rsidTr="003D0C27">
        <w:trPr>
          <w:cantSplit/>
        </w:trPr>
        <w:tc>
          <w:tcPr>
            <w:tcW w:w="817" w:type="dxa"/>
          </w:tcPr>
          <w:p w14:paraId="542B95D4" w14:textId="6CD3E63B" w:rsidR="00B37E61" w:rsidRPr="00E71824" w:rsidRDefault="007B3496" w:rsidP="00144D3F">
            <w:pPr>
              <w:pStyle w:val="Table"/>
              <w:rPr>
                <w:b/>
              </w:rPr>
            </w:pPr>
            <w:r>
              <w:rPr>
                <w:b/>
              </w:rPr>
              <w:t>142</w:t>
            </w:r>
            <w:r w:rsidR="003D0C27">
              <w:rPr>
                <w:b/>
              </w:rPr>
              <w:t>2</w:t>
            </w:r>
          </w:p>
        </w:tc>
        <w:tc>
          <w:tcPr>
            <w:tcW w:w="8419" w:type="dxa"/>
          </w:tcPr>
          <w:p w14:paraId="39104702" w14:textId="2A3C61D4" w:rsidR="00C564EC" w:rsidRDefault="00B37E61" w:rsidP="00C564EC">
            <w:pPr>
              <w:pStyle w:val="Table"/>
              <w:rPr>
                <w:b/>
              </w:rPr>
            </w:pPr>
            <w:r w:rsidRPr="00B37E61">
              <w:rPr>
                <w:b/>
              </w:rPr>
              <w:t>Total expensed for each level</w:t>
            </w:r>
            <w:r w:rsidR="00C564EC">
              <w:rPr>
                <w:b/>
              </w:rPr>
              <w:t xml:space="preserve"> </w:t>
            </w:r>
          </w:p>
          <w:p w14:paraId="271FC6E6" w14:textId="48AA9B3A" w:rsidR="00B37E61" w:rsidRPr="00E71824" w:rsidRDefault="004C27EE" w:rsidP="003D0C27">
            <w:pPr>
              <w:pStyle w:val="Table"/>
              <w:rPr>
                <w:b/>
              </w:rPr>
            </w:pPr>
            <w:r>
              <w:t xml:space="preserve">This aggregates the </w:t>
            </w:r>
            <w:r w:rsidR="003D0C27">
              <w:t>data in table 1421, separately for each network level.</w:t>
            </w:r>
          </w:p>
        </w:tc>
      </w:tr>
      <w:tr w:rsidR="007B3496" w:rsidRPr="0097132F" w14:paraId="2C345A28" w14:textId="77777777" w:rsidTr="003D0C27">
        <w:trPr>
          <w:cantSplit/>
        </w:trPr>
        <w:tc>
          <w:tcPr>
            <w:tcW w:w="817" w:type="dxa"/>
          </w:tcPr>
          <w:p w14:paraId="3760222D" w14:textId="2B20C780" w:rsidR="007B3496" w:rsidRPr="00E71824" w:rsidRDefault="007B3496" w:rsidP="00144D3F">
            <w:pPr>
              <w:pStyle w:val="Table"/>
              <w:rPr>
                <w:b/>
              </w:rPr>
            </w:pPr>
            <w:r w:rsidRPr="00B37E61">
              <w:rPr>
                <w:b/>
              </w:rPr>
              <w:t>142</w:t>
            </w:r>
            <w:r w:rsidR="003D0C27">
              <w:rPr>
                <w:b/>
              </w:rPr>
              <w:t>3</w:t>
            </w:r>
          </w:p>
        </w:tc>
        <w:tc>
          <w:tcPr>
            <w:tcW w:w="8419" w:type="dxa"/>
          </w:tcPr>
          <w:p w14:paraId="6981CCF1" w14:textId="22C38A95" w:rsidR="007B3496" w:rsidRDefault="007B3496" w:rsidP="00C564EC">
            <w:pPr>
              <w:pStyle w:val="Table"/>
              <w:rPr>
                <w:b/>
              </w:rPr>
            </w:pPr>
            <w:r w:rsidRPr="00B37E61">
              <w:rPr>
                <w:b/>
              </w:rPr>
              <w:t>Expensed proportions</w:t>
            </w:r>
            <w:r>
              <w:rPr>
                <w:b/>
              </w:rPr>
              <w:t xml:space="preserve"> </w:t>
            </w:r>
          </w:p>
          <w:p w14:paraId="7E0BF7F4" w14:textId="538AAECF" w:rsidR="007B3496" w:rsidRPr="00E71824" w:rsidRDefault="003D0C27" w:rsidP="003D0C27">
            <w:pPr>
              <w:pStyle w:val="Table"/>
              <w:rPr>
                <w:b/>
              </w:rPr>
            </w:pPr>
            <w:r>
              <w:t xml:space="preserve">This uses the data in table 1422 </w:t>
            </w:r>
            <w:r w:rsidR="000D4D7B">
              <w:t>to calculate the proportion of expensed costs arising at each network level</w:t>
            </w:r>
            <w:r w:rsidR="007B3496">
              <w:t>.</w:t>
            </w:r>
          </w:p>
        </w:tc>
      </w:tr>
      <w:tr w:rsidR="007B3496" w:rsidRPr="0097132F" w14:paraId="046339A0" w14:textId="77777777" w:rsidTr="003D0C27">
        <w:trPr>
          <w:cantSplit/>
        </w:trPr>
        <w:tc>
          <w:tcPr>
            <w:tcW w:w="817" w:type="dxa"/>
          </w:tcPr>
          <w:p w14:paraId="03F8217C" w14:textId="3DF8F4C5" w:rsidR="007B3496" w:rsidRPr="00E71824" w:rsidRDefault="007B3496" w:rsidP="00144D3F">
            <w:pPr>
              <w:pStyle w:val="Table"/>
              <w:rPr>
                <w:b/>
              </w:rPr>
            </w:pPr>
            <w:r w:rsidRPr="00B37E61">
              <w:rPr>
                <w:b/>
              </w:rPr>
              <w:t>142</w:t>
            </w:r>
            <w:r w:rsidR="003D0C27">
              <w:rPr>
                <w:b/>
              </w:rPr>
              <w:t>4</w:t>
            </w:r>
          </w:p>
        </w:tc>
        <w:tc>
          <w:tcPr>
            <w:tcW w:w="8419" w:type="dxa"/>
          </w:tcPr>
          <w:p w14:paraId="42A84687" w14:textId="2A65505F" w:rsidR="007B3496" w:rsidRDefault="007B3496" w:rsidP="00C564EC">
            <w:pPr>
              <w:pStyle w:val="Table"/>
              <w:rPr>
                <w:b/>
              </w:rPr>
            </w:pPr>
            <w:r w:rsidRPr="00B37E61">
              <w:rPr>
                <w:b/>
              </w:rPr>
              <w:t>Net capex percentages</w:t>
            </w:r>
            <w:r>
              <w:rPr>
                <w:b/>
              </w:rPr>
              <w:t xml:space="preserve"> </w:t>
            </w:r>
          </w:p>
          <w:p w14:paraId="612931AA" w14:textId="48486C2C" w:rsidR="007B3496" w:rsidRPr="00E71824" w:rsidRDefault="000D4D7B" w:rsidP="00C564EC">
            <w:pPr>
              <w:pStyle w:val="Table"/>
              <w:rPr>
                <w:b/>
              </w:rPr>
            </w:pPr>
            <w:r>
              <w:t>This table uses the data from table 1369 to calculate the proportion of net capex arising at each network level</w:t>
            </w:r>
            <w:r w:rsidR="007B3496">
              <w:t>.</w:t>
            </w:r>
          </w:p>
        </w:tc>
      </w:tr>
      <w:tr w:rsidR="007B3496" w:rsidRPr="0097132F" w14:paraId="1DC1334B" w14:textId="77777777" w:rsidTr="003D0C27">
        <w:trPr>
          <w:cantSplit/>
        </w:trPr>
        <w:tc>
          <w:tcPr>
            <w:tcW w:w="817" w:type="dxa"/>
          </w:tcPr>
          <w:p w14:paraId="35400A63" w14:textId="4639074E" w:rsidR="007B3496" w:rsidRPr="00E71824" w:rsidRDefault="007B3496" w:rsidP="00144D3F">
            <w:pPr>
              <w:pStyle w:val="Table"/>
              <w:rPr>
                <w:b/>
              </w:rPr>
            </w:pPr>
            <w:r w:rsidRPr="00B37E61">
              <w:rPr>
                <w:b/>
              </w:rPr>
              <w:t>142</w:t>
            </w:r>
            <w:r w:rsidR="003D0C27">
              <w:rPr>
                <w:b/>
              </w:rPr>
              <w:t>5</w:t>
            </w:r>
          </w:p>
        </w:tc>
        <w:tc>
          <w:tcPr>
            <w:tcW w:w="8419" w:type="dxa"/>
          </w:tcPr>
          <w:p w14:paraId="0BC911E6" w14:textId="0B7DDDFF" w:rsidR="007B3496" w:rsidRDefault="007B3496" w:rsidP="00C564EC">
            <w:pPr>
              <w:pStyle w:val="Table"/>
              <w:rPr>
                <w:b/>
              </w:rPr>
            </w:pPr>
            <w:r w:rsidRPr="00B37E61">
              <w:rPr>
                <w:b/>
              </w:rPr>
              <w:t xml:space="preserve">Net capex percentages after </w:t>
            </w:r>
            <w:r w:rsidR="00992D7B">
              <w:rPr>
                <w:b/>
              </w:rPr>
              <w:t xml:space="preserve">DCP 118 </w:t>
            </w:r>
            <w:r w:rsidRPr="00B37E61">
              <w:rPr>
                <w:b/>
              </w:rPr>
              <w:t>exclusions</w:t>
            </w:r>
            <w:r>
              <w:rPr>
                <w:b/>
              </w:rPr>
              <w:t xml:space="preserve"> </w:t>
            </w:r>
          </w:p>
          <w:p w14:paraId="74DB57B8" w14:textId="19D7B7C2" w:rsidR="007B3496" w:rsidRPr="00E71824" w:rsidRDefault="000D4D7B" w:rsidP="00C564EC">
            <w:pPr>
              <w:pStyle w:val="Table"/>
              <w:rPr>
                <w:b/>
              </w:rPr>
            </w:pPr>
            <w:r>
              <w:t>This adjusts the net capex percentages for the effect of DCP 118</w:t>
            </w:r>
            <w:r w:rsidR="007B3496">
              <w:t>.</w:t>
            </w:r>
          </w:p>
        </w:tc>
      </w:tr>
      <w:tr w:rsidR="007B3496" w:rsidRPr="0097132F" w14:paraId="71C388EE" w14:textId="77777777" w:rsidTr="003D0C27">
        <w:trPr>
          <w:cantSplit/>
        </w:trPr>
        <w:tc>
          <w:tcPr>
            <w:tcW w:w="817" w:type="dxa"/>
          </w:tcPr>
          <w:p w14:paraId="2FF4D9EC" w14:textId="1967448B" w:rsidR="007B3496" w:rsidRPr="00E71824" w:rsidRDefault="007B3496" w:rsidP="00144D3F">
            <w:pPr>
              <w:pStyle w:val="Table"/>
              <w:rPr>
                <w:b/>
              </w:rPr>
            </w:pPr>
            <w:r w:rsidRPr="00B37E61">
              <w:rPr>
                <w:b/>
              </w:rPr>
              <w:t>142</w:t>
            </w:r>
            <w:r w:rsidR="003D0C27">
              <w:rPr>
                <w:b/>
              </w:rPr>
              <w:t>6</w:t>
            </w:r>
            <w:r w:rsidR="005252FA">
              <w:rPr>
                <w:b/>
              </w:rPr>
              <w:t>–142</w:t>
            </w:r>
            <w:r w:rsidR="003D0C27">
              <w:rPr>
                <w:b/>
              </w:rPr>
              <w:t>9</w:t>
            </w:r>
          </w:p>
        </w:tc>
        <w:tc>
          <w:tcPr>
            <w:tcW w:w="8419" w:type="dxa"/>
          </w:tcPr>
          <w:p w14:paraId="06DDC402" w14:textId="040CAB9C" w:rsidR="007B3496" w:rsidRDefault="007B3496" w:rsidP="00C564EC">
            <w:pPr>
              <w:pStyle w:val="Table"/>
              <w:rPr>
                <w:b/>
              </w:rPr>
            </w:pPr>
            <w:r w:rsidRPr="00B37E61">
              <w:rPr>
                <w:b/>
              </w:rPr>
              <w:t>Net capex: LV total share</w:t>
            </w:r>
            <w:r w:rsidR="000D4D7B">
              <w:rPr>
                <w:b/>
              </w:rPr>
              <w:t xml:space="preserve">; </w:t>
            </w:r>
            <w:r w:rsidR="000D4D7B" w:rsidRPr="00B37E61">
              <w:rPr>
                <w:b/>
              </w:rPr>
              <w:t>Allocation to LV services</w:t>
            </w:r>
            <w:r w:rsidR="000D4D7B">
              <w:rPr>
                <w:b/>
              </w:rPr>
              <w:t xml:space="preserve">; </w:t>
            </w:r>
            <w:r w:rsidR="000D4D7B" w:rsidRPr="00B37E61">
              <w:rPr>
                <w:b/>
              </w:rPr>
              <w:t>Allocation to LV mains</w:t>
            </w:r>
            <w:r w:rsidR="000D4D7B">
              <w:rPr>
                <w:b/>
              </w:rPr>
              <w:t xml:space="preserve">; </w:t>
            </w:r>
            <w:r w:rsidR="000D4D7B" w:rsidRPr="00B37E61">
              <w:rPr>
                <w:b/>
              </w:rPr>
              <w:t>Net capex allocation split between LV mains and services</w:t>
            </w:r>
          </w:p>
          <w:p w14:paraId="5F58EE87" w14:textId="1F103D2D" w:rsidR="007B3496" w:rsidRPr="00E71824" w:rsidRDefault="000D4D7B" w:rsidP="000D4D7B">
            <w:pPr>
              <w:pStyle w:val="Table"/>
              <w:rPr>
                <w:b/>
              </w:rPr>
            </w:pPr>
            <w:r>
              <w:t>These tables adjust the net capex percentages to separate LV mains and LV services (DCP 095)</w:t>
            </w:r>
            <w:r w:rsidR="007B3496">
              <w:t>.</w:t>
            </w:r>
          </w:p>
        </w:tc>
      </w:tr>
      <w:tr w:rsidR="007B3496" w:rsidRPr="0097132F" w14:paraId="668E2917" w14:textId="77777777" w:rsidTr="003D0C27">
        <w:trPr>
          <w:cantSplit/>
        </w:trPr>
        <w:tc>
          <w:tcPr>
            <w:tcW w:w="817" w:type="dxa"/>
          </w:tcPr>
          <w:p w14:paraId="55C4501A" w14:textId="1FBC56A5" w:rsidR="007B3496" w:rsidRPr="00E71824" w:rsidRDefault="007B3496" w:rsidP="00144D3F">
            <w:pPr>
              <w:pStyle w:val="Table"/>
              <w:rPr>
                <w:b/>
              </w:rPr>
            </w:pPr>
            <w:r w:rsidRPr="00B37E61">
              <w:rPr>
                <w:b/>
              </w:rPr>
              <w:t>14</w:t>
            </w:r>
            <w:r w:rsidR="003D0C27">
              <w:rPr>
                <w:b/>
              </w:rPr>
              <w:t>30</w:t>
            </w:r>
          </w:p>
        </w:tc>
        <w:tc>
          <w:tcPr>
            <w:tcW w:w="8419" w:type="dxa"/>
          </w:tcPr>
          <w:p w14:paraId="5703AC91" w14:textId="7532E1DD" w:rsidR="007B3496" w:rsidRDefault="007B3496" w:rsidP="00C564EC">
            <w:pPr>
              <w:pStyle w:val="Table"/>
              <w:rPr>
                <w:b/>
              </w:rPr>
            </w:pPr>
            <w:r w:rsidRPr="00B37E61">
              <w:rPr>
                <w:b/>
              </w:rPr>
              <w:t>Proportion of price control revenue attributed to opex</w:t>
            </w:r>
            <w:r>
              <w:rPr>
                <w:b/>
              </w:rPr>
              <w:t xml:space="preserve"> </w:t>
            </w:r>
          </w:p>
          <w:p w14:paraId="6741E8D5" w14:textId="51DAB783" w:rsidR="007B3496" w:rsidRPr="00E71824" w:rsidRDefault="005A3FD8" w:rsidP="005A3FD8">
            <w:pPr>
              <w:pStyle w:val="Table"/>
              <w:rPr>
                <w:b/>
              </w:rPr>
            </w:pPr>
            <w:r>
              <w:t>This calculates the proportion of table 1310 allowed revenue which is opex (the rest, being depreciation or return on capital, is treated as net capex within Method M)</w:t>
            </w:r>
            <w:r w:rsidR="007B3496">
              <w:t>.</w:t>
            </w:r>
          </w:p>
        </w:tc>
      </w:tr>
      <w:tr w:rsidR="007B3496" w:rsidRPr="0097132F" w14:paraId="7785D4CD" w14:textId="77777777" w:rsidTr="003D0C27">
        <w:trPr>
          <w:cantSplit/>
        </w:trPr>
        <w:tc>
          <w:tcPr>
            <w:tcW w:w="817" w:type="dxa"/>
          </w:tcPr>
          <w:p w14:paraId="2153C933" w14:textId="2812A498" w:rsidR="007B3496" w:rsidRPr="00E71824" w:rsidRDefault="007B3496" w:rsidP="00144D3F">
            <w:pPr>
              <w:pStyle w:val="Table"/>
              <w:rPr>
                <w:b/>
              </w:rPr>
            </w:pPr>
            <w:r w:rsidRPr="00B37E61">
              <w:rPr>
                <w:b/>
              </w:rPr>
              <w:t>143</w:t>
            </w:r>
            <w:r w:rsidR="003D0C27">
              <w:rPr>
                <w:b/>
              </w:rPr>
              <w:t>1</w:t>
            </w:r>
          </w:p>
        </w:tc>
        <w:tc>
          <w:tcPr>
            <w:tcW w:w="8419" w:type="dxa"/>
          </w:tcPr>
          <w:p w14:paraId="3C0FC9F4" w14:textId="1A3C407A" w:rsidR="007B3496" w:rsidRDefault="007B3496" w:rsidP="00C564EC">
            <w:pPr>
              <w:pStyle w:val="Table"/>
              <w:rPr>
                <w:b/>
              </w:rPr>
            </w:pPr>
            <w:r w:rsidRPr="00B37E61">
              <w:rPr>
                <w:b/>
              </w:rPr>
              <w:t>To be deducted from revenue and treated as "upstream" cost</w:t>
            </w:r>
            <w:r>
              <w:rPr>
                <w:b/>
              </w:rPr>
              <w:t xml:space="preserve"> </w:t>
            </w:r>
          </w:p>
          <w:p w14:paraId="265A76A1" w14:textId="08536645" w:rsidR="007B3496" w:rsidRPr="00E71824" w:rsidRDefault="005A3FD8" w:rsidP="00C564EC">
            <w:pPr>
              <w:pStyle w:val="Table"/>
              <w:rPr>
                <w:b/>
              </w:rPr>
            </w:pPr>
            <w:r>
              <w:t>This extracts the expenses such as transmission exit charges which are excluded from the normal method of allocation within Method M and instead treated as “upstream” costs</w:t>
            </w:r>
            <w:r w:rsidR="007B3496">
              <w:t>.</w:t>
            </w:r>
          </w:p>
        </w:tc>
      </w:tr>
      <w:tr w:rsidR="007B3496" w:rsidRPr="0097132F" w14:paraId="64C0F25E" w14:textId="77777777" w:rsidTr="003D0C27">
        <w:trPr>
          <w:cantSplit/>
        </w:trPr>
        <w:tc>
          <w:tcPr>
            <w:tcW w:w="817" w:type="dxa"/>
          </w:tcPr>
          <w:p w14:paraId="5F083B94" w14:textId="543BED8A" w:rsidR="007B3496" w:rsidRPr="00E71824" w:rsidRDefault="007B3496" w:rsidP="00144D3F">
            <w:pPr>
              <w:pStyle w:val="Table"/>
              <w:rPr>
                <w:b/>
              </w:rPr>
            </w:pPr>
            <w:r w:rsidRPr="00B37E61">
              <w:rPr>
                <w:b/>
              </w:rPr>
              <w:t>143</w:t>
            </w:r>
            <w:r w:rsidR="003D0C27">
              <w:rPr>
                <w:b/>
              </w:rPr>
              <w:t>2</w:t>
            </w:r>
          </w:p>
        </w:tc>
        <w:tc>
          <w:tcPr>
            <w:tcW w:w="8419" w:type="dxa"/>
          </w:tcPr>
          <w:p w14:paraId="1482477D" w14:textId="6257A2FD" w:rsidR="007B3496" w:rsidRDefault="007B3496" w:rsidP="00C564EC">
            <w:pPr>
              <w:pStyle w:val="Table"/>
              <w:rPr>
                <w:b/>
              </w:rPr>
            </w:pPr>
            <w:r w:rsidRPr="00B37E61">
              <w:rPr>
                <w:b/>
              </w:rPr>
              <w:t>Revenue to be allocated between network levels (£/year)</w:t>
            </w:r>
            <w:r>
              <w:rPr>
                <w:b/>
              </w:rPr>
              <w:t xml:space="preserve"> </w:t>
            </w:r>
          </w:p>
          <w:p w14:paraId="59E296D3" w14:textId="4E2ED6CE" w:rsidR="007B3496" w:rsidRPr="00E71824" w:rsidRDefault="00240183" w:rsidP="0044209F">
            <w:pPr>
              <w:pStyle w:val="Table"/>
              <w:rPr>
                <w:b/>
              </w:rPr>
            </w:pPr>
            <w:r>
              <w:t xml:space="preserve">This identifies the revenue to be split within Method M.  The revenue to be split excludes incentive revenue identified in table </w:t>
            </w:r>
            <w:r w:rsidR="0044209F">
              <w:t xml:space="preserve">1315 and amounts treated as </w:t>
            </w:r>
            <w:r w:rsidR="003D0C27">
              <w:t>“upstream” costs from table 1431</w:t>
            </w:r>
            <w:r w:rsidR="007B3496">
              <w:t>.</w:t>
            </w:r>
          </w:p>
        </w:tc>
      </w:tr>
      <w:tr w:rsidR="007B3496" w:rsidRPr="0097132F" w14:paraId="52B04FCC" w14:textId="77777777" w:rsidTr="003D0C27">
        <w:trPr>
          <w:cantSplit/>
        </w:trPr>
        <w:tc>
          <w:tcPr>
            <w:tcW w:w="817" w:type="dxa"/>
          </w:tcPr>
          <w:p w14:paraId="6AF940E8" w14:textId="231751A6" w:rsidR="007B3496" w:rsidRPr="00E71824" w:rsidRDefault="007B3496" w:rsidP="00144D3F">
            <w:pPr>
              <w:pStyle w:val="Table"/>
              <w:rPr>
                <w:b/>
              </w:rPr>
            </w:pPr>
            <w:r w:rsidRPr="00B37E61">
              <w:rPr>
                <w:b/>
              </w:rPr>
              <w:t>143</w:t>
            </w:r>
            <w:r w:rsidR="003D0C27">
              <w:rPr>
                <w:b/>
              </w:rPr>
              <w:t>3</w:t>
            </w:r>
          </w:p>
        </w:tc>
        <w:tc>
          <w:tcPr>
            <w:tcW w:w="8419" w:type="dxa"/>
          </w:tcPr>
          <w:p w14:paraId="5714A637" w14:textId="0CCFE646" w:rsidR="007B3496" w:rsidRDefault="007B3496" w:rsidP="00C564EC">
            <w:pPr>
              <w:pStyle w:val="Table"/>
              <w:rPr>
                <w:b/>
              </w:rPr>
            </w:pPr>
            <w:r w:rsidRPr="00B37E61">
              <w:rPr>
                <w:b/>
              </w:rPr>
              <w:t>Adjustment factors to LV (kWh/GWh)</w:t>
            </w:r>
            <w:r>
              <w:rPr>
                <w:b/>
              </w:rPr>
              <w:t xml:space="preserve"> </w:t>
            </w:r>
          </w:p>
          <w:p w14:paraId="773BF844" w14:textId="0EFCAFC3" w:rsidR="007B3496" w:rsidRPr="00E71824" w:rsidRDefault="0044209F" w:rsidP="0044209F">
            <w:pPr>
              <w:pStyle w:val="Table"/>
              <w:rPr>
                <w:b/>
              </w:rPr>
            </w:pPr>
            <w:r>
              <w:t>These factors implement the method specified in the Method M methodology to allocate losses between network levels</w:t>
            </w:r>
            <w:r w:rsidR="007B3496">
              <w:t>.</w:t>
            </w:r>
          </w:p>
        </w:tc>
      </w:tr>
      <w:tr w:rsidR="007B3496" w:rsidRPr="0097132F" w14:paraId="612D966B" w14:textId="77777777" w:rsidTr="003D0C27">
        <w:trPr>
          <w:cantSplit/>
        </w:trPr>
        <w:tc>
          <w:tcPr>
            <w:tcW w:w="817" w:type="dxa"/>
          </w:tcPr>
          <w:p w14:paraId="417F24AD" w14:textId="43CC5022" w:rsidR="007B3496" w:rsidRPr="00E71824" w:rsidRDefault="007B3496" w:rsidP="00144D3F">
            <w:pPr>
              <w:pStyle w:val="Table"/>
              <w:rPr>
                <w:b/>
              </w:rPr>
            </w:pPr>
            <w:r w:rsidRPr="00B37E61">
              <w:rPr>
                <w:b/>
              </w:rPr>
              <w:lastRenderedPageBreak/>
              <w:t>143</w:t>
            </w:r>
            <w:r w:rsidR="003D0C27">
              <w:rPr>
                <w:b/>
              </w:rPr>
              <w:t>4</w:t>
            </w:r>
          </w:p>
        </w:tc>
        <w:tc>
          <w:tcPr>
            <w:tcW w:w="8419" w:type="dxa"/>
          </w:tcPr>
          <w:p w14:paraId="1EC1B744" w14:textId="0CEE8830" w:rsidR="007B3496" w:rsidRDefault="007B3496" w:rsidP="00C564EC">
            <w:pPr>
              <w:pStyle w:val="Table"/>
              <w:rPr>
                <w:b/>
              </w:rPr>
            </w:pPr>
            <w:r w:rsidRPr="00B37E61">
              <w:rPr>
                <w:b/>
              </w:rPr>
              <w:t>Units flowing, loss adjusted to LV (kWh)</w:t>
            </w:r>
            <w:r>
              <w:rPr>
                <w:b/>
              </w:rPr>
              <w:t xml:space="preserve"> </w:t>
            </w:r>
          </w:p>
          <w:p w14:paraId="45AEE254" w14:textId="6FEF9EEE" w:rsidR="007B3496" w:rsidRPr="00E71824" w:rsidRDefault="0044209F" w:rsidP="0044209F">
            <w:pPr>
              <w:pStyle w:val="Table"/>
              <w:rPr>
                <w:b/>
              </w:rPr>
            </w:pPr>
            <w:r>
              <w:t>This is an estimate of units flowing through each network level, adjusted so as to be equivalent to a number of units delivered to LV</w:t>
            </w:r>
            <w:r w:rsidR="007B3496">
              <w:t>.</w:t>
            </w:r>
          </w:p>
        </w:tc>
      </w:tr>
      <w:tr w:rsidR="007B3496" w:rsidRPr="0097132F" w14:paraId="7349F32F" w14:textId="77777777" w:rsidTr="003D0C27">
        <w:trPr>
          <w:cantSplit/>
        </w:trPr>
        <w:tc>
          <w:tcPr>
            <w:tcW w:w="817" w:type="dxa"/>
          </w:tcPr>
          <w:p w14:paraId="30277806" w14:textId="09752A10" w:rsidR="007B3496" w:rsidRPr="00E71824" w:rsidRDefault="003D0C27" w:rsidP="00144D3F">
            <w:pPr>
              <w:pStyle w:val="Table"/>
              <w:rPr>
                <w:b/>
              </w:rPr>
            </w:pPr>
            <w:r>
              <w:rPr>
                <w:b/>
              </w:rPr>
              <w:t>1435</w:t>
            </w:r>
            <w:r w:rsidR="0044209F">
              <w:rPr>
                <w:b/>
              </w:rPr>
              <w:t>–143</w:t>
            </w:r>
            <w:r>
              <w:rPr>
                <w:b/>
              </w:rPr>
              <w:t>8</w:t>
            </w:r>
          </w:p>
        </w:tc>
        <w:tc>
          <w:tcPr>
            <w:tcW w:w="8419" w:type="dxa"/>
          </w:tcPr>
          <w:p w14:paraId="4F25D834" w14:textId="79E41C6D" w:rsidR="0044209F" w:rsidRDefault="007B3496" w:rsidP="0044209F">
            <w:pPr>
              <w:pStyle w:val="Table"/>
              <w:rPr>
                <w:b/>
              </w:rPr>
            </w:pPr>
            <w:r w:rsidRPr="00B37E61">
              <w:rPr>
                <w:b/>
              </w:rPr>
              <w:t>Units at LV</w:t>
            </w:r>
            <w:r w:rsidR="0044209F">
              <w:rPr>
                <w:b/>
              </w:rPr>
              <w:t xml:space="preserve">; </w:t>
            </w:r>
            <w:r w:rsidR="0044209F" w:rsidRPr="00B37E61">
              <w:rPr>
                <w:b/>
              </w:rPr>
              <w:t>Allocation to LV services</w:t>
            </w:r>
            <w:r w:rsidR="0044209F">
              <w:rPr>
                <w:b/>
              </w:rPr>
              <w:t>;</w:t>
            </w:r>
            <w:r w:rsidR="0044209F" w:rsidRPr="00B37E61">
              <w:rPr>
                <w:b/>
              </w:rPr>
              <w:t xml:space="preserve"> Allocation to LV mains</w:t>
            </w:r>
            <w:r w:rsidR="0044209F">
              <w:rPr>
                <w:b/>
              </w:rPr>
              <w:t>;</w:t>
            </w:r>
            <w:r w:rsidR="0044209F" w:rsidRPr="00B37E61">
              <w:rPr>
                <w:b/>
              </w:rPr>
              <w:t xml:space="preserve"> Units</w:t>
            </w:r>
            <w:r w:rsidR="0044209F">
              <w:rPr>
                <w:b/>
              </w:rPr>
              <w:t xml:space="preserve"> </w:t>
            </w:r>
          </w:p>
          <w:p w14:paraId="75345265" w14:textId="4577874C" w:rsidR="007B3496" w:rsidRPr="00E71824" w:rsidRDefault="0044209F" w:rsidP="0044209F">
            <w:pPr>
              <w:pStyle w:val="Table"/>
              <w:rPr>
                <w:b/>
              </w:rPr>
            </w:pPr>
            <w:r>
              <w:t>These tables reformat the units flowing table to separate LV mains and LV services (DCP 095)</w:t>
            </w:r>
            <w:r w:rsidR="007B3496">
              <w:t>.</w:t>
            </w:r>
          </w:p>
        </w:tc>
      </w:tr>
      <w:tr w:rsidR="007B3496" w:rsidRPr="0097132F" w14:paraId="4B611531" w14:textId="77777777" w:rsidTr="003D0C27">
        <w:trPr>
          <w:cantSplit/>
        </w:trPr>
        <w:tc>
          <w:tcPr>
            <w:tcW w:w="817" w:type="dxa"/>
          </w:tcPr>
          <w:p w14:paraId="6F4FFADD" w14:textId="712FED35" w:rsidR="007B3496" w:rsidRPr="00E71824" w:rsidRDefault="007B3496" w:rsidP="00144D3F">
            <w:pPr>
              <w:pStyle w:val="Table"/>
              <w:rPr>
                <w:b/>
              </w:rPr>
            </w:pPr>
            <w:r w:rsidRPr="00B37E61">
              <w:rPr>
                <w:b/>
              </w:rPr>
              <w:t>143</w:t>
            </w:r>
            <w:r w:rsidR="003D0C27">
              <w:rPr>
                <w:b/>
              </w:rPr>
              <w:t>9</w:t>
            </w:r>
          </w:p>
        </w:tc>
        <w:tc>
          <w:tcPr>
            <w:tcW w:w="8419" w:type="dxa"/>
          </w:tcPr>
          <w:p w14:paraId="0C7099F1" w14:textId="56ABF361" w:rsidR="007B3496" w:rsidRDefault="007B3496" w:rsidP="00C564EC">
            <w:pPr>
              <w:pStyle w:val="Table"/>
              <w:rPr>
                <w:b/>
              </w:rPr>
            </w:pPr>
            <w:r w:rsidRPr="00B37E61">
              <w:rPr>
                <w:b/>
              </w:rPr>
              <w:t>p/kWh split</w:t>
            </w:r>
            <w:r>
              <w:rPr>
                <w:b/>
              </w:rPr>
              <w:t xml:space="preserve"> </w:t>
            </w:r>
            <w:r w:rsidR="003D0C27">
              <w:rPr>
                <w:b/>
              </w:rPr>
              <w:t>(DCP 117 modified)</w:t>
            </w:r>
          </w:p>
          <w:p w14:paraId="6A57F50E" w14:textId="694A4A28" w:rsidR="007B3496" w:rsidRPr="00E71824" w:rsidRDefault="0044209F" w:rsidP="0044209F">
            <w:pPr>
              <w:pStyle w:val="Table"/>
              <w:rPr>
                <w:b/>
              </w:rPr>
            </w:pPr>
            <w:r>
              <w:t>This allocates the revenue to be allocated between network levels, using both the expensed costs percentages and the net capex percentages, and expresses the result as a unit cost over the number of units flowing through each network level</w:t>
            </w:r>
            <w:r w:rsidR="007B3496">
              <w:t>.</w:t>
            </w:r>
          </w:p>
        </w:tc>
      </w:tr>
      <w:tr w:rsidR="007B3496" w:rsidRPr="0097132F" w14:paraId="62B1DDF3" w14:textId="77777777" w:rsidTr="003D0C27">
        <w:trPr>
          <w:cantSplit/>
        </w:trPr>
        <w:tc>
          <w:tcPr>
            <w:tcW w:w="817" w:type="dxa"/>
          </w:tcPr>
          <w:p w14:paraId="6E554141" w14:textId="0099C354" w:rsidR="007B3496" w:rsidRPr="00E71824" w:rsidRDefault="007B3496" w:rsidP="00144D3F">
            <w:pPr>
              <w:pStyle w:val="Table"/>
              <w:rPr>
                <w:b/>
              </w:rPr>
            </w:pPr>
            <w:r w:rsidRPr="00B37E61">
              <w:rPr>
                <w:b/>
              </w:rPr>
              <w:t>14</w:t>
            </w:r>
            <w:r w:rsidR="003D0C27">
              <w:rPr>
                <w:b/>
              </w:rPr>
              <w:t>40</w:t>
            </w:r>
          </w:p>
        </w:tc>
        <w:tc>
          <w:tcPr>
            <w:tcW w:w="8419" w:type="dxa"/>
          </w:tcPr>
          <w:p w14:paraId="5089922F" w14:textId="23091669" w:rsidR="007B3496" w:rsidRDefault="007B3496" w:rsidP="00C564EC">
            <w:pPr>
              <w:pStyle w:val="Table"/>
              <w:rPr>
                <w:b/>
              </w:rPr>
            </w:pPr>
            <w:r w:rsidRPr="00B37E61">
              <w:rPr>
                <w:b/>
              </w:rPr>
              <w:t>p/kWh not split</w:t>
            </w:r>
            <w:r>
              <w:rPr>
                <w:b/>
              </w:rPr>
              <w:t xml:space="preserve"> </w:t>
            </w:r>
          </w:p>
          <w:p w14:paraId="57B55605" w14:textId="257BB6D9" w:rsidR="007B3496" w:rsidRPr="00E71824" w:rsidRDefault="0044209F" w:rsidP="0044209F">
            <w:pPr>
              <w:pStyle w:val="Table"/>
              <w:rPr>
                <w:b/>
              </w:rPr>
            </w:pPr>
            <w:r>
              <w:t>This expresses the revenue excluded from Method M allocation as a unit cost over the number of units flowing through the network</w:t>
            </w:r>
            <w:r w:rsidR="007B3496">
              <w:t>.</w:t>
            </w:r>
          </w:p>
        </w:tc>
      </w:tr>
      <w:tr w:rsidR="007B3496" w:rsidRPr="0097132F" w14:paraId="541DEFAD" w14:textId="77777777" w:rsidTr="003D0C27">
        <w:trPr>
          <w:cantSplit/>
        </w:trPr>
        <w:tc>
          <w:tcPr>
            <w:tcW w:w="817" w:type="dxa"/>
          </w:tcPr>
          <w:p w14:paraId="68A402E9" w14:textId="2E6DE782" w:rsidR="007B3496" w:rsidRPr="00E71824" w:rsidRDefault="007B3496" w:rsidP="00144D3F">
            <w:pPr>
              <w:pStyle w:val="Table"/>
              <w:rPr>
                <w:b/>
              </w:rPr>
            </w:pPr>
            <w:r w:rsidRPr="00B37E61">
              <w:rPr>
                <w:b/>
              </w:rPr>
              <w:t>144</w:t>
            </w:r>
            <w:r w:rsidR="003D0C27">
              <w:rPr>
                <w:b/>
              </w:rPr>
              <w:t>1</w:t>
            </w:r>
          </w:p>
        </w:tc>
        <w:tc>
          <w:tcPr>
            <w:tcW w:w="8419" w:type="dxa"/>
          </w:tcPr>
          <w:p w14:paraId="2EAD81A1" w14:textId="6DFF7285" w:rsidR="007B3496" w:rsidRDefault="007B3496" w:rsidP="00C564EC">
            <w:pPr>
              <w:pStyle w:val="Table"/>
              <w:rPr>
                <w:b/>
              </w:rPr>
            </w:pPr>
            <w:r w:rsidRPr="00B37E61">
              <w:rPr>
                <w:b/>
              </w:rPr>
              <w:t>Allocated proportion</w:t>
            </w:r>
            <w:r>
              <w:rPr>
                <w:b/>
              </w:rPr>
              <w:t xml:space="preserve"> </w:t>
            </w:r>
          </w:p>
          <w:p w14:paraId="7710A1D9" w14:textId="0D2E4168" w:rsidR="007B3496" w:rsidRPr="00E71824" w:rsidRDefault="003D0C27" w:rsidP="0044209F">
            <w:pPr>
              <w:pStyle w:val="Table"/>
              <w:rPr>
                <w:b/>
              </w:rPr>
            </w:pPr>
            <w:r>
              <w:t>This uses data from tables 1439 and 1440</w:t>
            </w:r>
            <w:r w:rsidR="0044209F">
              <w:t xml:space="preserve"> to calculate the proportion of total costs allocated to each network level, adjusted for the amount of power flowing through each network level</w:t>
            </w:r>
            <w:r w:rsidR="007B3496">
              <w:t>.</w:t>
            </w:r>
          </w:p>
        </w:tc>
      </w:tr>
      <w:tr w:rsidR="007B3496" w:rsidRPr="0097132F" w14:paraId="352419FF" w14:textId="77777777" w:rsidTr="003D0C27">
        <w:trPr>
          <w:cantSplit/>
        </w:trPr>
        <w:tc>
          <w:tcPr>
            <w:tcW w:w="817" w:type="dxa"/>
          </w:tcPr>
          <w:p w14:paraId="3A495FE1" w14:textId="32B913FE" w:rsidR="007B3496" w:rsidRPr="00E71824" w:rsidRDefault="007B3496" w:rsidP="00144D3F">
            <w:pPr>
              <w:pStyle w:val="Table"/>
              <w:rPr>
                <w:b/>
              </w:rPr>
            </w:pPr>
            <w:r w:rsidRPr="00B37E61">
              <w:rPr>
                <w:b/>
              </w:rPr>
              <w:t>144</w:t>
            </w:r>
            <w:r w:rsidR="003D0C27">
              <w:rPr>
                <w:b/>
              </w:rPr>
              <w:t>2</w:t>
            </w:r>
          </w:p>
        </w:tc>
        <w:tc>
          <w:tcPr>
            <w:tcW w:w="8419" w:type="dxa"/>
          </w:tcPr>
          <w:p w14:paraId="7BD93DD7" w14:textId="5427DD2B" w:rsidR="007B3496" w:rsidRDefault="007B3496" w:rsidP="00C564EC">
            <w:pPr>
              <w:pStyle w:val="Table"/>
              <w:rPr>
                <w:b/>
              </w:rPr>
            </w:pPr>
            <w:r w:rsidRPr="00B37E61">
              <w:rPr>
                <w:b/>
              </w:rPr>
              <w:t>Allocations to network levels</w:t>
            </w:r>
            <w:r>
              <w:rPr>
                <w:b/>
              </w:rPr>
              <w:t xml:space="preserve"> </w:t>
            </w:r>
          </w:p>
          <w:p w14:paraId="2BF01A0C" w14:textId="25FFBDF6" w:rsidR="007B3496" w:rsidRPr="00E71824" w:rsidRDefault="0044209F" w:rsidP="006957D2">
            <w:pPr>
              <w:pStyle w:val="Table"/>
              <w:rPr>
                <w:b/>
              </w:rPr>
            </w:pPr>
            <w:r>
              <w:t>This e</w:t>
            </w:r>
            <w:r w:rsidR="003D0C27">
              <w:t>xtracts the data from table 1441</w:t>
            </w:r>
            <w:r>
              <w:t xml:space="preserve"> </w:t>
            </w:r>
            <w:r w:rsidR="006957D2">
              <w:t>that</w:t>
            </w:r>
            <w:r>
              <w:t xml:space="preserve"> relate to the network levels that are relevant to the calculation of CDCM discount factors</w:t>
            </w:r>
            <w:r w:rsidR="007B3496">
              <w:t>.</w:t>
            </w:r>
          </w:p>
        </w:tc>
      </w:tr>
      <w:tr w:rsidR="007B3496" w:rsidRPr="0097132F" w14:paraId="40CC15F9" w14:textId="77777777" w:rsidTr="003D0C27">
        <w:trPr>
          <w:cantSplit/>
        </w:trPr>
        <w:tc>
          <w:tcPr>
            <w:tcW w:w="817" w:type="dxa"/>
          </w:tcPr>
          <w:p w14:paraId="37FA1177" w14:textId="2C4A523D" w:rsidR="007B3496" w:rsidRPr="00E71824" w:rsidRDefault="007B3496" w:rsidP="00144D3F">
            <w:pPr>
              <w:pStyle w:val="Table"/>
              <w:rPr>
                <w:b/>
              </w:rPr>
            </w:pPr>
            <w:r w:rsidRPr="00B37E61">
              <w:rPr>
                <w:b/>
              </w:rPr>
              <w:t>144</w:t>
            </w:r>
            <w:r w:rsidR="003D0C27">
              <w:rPr>
                <w:b/>
              </w:rPr>
              <w:t>3</w:t>
            </w:r>
          </w:p>
        </w:tc>
        <w:tc>
          <w:tcPr>
            <w:tcW w:w="8419" w:type="dxa"/>
          </w:tcPr>
          <w:p w14:paraId="185C9FC7" w14:textId="6DB2B103" w:rsidR="007B3496" w:rsidRDefault="007B3496" w:rsidP="00C564EC">
            <w:pPr>
              <w:pStyle w:val="Table"/>
              <w:rPr>
                <w:b/>
              </w:rPr>
            </w:pPr>
            <w:r w:rsidRPr="00B37E61">
              <w:rPr>
                <w:b/>
              </w:rPr>
              <w:t>Complete allocation, zeroing out negative numbers</w:t>
            </w:r>
            <w:r>
              <w:rPr>
                <w:b/>
              </w:rPr>
              <w:t xml:space="preserve"> </w:t>
            </w:r>
          </w:p>
          <w:p w14:paraId="0F7CC632" w14:textId="006413D1" w:rsidR="007B3496" w:rsidRPr="00E71824" w:rsidRDefault="0044209F" w:rsidP="0044209F">
            <w:pPr>
              <w:pStyle w:val="Table"/>
              <w:rPr>
                <w:b/>
              </w:rPr>
            </w:pPr>
            <w:r>
              <w:t>This cop</w:t>
            </w:r>
            <w:r w:rsidR="003D0C27">
              <w:t>ies the data from the table 1414</w:t>
            </w:r>
            <w:r>
              <w:t xml:space="preserve"> allocation of RRP cost categories, but zeroing out any negative numbers</w:t>
            </w:r>
            <w:r w:rsidR="007B3496">
              <w:t>.</w:t>
            </w:r>
          </w:p>
        </w:tc>
      </w:tr>
      <w:tr w:rsidR="007B3496" w:rsidRPr="0097132F" w14:paraId="6B81F8E6" w14:textId="77777777" w:rsidTr="003D0C27">
        <w:trPr>
          <w:cantSplit/>
        </w:trPr>
        <w:tc>
          <w:tcPr>
            <w:tcW w:w="817" w:type="dxa"/>
          </w:tcPr>
          <w:p w14:paraId="2D998FA6" w14:textId="05698A4B" w:rsidR="007B3496" w:rsidRPr="00E71824" w:rsidRDefault="007B3496" w:rsidP="00144D3F">
            <w:pPr>
              <w:pStyle w:val="Table"/>
              <w:rPr>
                <w:b/>
              </w:rPr>
            </w:pPr>
            <w:r w:rsidRPr="00B37E61">
              <w:rPr>
                <w:b/>
              </w:rPr>
              <w:t>144</w:t>
            </w:r>
            <w:r w:rsidR="003D0C27">
              <w:rPr>
                <w:b/>
              </w:rPr>
              <w:t>4</w:t>
            </w:r>
          </w:p>
        </w:tc>
        <w:tc>
          <w:tcPr>
            <w:tcW w:w="8419" w:type="dxa"/>
          </w:tcPr>
          <w:p w14:paraId="7B3DA085" w14:textId="7AA06510" w:rsidR="007B3496" w:rsidRDefault="007B3496" w:rsidP="00C564EC">
            <w:pPr>
              <w:pStyle w:val="Table"/>
              <w:rPr>
                <w:b/>
              </w:rPr>
            </w:pPr>
            <w:r w:rsidRPr="00B37E61">
              <w:rPr>
                <w:b/>
              </w:rPr>
              <w:t>Direct costs</w:t>
            </w:r>
            <w:r>
              <w:rPr>
                <w:b/>
              </w:rPr>
              <w:t xml:space="preserve"> </w:t>
            </w:r>
          </w:p>
          <w:p w14:paraId="772898FC" w14:textId="53A556A8" w:rsidR="007B3496" w:rsidRPr="00E71824" w:rsidRDefault="0044209F" w:rsidP="00C564EC">
            <w:pPr>
              <w:pStyle w:val="Table"/>
              <w:rPr>
                <w:b/>
              </w:rPr>
            </w:pPr>
            <w:r>
              <w:t xml:space="preserve">This aggregates the costs classified as direct costs (according </w:t>
            </w:r>
            <w:r w:rsidR="00585E1B">
              <w:t>to table 1402) within table 1443</w:t>
            </w:r>
            <w:r>
              <w:t>.</w:t>
            </w:r>
          </w:p>
        </w:tc>
      </w:tr>
      <w:tr w:rsidR="007B3496" w:rsidRPr="0097132F" w14:paraId="6F1B88B7" w14:textId="77777777" w:rsidTr="003D0C27">
        <w:trPr>
          <w:cantSplit/>
        </w:trPr>
        <w:tc>
          <w:tcPr>
            <w:tcW w:w="817" w:type="dxa"/>
          </w:tcPr>
          <w:p w14:paraId="6C9A887B" w14:textId="2262278F" w:rsidR="007B3496" w:rsidRPr="00E71824" w:rsidRDefault="007B3496" w:rsidP="00144D3F">
            <w:pPr>
              <w:pStyle w:val="Table"/>
              <w:rPr>
                <w:b/>
              </w:rPr>
            </w:pPr>
            <w:r w:rsidRPr="00B37E61">
              <w:rPr>
                <w:b/>
              </w:rPr>
              <w:t>144</w:t>
            </w:r>
            <w:r w:rsidR="003D0C27">
              <w:rPr>
                <w:b/>
              </w:rPr>
              <w:t>5</w:t>
            </w:r>
          </w:p>
        </w:tc>
        <w:tc>
          <w:tcPr>
            <w:tcW w:w="8419" w:type="dxa"/>
          </w:tcPr>
          <w:p w14:paraId="765208DA" w14:textId="2D4C257F" w:rsidR="007B3496" w:rsidRDefault="007B3496" w:rsidP="00C564EC">
            <w:pPr>
              <w:pStyle w:val="Table"/>
              <w:rPr>
                <w:b/>
              </w:rPr>
            </w:pPr>
            <w:r w:rsidRPr="00B37E61">
              <w:rPr>
                <w:b/>
              </w:rPr>
              <w:t>Total costs</w:t>
            </w:r>
            <w:r>
              <w:rPr>
                <w:b/>
              </w:rPr>
              <w:t xml:space="preserve"> </w:t>
            </w:r>
          </w:p>
          <w:p w14:paraId="7F72B876" w14:textId="0533A50C" w:rsidR="007B3496" w:rsidRPr="00E71824" w:rsidRDefault="0044209F" w:rsidP="0044209F">
            <w:pPr>
              <w:pStyle w:val="Table"/>
              <w:rPr>
                <w:b/>
              </w:rPr>
            </w:pPr>
            <w:r>
              <w:t>This aggregates</w:t>
            </w:r>
            <w:r w:rsidR="00585E1B">
              <w:t xml:space="preserve"> all the costs within table 1443</w:t>
            </w:r>
            <w:r>
              <w:t>.</w:t>
            </w:r>
          </w:p>
        </w:tc>
      </w:tr>
      <w:tr w:rsidR="007B3496" w:rsidRPr="0097132F" w14:paraId="13FC202F" w14:textId="77777777" w:rsidTr="003D0C27">
        <w:trPr>
          <w:cantSplit/>
        </w:trPr>
        <w:tc>
          <w:tcPr>
            <w:tcW w:w="817" w:type="dxa"/>
          </w:tcPr>
          <w:p w14:paraId="65EB1D2C" w14:textId="1B94661A" w:rsidR="007B3496" w:rsidRPr="00E71824" w:rsidRDefault="007B3496" w:rsidP="00144D3F">
            <w:pPr>
              <w:pStyle w:val="Table"/>
              <w:rPr>
                <w:b/>
              </w:rPr>
            </w:pPr>
            <w:r w:rsidRPr="00B37E61">
              <w:rPr>
                <w:b/>
              </w:rPr>
              <w:t>144</w:t>
            </w:r>
            <w:r w:rsidR="003D0C27">
              <w:rPr>
                <w:b/>
              </w:rPr>
              <w:t>6</w:t>
            </w:r>
          </w:p>
        </w:tc>
        <w:tc>
          <w:tcPr>
            <w:tcW w:w="8419" w:type="dxa"/>
          </w:tcPr>
          <w:p w14:paraId="5D474C02" w14:textId="7608CD54" w:rsidR="007B3496" w:rsidRDefault="007B3496" w:rsidP="00C564EC">
            <w:pPr>
              <w:pStyle w:val="Table"/>
              <w:rPr>
                <w:b/>
              </w:rPr>
            </w:pPr>
            <w:r w:rsidRPr="00B37E61">
              <w:rPr>
                <w:b/>
              </w:rPr>
              <w:t>Direct cost proportion</w:t>
            </w:r>
            <w:r>
              <w:rPr>
                <w:b/>
              </w:rPr>
              <w:t xml:space="preserve"> </w:t>
            </w:r>
          </w:p>
          <w:p w14:paraId="07CB0E9C" w14:textId="697FFE34" w:rsidR="007B3496" w:rsidRPr="00E71824" w:rsidRDefault="007B44D8" w:rsidP="00C564EC">
            <w:pPr>
              <w:pStyle w:val="Table"/>
              <w:rPr>
                <w:b/>
              </w:rPr>
            </w:pPr>
            <w:r>
              <w:t>This</w:t>
            </w:r>
            <w:r w:rsidR="006957D2">
              <w:t xml:space="preserve"> calcula</w:t>
            </w:r>
            <w:r w:rsidR="00585E1B">
              <w:t>tes the proportion of table 1443</w:t>
            </w:r>
            <w:r w:rsidR="006957D2">
              <w:t xml:space="preserve"> costs which are direct costs</w:t>
            </w:r>
            <w:r w:rsidR="007B3496">
              <w:t>.</w:t>
            </w:r>
          </w:p>
        </w:tc>
      </w:tr>
      <w:tr w:rsidR="007B3496" w:rsidRPr="0097132F" w14:paraId="3B761FA1" w14:textId="77777777" w:rsidTr="003D0C27">
        <w:trPr>
          <w:cantSplit/>
        </w:trPr>
        <w:tc>
          <w:tcPr>
            <w:tcW w:w="817" w:type="dxa"/>
          </w:tcPr>
          <w:p w14:paraId="09B41361" w14:textId="389F11A3" w:rsidR="007B3496" w:rsidRPr="00E71824" w:rsidRDefault="007B3496" w:rsidP="00144D3F">
            <w:pPr>
              <w:pStyle w:val="Table"/>
              <w:rPr>
                <w:b/>
              </w:rPr>
            </w:pPr>
            <w:r w:rsidRPr="00B37E61">
              <w:rPr>
                <w:b/>
              </w:rPr>
              <w:t>144</w:t>
            </w:r>
            <w:r w:rsidR="003D0C27">
              <w:rPr>
                <w:b/>
              </w:rPr>
              <w:t>7</w:t>
            </w:r>
          </w:p>
        </w:tc>
        <w:tc>
          <w:tcPr>
            <w:tcW w:w="8419" w:type="dxa"/>
          </w:tcPr>
          <w:p w14:paraId="4ABA07A0" w14:textId="2C1BF006" w:rsidR="007B3496" w:rsidRDefault="007B3496" w:rsidP="00C564EC">
            <w:pPr>
              <w:pStyle w:val="Table"/>
              <w:rPr>
                <w:b/>
              </w:rPr>
            </w:pPr>
            <w:r w:rsidRPr="00B37E61">
              <w:rPr>
                <w:b/>
              </w:rPr>
              <w:t>Direct cost proportions</w:t>
            </w:r>
            <w:r>
              <w:rPr>
                <w:b/>
              </w:rPr>
              <w:t xml:space="preserve"> </w:t>
            </w:r>
          </w:p>
          <w:p w14:paraId="5C581DA5" w14:textId="5A270108" w:rsidR="007B3496" w:rsidRPr="00E71824" w:rsidRDefault="006957D2" w:rsidP="00C564EC">
            <w:pPr>
              <w:pStyle w:val="Table"/>
              <w:rPr>
                <w:b/>
              </w:rPr>
            </w:pPr>
            <w:r>
              <w:t>This e</w:t>
            </w:r>
            <w:r w:rsidR="00585E1B">
              <w:t>xtracts the data from table 1446</w:t>
            </w:r>
            <w:r>
              <w:t xml:space="preserve"> that relate to the network levels that are relevant to the calculation of CDCM discount factors</w:t>
            </w:r>
            <w:r w:rsidR="007B3496">
              <w:t>.</w:t>
            </w:r>
          </w:p>
        </w:tc>
      </w:tr>
    </w:tbl>
    <w:p w14:paraId="7CE0073A" w14:textId="77777777" w:rsidR="001D5AFA" w:rsidRDefault="001D5AFA" w:rsidP="001D5AFA"/>
    <w:p w14:paraId="705FDEBE" w14:textId="76FBF7EE" w:rsidR="00DE5BD8" w:rsidRPr="006F4720" w:rsidRDefault="00DE5BD8" w:rsidP="00DE5BD8">
      <w:pPr>
        <w:pStyle w:val="Text"/>
      </w:pPr>
      <w:r>
        <w:t xml:space="preserve">Table </w:t>
      </w:r>
      <w:r>
        <w:fldChar w:fldCharType="begin"/>
      </w:r>
      <w:r>
        <w:instrText xml:space="preserve"> =1+</w:instrText>
      </w:r>
      <w:r>
        <w:fldChar w:fldCharType="begin"/>
      </w:r>
      <w:r>
        <w:instrText xml:space="preserve"> SEQ \c Table \* ARABIC </w:instrText>
      </w:r>
      <w:r>
        <w:fldChar w:fldCharType="separate"/>
      </w:r>
      <w:r w:rsidR="008F6D89">
        <w:rPr>
          <w:noProof/>
        </w:rPr>
        <w:instrText>2</w:instrText>
      </w:r>
      <w:r>
        <w:fldChar w:fldCharType="end"/>
      </w:r>
      <w:r>
        <w:fldChar w:fldCharType="separate"/>
      </w:r>
      <w:r w:rsidR="008F6D89">
        <w:rPr>
          <w:noProof/>
        </w:rPr>
        <w:t>3</w:t>
      </w:r>
      <w:r>
        <w:fldChar w:fldCharType="end"/>
      </w:r>
      <w:r>
        <w:t xml:space="preserve"> lists the additional calculation tables </w:t>
      </w:r>
      <w:r w:rsidR="00D11840">
        <w:t>used for the calculation of LDNO discounts to be used in the EDCM</w:t>
      </w:r>
      <w:r>
        <w:t>.</w:t>
      </w:r>
    </w:p>
    <w:p w14:paraId="52805012" w14:textId="0E4B5633" w:rsidR="001D5AFA" w:rsidRDefault="001D5AFA" w:rsidP="001D5AFA">
      <w:pPr>
        <w:pStyle w:val="Caption"/>
      </w:pPr>
      <w:r>
        <w:lastRenderedPageBreak/>
        <w:t xml:space="preserve">Table </w:t>
      </w:r>
      <w:r>
        <w:fldChar w:fldCharType="begin"/>
      </w:r>
      <w:r>
        <w:instrText xml:space="preserve"> SEQ Table \* ARABIC </w:instrText>
      </w:r>
      <w:r>
        <w:fldChar w:fldCharType="separate"/>
      </w:r>
      <w:r w:rsidR="008F6D89">
        <w:rPr>
          <w:noProof/>
        </w:rPr>
        <w:t>3</w:t>
      </w:r>
      <w:r>
        <w:fldChar w:fldCharType="end"/>
      </w:r>
      <w:r>
        <w:tab/>
      </w:r>
      <w:r w:rsidR="00B0263D">
        <w:t>Additional calculation tables for EDCM Method M</w:t>
      </w:r>
    </w:p>
    <w:tbl>
      <w:tblPr>
        <w:tblStyle w:val="TableGrid"/>
        <w:tblW w:w="0" w:type="auto"/>
        <w:tblLook w:val="04A0" w:firstRow="1" w:lastRow="0" w:firstColumn="1" w:lastColumn="0" w:noHBand="0" w:noVBand="1"/>
      </w:tblPr>
      <w:tblGrid>
        <w:gridCol w:w="817"/>
        <w:gridCol w:w="8419"/>
      </w:tblGrid>
      <w:tr w:rsidR="00C564EC" w:rsidRPr="0097132F" w14:paraId="50650C03" w14:textId="77777777" w:rsidTr="00144D3F">
        <w:trPr>
          <w:cantSplit/>
        </w:trPr>
        <w:tc>
          <w:tcPr>
            <w:tcW w:w="817" w:type="dxa"/>
          </w:tcPr>
          <w:p w14:paraId="36FF9DC7" w14:textId="77777777" w:rsidR="00C564EC" w:rsidRPr="00E71824" w:rsidRDefault="00C564EC" w:rsidP="00144D3F">
            <w:pPr>
              <w:pStyle w:val="Table"/>
              <w:rPr>
                <w:b/>
              </w:rPr>
            </w:pPr>
            <w:r w:rsidRPr="00B37E61">
              <w:rPr>
                <w:b/>
              </w:rPr>
              <w:t>1501</w:t>
            </w:r>
          </w:p>
        </w:tc>
        <w:tc>
          <w:tcPr>
            <w:tcW w:w="8419" w:type="dxa"/>
          </w:tcPr>
          <w:p w14:paraId="0754A254" w14:textId="77777777" w:rsidR="00C564EC" w:rsidRDefault="00C564EC" w:rsidP="00144D3F">
            <w:pPr>
              <w:pStyle w:val="Table"/>
              <w:rPr>
                <w:b/>
              </w:rPr>
            </w:pPr>
            <w:r w:rsidRPr="00B37E61">
              <w:rPr>
                <w:b/>
              </w:rPr>
              <w:t>All allocation percentages</w:t>
            </w:r>
            <w:r>
              <w:rPr>
                <w:b/>
              </w:rPr>
              <w:t xml:space="preserve"> </w:t>
            </w:r>
          </w:p>
          <w:p w14:paraId="54E42B7C" w14:textId="6C17CBA8" w:rsidR="00C564EC" w:rsidRPr="00E71824" w:rsidRDefault="00BA0DE3" w:rsidP="00BA0DE3">
            <w:pPr>
              <w:pStyle w:val="Table"/>
              <w:rPr>
                <w:b/>
              </w:rPr>
            </w:pPr>
            <w:r>
              <w:t xml:space="preserve">This uses </w:t>
            </w:r>
            <w:r w:rsidR="00585E1B">
              <w:t>the rules recorded in table 1403</w:t>
            </w:r>
            <w:r>
              <w:t xml:space="preserve"> and the allocation </w:t>
            </w:r>
            <w:r w:rsidR="00585E1B">
              <w:t>percentages in tables 1406, 1411</w:t>
            </w:r>
            <w:r>
              <w:t xml:space="preserve"> and 1412 to determine the allocation percentages applicable to each cost category</w:t>
            </w:r>
            <w:r w:rsidR="00C564EC">
              <w:t>.</w:t>
            </w:r>
            <w:r>
              <w:t xml:space="preserve">  This is different from the corresponding CDCM table because EDCM Method M does not include anything similar to DCP 118.</w:t>
            </w:r>
          </w:p>
        </w:tc>
      </w:tr>
      <w:tr w:rsidR="00C564EC" w:rsidRPr="0097132F" w14:paraId="3B95F1CC" w14:textId="77777777" w:rsidTr="00144D3F">
        <w:trPr>
          <w:cantSplit/>
        </w:trPr>
        <w:tc>
          <w:tcPr>
            <w:tcW w:w="817" w:type="dxa"/>
          </w:tcPr>
          <w:p w14:paraId="4F8AB25F" w14:textId="77777777" w:rsidR="00C564EC" w:rsidRPr="00E71824" w:rsidRDefault="00C564EC" w:rsidP="00144D3F">
            <w:pPr>
              <w:pStyle w:val="Table"/>
              <w:rPr>
                <w:b/>
              </w:rPr>
            </w:pPr>
            <w:r w:rsidRPr="00B37E61">
              <w:rPr>
                <w:b/>
              </w:rPr>
              <w:t>1502</w:t>
            </w:r>
          </w:p>
        </w:tc>
        <w:tc>
          <w:tcPr>
            <w:tcW w:w="8419" w:type="dxa"/>
          </w:tcPr>
          <w:p w14:paraId="16E9B3D7" w14:textId="77777777" w:rsidR="00C564EC" w:rsidRDefault="00C564EC" w:rsidP="00144D3F">
            <w:pPr>
              <w:pStyle w:val="Table"/>
              <w:rPr>
                <w:b/>
              </w:rPr>
            </w:pPr>
            <w:r w:rsidRPr="00B37E61">
              <w:rPr>
                <w:b/>
              </w:rPr>
              <w:t>Complete allocation</w:t>
            </w:r>
            <w:r>
              <w:rPr>
                <w:b/>
              </w:rPr>
              <w:t xml:space="preserve"> </w:t>
            </w:r>
          </w:p>
          <w:p w14:paraId="1EA503F8" w14:textId="2CF807B1" w:rsidR="00C564EC" w:rsidRPr="00E71824" w:rsidRDefault="00BA0DE3" w:rsidP="00144D3F">
            <w:pPr>
              <w:pStyle w:val="Table"/>
              <w:rPr>
                <w:b/>
              </w:rPr>
            </w:pPr>
            <w:r>
              <w:t>This combines pre-allocated costs with an allocation of the residual using the percentages in table 1501</w:t>
            </w:r>
            <w:r w:rsidR="00C564EC">
              <w:t>.</w:t>
            </w:r>
          </w:p>
        </w:tc>
      </w:tr>
      <w:tr w:rsidR="00C564EC" w:rsidRPr="0097132F" w14:paraId="3128AE3F" w14:textId="77777777" w:rsidTr="00144D3F">
        <w:trPr>
          <w:cantSplit/>
        </w:trPr>
        <w:tc>
          <w:tcPr>
            <w:tcW w:w="817" w:type="dxa"/>
          </w:tcPr>
          <w:p w14:paraId="0269FB80" w14:textId="77777777" w:rsidR="00C564EC" w:rsidRPr="00B37E61" w:rsidRDefault="00C564EC" w:rsidP="00144D3F">
            <w:pPr>
              <w:pStyle w:val="Table"/>
              <w:rPr>
                <w:b/>
              </w:rPr>
            </w:pPr>
            <w:r w:rsidRPr="00B37E61">
              <w:rPr>
                <w:b/>
              </w:rPr>
              <w:t>1503</w:t>
            </w:r>
          </w:p>
        </w:tc>
        <w:tc>
          <w:tcPr>
            <w:tcW w:w="8419" w:type="dxa"/>
          </w:tcPr>
          <w:p w14:paraId="36E20F8E" w14:textId="77777777" w:rsidR="00C564EC" w:rsidRDefault="00C564EC" w:rsidP="00144D3F">
            <w:pPr>
              <w:pStyle w:val="Table"/>
              <w:rPr>
                <w:b/>
              </w:rPr>
            </w:pPr>
            <w:r w:rsidRPr="00B37E61">
              <w:rPr>
                <w:b/>
              </w:rPr>
              <w:t>Complete allocation, zeroing out negative numbers</w:t>
            </w:r>
            <w:r>
              <w:rPr>
                <w:b/>
              </w:rPr>
              <w:t xml:space="preserve"> </w:t>
            </w:r>
          </w:p>
          <w:p w14:paraId="197B7AF4" w14:textId="5BE8719B" w:rsidR="00C564EC" w:rsidRPr="00B37E61" w:rsidRDefault="007B44D8" w:rsidP="00144D3F">
            <w:pPr>
              <w:pStyle w:val="Table"/>
              <w:rPr>
                <w:b/>
              </w:rPr>
            </w:pPr>
            <w:r>
              <w:t>This copies the data from the table 1503 allocation of RRP cost categories, but zeroing out any negative numbers</w:t>
            </w:r>
            <w:r w:rsidR="00C564EC">
              <w:t>.</w:t>
            </w:r>
          </w:p>
        </w:tc>
      </w:tr>
      <w:tr w:rsidR="00C564EC" w:rsidRPr="0097132F" w14:paraId="0FEBDF83" w14:textId="77777777" w:rsidTr="00144D3F">
        <w:trPr>
          <w:cantSplit/>
        </w:trPr>
        <w:tc>
          <w:tcPr>
            <w:tcW w:w="817" w:type="dxa"/>
          </w:tcPr>
          <w:p w14:paraId="00B164EE" w14:textId="77777777" w:rsidR="00C564EC" w:rsidRPr="00B37E61" w:rsidRDefault="00C564EC" w:rsidP="00144D3F">
            <w:pPr>
              <w:pStyle w:val="Table"/>
              <w:rPr>
                <w:b/>
              </w:rPr>
            </w:pPr>
            <w:r w:rsidRPr="00B37E61">
              <w:rPr>
                <w:b/>
              </w:rPr>
              <w:t>1504</w:t>
            </w:r>
          </w:p>
        </w:tc>
        <w:tc>
          <w:tcPr>
            <w:tcW w:w="8419" w:type="dxa"/>
          </w:tcPr>
          <w:p w14:paraId="3079C139" w14:textId="77777777" w:rsidR="00C564EC" w:rsidRDefault="00C564EC" w:rsidP="00144D3F">
            <w:pPr>
              <w:pStyle w:val="Table"/>
              <w:rPr>
                <w:b/>
              </w:rPr>
            </w:pPr>
            <w:r w:rsidRPr="00B37E61">
              <w:rPr>
                <w:b/>
              </w:rPr>
              <w:t>Direct costs</w:t>
            </w:r>
            <w:r>
              <w:rPr>
                <w:b/>
              </w:rPr>
              <w:t xml:space="preserve"> </w:t>
            </w:r>
          </w:p>
          <w:p w14:paraId="49F67B7A" w14:textId="02DE9E83" w:rsidR="00C564EC" w:rsidRPr="00B37E61" w:rsidRDefault="007B44D8" w:rsidP="00144D3F">
            <w:pPr>
              <w:pStyle w:val="Table"/>
              <w:rPr>
                <w:b/>
              </w:rPr>
            </w:pPr>
            <w:r>
              <w:t>This aggregates the costs classified as direct costs (according to table 1402) within table 1503</w:t>
            </w:r>
            <w:r w:rsidR="00C564EC">
              <w:t>.</w:t>
            </w:r>
          </w:p>
        </w:tc>
      </w:tr>
      <w:tr w:rsidR="00C564EC" w:rsidRPr="0097132F" w14:paraId="4998D36F" w14:textId="77777777" w:rsidTr="00144D3F">
        <w:trPr>
          <w:cantSplit/>
        </w:trPr>
        <w:tc>
          <w:tcPr>
            <w:tcW w:w="817" w:type="dxa"/>
          </w:tcPr>
          <w:p w14:paraId="66EA5AD6" w14:textId="77777777" w:rsidR="00C564EC" w:rsidRPr="00B37E61" w:rsidRDefault="00C564EC" w:rsidP="00144D3F">
            <w:pPr>
              <w:pStyle w:val="Table"/>
              <w:rPr>
                <w:b/>
              </w:rPr>
            </w:pPr>
            <w:r w:rsidRPr="00B37E61">
              <w:rPr>
                <w:b/>
              </w:rPr>
              <w:t>1505</w:t>
            </w:r>
          </w:p>
        </w:tc>
        <w:tc>
          <w:tcPr>
            <w:tcW w:w="8419" w:type="dxa"/>
          </w:tcPr>
          <w:p w14:paraId="47ABB110" w14:textId="77777777" w:rsidR="00C564EC" w:rsidRDefault="00C564EC" w:rsidP="00144D3F">
            <w:pPr>
              <w:pStyle w:val="Table"/>
              <w:rPr>
                <w:b/>
              </w:rPr>
            </w:pPr>
            <w:r w:rsidRPr="00B37E61">
              <w:rPr>
                <w:b/>
              </w:rPr>
              <w:t>Total costs</w:t>
            </w:r>
            <w:r>
              <w:rPr>
                <w:b/>
              </w:rPr>
              <w:t xml:space="preserve"> </w:t>
            </w:r>
          </w:p>
          <w:p w14:paraId="20B48D2E" w14:textId="41409FF5" w:rsidR="00C564EC" w:rsidRPr="00B37E61" w:rsidRDefault="007B44D8" w:rsidP="00144D3F">
            <w:pPr>
              <w:pStyle w:val="Table"/>
              <w:rPr>
                <w:b/>
              </w:rPr>
            </w:pPr>
            <w:r>
              <w:t>This aggregates all the costs within table 1503</w:t>
            </w:r>
            <w:r w:rsidR="00C564EC">
              <w:t>.</w:t>
            </w:r>
          </w:p>
        </w:tc>
      </w:tr>
      <w:tr w:rsidR="00C564EC" w:rsidRPr="0097132F" w14:paraId="371AA3F5" w14:textId="77777777" w:rsidTr="00144D3F">
        <w:trPr>
          <w:cantSplit/>
        </w:trPr>
        <w:tc>
          <w:tcPr>
            <w:tcW w:w="817" w:type="dxa"/>
          </w:tcPr>
          <w:p w14:paraId="06F42C3C" w14:textId="77777777" w:rsidR="00C564EC" w:rsidRPr="00B37E61" w:rsidRDefault="00C564EC" w:rsidP="00144D3F">
            <w:pPr>
              <w:pStyle w:val="Table"/>
              <w:rPr>
                <w:b/>
              </w:rPr>
            </w:pPr>
            <w:r w:rsidRPr="00B37E61">
              <w:rPr>
                <w:b/>
              </w:rPr>
              <w:t>1506</w:t>
            </w:r>
          </w:p>
        </w:tc>
        <w:tc>
          <w:tcPr>
            <w:tcW w:w="8419" w:type="dxa"/>
          </w:tcPr>
          <w:p w14:paraId="6051A448" w14:textId="77777777" w:rsidR="00C564EC" w:rsidRDefault="00C564EC" w:rsidP="00144D3F">
            <w:pPr>
              <w:pStyle w:val="Table"/>
              <w:rPr>
                <w:b/>
              </w:rPr>
            </w:pPr>
            <w:r w:rsidRPr="00B37E61">
              <w:rPr>
                <w:b/>
              </w:rPr>
              <w:t>Direct cost proportion</w:t>
            </w:r>
            <w:r>
              <w:rPr>
                <w:b/>
              </w:rPr>
              <w:t xml:space="preserve"> </w:t>
            </w:r>
          </w:p>
          <w:p w14:paraId="3718379F" w14:textId="67ECE0FE" w:rsidR="00C564EC" w:rsidRPr="00B37E61" w:rsidRDefault="007B44D8" w:rsidP="00144D3F">
            <w:pPr>
              <w:pStyle w:val="Table"/>
              <w:rPr>
                <w:b/>
              </w:rPr>
            </w:pPr>
            <w:r>
              <w:t>This calculates the proportion of table 1503</w:t>
            </w:r>
            <w:r w:rsidR="00585E1B">
              <w:t xml:space="preserve"> </w:t>
            </w:r>
            <w:r>
              <w:t>costs which are direct costs</w:t>
            </w:r>
            <w:r w:rsidR="00C564EC">
              <w:t>.</w:t>
            </w:r>
          </w:p>
        </w:tc>
      </w:tr>
      <w:tr w:rsidR="00C564EC" w:rsidRPr="0097132F" w14:paraId="0C39C18D" w14:textId="77777777" w:rsidTr="00144D3F">
        <w:trPr>
          <w:cantSplit/>
        </w:trPr>
        <w:tc>
          <w:tcPr>
            <w:tcW w:w="817" w:type="dxa"/>
          </w:tcPr>
          <w:p w14:paraId="1410B5A3" w14:textId="77777777" w:rsidR="00C564EC" w:rsidRPr="00B37E61" w:rsidRDefault="00C564EC" w:rsidP="00144D3F">
            <w:pPr>
              <w:pStyle w:val="Table"/>
              <w:rPr>
                <w:b/>
              </w:rPr>
            </w:pPr>
            <w:r w:rsidRPr="00B37E61">
              <w:rPr>
                <w:b/>
              </w:rPr>
              <w:t>1507</w:t>
            </w:r>
          </w:p>
        </w:tc>
        <w:tc>
          <w:tcPr>
            <w:tcW w:w="8419" w:type="dxa"/>
          </w:tcPr>
          <w:p w14:paraId="6014FA91" w14:textId="77777777" w:rsidR="00C564EC" w:rsidRDefault="00C564EC" w:rsidP="00144D3F">
            <w:pPr>
              <w:pStyle w:val="Table"/>
              <w:rPr>
                <w:b/>
              </w:rPr>
            </w:pPr>
            <w:r w:rsidRPr="00B37E61">
              <w:rPr>
                <w:b/>
              </w:rPr>
              <w:t>Splitting factors</w:t>
            </w:r>
            <w:r>
              <w:rPr>
                <w:b/>
              </w:rPr>
              <w:t xml:space="preserve"> </w:t>
            </w:r>
          </w:p>
          <w:p w14:paraId="1FDD6A0A" w14:textId="0D3C37DF" w:rsidR="00C564EC" w:rsidRPr="00B37E61" w:rsidRDefault="008E14FC" w:rsidP="00B54863">
            <w:pPr>
              <w:pStyle w:val="Table"/>
              <w:rPr>
                <w:b/>
              </w:rPr>
            </w:pPr>
            <w:r>
              <w:t>This calcula</w:t>
            </w:r>
            <w:r w:rsidR="00B54863">
              <w:t>tes the proportion of costs at a boundary asset level which are attributed to the LDNO.  The requirement in the methodology that the EHV and 132kV “splits” are set to 100 per cent is captured within the formula used for the EHV and 132kV network levels</w:t>
            </w:r>
            <w:r w:rsidR="00C564EC">
              <w:t>.</w:t>
            </w:r>
          </w:p>
        </w:tc>
      </w:tr>
      <w:tr w:rsidR="00C564EC" w:rsidRPr="0097132F" w14:paraId="711B15CF" w14:textId="77777777" w:rsidTr="00144D3F">
        <w:trPr>
          <w:cantSplit/>
        </w:trPr>
        <w:tc>
          <w:tcPr>
            <w:tcW w:w="817" w:type="dxa"/>
          </w:tcPr>
          <w:p w14:paraId="1EC2EF61" w14:textId="77777777" w:rsidR="00C564EC" w:rsidRPr="00B37E61" w:rsidRDefault="00C564EC" w:rsidP="00144D3F">
            <w:pPr>
              <w:pStyle w:val="Table"/>
              <w:rPr>
                <w:b/>
              </w:rPr>
            </w:pPr>
            <w:r w:rsidRPr="00B37E61">
              <w:rPr>
                <w:b/>
              </w:rPr>
              <w:t>1508</w:t>
            </w:r>
          </w:p>
        </w:tc>
        <w:tc>
          <w:tcPr>
            <w:tcW w:w="8419" w:type="dxa"/>
          </w:tcPr>
          <w:p w14:paraId="376615B6" w14:textId="77777777" w:rsidR="00C564EC" w:rsidRDefault="00C564EC" w:rsidP="00144D3F">
            <w:pPr>
              <w:pStyle w:val="Table"/>
              <w:rPr>
                <w:b/>
              </w:rPr>
            </w:pPr>
            <w:r w:rsidRPr="00B37E61">
              <w:rPr>
                <w:b/>
              </w:rPr>
              <w:t>Splitting factor 132kV</w:t>
            </w:r>
            <w:r>
              <w:rPr>
                <w:b/>
              </w:rPr>
              <w:t xml:space="preserve"> </w:t>
            </w:r>
          </w:p>
          <w:p w14:paraId="625BA6CE" w14:textId="6EE3BE52" w:rsidR="00C564EC" w:rsidRPr="00B37E61" w:rsidRDefault="009A6EAF" w:rsidP="009A6EAF">
            <w:pPr>
              <w:pStyle w:val="Table"/>
              <w:rPr>
                <w:b/>
              </w:rPr>
            </w:pPr>
            <w:r>
              <w:t>This extracts the 132kV splitting factor</w:t>
            </w:r>
            <w:r w:rsidR="00C564EC">
              <w:t>.</w:t>
            </w:r>
          </w:p>
        </w:tc>
      </w:tr>
      <w:tr w:rsidR="00C564EC" w:rsidRPr="0097132F" w14:paraId="761E4D9F" w14:textId="77777777" w:rsidTr="00144D3F">
        <w:trPr>
          <w:cantSplit/>
        </w:trPr>
        <w:tc>
          <w:tcPr>
            <w:tcW w:w="817" w:type="dxa"/>
          </w:tcPr>
          <w:p w14:paraId="37209266" w14:textId="77777777" w:rsidR="00C564EC" w:rsidRPr="00B37E61" w:rsidRDefault="00C564EC" w:rsidP="00144D3F">
            <w:pPr>
              <w:pStyle w:val="Table"/>
              <w:rPr>
                <w:b/>
              </w:rPr>
            </w:pPr>
            <w:r w:rsidRPr="00B37E61">
              <w:rPr>
                <w:b/>
              </w:rPr>
              <w:t>1509</w:t>
            </w:r>
          </w:p>
        </w:tc>
        <w:tc>
          <w:tcPr>
            <w:tcW w:w="8419" w:type="dxa"/>
          </w:tcPr>
          <w:p w14:paraId="779D119E" w14:textId="77777777" w:rsidR="00C564EC" w:rsidRDefault="00C564EC" w:rsidP="00144D3F">
            <w:pPr>
              <w:pStyle w:val="Table"/>
              <w:rPr>
                <w:b/>
              </w:rPr>
            </w:pPr>
            <w:r w:rsidRPr="00B37E61">
              <w:rPr>
                <w:b/>
              </w:rPr>
              <w:t>Splitting factor EHV</w:t>
            </w:r>
            <w:r>
              <w:rPr>
                <w:b/>
              </w:rPr>
              <w:t xml:space="preserve"> </w:t>
            </w:r>
          </w:p>
          <w:p w14:paraId="5FB9CDF0" w14:textId="66ED93B2" w:rsidR="00C564EC" w:rsidRPr="00B37E61" w:rsidRDefault="009A6EAF" w:rsidP="009A6EAF">
            <w:pPr>
              <w:pStyle w:val="Table"/>
              <w:rPr>
                <w:b/>
              </w:rPr>
            </w:pPr>
            <w:r>
              <w:t>This extracts the EHV splitting factor</w:t>
            </w:r>
            <w:r w:rsidR="00C564EC">
              <w:t>.</w:t>
            </w:r>
          </w:p>
        </w:tc>
      </w:tr>
      <w:tr w:rsidR="00C564EC" w:rsidRPr="0097132F" w14:paraId="45ECC50E" w14:textId="77777777" w:rsidTr="00144D3F">
        <w:trPr>
          <w:cantSplit/>
        </w:trPr>
        <w:tc>
          <w:tcPr>
            <w:tcW w:w="817" w:type="dxa"/>
          </w:tcPr>
          <w:p w14:paraId="0394BA03" w14:textId="44C9920C" w:rsidR="00C564EC" w:rsidRPr="00B37E61" w:rsidRDefault="00F01856" w:rsidP="00144D3F">
            <w:pPr>
              <w:pStyle w:val="Table"/>
              <w:rPr>
                <w:b/>
              </w:rPr>
            </w:pPr>
            <w:r>
              <w:rPr>
                <w:b/>
              </w:rPr>
              <w:t>1510</w:t>
            </w:r>
          </w:p>
        </w:tc>
        <w:tc>
          <w:tcPr>
            <w:tcW w:w="8419" w:type="dxa"/>
          </w:tcPr>
          <w:p w14:paraId="7BB0B245" w14:textId="77777777" w:rsidR="00C564EC" w:rsidRDefault="00C564EC" w:rsidP="00144D3F">
            <w:pPr>
              <w:pStyle w:val="Table"/>
              <w:rPr>
                <w:b/>
              </w:rPr>
            </w:pPr>
            <w:r w:rsidRPr="00B37E61">
              <w:rPr>
                <w:b/>
              </w:rPr>
              <w:t>Network levels not covered by DNO network</w:t>
            </w:r>
            <w:r>
              <w:rPr>
                <w:b/>
              </w:rPr>
              <w:t xml:space="preserve"> </w:t>
            </w:r>
          </w:p>
          <w:p w14:paraId="44B3EF36" w14:textId="6EEB49E4" w:rsidR="00C564EC" w:rsidRPr="00B37E61" w:rsidRDefault="009A6EAF" w:rsidP="009A6EAF">
            <w:pPr>
              <w:pStyle w:val="Table"/>
              <w:rPr>
                <w:b/>
              </w:rPr>
            </w:pPr>
            <w:r>
              <w:t xml:space="preserve">This combines assumptions about the network levels associated with the different boundary levels with the splitting factors in order to create a matrix of the proportion of the costs at each network level which are not DNO costs for each </w:t>
            </w:r>
            <w:r w:rsidR="00034DDB">
              <w:t xml:space="preserve">LDNO boundary and end user </w:t>
            </w:r>
            <w:r>
              <w:t>configuration</w:t>
            </w:r>
            <w:r w:rsidR="00C564EC">
              <w:t>.</w:t>
            </w:r>
          </w:p>
        </w:tc>
      </w:tr>
      <w:tr w:rsidR="00944F26" w:rsidRPr="0097132F" w14:paraId="32B00A76" w14:textId="77777777" w:rsidTr="000D237B">
        <w:trPr>
          <w:cantSplit/>
        </w:trPr>
        <w:tc>
          <w:tcPr>
            <w:tcW w:w="817" w:type="dxa"/>
          </w:tcPr>
          <w:p w14:paraId="5F62E453" w14:textId="77777777" w:rsidR="00944F26" w:rsidRPr="00B37E61" w:rsidRDefault="00944F26" w:rsidP="000D237B">
            <w:pPr>
              <w:pStyle w:val="Table"/>
              <w:rPr>
                <w:b/>
              </w:rPr>
            </w:pPr>
            <w:r>
              <w:rPr>
                <w:b/>
              </w:rPr>
              <w:t>1511</w:t>
            </w:r>
          </w:p>
        </w:tc>
        <w:tc>
          <w:tcPr>
            <w:tcW w:w="8419" w:type="dxa"/>
          </w:tcPr>
          <w:p w14:paraId="6FDE2C60" w14:textId="3FF30F98" w:rsidR="00944F26" w:rsidRDefault="00944F26" w:rsidP="000D237B">
            <w:pPr>
              <w:pStyle w:val="Table"/>
              <w:rPr>
                <w:b/>
              </w:rPr>
            </w:pPr>
            <w:r w:rsidRPr="00B37E61">
              <w:rPr>
                <w:b/>
              </w:rPr>
              <w:t xml:space="preserve">MEAV </w:t>
            </w:r>
            <w:r>
              <w:rPr>
                <w:b/>
              </w:rPr>
              <w:t>calculations</w:t>
            </w:r>
          </w:p>
          <w:p w14:paraId="3959521E" w14:textId="5CE203D9" w:rsidR="00944F26" w:rsidRPr="00B37E61" w:rsidRDefault="00944F26" w:rsidP="00944F26">
            <w:pPr>
              <w:pStyle w:val="Table"/>
              <w:rPr>
                <w:b/>
              </w:rPr>
            </w:pPr>
            <w:r>
              <w:t>This table contains MEAV for each asset category and constant data mapping asset categories to EHV network levels.</w:t>
            </w:r>
          </w:p>
        </w:tc>
      </w:tr>
      <w:tr w:rsidR="00944F26" w:rsidRPr="0097132F" w14:paraId="6FD2802B" w14:textId="77777777" w:rsidTr="00144D3F">
        <w:trPr>
          <w:cantSplit/>
        </w:trPr>
        <w:tc>
          <w:tcPr>
            <w:tcW w:w="817" w:type="dxa"/>
          </w:tcPr>
          <w:p w14:paraId="27508D25" w14:textId="4D37A28D" w:rsidR="00944F26" w:rsidRPr="00B37E61" w:rsidRDefault="00944F26" w:rsidP="00144D3F">
            <w:pPr>
              <w:pStyle w:val="Table"/>
              <w:rPr>
                <w:b/>
              </w:rPr>
            </w:pPr>
            <w:r w:rsidRPr="00B37E61">
              <w:rPr>
                <w:b/>
              </w:rPr>
              <w:lastRenderedPageBreak/>
              <w:t>1512</w:t>
            </w:r>
          </w:p>
        </w:tc>
        <w:tc>
          <w:tcPr>
            <w:tcW w:w="8419" w:type="dxa"/>
          </w:tcPr>
          <w:p w14:paraId="58437CDC" w14:textId="77777777" w:rsidR="00944F26" w:rsidRDefault="00944F26" w:rsidP="00144D3F">
            <w:pPr>
              <w:pStyle w:val="Table"/>
              <w:rPr>
                <w:b/>
              </w:rPr>
            </w:pPr>
            <w:r w:rsidRPr="00B37E61">
              <w:rPr>
                <w:b/>
              </w:rPr>
              <w:t>MEAV by network level (£)</w:t>
            </w:r>
          </w:p>
          <w:p w14:paraId="3019FB82" w14:textId="1D2DCAA9" w:rsidR="00944F26" w:rsidRPr="00B37E61" w:rsidRDefault="00944F26" w:rsidP="00944F26">
            <w:pPr>
              <w:pStyle w:val="Table"/>
              <w:rPr>
                <w:b/>
              </w:rPr>
            </w:pPr>
            <w:r>
              <w:t>This table calculates MEAV for each EHV network level.</w:t>
            </w:r>
          </w:p>
        </w:tc>
      </w:tr>
      <w:tr w:rsidR="00944F26" w:rsidRPr="0097132F" w14:paraId="44D8EC0A" w14:textId="77777777" w:rsidTr="00144D3F">
        <w:trPr>
          <w:cantSplit/>
        </w:trPr>
        <w:tc>
          <w:tcPr>
            <w:tcW w:w="817" w:type="dxa"/>
          </w:tcPr>
          <w:p w14:paraId="798BD892" w14:textId="12E07044" w:rsidR="00944F26" w:rsidRPr="00B37E61" w:rsidRDefault="00944F26" w:rsidP="00144D3F">
            <w:pPr>
              <w:pStyle w:val="Table"/>
              <w:rPr>
                <w:b/>
              </w:rPr>
            </w:pPr>
            <w:r w:rsidRPr="00B37E61">
              <w:rPr>
                <w:b/>
              </w:rPr>
              <w:t>1513</w:t>
            </w:r>
          </w:p>
        </w:tc>
        <w:tc>
          <w:tcPr>
            <w:tcW w:w="8419" w:type="dxa"/>
          </w:tcPr>
          <w:p w14:paraId="05004910" w14:textId="77777777" w:rsidR="00944F26" w:rsidRDefault="00944F26" w:rsidP="00144D3F">
            <w:pPr>
              <w:pStyle w:val="Table"/>
              <w:rPr>
                <w:b/>
              </w:rPr>
            </w:pPr>
            <w:r w:rsidRPr="00B37E61">
              <w:rPr>
                <w:b/>
              </w:rPr>
              <w:t>MEAV percentages</w:t>
            </w:r>
            <w:r>
              <w:rPr>
                <w:b/>
              </w:rPr>
              <w:t xml:space="preserve"> </w:t>
            </w:r>
          </w:p>
          <w:p w14:paraId="76FF8D34" w14:textId="337A5001" w:rsidR="00944F26" w:rsidRPr="00B37E61" w:rsidRDefault="00EF4572" w:rsidP="00EF4572">
            <w:pPr>
              <w:pStyle w:val="Table"/>
              <w:rPr>
                <w:b/>
              </w:rPr>
            </w:pPr>
            <w:r>
              <w:t>This table calculates the proportion of the MEAV at each EHV network level.</w:t>
            </w:r>
          </w:p>
        </w:tc>
      </w:tr>
      <w:tr w:rsidR="00944F26" w:rsidRPr="0097132F" w14:paraId="2C10E140" w14:textId="77777777" w:rsidTr="00144D3F">
        <w:trPr>
          <w:cantSplit/>
        </w:trPr>
        <w:tc>
          <w:tcPr>
            <w:tcW w:w="817" w:type="dxa"/>
          </w:tcPr>
          <w:p w14:paraId="50E4280E" w14:textId="6F6C0021" w:rsidR="00944F26" w:rsidRPr="00B37E61" w:rsidRDefault="00944F26" w:rsidP="00144D3F">
            <w:pPr>
              <w:pStyle w:val="Table"/>
              <w:rPr>
                <w:b/>
              </w:rPr>
            </w:pPr>
            <w:r w:rsidRPr="00B37E61">
              <w:rPr>
                <w:b/>
              </w:rPr>
              <w:t>1514</w:t>
            </w:r>
          </w:p>
        </w:tc>
        <w:tc>
          <w:tcPr>
            <w:tcW w:w="8419" w:type="dxa"/>
          </w:tcPr>
          <w:p w14:paraId="5BE1748E" w14:textId="77777777" w:rsidR="00944F26" w:rsidRDefault="00944F26" w:rsidP="00144D3F">
            <w:pPr>
              <w:pStyle w:val="Table"/>
              <w:rPr>
                <w:b/>
              </w:rPr>
            </w:pPr>
            <w:r w:rsidRPr="00B37E61">
              <w:rPr>
                <w:b/>
              </w:rPr>
              <w:t>Complete allocation, adjusted for regulatory capitalisation</w:t>
            </w:r>
            <w:r>
              <w:rPr>
                <w:b/>
              </w:rPr>
              <w:t xml:space="preserve"> </w:t>
            </w:r>
          </w:p>
          <w:p w14:paraId="734152C2" w14:textId="46D089FE" w:rsidR="00944F26" w:rsidRPr="00B37E61" w:rsidRDefault="00770884" w:rsidP="00144D3F">
            <w:pPr>
              <w:pStyle w:val="Table"/>
              <w:rPr>
                <w:b/>
              </w:rPr>
            </w:pPr>
            <w:r>
              <w:t>This allocation of costs to network levels, based on data from table 1502, excludes a proportion of costs which is deemed to be capitalised for regulatory purposes</w:t>
            </w:r>
            <w:r w:rsidR="00944F26">
              <w:t>.</w:t>
            </w:r>
          </w:p>
        </w:tc>
      </w:tr>
      <w:tr w:rsidR="00944F26" w:rsidRPr="0097132F" w14:paraId="33F5CC43" w14:textId="77777777" w:rsidTr="00144D3F">
        <w:trPr>
          <w:cantSplit/>
        </w:trPr>
        <w:tc>
          <w:tcPr>
            <w:tcW w:w="817" w:type="dxa"/>
          </w:tcPr>
          <w:p w14:paraId="1E9E28FF" w14:textId="4D9CA9A9" w:rsidR="00944F26" w:rsidRPr="00B37E61" w:rsidRDefault="00944F26" w:rsidP="00144D3F">
            <w:pPr>
              <w:pStyle w:val="Table"/>
              <w:rPr>
                <w:b/>
              </w:rPr>
            </w:pPr>
            <w:r w:rsidRPr="00B37E61">
              <w:rPr>
                <w:b/>
              </w:rPr>
              <w:t>1515</w:t>
            </w:r>
          </w:p>
        </w:tc>
        <w:tc>
          <w:tcPr>
            <w:tcW w:w="8419" w:type="dxa"/>
          </w:tcPr>
          <w:p w14:paraId="349782D3" w14:textId="77777777" w:rsidR="00944F26" w:rsidRDefault="00944F26" w:rsidP="00144D3F">
            <w:pPr>
              <w:pStyle w:val="Table"/>
              <w:rPr>
                <w:b/>
              </w:rPr>
            </w:pPr>
            <w:r w:rsidRPr="00B37E61">
              <w:rPr>
                <w:b/>
              </w:rPr>
              <w:t>Total expensed for each level</w:t>
            </w:r>
            <w:r>
              <w:rPr>
                <w:b/>
              </w:rPr>
              <w:t xml:space="preserve"> </w:t>
            </w:r>
          </w:p>
          <w:p w14:paraId="3382975E" w14:textId="3654B55C" w:rsidR="00944F26" w:rsidRPr="00B37E61" w:rsidRDefault="00720D36" w:rsidP="00720D36">
            <w:pPr>
              <w:pStyle w:val="Table"/>
              <w:rPr>
                <w:b/>
              </w:rPr>
            </w:pPr>
            <w:r>
              <w:t>This aggregates the data in table 1514 across all network levels</w:t>
            </w:r>
            <w:r w:rsidR="00944F26">
              <w:t>.</w:t>
            </w:r>
          </w:p>
        </w:tc>
      </w:tr>
      <w:tr w:rsidR="00944F26" w:rsidRPr="0097132F" w14:paraId="777EDF43" w14:textId="77777777" w:rsidTr="00144D3F">
        <w:trPr>
          <w:cantSplit/>
        </w:trPr>
        <w:tc>
          <w:tcPr>
            <w:tcW w:w="817" w:type="dxa"/>
          </w:tcPr>
          <w:p w14:paraId="77A9FB61" w14:textId="5264F999" w:rsidR="00944F26" w:rsidRPr="00B37E61" w:rsidRDefault="00944F26" w:rsidP="00144D3F">
            <w:pPr>
              <w:pStyle w:val="Table"/>
              <w:rPr>
                <w:b/>
              </w:rPr>
            </w:pPr>
            <w:r w:rsidRPr="00B37E61">
              <w:rPr>
                <w:b/>
              </w:rPr>
              <w:t>1516</w:t>
            </w:r>
          </w:p>
        </w:tc>
        <w:tc>
          <w:tcPr>
            <w:tcW w:w="8419" w:type="dxa"/>
          </w:tcPr>
          <w:p w14:paraId="4F1DBEA9" w14:textId="77777777" w:rsidR="00944F26" w:rsidRDefault="00944F26" w:rsidP="00144D3F">
            <w:pPr>
              <w:pStyle w:val="Table"/>
              <w:rPr>
                <w:b/>
              </w:rPr>
            </w:pPr>
            <w:r w:rsidRPr="00B37E61">
              <w:rPr>
                <w:b/>
              </w:rPr>
              <w:t>Expensed proportions</w:t>
            </w:r>
            <w:r>
              <w:rPr>
                <w:b/>
              </w:rPr>
              <w:t xml:space="preserve"> </w:t>
            </w:r>
          </w:p>
          <w:p w14:paraId="43282E23" w14:textId="77679D21" w:rsidR="00944F26" w:rsidRPr="00B37E61" w:rsidRDefault="00720D36" w:rsidP="00720D36">
            <w:pPr>
              <w:pStyle w:val="Table"/>
              <w:rPr>
                <w:b/>
              </w:rPr>
            </w:pPr>
            <w:r>
              <w:t>This uses tables 1514 and 1515 to calculate the proportion of expensed costs arising at each network level</w:t>
            </w:r>
            <w:r w:rsidR="00944F26">
              <w:t>.</w:t>
            </w:r>
          </w:p>
        </w:tc>
      </w:tr>
      <w:tr w:rsidR="009422C7" w:rsidRPr="0097132F" w14:paraId="153E79A8" w14:textId="77777777" w:rsidTr="00144D3F">
        <w:trPr>
          <w:cantSplit/>
        </w:trPr>
        <w:tc>
          <w:tcPr>
            <w:tcW w:w="817" w:type="dxa"/>
          </w:tcPr>
          <w:p w14:paraId="09F69ABD" w14:textId="32FF6416" w:rsidR="009422C7" w:rsidRPr="00B37E61" w:rsidRDefault="009422C7" w:rsidP="00144D3F">
            <w:pPr>
              <w:pStyle w:val="Table"/>
              <w:rPr>
                <w:b/>
              </w:rPr>
            </w:pPr>
            <w:r w:rsidRPr="00B37E61">
              <w:rPr>
                <w:b/>
              </w:rPr>
              <w:t>1517</w:t>
            </w:r>
          </w:p>
        </w:tc>
        <w:tc>
          <w:tcPr>
            <w:tcW w:w="8419" w:type="dxa"/>
          </w:tcPr>
          <w:p w14:paraId="37993BE9" w14:textId="6DF4C729" w:rsidR="002A4A79" w:rsidRDefault="002A4A79" w:rsidP="002A4A79">
            <w:pPr>
              <w:pStyle w:val="Table"/>
              <w:rPr>
                <w:b/>
              </w:rPr>
            </w:pPr>
            <w:r w:rsidRPr="00B37E61">
              <w:rPr>
                <w:b/>
              </w:rPr>
              <w:t>p/kWh split</w:t>
            </w:r>
            <w:r>
              <w:rPr>
                <w:b/>
              </w:rPr>
              <w:t xml:space="preserve"> </w:t>
            </w:r>
            <w:r w:rsidR="00FF043A">
              <w:rPr>
                <w:b/>
              </w:rPr>
              <w:t>(DCP 117 modified)</w:t>
            </w:r>
          </w:p>
          <w:p w14:paraId="5961BA8C" w14:textId="15923676" w:rsidR="009422C7" w:rsidRPr="00B37E61" w:rsidRDefault="002A4A79" w:rsidP="00E75800">
            <w:pPr>
              <w:pStyle w:val="Table"/>
              <w:rPr>
                <w:b/>
              </w:rPr>
            </w:pPr>
            <w:r>
              <w:t>This allocates the revenue to be allocated between network levels, using both the expensed costs percentages and the net capex percentages, and expresses the result as a unit cost over the number of units flowing through each network level.</w:t>
            </w:r>
            <w:r w:rsidR="00E75800">
              <w:t xml:space="preserve"> </w:t>
            </w:r>
          </w:p>
        </w:tc>
      </w:tr>
      <w:tr w:rsidR="009422C7" w:rsidRPr="0097132F" w14:paraId="186D0431" w14:textId="77777777" w:rsidTr="00144D3F">
        <w:trPr>
          <w:cantSplit/>
        </w:trPr>
        <w:tc>
          <w:tcPr>
            <w:tcW w:w="817" w:type="dxa"/>
          </w:tcPr>
          <w:p w14:paraId="18CDF1FC" w14:textId="1CA2E050" w:rsidR="009422C7" w:rsidRPr="00B37E61" w:rsidRDefault="009422C7" w:rsidP="00144D3F">
            <w:pPr>
              <w:pStyle w:val="Table"/>
              <w:rPr>
                <w:b/>
              </w:rPr>
            </w:pPr>
            <w:r w:rsidRPr="00B37E61">
              <w:rPr>
                <w:b/>
              </w:rPr>
              <w:t>1518</w:t>
            </w:r>
          </w:p>
        </w:tc>
        <w:tc>
          <w:tcPr>
            <w:tcW w:w="8419" w:type="dxa"/>
          </w:tcPr>
          <w:p w14:paraId="094D407A" w14:textId="77777777" w:rsidR="002A4A79" w:rsidRDefault="002A4A79" w:rsidP="002A4A79">
            <w:pPr>
              <w:pStyle w:val="Table"/>
              <w:rPr>
                <w:b/>
              </w:rPr>
            </w:pPr>
            <w:r w:rsidRPr="00B37E61">
              <w:rPr>
                <w:b/>
              </w:rPr>
              <w:t>p/kWh not split</w:t>
            </w:r>
            <w:r>
              <w:rPr>
                <w:b/>
              </w:rPr>
              <w:t xml:space="preserve"> </w:t>
            </w:r>
          </w:p>
          <w:p w14:paraId="4C955865" w14:textId="73AF42B0" w:rsidR="009422C7" w:rsidRPr="00B37E61" w:rsidRDefault="002A4A79" w:rsidP="002A4A79">
            <w:pPr>
              <w:pStyle w:val="Table"/>
              <w:rPr>
                <w:b/>
              </w:rPr>
            </w:pPr>
            <w:r>
              <w:t>This expresses the revenue excluded from Method M allocation as a unit cost over the number of units flowing through the network.</w:t>
            </w:r>
          </w:p>
        </w:tc>
      </w:tr>
      <w:tr w:rsidR="009422C7" w:rsidRPr="0097132F" w14:paraId="65FA7DD9" w14:textId="77777777" w:rsidTr="00144D3F">
        <w:trPr>
          <w:cantSplit/>
        </w:trPr>
        <w:tc>
          <w:tcPr>
            <w:tcW w:w="817" w:type="dxa"/>
          </w:tcPr>
          <w:p w14:paraId="29469C0D" w14:textId="7A2D5C46" w:rsidR="009422C7" w:rsidRPr="00B37E61" w:rsidRDefault="009422C7" w:rsidP="00144D3F">
            <w:pPr>
              <w:pStyle w:val="Table"/>
              <w:rPr>
                <w:b/>
              </w:rPr>
            </w:pPr>
            <w:r w:rsidRPr="00B37E61">
              <w:rPr>
                <w:b/>
              </w:rPr>
              <w:t>1519</w:t>
            </w:r>
          </w:p>
        </w:tc>
        <w:tc>
          <w:tcPr>
            <w:tcW w:w="8419" w:type="dxa"/>
          </w:tcPr>
          <w:p w14:paraId="2280CCAA" w14:textId="77777777" w:rsidR="002A4A79" w:rsidRDefault="002A4A79" w:rsidP="002A4A79">
            <w:pPr>
              <w:pStyle w:val="Table"/>
              <w:rPr>
                <w:b/>
              </w:rPr>
            </w:pPr>
            <w:r w:rsidRPr="00B37E61">
              <w:rPr>
                <w:b/>
              </w:rPr>
              <w:t>Allocated proportion</w:t>
            </w:r>
            <w:r>
              <w:rPr>
                <w:b/>
              </w:rPr>
              <w:t xml:space="preserve"> </w:t>
            </w:r>
          </w:p>
          <w:p w14:paraId="0CBDBCA3" w14:textId="0A9C7371" w:rsidR="009422C7" w:rsidRPr="00B37E61" w:rsidRDefault="002A4A79" w:rsidP="00585E1B">
            <w:pPr>
              <w:pStyle w:val="Table"/>
              <w:rPr>
                <w:b/>
              </w:rPr>
            </w:pPr>
            <w:r>
              <w:t xml:space="preserve">This uses data from tables </w:t>
            </w:r>
            <w:r w:rsidR="00585E1B">
              <w:t>1517</w:t>
            </w:r>
            <w:r>
              <w:t xml:space="preserve"> and </w:t>
            </w:r>
            <w:r w:rsidR="00585E1B">
              <w:t>1518</w:t>
            </w:r>
            <w:r>
              <w:t xml:space="preserve"> to calculate the proportion of total costs allocated to each network level, adjusted for the amount of power flowing through each network level.</w:t>
            </w:r>
          </w:p>
        </w:tc>
      </w:tr>
      <w:tr w:rsidR="009422C7" w:rsidRPr="0097132F" w14:paraId="1802E9C8" w14:textId="77777777" w:rsidTr="00144D3F">
        <w:trPr>
          <w:cantSplit/>
        </w:trPr>
        <w:tc>
          <w:tcPr>
            <w:tcW w:w="817" w:type="dxa"/>
          </w:tcPr>
          <w:p w14:paraId="55BAD65B" w14:textId="06CE3C8C" w:rsidR="009422C7" w:rsidRPr="00B37E61" w:rsidRDefault="009422C7" w:rsidP="00144D3F">
            <w:pPr>
              <w:pStyle w:val="Table"/>
              <w:rPr>
                <w:b/>
              </w:rPr>
            </w:pPr>
            <w:r w:rsidRPr="00B37E61">
              <w:rPr>
                <w:b/>
              </w:rPr>
              <w:t>1520</w:t>
            </w:r>
            <w:r w:rsidR="00E75800">
              <w:rPr>
                <w:b/>
              </w:rPr>
              <w:t>–1522</w:t>
            </w:r>
          </w:p>
        </w:tc>
        <w:tc>
          <w:tcPr>
            <w:tcW w:w="8419" w:type="dxa"/>
          </w:tcPr>
          <w:p w14:paraId="7BBE49CE" w14:textId="570E64F8" w:rsidR="009422C7" w:rsidRDefault="009422C7" w:rsidP="00144D3F">
            <w:pPr>
              <w:pStyle w:val="Table"/>
              <w:rPr>
                <w:b/>
              </w:rPr>
            </w:pPr>
            <w:r w:rsidRPr="00B37E61">
              <w:rPr>
                <w:b/>
              </w:rPr>
              <w:t>Allocation to EHV network levels</w:t>
            </w:r>
            <w:r w:rsidR="00E75800">
              <w:rPr>
                <w:b/>
              </w:rPr>
              <w:t xml:space="preserve">; </w:t>
            </w:r>
            <w:r w:rsidR="00E75800" w:rsidRPr="00B37E61">
              <w:rPr>
                <w:b/>
              </w:rPr>
              <w:t>Allocation between EHV network levels</w:t>
            </w:r>
            <w:r w:rsidR="00E75800">
              <w:rPr>
                <w:b/>
              </w:rPr>
              <w:t xml:space="preserve">; </w:t>
            </w:r>
            <w:r w:rsidR="00E75800" w:rsidRPr="00B37E61">
              <w:rPr>
                <w:b/>
              </w:rPr>
              <w:t>Extended allocation</w:t>
            </w:r>
          </w:p>
          <w:p w14:paraId="4E22617D" w14:textId="6B0EFB63" w:rsidR="009422C7" w:rsidRPr="00B37E61" w:rsidRDefault="00E75800" w:rsidP="00144D3F">
            <w:pPr>
              <w:pStyle w:val="Table"/>
              <w:rPr>
                <w:b/>
              </w:rPr>
            </w:pPr>
            <w:r>
              <w:t>These tables use the MEAV percentages from table 1513 to split the EHV&amp;132 allocation in table 1519 into separate allocations for each EHV network level.</w:t>
            </w:r>
          </w:p>
        </w:tc>
      </w:tr>
      <w:tr w:rsidR="009422C7" w:rsidRPr="0097132F" w14:paraId="42886285" w14:textId="77777777" w:rsidTr="00144D3F">
        <w:trPr>
          <w:cantSplit/>
        </w:trPr>
        <w:tc>
          <w:tcPr>
            <w:tcW w:w="817" w:type="dxa"/>
          </w:tcPr>
          <w:p w14:paraId="08ADD6B6" w14:textId="56C1A296" w:rsidR="009422C7" w:rsidRPr="00B37E61" w:rsidRDefault="009422C7" w:rsidP="00144D3F">
            <w:pPr>
              <w:pStyle w:val="Table"/>
              <w:rPr>
                <w:b/>
              </w:rPr>
            </w:pPr>
            <w:r w:rsidRPr="00B37E61">
              <w:rPr>
                <w:b/>
              </w:rPr>
              <w:t>1523</w:t>
            </w:r>
          </w:p>
        </w:tc>
        <w:tc>
          <w:tcPr>
            <w:tcW w:w="8419" w:type="dxa"/>
          </w:tcPr>
          <w:p w14:paraId="1012AF2B" w14:textId="77777777" w:rsidR="009422C7" w:rsidRDefault="009422C7" w:rsidP="00144D3F">
            <w:pPr>
              <w:pStyle w:val="Table"/>
              <w:rPr>
                <w:b/>
              </w:rPr>
            </w:pPr>
            <w:r w:rsidRPr="00B37E61">
              <w:rPr>
                <w:b/>
              </w:rPr>
              <w:t>Proportion of costs not covered by DNO network</w:t>
            </w:r>
            <w:r>
              <w:rPr>
                <w:b/>
              </w:rPr>
              <w:t xml:space="preserve"> </w:t>
            </w:r>
          </w:p>
          <w:p w14:paraId="37D6B271" w14:textId="3F02EB58" w:rsidR="009422C7" w:rsidRPr="00B37E61" w:rsidRDefault="00F81EFA" w:rsidP="00FE5B0B">
            <w:pPr>
              <w:pStyle w:val="Table"/>
              <w:rPr>
                <w:b/>
              </w:rPr>
            </w:pPr>
            <w:r>
              <w:t xml:space="preserve">This </w:t>
            </w:r>
            <w:r w:rsidR="00FE5B0B">
              <w:t>combines data from tables 1510 and 1522 to determine the proportion of a notional LV p/kWh that is not covered by the DNO’s network</w:t>
            </w:r>
            <w:r w:rsidR="008478C5">
              <w:t xml:space="preserve">, for each </w:t>
            </w:r>
            <w:r w:rsidR="00034DDB">
              <w:t xml:space="preserve">LDNO boundary and end user </w:t>
            </w:r>
            <w:r w:rsidR="008478C5">
              <w:t>configuration.</w:t>
            </w:r>
          </w:p>
        </w:tc>
      </w:tr>
      <w:tr w:rsidR="009422C7" w:rsidRPr="0097132F" w14:paraId="1FD22CD1" w14:textId="77777777" w:rsidTr="00144D3F">
        <w:trPr>
          <w:cantSplit/>
        </w:trPr>
        <w:tc>
          <w:tcPr>
            <w:tcW w:w="817" w:type="dxa"/>
          </w:tcPr>
          <w:p w14:paraId="053852CD" w14:textId="260384D0" w:rsidR="009422C7" w:rsidRPr="00B37E61" w:rsidRDefault="009422C7" w:rsidP="00144D3F">
            <w:pPr>
              <w:pStyle w:val="Table"/>
              <w:rPr>
                <w:b/>
              </w:rPr>
            </w:pPr>
            <w:r w:rsidRPr="00B37E61">
              <w:rPr>
                <w:b/>
              </w:rPr>
              <w:t>1524</w:t>
            </w:r>
          </w:p>
        </w:tc>
        <w:tc>
          <w:tcPr>
            <w:tcW w:w="8419" w:type="dxa"/>
          </w:tcPr>
          <w:p w14:paraId="5CCD24B7" w14:textId="77777777" w:rsidR="009422C7" w:rsidRDefault="009422C7" w:rsidP="00144D3F">
            <w:pPr>
              <w:pStyle w:val="Table"/>
              <w:rPr>
                <w:b/>
              </w:rPr>
            </w:pPr>
            <w:r w:rsidRPr="00B37E61">
              <w:rPr>
                <w:b/>
              </w:rPr>
              <w:t>Network levels not covered by all-the-way tariff</w:t>
            </w:r>
            <w:r>
              <w:rPr>
                <w:b/>
              </w:rPr>
              <w:t xml:space="preserve"> </w:t>
            </w:r>
          </w:p>
          <w:p w14:paraId="45065AB2" w14:textId="4381E43F" w:rsidR="009422C7" w:rsidRPr="00B37E61" w:rsidRDefault="00F81EFA" w:rsidP="00144D3F">
            <w:pPr>
              <w:pStyle w:val="Table"/>
              <w:rPr>
                <w:b/>
              </w:rPr>
            </w:pPr>
            <w:r>
              <w:t>This table of constants identifies the network level not used by the all-the-way tariff</w:t>
            </w:r>
            <w:r w:rsidR="008478C5">
              <w:t>,</w:t>
            </w:r>
            <w:r>
              <w:t xml:space="preserve"> for each </w:t>
            </w:r>
            <w:r w:rsidR="00034DDB">
              <w:t xml:space="preserve">LDNO boundary and end user </w:t>
            </w:r>
            <w:r>
              <w:t>configuration</w:t>
            </w:r>
            <w:r w:rsidR="009422C7">
              <w:t>.</w:t>
            </w:r>
          </w:p>
        </w:tc>
      </w:tr>
      <w:tr w:rsidR="009422C7" w:rsidRPr="0097132F" w14:paraId="0E4D1974" w14:textId="77777777" w:rsidTr="00144D3F">
        <w:trPr>
          <w:cantSplit/>
        </w:trPr>
        <w:tc>
          <w:tcPr>
            <w:tcW w:w="817" w:type="dxa"/>
          </w:tcPr>
          <w:p w14:paraId="5D0E12B5" w14:textId="6B79EADA" w:rsidR="009422C7" w:rsidRPr="00B37E61" w:rsidRDefault="009422C7" w:rsidP="00144D3F">
            <w:pPr>
              <w:pStyle w:val="Table"/>
              <w:rPr>
                <w:b/>
              </w:rPr>
            </w:pPr>
            <w:r w:rsidRPr="00B37E61">
              <w:rPr>
                <w:b/>
              </w:rPr>
              <w:lastRenderedPageBreak/>
              <w:t>1525</w:t>
            </w:r>
          </w:p>
        </w:tc>
        <w:tc>
          <w:tcPr>
            <w:tcW w:w="8419" w:type="dxa"/>
          </w:tcPr>
          <w:p w14:paraId="7FF0A036" w14:textId="77777777" w:rsidR="009422C7" w:rsidRDefault="009422C7" w:rsidP="00144D3F">
            <w:pPr>
              <w:pStyle w:val="Table"/>
              <w:rPr>
                <w:b/>
              </w:rPr>
            </w:pPr>
            <w:r w:rsidRPr="00B37E61">
              <w:rPr>
                <w:b/>
              </w:rPr>
              <w:t>Proportion of costs not covered by all-the-way tariff</w:t>
            </w:r>
            <w:r>
              <w:rPr>
                <w:b/>
              </w:rPr>
              <w:t xml:space="preserve"> </w:t>
            </w:r>
          </w:p>
          <w:p w14:paraId="4D3F3E7D" w14:textId="43C154EA" w:rsidR="009422C7" w:rsidRPr="00B37E61" w:rsidRDefault="00FE5B0B" w:rsidP="00FE5B0B">
            <w:pPr>
              <w:pStyle w:val="Table"/>
              <w:rPr>
                <w:b/>
              </w:rPr>
            </w:pPr>
            <w:r>
              <w:t>This combines data from tables 1522 and 1524 to determine the proportion of a notional LV p/kWh that is not covered by the all-the-way tariff</w:t>
            </w:r>
            <w:r w:rsidR="008478C5">
              <w:t xml:space="preserve">, for each </w:t>
            </w:r>
            <w:r w:rsidR="00034DDB">
              <w:t xml:space="preserve">LDNO boundary and end user </w:t>
            </w:r>
            <w:r w:rsidR="008478C5">
              <w:t>configuration.</w:t>
            </w:r>
          </w:p>
        </w:tc>
      </w:tr>
      <w:tr w:rsidR="009422C7" w:rsidRPr="0097132F" w14:paraId="3C2A1D18" w14:textId="77777777" w:rsidTr="00144D3F">
        <w:trPr>
          <w:cantSplit/>
        </w:trPr>
        <w:tc>
          <w:tcPr>
            <w:tcW w:w="817" w:type="dxa"/>
          </w:tcPr>
          <w:p w14:paraId="3ED63B07" w14:textId="3B877FB3" w:rsidR="009422C7" w:rsidRPr="00B37E61" w:rsidRDefault="009422C7" w:rsidP="00144D3F">
            <w:pPr>
              <w:pStyle w:val="Table"/>
              <w:rPr>
                <w:b/>
              </w:rPr>
            </w:pPr>
            <w:r w:rsidRPr="00B37E61">
              <w:rPr>
                <w:b/>
              </w:rPr>
              <w:t>1526</w:t>
            </w:r>
          </w:p>
        </w:tc>
        <w:tc>
          <w:tcPr>
            <w:tcW w:w="8419" w:type="dxa"/>
          </w:tcPr>
          <w:p w14:paraId="3BA344C0" w14:textId="77777777" w:rsidR="009422C7" w:rsidRDefault="009422C7" w:rsidP="00144D3F">
            <w:pPr>
              <w:pStyle w:val="Table"/>
              <w:rPr>
                <w:b/>
              </w:rPr>
            </w:pPr>
            <w:r w:rsidRPr="00B37E61">
              <w:rPr>
                <w:b/>
              </w:rPr>
              <w:t>LDNO discounts (EDCM)</w:t>
            </w:r>
            <w:r>
              <w:rPr>
                <w:b/>
              </w:rPr>
              <w:t xml:space="preserve"> </w:t>
            </w:r>
          </w:p>
          <w:p w14:paraId="01913EFD" w14:textId="3270C8E2" w:rsidR="009422C7" w:rsidRPr="00B37E61" w:rsidRDefault="008478C5" w:rsidP="008478C5">
            <w:pPr>
              <w:pStyle w:val="Table"/>
              <w:rPr>
                <w:b/>
              </w:rPr>
            </w:pPr>
            <w:r>
              <w:t xml:space="preserve">This calculates the LDNO discount factor for each </w:t>
            </w:r>
            <w:r w:rsidR="00034DDB">
              <w:t xml:space="preserve">LDNO boundary and end user </w:t>
            </w:r>
            <w:r>
              <w:t>configuration</w:t>
            </w:r>
            <w:r w:rsidR="009422C7">
              <w:t>.</w:t>
            </w:r>
          </w:p>
        </w:tc>
      </w:tr>
    </w:tbl>
    <w:p w14:paraId="5BA17807" w14:textId="77777777" w:rsidR="001D5AFA" w:rsidRDefault="001D5AFA" w:rsidP="001D5AFA"/>
    <w:p w14:paraId="2D122960" w14:textId="548DED6D" w:rsidR="00534B96" w:rsidRDefault="006F4720" w:rsidP="00534B96">
      <w:pPr>
        <w:pStyle w:val="Heading2"/>
      </w:pPr>
      <w:r>
        <w:t>Results</w:t>
      </w:r>
    </w:p>
    <w:p w14:paraId="3BFDDE2B" w14:textId="4A69E7B8" w:rsidR="006F4720" w:rsidRPr="006F4720" w:rsidRDefault="006F4720" w:rsidP="006F4720">
      <w:pPr>
        <w:pStyle w:val="Text"/>
      </w:pPr>
      <w:r>
        <w:t>The results are in two tables, one for the CDCM and the other for the EDCM.</w:t>
      </w:r>
    </w:p>
    <w:p w14:paraId="4801D0CE" w14:textId="400E334B" w:rsidR="006F4720" w:rsidRDefault="006F4720" w:rsidP="006F4720">
      <w:pPr>
        <w:pStyle w:val="Text"/>
      </w:pPr>
      <w:r>
        <w:t>The numbers associated with results tables are not fixed — future versions of the model might present the results differently, and/or have results tables in a different order and/or different table numbers for results.</w:t>
      </w:r>
    </w:p>
    <w:p w14:paraId="7E40D7A5" w14:textId="055794AE" w:rsidR="001D5AFA" w:rsidRPr="006F4720" w:rsidRDefault="001D5AFA" w:rsidP="001D5AFA">
      <w:pPr>
        <w:pStyle w:val="Text"/>
      </w:pPr>
      <w:r>
        <w:t xml:space="preserve">Table </w:t>
      </w:r>
      <w:r>
        <w:fldChar w:fldCharType="begin"/>
      </w:r>
      <w:r>
        <w:instrText xml:space="preserve"> =1+</w:instrText>
      </w:r>
      <w:r>
        <w:fldChar w:fldCharType="begin"/>
      </w:r>
      <w:r>
        <w:instrText xml:space="preserve"> SEQ \c Table \* ARABIC </w:instrText>
      </w:r>
      <w:r>
        <w:fldChar w:fldCharType="separate"/>
      </w:r>
      <w:r w:rsidR="008F6D89">
        <w:rPr>
          <w:noProof/>
        </w:rPr>
        <w:instrText>3</w:instrText>
      </w:r>
      <w:r>
        <w:fldChar w:fldCharType="end"/>
      </w:r>
      <w:r>
        <w:fldChar w:fldCharType="separate"/>
      </w:r>
      <w:r w:rsidR="008F6D89">
        <w:rPr>
          <w:noProof/>
        </w:rPr>
        <w:t>4</w:t>
      </w:r>
      <w:r>
        <w:fldChar w:fldCharType="end"/>
      </w:r>
      <w:r>
        <w:t xml:space="preserve"> lists the </w:t>
      </w:r>
      <w:r w:rsidR="00DE5BD8">
        <w:t>results</w:t>
      </w:r>
      <w:r>
        <w:t xml:space="preserve"> tables.</w:t>
      </w:r>
    </w:p>
    <w:p w14:paraId="189DDCF0" w14:textId="397ED8C8" w:rsidR="001D5AFA" w:rsidRDefault="001D5AFA" w:rsidP="001D5AFA">
      <w:pPr>
        <w:pStyle w:val="Caption"/>
      </w:pPr>
      <w:r>
        <w:t xml:space="preserve">Table </w:t>
      </w:r>
      <w:r>
        <w:fldChar w:fldCharType="begin"/>
      </w:r>
      <w:r>
        <w:instrText xml:space="preserve"> SEQ Table \* ARABIC </w:instrText>
      </w:r>
      <w:r>
        <w:fldChar w:fldCharType="separate"/>
      </w:r>
      <w:r w:rsidR="008F6D89">
        <w:rPr>
          <w:noProof/>
        </w:rPr>
        <w:t>4</w:t>
      </w:r>
      <w:r>
        <w:fldChar w:fldCharType="end"/>
      </w:r>
      <w:r>
        <w:tab/>
        <w:t>Method M results tables (LDNO discounts)</w:t>
      </w:r>
    </w:p>
    <w:tbl>
      <w:tblPr>
        <w:tblStyle w:val="TableGrid"/>
        <w:tblW w:w="0" w:type="auto"/>
        <w:tblLook w:val="04A0" w:firstRow="1" w:lastRow="0" w:firstColumn="1" w:lastColumn="0" w:noHBand="0" w:noVBand="1"/>
      </w:tblPr>
      <w:tblGrid>
        <w:gridCol w:w="817"/>
        <w:gridCol w:w="8419"/>
      </w:tblGrid>
      <w:tr w:rsidR="00C564EC" w:rsidRPr="0097132F" w14:paraId="33BEBF24" w14:textId="77777777" w:rsidTr="00144D3F">
        <w:trPr>
          <w:cantSplit/>
        </w:trPr>
        <w:tc>
          <w:tcPr>
            <w:tcW w:w="817" w:type="dxa"/>
          </w:tcPr>
          <w:p w14:paraId="1F370EF2" w14:textId="77777777" w:rsidR="00C564EC" w:rsidRPr="00B37E61" w:rsidRDefault="00C564EC" w:rsidP="00144D3F">
            <w:pPr>
              <w:pStyle w:val="Table"/>
              <w:rPr>
                <w:b/>
              </w:rPr>
            </w:pPr>
            <w:r w:rsidRPr="00B37E61">
              <w:rPr>
                <w:b/>
              </w:rPr>
              <w:t>1601</w:t>
            </w:r>
          </w:p>
        </w:tc>
        <w:tc>
          <w:tcPr>
            <w:tcW w:w="8419" w:type="dxa"/>
          </w:tcPr>
          <w:p w14:paraId="1E4510FD" w14:textId="77777777" w:rsidR="00C564EC" w:rsidRDefault="00C564EC" w:rsidP="00144D3F">
            <w:pPr>
              <w:pStyle w:val="Table"/>
              <w:rPr>
                <w:b/>
              </w:rPr>
            </w:pPr>
            <w:r w:rsidRPr="00B37E61">
              <w:rPr>
                <w:b/>
              </w:rPr>
              <w:t>LDNO discounts (CDCM)</w:t>
            </w:r>
            <w:r>
              <w:rPr>
                <w:b/>
              </w:rPr>
              <w:t xml:space="preserve"> </w:t>
            </w:r>
          </w:p>
          <w:p w14:paraId="5AA980CB" w14:textId="60F910D2" w:rsidR="00C564EC" w:rsidRPr="00B37E61" w:rsidRDefault="0079090B" w:rsidP="008478C5">
            <w:pPr>
              <w:pStyle w:val="Table"/>
              <w:rPr>
                <w:b/>
              </w:rPr>
            </w:pPr>
            <w:r>
              <w:t xml:space="preserve">These discounts </w:t>
            </w:r>
            <w:r w:rsidR="008478C5">
              <w:t xml:space="preserve">for CDCM </w:t>
            </w:r>
            <w:r w:rsidR="00034DDB">
              <w:t xml:space="preserve">LDNO boundary and end user </w:t>
            </w:r>
            <w:r w:rsidR="008478C5">
              <w:t xml:space="preserve">configurations </w:t>
            </w:r>
            <w:r>
              <w:t xml:space="preserve">are </w:t>
            </w:r>
            <w:r w:rsidR="008478C5">
              <w:t xml:space="preserve">presented in a table </w:t>
            </w:r>
            <w:r>
              <w:t>suitable for copying as values into input data table 1037 of a CDCM tariff model.</w:t>
            </w:r>
          </w:p>
        </w:tc>
      </w:tr>
      <w:tr w:rsidR="00C564EC" w:rsidRPr="0097132F" w14:paraId="744A9E6C" w14:textId="77777777" w:rsidTr="00144D3F">
        <w:trPr>
          <w:cantSplit/>
        </w:trPr>
        <w:tc>
          <w:tcPr>
            <w:tcW w:w="817" w:type="dxa"/>
          </w:tcPr>
          <w:p w14:paraId="37B7A849" w14:textId="77777777" w:rsidR="00C564EC" w:rsidRPr="00B37E61" w:rsidRDefault="00C564EC" w:rsidP="00144D3F">
            <w:pPr>
              <w:pStyle w:val="Table"/>
              <w:rPr>
                <w:b/>
              </w:rPr>
            </w:pPr>
            <w:r w:rsidRPr="00B37E61">
              <w:rPr>
                <w:b/>
              </w:rPr>
              <w:t>1602</w:t>
            </w:r>
          </w:p>
        </w:tc>
        <w:tc>
          <w:tcPr>
            <w:tcW w:w="8419" w:type="dxa"/>
          </w:tcPr>
          <w:p w14:paraId="1BBFDB0E" w14:textId="77777777" w:rsidR="00C564EC" w:rsidRDefault="00C564EC" w:rsidP="00144D3F">
            <w:pPr>
              <w:pStyle w:val="Table"/>
              <w:rPr>
                <w:b/>
              </w:rPr>
            </w:pPr>
            <w:r w:rsidRPr="00B37E61">
              <w:rPr>
                <w:b/>
              </w:rPr>
              <w:t>LDNO discounts (EDCM)</w:t>
            </w:r>
            <w:r>
              <w:rPr>
                <w:b/>
              </w:rPr>
              <w:t xml:space="preserve"> </w:t>
            </w:r>
          </w:p>
          <w:p w14:paraId="2A435618" w14:textId="07C86335" w:rsidR="00C564EC" w:rsidRPr="00B37E61" w:rsidRDefault="0079090B" w:rsidP="008478C5">
            <w:pPr>
              <w:pStyle w:val="Table"/>
              <w:rPr>
                <w:b/>
              </w:rPr>
            </w:pPr>
            <w:r>
              <w:t xml:space="preserve">These discounts </w:t>
            </w:r>
            <w:r w:rsidR="008478C5">
              <w:t xml:space="preserve">for EDCM </w:t>
            </w:r>
            <w:r w:rsidR="00034DDB">
              <w:t xml:space="preserve">LDNO boundary and end user </w:t>
            </w:r>
            <w:r w:rsidR="008478C5">
              <w:t xml:space="preserve">configurations </w:t>
            </w:r>
            <w:r>
              <w:t>are</w:t>
            </w:r>
            <w:r w:rsidR="008478C5">
              <w:t xml:space="preserve"> copied from table 1526, reordered to make a table </w:t>
            </w:r>
            <w:r>
              <w:t>suitable for copying as values into input data table 1181 of an EDCM tariff model</w:t>
            </w:r>
            <w:r w:rsidR="00C564EC">
              <w:t>.</w:t>
            </w:r>
          </w:p>
        </w:tc>
      </w:tr>
      <w:bookmarkEnd w:id="1"/>
    </w:tbl>
    <w:p w14:paraId="20E04DAE" w14:textId="718B79E3" w:rsidR="001D5AFA" w:rsidRDefault="001D5AFA" w:rsidP="001D5AFA"/>
    <w:p w14:paraId="4B681EEB" w14:textId="77777777" w:rsidR="003F49BD" w:rsidRDefault="003F49BD" w:rsidP="003F49BD">
      <w:pPr>
        <w:pStyle w:val="Heading2"/>
      </w:pPr>
      <w:r>
        <w:t>Changes to the implementation of DCP 117</w:t>
      </w:r>
    </w:p>
    <w:p w14:paraId="7476FD80" w14:textId="2C91A798" w:rsidR="003F49BD" w:rsidRDefault="003F49BD" w:rsidP="003F49BD">
      <w:pPr>
        <w:pStyle w:val="Text"/>
        <w:numPr>
          <w:ilvl w:val="1"/>
          <w:numId w:val="3"/>
        </w:numPr>
      </w:pPr>
      <w:r>
        <w:t>Th</w:t>
      </w:r>
      <w:r w:rsidR="00001393">
        <w:t>e latest</w:t>
      </w:r>
      <w:r>
        <w:t xml:space="preserve"> DCP 234 model includes some changes to the way DCP 117 is implemented compared to the r6939 Method M model from 2015. These changes represent a more coherent way of implementing the calculations described by the DCP 117 working group from 2014.</w:t>
      </w:r>
    </w:p>
    <w:p w14:paraId="13E8196E" w14:textId="205FEF88" w:rsidR="003F49BD" w:rsidRDefault="003F49BD" w:rsidP="003F49BD">
      <w:pPr>
        <w:pStyle w:val="Text"/>
        <w:numPr>
          <w:ilvl w:val="1"/>
          <w:numId w:val="3"/>
        </w:numPr>
      </w:pPr>
      <w:r>
        <w:t xml:space="preserve">Table </w:t>
      </w:r>
      <w:r>
        <w:fldChar w:fldCharType="begin"/>
      </w:r>
      <w:r>
        <w:instrText xml:space="preserve"> =1+</w:instrText>
      </w:r>
      <w:r>
        <w:fldChar w:fldCharType="begin"/>
      </w:r>
      <w:r>
        <w:instrText xml:space="preserve"> SEQ \c Table \* ARABIC </w:instrText>
      </w:r>
      <w:r>
        <w:fldChar w:fldCharType="separate"/>
      </w:r>
      <w:r w:rsidR="008F6D89">
        <w:rPr>
          <w:noProof/>
        </w:rPr>
        <w:instrText>4</w:instrText>
      </w:r>
      <w:r>
        <w:fldChar w:fldCharType="end"/>
      </w:r>
      <w:r>
        <w:fldChar w:fldCharType="separate"/>
      </w:r>
      <w:r w:rsidR="008F6D89">
        <w:rPr>
          <w:noProof/>
        </w:rPr>
        <w:t>5</w:t>
      </w:r>
      <w:r>
        <w:fldChar w:fldCharType="end"/>
      </w:r>
      <w:r>
        <w:t xml:space="preserve"> lists the differences in the details of the implementation of DCP 117 between the r6939 CDCM Method M model from 2015 and the latest DCP 234 model.</w:t>
      </w:r>
    </w:p>
    <w:p w14:paraId="4A24433D" w14:textId="2EEFCE4C" w:rsidR="003F49BD" w:rsidRDefault="003F49BD" w:rsidP="003F49BD">
      <w:pPr>
        <w:pStyle w:val="Caption"/>
      </w:pPr>
      <w:r w:rsidRPr="006E6A21">
        <w:t>Table</w:t>
      </w:r>
      <w:r>
        <w:t xml:space="preserve"> </w:t>
      </w:r>
      <w:r>
        <w:fldChar w:fldCharType="begin"/>
      </w:r>
      <w:r>
        <w:instrText xml:space="preserve"> SEQ Table \* ARABIC </w:instrText>
      </w:r>
      <w:r>
        <w:fldChar w:fldCharType="separate"/>
      </w:r>
      <w:r w:rsidR="008F6D89">
        <w:rPr>
          <w:noProof/>
        </w:rPr>
        <w:t>5</w:t>
      </w:r>
      <w:r>
        <w:rPr>
          <w:noProof/>
        </w:rPr>
        <w:fldChar w:fldCharType="end"/>
      </w:r>
      <w:r>
        <w:tab/>
      </w:r>
      <w:r w:rsidRPr="00C67B39">
        <w:t>Proposed</w:t>
      </w:r>
      <w:r>
        <w:t xml:space="preserve"> changes to the implementation of DCP 117</w:t>
      </w:r>
    </w:p>
    <w:tbl>
      <w:tblPr>
        <w:tblStyle w:val="TableGrid"/>
        <w:tblW w:w="0" w:type="auto"/>
        <w:tblLook w:val="04A0" w:firstRow="1" w:lastRow="0" w:firstColumn="1" w:lastColumn="0" w:noHBand="0" w:noVBand="1"/>
      </w:tblPr>
      <w:tblGrid>
        <w:gridCol w:w="2988"/>
        <w:gridCol w:w="6210"/>
      </w:tblGrid>
      <w:tr w:rsidR="003F49BD" w14:paraId="11E50E9F" w14:textId="77777777" w:rsidTr="00422915">
        <w:trPr>
          <w:cantSplit/>
          <w:tblHeader/>
        </w:trPr>
        <w:tc>
          <w:tcPr>
            <w:tcW w:w="2988" w:type="dxa"/>
          </w:tcPr>
          <w:p w14:paraId="6C34506D" w14:textId="77777777" w:rsidR="003F49BD" w:rsidRPr="00C860DD" w:rsidRDefault="003F49BD" w:rsidP="00422915">
            <w:pPr>
              <w:pStyle w:val="Table"/>
              <w:rPr>
                <w:b/>
              </w:rPr>
            </w:pPr>
            <w:r>
              <w:rPr>
                <w:b/>
              </w:rPr>
              <w:t>Proposed implementation</w:t>
            </w:r>
          </w:p>
        </w:tc>
        <w:tc>
          <w:tcPr>
            <w:tcW w:w="6210" w:type="dxa"/>
          </w:tcPr>
          <w:p w14:paraId="2DFE5A90" w14:textId="77777777" w:rsidR="003F49BD" w:rsidRDefault="003F49BD" w:rsidP="00422915">
            <w:pPr>
              <w:pStyle w:val="Table"/>
              <w:rPr>
                <w:b/>
              </w:rPr>
            </w:pPr>
            <w:r>
              <w:rPr>
                <w:b/>
              </w:rPr>
              <w:t>Implementation in r6939 model and summary of impact</w:t>
            </w:r>
          </w:p>
        </w:tc>
      </w:tr>
      <w:tr w:rsidR="003F49BD" w14:paraId="4625F4BF" w14:textId="77777777" w:rsidTr="00422915">
        <w:trPr>
          <w:cantSplit/>
          <w:tblHeader/>
        </w:trPr>
        <w:tc>
          <w:tcPr>
            <w:tcW w:w="2988" w:type="dxa"/>
          </w:tcPr>
          <w:p w14:paraId="1B6EA81B" w14:textId="77777777" w:rsidR="003F49BD" w:rsidRDefault="003F49BD" w:rsidP="00422915">
            <w:pPr>
              <w:pStyle w:val="Table"/>
            </w:pPr>
            <w:r>
              <w:lastRenderedPageBreak/>
              <w:t xml:space="preserve">DCP117/DCP231 additional annual income is allocated across all network </w:t>
            </w:r>
            <w:r w:rsidRPr="00C67B39">
              <w:t>levels</w:t>
            </w:r>
            <w:r>
              <w:t xml:space="preserve"> in the same proportion </w:t>
            </w:r>
            <w:r w:rsidRPr="006E6A21">
              <w:t>as</w:t>
            </w:r>
            <w:r>
              <w:t xml:space="preserve"> operating expenditure.</w:t>
            </w:r>
          </w:p>
        </w:tc>
        <w:tc>
          <w:tcPr>
            <w:tcW w:w="6210" w:type="dxa"/>
          </w:tcPr>
          <w:p w14:paraId="7F33CC14" w14:textId="77777777" w:rsidR="003F49BD" w:rsidRDefault="003F49BD" w:rsidP="00422915">
            <w:pPr>
              <w:pStyle w:val="Table"/>
            </w:pPr>
            <w:r>
              <w:t>DCP117/DCP231 additional annual income is allocated between EHV, HV, HV/LV and LV in the same proportion as operating expenditure, and then the LV part is allocated between LV mains and LV services in the same proportion as the weighted average that would have been calculated if DCP117/DCP231 additional annual income had been zero.</w:t>
            </w:r>
          </w:p>
          <w:p w14:paraId="012904EB" w14:textId="77777777" w:rsidR="003F49BD" w:rsidRDefault="003F49BD" w:rsidP="00422915">
            <w:pPr>
              <w:pStyle w:val="Table"/>
            </w:pPr>
            <w:r>
              <w:t>The difference only affects the LDNO LV: LV user discount.</w:t>
            </w:r>
          </w:p>
          <w:p w14:paraId="1DAE6358" w14:textId="77777777" w:rsidR="003F49BD" w:rsidRDefault="003F49BD" w:rsidP="00422915">
            <w:pPr>
              <w:pStyle w:val="Table"/>
            </w:pPr>
            <w:r>
              <w:t>The impact on discounts is less than 0.1 per cent.</w:t>
            </w:r>
          </w:p>
        </w:tc>
      </w:tr>
      <w:tr w:rsidR="003F49BD" w14:paraId="059BEFF3" w14:textId="77777777" w:rsidTr="00422915">
        <w:trPr>
          <w:cantSplit/>
          <w:tblHeader/>
        </w:trPr>
        <w:tc>
          <w:tcPr>
            <w:tcW w:w="2988" w:type="dxa"/>
          </w:tcPr>
          <w:p w14:paraId="392B1732" w14:textId="77777777" w:rsidR="003F49BD" w:rsidRDefault="003F49BD" w:rsidP="00422915">
            <w:pPr>
              <w:pStyle w:val="Table"/>
            </w:pPr>
            <w:r>
              <w:t>The allocation of revenue between EHV revenue and non-EHV revenue is applied in the same way for allowed revenue and DCP117/DCP231 additional annual income.  This means that the EHV revenue proportion affects all allocations equally and therefore does not affect the discounts.</w:t>
            </w:r>
          </w:p>
        </w:tc>
        <w:tc>
          <w:tcPr>
            <w:tcW w:w="6210" w:type="dxa"/>
          </w:tcPr>
          <w:p w14:paraId="4525A631" w14:textId="77777777" w:rsidR="003F49BD" w:rsidRDefault="003F49BD" w:rsidP="00422915">
            <w:pPr>
              <w:pStyle w:val="Table"/>
            </w:pPr>
            <w:r>
              <w:t>Total revenue less EHV revenue is allocated to network levels, and then an allocation of DCP117/DCP231 additional annual income that have not been scaled down by reference to any EHV revenue is added to that figure.</w:t>
            </w:r>
          </w:p>
          <w:p w14:paraId="50657526" w14:textId="77777777" w:rsidR="003F49BD" w:rsidRDefault="003F49BD" w:rsidP="00422915">
            <w:pPr>
              <w:pStyle w:val="Table"/>
            </w:pPr>
            <w:r>
              <w:t>This difference only affects CDCM discount factors because the EDCM methodology (after DCP 231) does not include DCP 118 or anything similar that would take account of EHV revenue.</w:t>
            </w:r>
          </w:p>
          <w:p w14:paraId="5F4C1A5B" w14:textId="13E1B901" w:rsidR="003F49BD" w:rsidRDefault="003F49BD" w:rsidP="00422915">
            <w:pPr>
              <w:pStyle w:val="Table"/>
            </w:pPr>
            <w:r>
              <w:t xml:space="preserve">The impact on discounts is less than 0.1 per cent except in the UKPN areas (particularly UKPN EPN) where a exceptionally high proportion of revenue is said to be EHV revenue (see </w:t>
            </w:r>
            <w:r w:rsidR="0058412F">
              <w:t xml:space="preserve">DNO data issues in </w:t>
            </w:r>
            <w:r>
              <w:t xml:space="preserve">table </w:t>
            </w:r>
            <w:r>
              <w:fldChar w:fldCharType="begin"/>
            </w:r>
            <w:r>
              <w:instrText xml:space="preserve"> =1+</w:instrText>
            </w:r>
            <w:r>
              <w:fldChar w:fldCharType="begin"/>
            </w:r>
            <w:r>
              <w:instrText xml:space="preserve"> SEQ \c Table \* ARABIC </w:instrText>
            </w:r>
            <w:r>
              <w:fldChar w:fldCharType="separate"/>
            </w:r>
            <w:r w:rsidR="008F6D89">
              <w:rPr>
                <w:noProof/>
              </w:rPr>
              <w:instrText>5</w:instrText>
            </w:r>
            <w:r>
              <w:rPr>
                <w:noProof/>
              </w:rPr>
              <w:fldChar w:fldCharType="end"/>
            </w:r>
            <w:r>
              <w:fldChar w:fldCharType="separate"/>
            </w:r>
            <w:r w:rsidR="008F6D89">
              <w:rPr>
                <w:noProof/>
              </w:rPr>
              <w:t>6</w:t>
            </w:r>
            <w:r>
              <w:fldChar w:fldCharType="end"/>
            </w:r>
            <w:r>
              <w:t>).</w:t>
            </w:r>
          </w:p>
        </w:tc>
      </w:tr>
    </w:tbl>
    <w:p w14:paraId="4A50FD6A" w14:textId="77777777" w:rsidR="003F49BD" w:rsidRDefault="003F49BD" w:rsidP="003F49BD"/>
    <w:p w14:paraId="2016B7EE" w14:textId="401FBF1D" w:rsidR="003F49BD" w:rsidDel="005E1036" w:rsidRDefault="003F49BD" w:rsidP="003F49BD">
      <w:pPr>
        <w:pStyle w:val="Heading2"/>
        <w:rPr>
          <w:del w:id="2" w:author="Claire Hynes" w:date="2016-05-19T16:19:00Z"/>
        </w:rPr>
      </w:pPr>
      <w:del w:id="3" w:author="Claire Hynes" w:date="2016-05-19T16:19:00Z">
        <w:r w:rsidDel="005E1036">
          <w:delText>Data issues in DNOs’ Method M models for 2016/2017</w:delText>
        </w:r>
      </w:del>
    </w:p>
    <w:p w14:paraId="229AF8EF" w14:textId="1E5BC476" w:rsidR="003F49BD" w:rsidDel="005E1036" w:rsidRDefault="003F49BD" w:rsidP="003F49BD">
      <w:pPr>
        <w:pStyle w:val="Text"/>
        <w:numPr>
          <w:ilvl w:val="1"/>
          <w:numId w:val="3"/>
        </w:numPr>
        <w:rPr>
          <w:del w:id="4" w:author="Claire Hynes" w:date="2016-05-19T16:19:00Z"/>
        </w:rPr>
      </w:pPr>
      <w:del w:id="5" w:author="Claire Hynes" w:date="2016-05-19T16:19:00Z">
        <w:r w:rsidDel="005E1036">
          <w:delText>We have identified</w:delText>
        </w:r>
        <w:r w:rsidR="000950AA" w:rsidDel="005E1036">
          <w:delText xml:space="preserve"> some</w:delText>
        </w:r>
        <w:r w:rsidR="0058412F" w:rsidDel="005E1036">
          <w:delText xml:space="preserve"> inconsistencies or possible</w:delText>
        </w:r>
        <w:r w:rsidDel="005E1036">
          <w:delText xml:space="preserve"> errors in input data used in the Method M models for 2016/2017. Table </w:delText>
        </w:r>
        <w:r w:rsidDel="005E1036">
          <w:fldChar w:fldCharType="begin"/>
        </w:r>
        <w:r w:rsidDel="005E1036">
          <w:delInstrText xml:space="preserve"> =1+</w:delInstrText>
        </w:r>
        <w:r w:rsidDel="005E1036">
          <w:fldChar w:fldCharType="begin"/>
        </w:r>
        <w:r w:rsidDel="005E1036">
          <w:delInstrText xml:space="preserve"> SEQ \c Table \* ARABIC </w:delInstrText>
        </w:r>
        <w:r w:rsidDel="005E1036">
          <w:fldChar w:fldCharType="separate"/>
        </w:r>
        <w:r w:rsidR="008F6D89" w:rsidDel="005E1036">
          <w:rPr>
            <w:noProof/>
          </w:rPr>
          <w:delInstrText>5</w:delInstrText>
        </w:r>
        <w:r w:rsidDel="005E1036">
          <w:fldChar w:fldCharType="end"/>
        </w:r>
        <w:r w:rsidDel="005E1036">
          <w:fldChar w:fldCharType="separate"/>
        </w:r>
        <w:r w:rsidR="008F6D89" w:rsidDel="005E1036">
          <w:rPr>
            <w:noProof/>
          </w:rPr>
          <w:delText>6</w:delText>
        </w:r>
        <w:r w:rsidDel="005E1036">
          <w:fldChar w:fldCharType="end"/>
        </w:r>
        <w:r w:rsidDel="005E1036">
          <w:delText xml:space="preserve"> provides examples of these.</w:delText>
        </w:r>
      </w:del>
    </w:p>
    <w:p w14:paraId="2E4CA9A3" w14:textId="5B466652" w:rsidR="003F49BD" w:rsidDel="005E1036" w:rsidRDefault="003F49BD" w:rsidP="003F49BD">
      <w:pPr>
        <w:pStyle w:val="Caption"/>
        <w:rPr>
          <w:del w:id="6" w:author="Claire Hynes" w:date="2016-05-19T16:19:00Z"/>
        </w:rPr>
      </w:pPr>
      <w:del w:id="7" w:author="Claire Hynes" w:date="2016-05-19T16:19:00Z">
        <w:r w:rsidDel="005E1036">
          <w:delText xml:space="preserve">Table </w:delText>
        </w:r>
        <w:r w:rsidDel="005E1036">
          <w:fldChar w:fldCharType="begin"/>
        </w:r>
        <w:r w:rsidDel="005E1036">
          <w:delInstrText xml:space="preserve"> SEQ Table \* ARABIC </w:delInstrText>
        </w:r>
        <w:r w:rsidDel="005E1036">
          <w:fldChar w:fldCharType="separate"/>
        </w:r>
        <w:r w:rsidR="008F6D89" w:rsidDel="005E1036">
          <w:rPr>
            <w:noProof/>
          </w:rPr>
          <w:delText>6</w:delText>
        </w:r>
        <w:r w:rsidDel="005E1036">
          <w:rPr>
            <w:noProof/>
          </w:rPr>
          <w:fldChar w:fldCharType="end"/>
        </w:r>
        <w:r w:rsidDel="005E1036">
          <w:tab/>
          <w:delText>Examples of DNO data issues in Method M models for 2016/2017</w:delText>
        </w:r>
      </w:del>
    </w:p>
    <w:tbl>
      <w:tblPr>
        <w:tblStyle w:val="TableGrid"/>
        <w:tblW w:w="0" w:type="auto"/>
        <w:tblLook w:val="04A0" w:firstRow="1" w:lastRow="0" w:firstColumn="1" w:lastColumn="0" w:noHBand="0" w:noVBand="1"/>
      </w:tblPr>
      <w:tblGrid>
        <w:gridCol w:w="1638"/>
        <w:gridCol w:w="7560"/>
      </w:tblGrid>
      <w:tr w:rsidR="003F49BD" w:rsidDel="005E1036" w14:paraId="524F3532" w14:textId="73704570" w:rsidTr="00422915">
        <w:trPr>
          <w:cantSplit/>
          <w:tblHeader/>
          <w:del w:id="8" w:author="Claire Hynes" w:date="2016-05-19T16:19:00Z"/>
        </w:trPr>
        <w:tc>
          <w:tcPr>
            <w:tcW w:w="1638" w:type="dxa"/>
          </w:tcPr>
          <w:p w14:paraId="4E14B0A0" w14:textId="6BB3A32B" w:rsidR="003F49BD" w:rsidRPr="00C860DD" w:rsidDel="005E1036" w:rsidRDefault="003F49BD" w:rsidP="00422915">
            <w:pPr>
              <w:pStyle w:val="Table"/>
              <w:keepNext/>
              <w:rPr>
                <w:del w:id="9" w:author="Claire Hynes" w:date="2016-05-19T16:19:00Z"/>
                <w:b/>
              </w:rPr>
            </w:pPr>
            <w:del w:id="10" w:author="Claire Hynes" w:date="2016-05-19T16:19:00Z">
              <w:r w:rsidDel="005E1036">
                <w:rPr>
                  <w:b/>
                </w:rPr>
                <w:delText>Model</w:delText>
              </w:r>
            </w:del>
          </w:p>
        </w:tc>
        <w:tc>
          <w:tcPr>
            <w:tcW w:w="7560" w:type="dxa"/>
          </w:tcPr>
          <w:p w14:paraId="0AC8BEDF" w14:textId="1C79459C" w:rsidR="003F49BD" w:rsidRPr="00C860DD" w:rsidDel="005E1036" w:rsidRDefault="003F49BD" w:rsidP="00422915">
            <w:pPr>
              <w:pStyle w:val="Table"/>
              <w:keepNext/>
              <w:rPr>
                <w:del w:id="11" w:author="Claire Hynes" w:date="2016-05-19T16:19:00Z"/>
                <w:b/>
              </w:rPr>
            </w:pPr>
            <w:del w:id="12" w:author="Claire Hynes" w:date="2016-05-19T16:19:00Z">
              <w:r w:rsidDel="005E1036">
                <w:rPr>
                  <w:b/>
                </w:rPr>
                <w:delText>Examples of issues</w:delText>
              </w:r>
            </w:del>
          </w:p>
        </w:tc>
      </w:tr>
      <w:tr w:rsidR="003F49BD" w:rsidRPr="00C860DD" w:rsidDel="005E1036" w14:paraId="76DAFF08" w14:textId="372DF60E" w:rsidTr="00422915">
        <w:trPr>
          <w:cantSplit/>
          <w:del w:id="13" w:author="Claire Hynes" w:date="2016-05-19T16:19:00Z"/>
        </w:trPr>
        <w:tc>
          <w:tcPr>
            <w:tcW w:w="1638" w:type="dxa"/>
          </w:tcPr>
          <w:p w14:paraId="43B8A43E" w14:textId="62350CA9" w:rsidR="003F49BD" w:rsidRPr="00C860DD" w:rsidDel="005E1036" w:rsidRDefault="003F49BD" w:rsidP="00422915">
            <w:pPr>
              <w:pStyle w:val="Table"/>
              <w:keepNext/>
              <w:rPr>
                <w:del w:id="14" w:author="Claire Hynes" w:date="2016-05-19T16:19:00Z"/>
              </w:rPr>
            </w:pPr>
            <w:del w:id="15" w:author="Claire Hynes" w:date="2016-05-19T16:19:00Z">
              <w:r w:rsidRPr="00C860DD" w:rsidDel="005E1036">
                <w:delText>ENWL</w:delText>
              </w:r>
            </w:del>
          </w:p>
        </w:tc>
        <w:tc>
          <w:tcPr>
            <w:tcW w:w="7560" w:type="dxa"/>
          </w:tcPr>
          <w:p w14:paraId="1D81B9A3" w14:textId="64C13610" w:rsidR="003F49BD" w:rsidDel="005E1036" w:rsidRDefault="003F49BD" w:rsidP="00422915">
            <w:pPr>
              <w:pStyle w:val="Table"/>
              <w:keepNext/>
              <w:rPr>
                <w:del w:id="16" w:author="Claire Hynes" w:date="2016-05-19T16:19:00Z"/>
              </w:rPr>
            </w:pPr>
            <w:del w:id="17" w:author="Claire Hynes" w:date="2016-05-19T16:19:00Z">
              <w:r w:rsidDel="005E1036">
                <w:delText xml:space="preserve">No 2016/2017 Method M model found </w:delText>
              </w:r>
              <w:r w:rsidRPr="00C860DD" w:rsidDel="005E1036">
                <w:delText>on the company’s website.</w:delText>
              </w:r>
            </w:del>
          </w:p>
          <w:p w14:paraId="14BB7743" w14:textId="2A9BD458" w:rsidR="003F49BD" w:rsidRPr="00C860DD" w:rsidDel="005E1036" w:rsidRDefault="003F49BD" w:rsidP="00422915">
            <w:pPr>
              <w:pStyle w:val="Table"/>
              <w:keepNext/>
              <w:rPr>
                <w:del w:id="18" w:author="Claire Hynes" w:date="2016-05-19T16:19:00Z"/>
              </w:rPr>
            </w:pPr>
            <w:del w:id="19" w:author="Claire Hynes" w:date="2016-05-19T16:19:00Z">
              <w:r w:rsidDel="005E1036">
                <w:delText>In the 2015/2016 model, there were 1,010 pieces of other 132kV switchgear worth over £1.1 million each (over £1 billion of EHV MEAV).</w:delText>
              </w:r>
            </w:del>
          </w:p>
        </w:tc>
      </w:tr>
      <w:tr w:rsidR="003F49BD" w:rsidRPr="00C860DD" w:rsidDel="005E1036" w14:paraId="2CDB4062" w14:textId="1036C82C" w:rsidTr="00422915">
        <w:trPr>
          <w:cantSplit/>
          <w:del w:id="20" w:author="Claire Hynes" w:date="2016-05-19T16:19:00Z"/>
        </w:trPr>
        <w:tc>
          <w:tcPr>
            <w:tcW w:w="1638" w:type="dxa"/>
          </w:tcPr>
          <w:p w14:paraId="4A76D0DD" w14:textId="746F180F" w:rsidR="003F49BD" w:rsidRPr="00C860DD" w:rsidDel="005E1036" w:rsidRDefault="003F49BD" w:rsidP="00422915">
            <w:pPr>
              <w:pStyle w:val="Table"/>
              <w:rPr>
                <w:del w:id="21" w:author="Claire Hynes" w:date="2016-05-19T16:19:00Z"/>
              </w:rPr>
            </w:pPr>
            <w:del w:id="22" w:author="Claire Hynes" w:date="2016-05-19T16:19:00Z">
              <w:r w:rsidDel="005E1036">
                <w:delText>NPG Northeast</w:delText>
              </w:r>
            </w:del>
          </w:p>
        </w:tc>
        <w:tc>
          <w:tcPr>
            <w:tcW w:w="7560" w:type="dxa"/>
          </w:tcPr>
          <w:p w14:paraId="4B378AF9" w14:textId="08B12DCD" w:rsidR="003F49BD" w:rsidRPr="00C860DD" w:rsidDel="005E1036" w:rsidRDefault="003F49BD" w:rsidP="000950AA">
            <w:pPr>
              <w:pStyle w:val="Table"/>
              <w:rPr>
                <w:del w:id="23" w:author="Claire Hynes" w:date="2016-05-19T16:19:00Z"/>
              </w:rPr>
            </w:pPr>
            <w:del w:id="24" w:author="Claire Hynes" w:date="2016-05-19T16:19:00Z">
              <w:r w:rsidDel="005E1036">
                <w:delText>There are 9,943km of paper-insulated LV mains and 2,216km of consac LV mains which are given a zero MEAV.</w:delText>
              </w:r>
            </w:del>
          </w:p>
        </w:tc>
      </w:tr>
      <w:tr w:rsidR="003F49BD" w:rsidRPr="00C860DD" w:rsidDel="005E1036" w14:paraId="704F48FE" w14:textId="63ECFA9E" w:rsidTr="00422915">
        <w:trPr>
          <w:cantSplit/>
          <w:del w:id="25" w:author="Claire Hynes" w:date="2016-05-19T16:19:00Z"/>
        </w:trPr>
        <w:tc>
          <w:tcPr>
            <w:tcW w:w="1638" w:type="dxa"/>
          </w:tcPr>
          <w:p w14:paraId="7241C5D7" w14:textId="37376511" w:rsidR="003F49BD" w:rsidRPr="00C860DD" w:rsidDel="005E1036" w:rsidRDefault="003F49BD" w:rsidP="00422915">
            <w:pPr>
              <w:pStyle w:val="Table"/>
              <w:rPr>
                <w:del w:id="26" w:author="Claire Hynes" w:date="2016-05-19T16:19:00Z"/>
              </w:rPr>
            </w:pPr>
            <w:del w:id="27" w:author="Claire Hynes" w:date="2016-05-19T16:19:00Z">
              <w:r w:rsidDel="005E1036">
                <w:delText>NPG Yorkshire</w:delText>
              </w:r>
            </w:del>
          </w:p>
        </w:tc>
        <w:tc>
          <w:tcPr>
            <w:tcW w:w="7560" w:type="dxa"/>
          </w:tcPr>
          <w:p w14:paraId="604FCBEE" w14:textId="5209FAF2" w:rsidR="003F49BD" w:rsidRPr="00C860DD" w:rsidDel="005E1036" w:rsidRDefault="003F49BD" w:rsidP="00422915">
            <w:pPr>
              <w:pStyle w:val="Table"/>
              <w:rPr>
                <w:del w:id="28" w:author="Claire Hynes" w:date="2016-05-19T16:19:00Z"/>
              </w:rPr>
            </w:pPr>
            <w:del w:id="29" w:author="Claire Hynes" w:date="2016-05-19T16:19:00Z">
              <w:r w:rsidDel="005E1036">
                <w:delText>Most of the input data appear to relate to NPG Northeast.</w:delText>
              </w:r>
            </w:del>
          </w:p>
        </w:tc>
      </w:tr>
      <w:tr w:rsidR="003F49BD" w:rsidRPr="00C860DD" w:rsidDel="005E1036" w14:paraId="518AFF89" w14:textId="17F17293" w:rsidTr="00422915">
        <w:trPr>
          <w:cantSplit/>
          <w:del w:id="30" w:author="Claire Hynes" w:date="2016-05-19T16:19:00Z"/>
        </w:trPr>
        <w:tc>
          <w:tcPr>
            <w:tcW w:w="1638" w:type="dxa"/>
          </w:tcPr>
          <w:p w14:paraId="2CB028D1" w14:textId="53BF428E" w:rsidR="003F49BD" w:rsidRPr="00C860DD" w:rsidDel="005E1036" w:rsidRDefault="003F49BD" w:rsidP="00422915">
            <w:pPr>
              <w:pStyle w:val="Table"/>
              <w:rPr>
                <w:del w:id="31" w:author="Claire Hynes" w:date="2016-05-19T16:19:00Z"/>
              </w:rPr>
            </w:pPr>
            <w:del w:id="32" w:author="Claire Hynes" w:date="2016-05-19T16:19:00Z">
              <w:r w:rsidDel="005E1036">
                <w:delText>SPEN SPD</w:delText>
              </w:r>
            </w:del>
          </w:p>
        </w:tc>
        <w:tc>
          <w:tcPr>
            <w:tcW w:w="7560" w:type="dxa"/>
          </w:tcPr>
          <w:p w14:paraId="7D1AAD2B" w14:textId="57E18C1D" w:rsidR="003F49BD" w:rsidDel="005E1036" w:rsidRDefault="003F49BD" w:rsidP="00422915">
            <w:pPr>
              <w:pStyle w:val="Table"/>
              <w:rPr>
                <w:del w:id="33" w:author="Claire Hynes" w:date="2016-05-19T16:19:00Z"/>
              </w:rPr>
            </w:pPr>
            <w:del w:id="34" w:author="Claire Hynes" w:date="2016-05-19T16:19:00Z">
              <w:r w:rsidDel="005E1036">
                <w:delText xml:space="preserve">No recent Method M model found </w:delText>
              </w:r>
              <w:r w:rsidRPr="00C860DD" w:rsidDel="005E1036">
                <w:delText>on the company’s website.</w:delText>
              </w:r>
            </w:del>
          </w:p>
          <w:p w14:paraId="03724342" w14:textId="4988960E" w:rsidR="003F49BD" w:rsidRPr="00C860DD" w:rsidDel="005E1036" w:rsidRDefault="0058412F" w:rsidP="00422915">
            <w:pPr>
              <w:pStyle w:val="Table"/>
              <w:rPr>
                <w:del w:id="35" w:author="Claire Hynes" w:date="2016-05-19T16:19:00Z"/>
              </w:rPr>
            </w:pPr>
            <w:del w:id="36" w:author="Claire Hynes" w:date="2016-05-19T16:19:00Z">
              <w:r w:rsidDel="005E1036">
                <w:delText>T</w:delText>
              </w:r>
              <w:r w:rsidR="003F49BD" w:rsidDel="005E1036">
                <w:delText xml:space="preserve">he LV: LV discount </w:delText>
              </w:r>
              <w:r w:rsidDel="005E1036">
                <w:delText xml:space="preserve">could only be reproduced </w:delText>
              </w:r>
              <w:r w:rsidR="003F49BD" w:rsidDel="005E1036">
                <w:delText>with an exceptionally low LV split.</w:delText>
              </w:r>
            </w:del>
          </w:p>
        </w:tc>
      </w:tr>
      <w:tr w:rsidR="003F49BD" w:rsidRPr="00C860DD" w:rsidDel="005E1036" w14:paraId="64037D10" w14:textId="2950AE01" w:rsidTr="00422915">
        <w:trPr>
          <w:cantSplit/>
          <w:del w:id="37" w:author="Claire Hynes" w:date="2016-05-19T16:19:00Z"/>
        </w:trPr>
        <w:tc>
          <w:tcPr>
            <w:tcW w:w="1638" w:type="dxa"/>
          </w:tcPr>
          <w:p w14:paraId="5C7A0C53" w14:textId="3EA5498D" w:rsidR="003F49BD" w:rsidDel="005E1036" w:rsidRDefault="003F49BD" w:rsidP="00422915">
            <w:pPr>
              <w:pStyle w:val="Table"/>
              <w:rPr>
                <w:del w:id="38" w:author="Claire Hynes" w:date="2016-05-19T16:19:00Z"/>
              </w:rPr>
            </w:pPr>
            <w:del w:id="39" w:author="Claire Hynes" w:date="2016-05-19T16:19:00Z">
              <w:r w:rsidDel="005E1036">
                <w:delText>SPEN SPM</w:delText>
              </w:r>
            </w:del>
          </w:p>
        </w:tc>
        <w:tc>
          <w:tcPr>
            <w:tcW w:w="7560" w:type="dxa"/>
          </w:tcPr>
          <w:p w14:paraId="5137B906" w14:textId="491122CA" w:rsidR="003F49BD" w:rsidDel="005E1036" w:rsidRDefault="003F49BD" w:rsidP="00422915">
            <w:pPr>
              <w:pStyle w:val="Table"/>
              <w:rPr>
                <w:del w:id="40" w:author="Claire Hynes" w:date="2016-05-19T16:19:00Z"/>
              </w:rPr>
            </w:pPr>
            <w:del w:id="41" w:author="Claire Hynes" w:date="2016-05-19T16:19:00Z">
              <w:r w:rsidDel="005E1036">
                <w:delText xml:space="preserve">No recent Method M model found </w:delText>
              </w:r>
              <w:r w:rsidRPr="00C860DD" w:rsidDel="005E1036">
                <w:delText>on the company’s website.</w:delText>
              </w:r>
            </w:del>
          </w:p>
          <w:p w14:paraId="61C1F218" w14:textId="0E282CC0" w:rsidR="003F49BD" w:rsidDel="005E1036" w:rsidRDefault="0058412F" w:rsidP="00422915">
            <w:pPr>
              <w:pStyle w:val="Table"/>
              <w:rPr>
                <w:del w:id="42" w:author="Claire Hynes" w:date="2016-05-19T16:19:00Z"/>
              </w:rPr>
            </w:pPr>
            <w:del w:id="43" w:author="Claire Hynes" w:date="2016-05-19T16:19:00Z">
              <w:r w:rsidDel="005E1036">
                <w:delText xml:space="preserve">The LV: LV discount could only be reproduced </w:delText>
              </w:r>
              <w:r w:rsidR="003F49BD" w:rsidDel="005E1036">
                <w:delText>with an exceptionally low LV split.</w:delText>
              </w:r>
            </w:del>
          </w:p>
          <w:p w14:paraId="68717788" w14:textId="3E2840F4" w:rsidR="003F49BD" w:rsidRPr="00C860DD" w:rsidDel="005E1036" w:rsidRDefault="003F49BD" w:rsidP="00422915">
            <w:pPr>
              <w:pStyle w:val="Table"/>
              <w:rPr>
                <w:del w:id="44" w:author="Claire Hynes" w:date="2016-05-19T16:19:00Z"/>
              </w:rPr>
            </w:pPr>
            <w:del w:id="45" w:author="Claire Hynes" w:date="2016-05-19T16:19:00Z">
              <w:r w:rsidDel="005E1036">
                <w:delText>There appear to be many 132kV towers (2,176) but no 132kV tower line.</w:delText>
              </w:r>
            </w:del>
          </w:p>
        </w:tc>
      </w:tr>
      <w:tr w:rsidR="003F49BD" w:rsidRPr="00C860DD" w14:paraId="23581275" w14:textId="77777777" w:rsidTr="00422915">
        <w:trPr>
          <w:cantSplit/>
        </w:trPr>
        <w:tc>
          <w:tcPr>
            <w:tcW w:w="1638" w:type="dxa"/>
          </w:tcPr>
          <w:p w14:paraId="74E1B4C9" w14:textId="5CA4A156" w:rsidR="003F49BD" w:rsidRDefault="003F49BD" w:rsidP="00422915">
            <w:pPr>
              <w:pStyle w:val="Table"/>
            </w:pPr>
            <w:bookmarkStart w:id="46" w:name="_GoBack"/>
            <w:bookmarkEnd w:id="46"/>
            <w:del w:id="47" w:author="Claire Hynes" w:date="2016-05-19T16:20:00Z">
              <w:r w:rsidDel="005E1036">
                <w:lastRenderedPageBreak/>
                <w:delText>UKPN EPN</w:delText>
              </w:r>
            </w:del>
          </w:p>
        </w:tc>
        <w:tc>
          <w:tcPr>
            <w:tcW w:w="7560" w:type="dxa"/>
          </w:tcPr>
          <w:p w14:paraId="11E18B64" w14:textId="5204616B" w:rsidR="003F49BD" w:rsidDel="005E1036" w:rsidRDefault="003F49BD" w:rsidP="00422915">
            <w:pPr>
              <w:pStyle w:val="Table"/>
              <w:rPr>
                <w:del w:id="48" w:author="Claire Hynes" w:date="2016-05-19T16:20:00Z"/>
              </w:rPr>
            </w:pPr>
            <w:del w:id="49" w:author="Claire Hynes" w:date="2016-05-19T16:20:00Z">
              <w:r w:rsidDel="005E1036">
                <w:delText>2007/2008 EHV revenue is manifestly wrong (the figure in cell J61 on Summary of revenue might relate to a different DNO area).  This was also the case in 2015 but it did not affect the discounts then.</w:delText>
              </w:r>
            </w:del>
          </w:p>
          <w:p w14:paraId="14AD4549" w14:textId="3F1F90B4" w:rsidR="003F49BD" w:rsidDel="005E1036" w:rsidRDefault="003F49BD" w:rsidP="00422915">
            <w:pPr>
              <w:pStyle w:val="Table"/>
              <w:rPr>
                <w:del w:id="50" w:author="Claire Hynes" w:date="2016-05-19T16:20:00Z"/>
              </w:rPr>
            </w:pPr>
            <w:del w:id="51" w:author="Claire Hynes" w:date="2016-05-19T16:20:00Z">
              <w:r w:rsidDel="005E1036">
                <w:delText>2007/2008 revenue and incentive allowances have changed compared to 2015 models.</w:delText>
              </w:r>
            </w:del>
          </w:p>
          <w:p w14:paraId="5647BFB5" w14:textId="3C2C0B11" w:rsidR="003F49BD" w:rsidDel="005E1036" w:rsidRDefault="003F49BD" w:rsidP="00422915">
            <w:pPr>
              <w:pStyle w:val="Table"/>
              <w:rPr>
                <w:del w:id="52" w:author="Claire Hynes" w:date="2016-05-19T16:20:00Z"/>
              </w:rPr>
            </w:pPr>
            <w:del w:id="53" w:author="Claire Hynes" w:date="2016-05-19T16:20:00Z">
              <w:r w:rsidDel="005E1036">
                <w:delText>2007/2008 revenue is different in EDCM and CDCM Method M models.</w:delText>
              </w:r>
            </w:del>
          </w:p>
          <w:p w14:paraId="199279D1" w14:textId="00B15B34" w:rsidR="003F49BD" w:rsidRDefault="003F49BD" w:rsidP="00422915">
            <w:pPr>
              <w:pStyle w:val="Table"/>
            </w:pPr>
            <w:del w:id="54" w:author="Claire Hynes" w:date="2016-05-19T16:20:00Z">
              <w:r w:rsidDel="005E1036">
                <w:delText>FBPQ LR6 is different in EDCM and CDCM models.  The CDCM model is consistent with the 2015 models.</w:delText>
              </w:r>
            </w:del>
          </w:p>
        </w:tc>
      </w:tr>
      <w:tr w:rsidR="003F49BD" w:rsidRPr="00C860DD" w14:paraId="1B661DE3" w14:textId="77777777" w:rsidTr="00422915">
        <w:trPr>
          <w:cantSplit/>
        </w:trPr>
        <w:tc>
          <w:tcPr>
            <w:tcW w:w="1638" w:type="dxa"/>
          </w:tcPr>
          <w:p w14:paraId="04C8C995" w14:textId="496BA972" w:rsidR="003F49BD" w:rsidRDefault="003F49BD" w:rsidP="00422915">
            <w:pPr>
              <w:pStyle w:val="Table"/>
            </w:pPr>
            <w:del w:id="55" w:author="Claire Hynes" w:date="2016-05-19T16:20:00Z">
              <w:r w:rsidDel="005E1036">
                <w:delText>UKPN LPN</w:delText>
              </w:r>
            </w:del>
          </w:p>
        </w:tc>
        <w:tc>
          <w:tcPr>
            <w:tcW w:w="7560" w:type="dxa"/>
          </w:tcPr>
          <w:p w14:paraId="25E9F9A6" w14:textId="07631B1F" w:rsidR="003F49BD" w:rsidDel="005E1036" w:rsidRDefault="003F49BD" w:rsidP="00422915">
            <w:pPr>
              <w:pStyle w:val="Table"/>
              <w:rPr>
                <w:del w:id="56" w:author="Claire Hynes" w:date="2016-05-19T16:20:00Z"/>
              </w:rPr>
            </w:pPr>
            <w:del w:id="57" w:author="Claire Hynes" w:date="2016-05-19T16:20:00Z">
              <w:r w:rsidDel="005E1036">
                <w:delText>2007/2008 EHV revenue is manifestly wrong (the figure in cell J61 on Summary of revenue might relate to a different DNO area).  This was also the case in 2015 but it did not affect the discounts then.</w:delText>
              </w:r>
            </w:del>
          </w:p>
          <w:p w14:paraId="1C1B28B4" w14:textId="1EBB810D" w:rsidR="003F49BD" w:rsidDel="005E1036" w:rsidRDefault="003F49BD" w:rsidP="00422915">
            <w:pPr>
              <w:pStyle w:val="Table"/>
              <w:rPr>
                <w:del w:id="58" w:author="Claire Hynes" w:date="2016-05-19T16:20:00Z"/>
              </w:rPr>
            </w:pPr>
            <w:del w:id="59" w:author="Claire Hynes" w:date="2016-05-19T16:20:00Z">
              <w:r w:rsidDel="005E1036">
                <w:delText>2007/2008 revenue has changed compared to 2015 models.</w:delText>
              </w:r>
            </w:del>
          </w:p>
          <w:p w14:paraId="58F53B3C" w14:textId="6E8DCC26" w:rsidR="003F49BD" w:rsidDel="005E1036" w:rsidRDefault="003F49BD" w:rsidP="00422915">
            <w:pPr>
              <w:pStyle w:val="Table"/>
              <w:rPr>
                <w:del w:id="60" w:author="Claire Hynes" w:date="2016-05-19T16:20:00Z"/>
              </w:rPr>
            </w:pPr>
            <w:del w:id="61" w:author="Claire Hynes" w:date="2016-05-19T16:20:00Z">
              <w:r w:rsidDel="005E1036">
                <w:delText>2007/2008 revenue is different in EDCM and CDCM Method M models.</w:delText>
              </w:r>
            </w:del>
          </w:p>
          <w:p w14:paraId="52EE4F54" w14:textId="63FF04E5" w:rsidR="003F49BD" w:rsidRDefault="003F49BD" w:rsidP="00422915">
            <w:pPr>
              <w:pStyle w:val="Table"/>
            </w:pPr>
            <w:del w:id="62" w:author="Claire Hynes" w:date="2016-05-19T16:20:00Z">
              <w:r w:rsidDel="005E1036">
                <w:delText>Some data in the FBPQ LR6 sheet are different in different 2016 models, but these data do not appear to be used in calculations.</w:delText>
              </w:r>
            </w:del>
          </w:p>
        </w:tc>
      </w:tr>
      <w:tr w:rsidR="003F49BD" w:rsidRPr="00C860DD" w14:paraId="0D290AC0" w14:textId="77777777" w:rsidTr="00422915">
        <w:trPr>
          <w:cantSplit/>
        </w:trPr>
        <w:tc>
          <w:tcPr>
            <w:tcW w:w="1638" w:type="dxa"/>
          </w:tcPr>
          <w:p w14:paraId="3795552C" w14:textId="49C7C1AA" w:rsidR="003F49BD" w:rsidRDefault="003F49BD" w:rsidP="00422915">
            <w:pPr>
              <w:pStyle w:val="Table"/>
            </w:pPr>
            <w:del w:id="63" w:author="Claire Hynes" w:date="2016-05-19T16:20:00Z">
              <w:r w:rsidDel="005E1036">
                <w:delText>UKPN SPN</w:delText>
              </w:r>
            </w:del>
          </w:p>
        </w:tc>
        <w:tc>
          <w:tcPr>
            <w:tcW w:w="7560" w:type="dxa"/>
          </w:tcPr>
          <w:p w14:paraId="76F14C4D" w14:textId="1EF0D0F6" w:rsidR="003F49BD" w:rsidDel="005E1036" w:rsidRDefault="003F49BD" w:rsidP="00422915">
            <w:pPr>
              <w:pStyle w:val="Table"/>
              <w:rPr>
                <w:del w:id="64" w:author="Claire Hynes" w:date="2016-05-19T16:20:00Z"/>
              </w:rPr>
            </w:pPr>
            <w:del w:id="65" w:author="Claire Hynes" w:date="2016-05-19T16:20:00Z">
              <w:r w:rsidDel="005E1036">
                <w:delText>2007/2008 EHV revenue seems a little high and should perhaps be checked.</w:delText>
              </w:r>
            </w:del>
          </w:p>
          <w:p w14:paraId="22092594" w14:textId="1C824C86" w:rsidR="003F49BD" w:rsidDel="005E1036" w:rsidRDefault="003F49BD" w:rsidP="00422915">
            <w:pPr>
              <w:pStyle w:val="Table"/>
              <w:rPr>
                <w:del w:id="66" w:author="Claire Hynes" w:date="2016-05-19T16:20:00Z"/>
              </w:rPr>
            </w:pPr>
            <w:del w:id="67" w:author="Claire Hynes" w:date="2016-05-19T16:20:00Z">
              <w:r w:rsidDel="005E1036">
                <w:delText>2007/2008 revenue and incentive allowances have changed compared to 2015 models.</w:delText>
              </w:r>
            </w:del>
          </w:p>
          <w:p w14:paraId="53F35F21" w14:textId="235A9560" w:rsidR="003F49BD" w:rsidDel="005E1036" w:rsidRDefault="003F49BD" w:rsidP="00422915">
            <w:pPr>
              <w:pStyle w:val="Table"/>
              <w:rPr>
                <w:del w:id="68" w:author="Claire Hynes" w:date="2016-05-19T16:20:00Z"/>
              </w:rPr>
            </w:pPr>
            <w:del w:id="69" w:author="Claire Hynes" w:date="2016-05-19T16:20:00Z">
              <w:r w:rsidDel="005E1036">
                <w:delText>2007/2008 revenue is different in EDCM and CDCM Method M models.</w:delText>
              </w:r>
            </w:del>
          </w:p>
          <w:p w14:paraId="3A954FF4" w14:textId="65214E5A" w:rsidR="003F49BD" w:rsidRDefault="003F49BD" w:rsidP="00422915">
            <w:pPr>
              <w:pStyle w:val="Table"/>
            </w:pPr>
            <w:del w:id="70" w:author="Claire Hynes" w:date="2016-05-19T16:20:00Z">
              <w:r w:rsidDel="005E1036">
                <w:delText>Some data in the FBPQ NL1 sheet are different in different 2016 models, but these data do not appear to be used in calculations.</w:delText>
              </w:r>
            </w:del>
          </w:p>
        </w:tc>
      </w:tr>
      <w:tr w:rsidR="003F49BD" w:rsidRPr="00C860DD" w14:paraId="65926ABC" w14:textId="77777777" w:rsidTr="00422915">
        <w:trPr>
          <w:cantSplit/>
        </w:trPr>
        <w:tc>
          <w:tcPr>
            <w:tcW w:w="1638" w:type="dxa"/>
          </w:tcPr>
          <w:p w14:paraId="7A8E29AF" w14:textId="1CAEFF75" w:rsidR="003F49BD" w:rsidRDefault="003F49BD" w:rsidP="00422915">
            <w:pPr>
              <w:pStyle w:val="Table"/>
            </w:pPr>
            <w:del w:id="71" w:author="Claire Hynes" w:date="2016-05-19T16:20:00Z">
              <w:r w:rsidDel="005E1036">
                <w:delText>WPD EastM</w:delText>
              </w:r>
            </w:del>
          </w:p>
        </w:tc>
        <w:tc>
          <w:tcPr>
            <w:tcW w:w="7560" w:type="dxa"/>
          </w:tcPr>
          <w:p w14:paraId="3AE218C8" w14:textId="08D9FB76" w:rsidR="003F49BD" w:rsidDel="005E1036" w:rsidRDefault="003F49BD" w:rsidP="00422915">
            <w:pPr>
              <w:pStyle w:val="Table"/>
              <w:rPr>
                <w:del w:id="72" w:author="Claire Hynes" w:date="2016-05-19T16:20:00Z"/>
              </w:rPr>
            </w:pPr>
            <w:del w:id="73" w:author="Claire Hynes" w:date="2016-05-19T16:20:00Z">
              <w:r w:rsidDel="005E1036">
                <w:delText>There appear to be 933km of 33kV tower line supported by only 1,287 33kV towers, which seems an exceptionally long average span.</w:delText>
              </w:r>
            </w:del>
          </w:p>
          <w:p w14:paraId="0EDD9464" w14:textId="2D90879B" w:rsidR="003F49BD" w:rsidRPr="00C860DD" w:rsidRDefault="003F49BD" w:rsidP="00422915">
            <w:pPr>
              <w:pStyle w:val="Table"/>
            </w:pPr>
            <w:del w:id="74" w:author="Claire Hynes" w:date="2016-05-19T16:20:00Z">
              <w:r w:rsidDel="005E1036">
                <w:delText>There appear to be 1,662 pieces of other 132kV switchgear worth over £1 million each (over £1.7 billion of EHV MEAV).</w:delText>
              </w:r>
            </w:del>
          </w:p>
        </w:tc>
      </w:tr>
      <w:tr w:rsidR="003F49BD" w:rsidRPr="00C860DD" w14:paraId="483A8617" w14:textId="77777777" w:rsidTr="00422915">
        <w:trPr>
          <w:cantSplit/>
        </w:trPr>
        <w:tc>
          <w:tcPr>
            <w:tcW w:w="1638" w:type="dxa"/>
          </w:tcPr>
          <w:p w14:paraId="3D15A728" w14:textId="37280193" w:rsidR="003F49BD" w:rsidRPr="00C860DD" w:rsidRDefault="003F49BD" w:rsidP="00422915">
            <w:pPr>
              <w:pStyle w:val="Table"/>
            </w:pPr>
            <w:del w:id="75" w:author="Claire Hynes" w:date="2016-05-19T16:20:00Z">
              <w:r w:rsidDel="005E1036">
                <w:delText>WPD SWest</w:delText>
              </w:r>
            </w:del>
          </w:p>
        </w:tc>
        <w:tc>
          <w:tcPr>
            <w:tcW w:w="7560" w:type="dxa"/>
          </w:tcPr>
          <w:p w14:paraId="02BA82DA" w14:textId="6A5417F5" w:rsidR="003F49BD" w:rsidRPr="00C860DD" w:rsidRDefault="003F49BD" w:rsidP="00422915">
            <w:pPr>
              <w:pStyle w:val="Table"/>
            </w:pPr>
            <w:del w:id="76" w:author="Claire Hynes" w:date="2016-05-19T16:20:00Z">
              <w:r w:rsidDel="005E1036">
                <w:delText>There are 11,751 LV underground boards which are given a zero MEAV (they should probably be valued at tens of millions of pounds).</w:delText>
              </w:r>
            </w:del>
          </w:p>
        </w:tc>
      </w:tr>
      <w:tr w:rsidR="003F49BD" w:rsidRPr="00C860DD" w14:paraId="09B8800C" w14:textId="77777777" w:rsidTr="00422915">
        <w:trPr>
          <w:cantSplit/>
        </w:trPr>
        <w:tc>
          <w:tcPr>
            <w:tcW w:w="1638" w:type="dxa"/>
          </w:tcPr>
          <w:p w14:paraId="0836F03C" w14:textId="5D4C6E4C" w:rsidR="003F49BD" w:rsidRDefault="003F49BD" w:rsidP="00422915">
            <w:pPr>
              <w:pStyle w:val="Table"/>
            </w:pPr>
            <w:del w:id="77" w:author="Claire Hynes" w:date="2016-05-19T16:20:00Z">
              <w:r w:rsidDel="005E1036">
                <w:delText>WPD WestM</w:delText>
              </w:r>
            </w:del>
          </w:p>
        </w:tc>
        <w:tc>
          <w:tcPr>
            <w:tcW w:w="7560" w:type="dxa"/>
          </w:tcPr>
          <w:p w14:paraId="3EAAEA0A" w14:textId="38EEF1F9" w:rsidR="003F49BD" w:rsidDel="005E1036" w:rsidRDefault="003F49BD" w:rsidP="00422915">
            <w:pPr>
              <w:pStyle w:val="Table"/>
              <w:rPr>
                <w:del w:id="78" w:author="Claire Hynes" w:date="2016-05-19T16:20:00Z"/>
              </w:rPr>
            </w:pPr>
            <w:del w:id="79" w:author="Claire Hynes" w:date="2016-05-19T16:20:00Z">
              <w:r w:rsidDel="005E1036">
                <w:delText>There appear to be many 33kV towers (725) but no 33kV tower line.</w:delText>
              </w:r>
            </w:del>
          </w:p>
          <w:p w14:paraId="3DE15CF9" w14:textId="599FAA13" w:rsidR="003F49BD" w:rsidRPr="00C860DD" w:rsidRDefault="003F49BD" w:rsidP="00422915">
            <w:pPr>
              <w:pStyle w:val="Table"/>
            </w:pPr>
            <w:del w:id="80" w:author="Claire Hynes" w:date="2016-05-19T16:20:00Z">
              <w:r w:rsidDel="005E1036">
                <w:delText>There appear to be 1,704 pieces of other 132kV switchgear worth over £1 million each, and 575 pieces of other 66kV switchgear worth £698,000 each (over £2 billion of EHV MEAV).</w:delText>
              </w:r>
            </w:del>
          </w:p>
        </w:tc>
      </w:tr>
    </w:tbl>
    <w:p w14:paraId="0ECFEC68" w14:textId="77777777" w:rsidR="003F49BD" w:rsidRDefault="003F49BD" w:rsidP="001D5AFA"/>
    <w:sectPr w:rsidR="003F49BD" w:rsidSect="00144D3F">
      <w:footerReference w:type="default" r:id="rId7"/>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1099E" w14:textId="77777777" w:rsidR="003D0C27" w:rsidRDefault="003D0C27" w:rsidP="00144D3F">
      <w:pPr>
        <w:spacing w:after="0"/>
      </w:pPr>
      <w:r>
        <w:separator/>
      </w:r>
    </w:p>
  </w:endnote>
  <w:endnote w:type="continuationSeparator" w:id="0">
    <w:p w14:paraId="1EBE012B" w14:textId="77777777" w:rsidR="003D0C27" w:rsidRDefault="003D0C27" w:rsidP="00144D3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1C386" w14:textId="559BE096" w:rsidR="003D0C27" w:rsidRDefault="003D0C27">
    <w:pPr>
      <w:pStyle w:val="Footer"/>
    </w:pPr>
    <w:r w:rsidRPr="008021FC">
      <w:tab/>
    </w:r>
    <w:r>
      <w:fldChar w:fldCharType="begin"/>
    </w:r>
    <w:r>
      <w:instrText xml:space="preserve"> PAGE  \* MERGEFORMAT </w:instrText>
    </w:r>
    <w:r>
      <w:fldChar w:fldCharType="separate"/>
    </w:r>
    <w:r w:rsidR="005E103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975C7" w14:textId="77777777" w:rsidR="003D0C27" w:rsidRDefault="003D0C27" w:rsidP="00144D3F">
      <w:pPr>
        <w:spacing w:after="0"/>
      </w:pPr>
      <w:r>
        <w:separator/>
      </w:r>
    </w:p>
  </w:footnote>
  <w:footnote w:type="continuationSeparator" w:id="0">
    <w:p w14:paraId="3944855A" w14:textId="77777777" w:rsidR="003D0C27" w:rsidRDefault="003D0C27" w:rsidP="00144D3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E12C36"/>
    <w:multiLevelType w:val="multilevel"/>
    <w:tmpl w:val="548E4A2C"/>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3" w15:restartNumberingAfterBreak="0">
    <w:nsid w:val="1FB87DBC"/>
    <w:multiLevelType w:val="multilevel"/>
    <w:tmpl w:val="3C283E6E"/>
    <w:lvl w:ilvl="0">
      <w:start w:val="1"/>
      <w:numFmt w:val="none"/>
      <w:pStyle w:val="Heading1"/>
      <w:suff w:val="nothing"/>
      <w:lvlText w:val=""/>
      <w:lvlJc w:val="left"/>
      <w:rPr>
        <w:rFonts w:hint="default"/>
      </w:rPr>
    </w:lvl>
    <w:lvl w:ilvl="1">
      <w:start w:val="1"/>
      <w:numFmt w:val="decimal"/>
      <w:lvlRestart w:val="0"/>
      <w:pStyle w:val="Text"/>
      <w:lvlText w:val="%2."/>
      <w:lvlJc w:val="left"/>
      <w:pPr>
        <w:tabs>
          <w:tab w:val="num" w:pos="720"/>
        </w:tabs>
        <w:ind w:left="720" w:hanging="720"/>
      </w:pPr>
      <w:rPr>
        <w:rFonts w:hint="default"/>
      </w:rPr>
    </w:lvl>
    <w:lvl w:ilvl="2">
      <w:start w:val="1"/>
      <w:numFmt w:val="lowerLetter"/>
      <w:pStyle w:val="ListBullet"/>
      <w:lvlText w:val="(%3)"/>
      <w:lvlJc w:val="left"/>
      <w:pPr>
        <w:tabs>
          <w:tab w:val="num" w:pos="1195"/>
        </w:tabs>
        <w:ind w:left="1195" w:hanging="475"/>
      </w:pPr>
      <w:rPr>
        <w:rFonts w:hint="default"/>
      </w:rPr>
    </w:lvl>
    <w:lvl w:ilvl="3">
      <w:start w:val="1"/>
      <w:numFmt w:val="lowerRoman"/>
      <w:pStyle w:val="ListBullet2"/>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3"/>
  </w:num>
  <w:num w:numId="4">
    <w:abstractNumId w:val="1"/>
  </w:num>
  <w:num w:numId="5">
    <w:abstractNumId w:val="3"/>
  </w:num>
  <w:num w:numId="6">
    <w:abstractNumId w:val="0"/>
  </w:num>
  <w:num w:numId="7">
    <w:abstractNumId w:val="3"/>
  </w:num>
  <w:num w:numId="8">
    <w:abstractNumId w:val="3"/>
  </w:num>
  <w:num w:numId="9">
    <w:abstractNumId w:val="3"/>
  </w:num>
  <w:num w:numId="10">
    <w:abstractNumId w:val="3"/>
  </w:num>
  <w:num w:numId="11">
    <w:abstractNumId w:val="3"/>
  </w:num>
  <w:num w:numId="12">
    <w:abstractNumId w:val="3"/>
  </w:num>
  <w:num w:numId="13">
    <w:abstractNumId w:val="2"/>
  </w:num>
  <w:num w:numId="14">
    <w:abstractNumId w:val="3"/>
  </w:num>
  <w:num w:numId="1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en-US" w:vendorID="64" w:dllVersion="131078" w:nlCheck="1" w:checkStyle="0"/>
  <w:trackRevision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0C4482"/>
    <w:rsid w:val="00001366"/>
    <w:rsid w:val="00001393"/>
    <w:rsid w:val="00004594"/>
    <w:rsid w:val="00033587"/>
    <w:rsid w:val="00034DDB"/>
    <w:rsid w:val="00056F9C"/>
    <w:rsid w:val="000859FF"/>
    <w:rsid w:val="000950AA"/>
    <w:rsid w:val="000C4482"/>
    <w:rsid w:val="000D237B"/>
    <w:rsid w:val="000D4D7B"/>
    <w:rsid w:val="000E4B72"/>
    <w:rsid w:val="00144D3F"/>
    <w:rsid w:val="00150DAF"/>
    <w:rsid w:val="001512AB"/>
    <w:rsid w:val="00165A05"/>
    <w:rsid w:val="001D5AFA"/>
    <w:rsid w:val="001F5C32"/>
    <w:rsid w:val="00224AF1"/>
    <w:rsid w:val="00240183"/>
    <w:rsid w:val="002814DC"/>
    <w:rsid w:val="00282B95"/>
    <w:rsid w:val="002A4A79"/>
    <w:rsid w:val="002B4BD6"/>
    <w:rsid w:val="002D7146"/>
    <w:rsid w:val="002E37BD"/>
    <w:rsid w:val="002F1032"/>
    <w:rsid w:val="00343B37"/>
    <w:rsid w:val="00356B9A"/>
    <w:rsid w:val="003B17EE"/>
    <w:rsid w:val="003D0C27"/>
    <w:rsid w:val="003E39D4"/>
    <w:rsid w:val="003F3B1F"/>
    <w:rsid w:val="003F49BD"/>
    <w:rsid w:val="00421734"/>
    <w:rsid w:val="0044209F"/>
    <w:rsid w:val="00495029"/>
    <w:rsid w:val="004C27EE"/>
    <w:rsid w:val="004E48F3"/>
    <w:rsid w:val="004F03A7"/>
    <w:rsid w:val="005252FA"/>
    <w:rsid w:val="0053030B"/>
    <w:rsid w:val="00534B96"/>
    <w:rsid w:val="005429CE"/>
    <w:rsid w:val="00577917"/>
    <w:rsid w:val="0058412F"/>
    <w:rsid w:val="00585E1B"/>
    <w:rsid w:val="005A3FD8"/>
    <w:rsid w:val="005E1036"/>
    <w:rsid w:val="005F10B7"/>
    <w:rsid w:val="00627264"/>
    <w:rsid w:val="0065337D"/>
    <w:rsid w:val="006957D2"/>
    <w:rsid w:val="006F4720"/>
    <w:rsid w:val="00720D36"/>
    <w:rsid w:val="00727962"/>
    <w:rsid w:val="00747B12"/>
    <w:rsid w:val="00770884"/>
    <w:rsid w:val="0079090B"/>
    <w:rsid w:val="007A796F"/>
    <w:rsid w:val="007B3496"/>
    <w:rsid w:val="007B44D8"/>
    <w:rsid w:val="008002BC"/>
    <w:rsid w:val="00812F1D"/>
    <w:rsid w:val="008133BC"/>
    <w:rsid w:val="00823A80"/>
    <w:rsid w:val="0084768C"/>
    <w:rsid w:val="008478C5"/>
    <w:rsid w:val="00847DD2"/>
    <w:rsid w:val="008620BE"/>
    <w:rsid w:val="008660C9"/>
    <w:rsid w:val="008742D8"/>
    <w:rsid w:val="008B60C8"/>
    <w:rsid w:val="008C216C"/>
    <w:rsid w:val="008C4AE0"/>
    <w:rsid w:val="008D47F5"/>
    <w:rsid w:val="008E14FC"/>
    <w:rsid w:val="008F6D89"/>
    <w:rsid w:val="009422C7"/>
    <w:rsid w:val="00944F26"/>
    <w:rsid w:val="00951A10"/>
    <w:rsid w:val="00954A56"/>
    <w:rsid w:val="0095538B"/>
    <w:rsid w:val="0097132F"/>
    <w:rsid w:val="00992D7B"/>
    <w:rsid w:val="009A6EAF"/>
    <w:rsid w:val="009C0486"/>
    <w:rsid w:val="009F1DB7"/>
    <w:rsid w:val="00A0543F"/>
    <w:rsid w:val="00A2421F"/>
    <w:rsid w:val="00A278F2"/>
    <w:rsid w:val="00A57709"/>
    <w:rsid w:val="00A62E45"/>
    <w:rsid w:val="00A76770"/>
    <w:rsid w:val="00B0263D"/>
    <w:rsid w:val="00B070B6"/>
    <w:rsid w:val="00B27624"/>
    <w:rsid w:val="00B37E61"/>
    <w:rsid w:val="00B5142F"/>
    <w:rsid w:val="00B54863"/>
    <w:rsid w:val="00B76E06"/>
    <w:rsid w:val="00BA0DE3"/>
    <w:rsid w:val="00BA7AC9"/>
    <w:rsid w:val="00BF4A78"/>
    <w:rsid w:val="00C564EC"/>
    <w:rsid w:val="00C60D27"/>
    <w:rsid w:val="00C64536"/>
    <w:rsid w:val="00CB467A"/>
    <w:rsid w:val="00CC120B"/>
    <w:rsid w:val="00CE288A"/>
    <w:rsid w:val="00D11840"/>
    <w:rsid w:val="00D21AA4"/>
    <w:rsid w:val="00D35D94"/>
    <w:rsid w:val="00D844C1"/>
    <w:rsid w:val="00DE5BD8"/>
    <w:rsid w:val="00DF4580"/>
    <w:rsid w:val="00E54BF4"/>
    <w:rsid w:val="00E71824"/>
    <w:rsid w:val="00E75800"/>
    <w:rsid w:val="00E836B9"/>
    <w:rsid w:val="00E83E47"/>
    <w:rsid w:val="00EC015D"/>
    <w:rsid w:val="00EF4572"/>
    <w:rsid w:val="00F01856"/>
    <w:rsid w:val="00F33181"/>
    <w:rsid w:val="00F33D37"/>
    <w:rsid w:val="00F6318A"/>
    <w:rsid w:val="00F63BFE"/>
    <w:rsid w:val="00F732E4"/>
    <w:rsid w:val="00F81EFA"/>
    <w:rsid w:val="00F85A5C"/>
    <w:rsid w:val="00FD6EEC"/>
    <w:rsid w:val="00FE5B0B"/>
    <w:rsid w:val="00FF043A"/>
    <w:rsid w:val="00FF2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4761F7"/>
  <w14:defaultImageDpi w14:val="300"/>
  <w15:docId w15:val="{16C66F3C-2662-446D-AC7A-172343DBB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kern w:val="14"/>
      <w:sz w:val="24"/>
      <w:lang w:val="en-GB" w:bidi="en-US"/>
    </w:rPr>
  </w:style>
  <w:style w:type="paragraph" w:styleId="Heading1">
    <w:name w:val="heading 1"/>
    <w:basedOn w:val="Normal"/>
    <w:next w:val="Text"/>
    <w:uiPriority w:val="99"/>
    <w:qFormat/>
    <w:pPr>
      <w:keepNext/>
      <w:numPr>
        <w:numId w:val="10"/>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qFormat/>
    <w:rsid w:val="004F03A7"/>
    <w:pPr>
      <w:keepNext/>
      <w:jc w:val="left"/>
      <w:outlineLvl w:val="1"/>
    </w:pPr>
    <w:rPr>
      <w:rFonts w:ascii="Arial Black" w:hAnsi="Arial Black"/>
      <w:color w:val="333333"/>
      <w:kern w:val="0"/>
      <w:sz w:val="20"/>
    </w:rPr>
  </w:style>
  <w:style w:type="paragraph" w:styleId="Heading3">
    <w:name w:val="heading 3"/>
    <w:basedOn w:val="Normal"/>
    <w:next w:val="Text"/>
    <w:qFormat/>
    <w:rsid w:val="00F51716"/>
    <w:pPr>
      <w:keepNext/>
      <w:jc w:val="left"/>
      <w:outlineLvl w:val="2"/>
    </w:pPr>
    <w:rPr>
      <w:rFonts w:cs="Arial"/>
      <w:b/>
      <w:color w:val="333333"/>
      <w:kern w:val="0"/>
      <w:sz w:val="22"/>
      <w:szCs w:val="18"/>
    </w:rPr>
  </w:style>
  <w:style w:type="paragraph" w:styleId="Heading4">
    <w:name w:val="heading 4"/>
    <w:basedOn w:val="Normal"/>
    <w:next w:val="Normal"/>
    <w:qFormat/>
    <w:pPr>
      <w:keepNext/>
      <w:jc w:val="left"/>
      <w:outlineLvl w:val="3"/>
    </w:pPr>
    <w:rPr>
      <w:i/>
      <w:shd w:val="clear" w:color="FFFFFF"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0"/>
      <w:jc w:val="left"/>
    </w:pPr>
  </w:style>
  <w:style w:type="paragraph" w:styleId="Caption">
    <w:name w:val="caption"/>
    <w:basedOn w:val="Normal"/>
    <w:next w:val="Table"/>
    <w:qFormat/>
    <w:pPr>
      <w:keepNext/>
      <w:keepLines/>
      <w:tabs>
        <w:tab w:val="left" w:pos="1080"/>
      </w:tabs>
      <w:ind w:left="1080" w:hanging="1080"/>
      <w:jc w:val="left"/>
      <w:outlineLvl w:val="4"/>
    </w:pPr>
    <w:rPr>
      <w:rFonts w:eastAsia="MS Mincho"/>
      <w:b/>
      <w:sz w:val="22"/>
    </w:rPr>
  </w:style>
  <w:style w:type="paragraph" w:customStyle="1" w:styleId="Code">
    <w:name w:val="Code"/>
    <w:basedOn w:val="BodyText"/>
    <w:rPr>
      <w:rFonts w:ascii="Courier" w:hAnsi="Courier"/>
      <w:sz w:val="16"/>
    </w:rPr>
  </w:style>
  <w:style w:type="paragraph" w:customStyle="1" w:styleId="DocumentControl">
    <w:name w:val="Document Control"/>
    <w:basedOn w:val="Normal"/>
    <w:pPr>
      <w:tabs>
        <w:tab w:val="left" w:pos="1786"/>
        <w:tab w:val="left" w:pos="9000"/>
      </w:tabs>
      <w:spacing w:after="0" w:line="240" w:lineRule="exact"/>
      <w:jc w:val="left"/>
    </w:pPr>
    <w:rPr>
      <w:rFonts w:ascii="Arial Black" w:hAnsi="Arial Black"/>
      <w:kern w:val="20"/>
      <w:sz w:val="20"/>
    </w:rPr>
  </w:style>
  <w:style w:type="paragraph" w:styleId="DocumentMap">
    <w:name w:val="Document Map"/>
    <w:basedOn w:val="Normal"/>
    <w:semiHidden/>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Pr>
      <w:i/>
      <w:color w:val="FF0000"/>
      <w:shd w:val="clear" w:color="FFFFFF" w:fill="FFFF99"/>
    </w:rPr>
  </w:style>
  <w:style w:type="character" w:customStyle="1" w:styleId="DraftingNoteChar">
    <w:name w:val="Drafting Note Char"/>
    <w:basedOn w:val="DefaultParagraphFont"/>
    <w:rPr>
      <w:rFonts w:cs="Times New Roman"/>
      <w:i/>
      <w:color w:val="FF0000"/>
      <w:kern w:val="14"/>
      <w:sz w:val="24"/>
      <w:shd w:val="clear" w:color="FFFFFF" w:fill="FFFF99"/>
      <w:lang w:val="en-GB" w:eastAsia="en-US"/>
    </w:rPr>
  </w:style>
  <w:style w:type="paragraph" w:customStyle="1" w:styleId="Equation">
    <w:name w:val="Equation"/>
    <w:basedOn w:val="BodyText"/>
    <w:pPr>
      <w:tabs>
        <w:tab w:val="right" w:pos="8640"/>
      </w:tabs>
      <w:spacing w:after="240"/>
      <w:ind w:left="1080"/>
    </w:pPr>
  </w:style>
  <w:style w:type="paragraph" w:customStyle="1" w:styleId="Eqwhere">
    <w:name w:val="Eqwhere"/>
    <w:basedOn w:val="BodyText"/>
    <w:pPr>
      <w:spacing w:after="240"/>
      <w:ind w:left="720"/>
    </w:pPr>
  </w:style>
  <w:style w:type="character" w:styleId="FollowedHyperlink">
    <w:name w:val="FollowedHyperlink"/>
    <w:basedOn w:val="DefaultParagraphFont"/>
    <w:rPr>
      <w:rFonts w:cs="Times New Roman"/>
      <w:color w:val="auto"/>
      <w:u w:val="none"/>
    </w:rPr>
  </w:style>
  <w:style w:type="paragraph" w:styleId="Header">
    <w:name w:val="header"/>
    <w:basedOn w:val="Normal"/>
    <w:pPr>
      <w:tabs>
        <w:tab w:val="right" w:pos="9000"/>
      </w:tabs>
      <w:spacing w:after="0" w:line="240" w:lineRule="exact"/>
      <w:jc w:val="left"/>
    </w:pPr>
    <w:rPr>
      <w:rFonts w:ascii="Arial" w:hAnsi="Arial"/>
      <w:color w:val="0066CC"/>
      <w:kern w:val="18"/>
      <w:sz w:val="18"/>
    </w:rPr>
  </w:style>
  <w:style w:type="paragraph" w:styleId="Footer">
    <w:name w:val="footer"/>
    <w:basedOn w:val="Header"/>
    <w:semiHidden/>
  </w:style>
  <w:style w:type="character" w:styleId="FootnoteReference">
    <w:name w:val="footnote reference"/>
    <w:basedOn w:val="DefaultParagraphFont"/>
    <w:semiHidden/>
    <w:rPr>
      <w:rFonts w:cs="Times New Roman"/>
      <w:vertAlign w:val="superscript"/>
    </w:rPr>
  </w:style>
  <w:style w:type="paragraph" w:styleId="FootnoteText">
    <w:name w:val="footnote text"/>
    <w:basedOn w:val="Normal"/>
    <w:semiHidden/>
    <w:pPr>
      <w:tabs>
        <w:tab w:val="left" w:pos="180"/>
      </w:tabs>
      <w:spacing w:after="0"/>
      <w:ind w:left="180" w:hanging="180"/>
      <w:jc w:val="left"/>
    </w:pPr>
    <w:rPr>
      <w:sz w:val="18"/>
    </w:rPr>
  </w:style>
  <w:style w:type="paragraph" w:customStyle="1" w:styleId="Hidden">
    <w:name w:val="Hidden"/>
    <w:basedOn w:val="DocumentControl"/>
    <w:rPr>
      <w:vanish/>
      <w:color w:val="FF6633"/>
    </w:rPr>
  </w:style>
  <w:style w:type="character" w:styleId="Hyperlink">
    <w:name w:val="Hyperlink"/>
    <w:basedOn w:val="DefaultParagraphFont"/>
    <w:rPr>
      <w:rFonts w:cs="Times New Roman"/>
      <w:color w:val="auto"/>
    </w:rPr>
  </w:style>
  <w:style w:type="paragraph" w:styleId="ListBullet">
    <w:name w:val="List Bullet"/>
    <w:basedOn w:val="Normal"/>
    <w:qFormat/>
    <w:pPr>
      <w:numPr>
        <w:ilvl w:val="2"/>
        <w:numId w:val="10"/>
      </w:numPr>
    </w:pPr>
  </w:style>
  <w:style w:type="paragraph" w:styleId="ListBullet2">
    <w:name w:val="List Bullet 2"/>
    <w:basedOn w:val="Normal"/>
    <w:uiPriority w:val="99"/>
    <w:pPr>
      <w:numPr>
        <w:ilvl w:val="3"/>
        <w:numId w:val="10"/>
      </w:numPr>
    </w:pPr>
  </w:style>
  <w:style w:type="paragraph" w:styleId="PlainText">
    <w:name w:val="Plain Text"/>
    <w:basedOn w:val="Normal"/>
    <w:rPr>
      <w:rFonts w:ascii="Courier" w:hAnsi="Courier"/>
      <w:szCs w:val="24"/>
    </w:rPr>
  </w:style>
  <w:style w:type="paragraph" w:customStyle="1" w:styleId="Quotation">
    <w:name w:val="Quotation"/>
    <w:basedOn w:val="BodyText"/>
    <w:pPr>
      <w:spacing w:after="240"/>
      <w:ind w:left="1080" w:right="360"/>
      <w:jc w:val="both"/>
    </w:pPr>
    <w:rPr>
      <w:spacing w:val="-4"/>
      <w:kern w:val="20"/>
    </w:rPr>
  </w:style>
  <w:style w:type="paragraph" w:customStyle="1" w:styleId="Table">
    <w:name w:val="Table"/>
    <w:basedOn w:val="Normal"/>
    <w:pPr>
      <w:tabs>
        <w:tab w:val="num" w:pos="720"/>
      </w:tabs>
      <w:spacing w:before="120" w:after="120"/>
      <w:jc w:val="left"/>
    </w:pPr>
    <w:rPr>
      <w:sz w:val="22"/>
    </w:rPr>
  </w:style>
  <w:style w:type="table" w:styleId="TableGrid">
    <w:name w:val="Table Grid"/>
    <w:basedOn w:val="TableNormal"/>
    <w:pPr>
      <w:spacing w:after="240"/>
      <w:jc w:val="both"/>
    </w:pPr>
    <w:rPr>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astNote">
    <w:name w:val="Table Last Note"/>
    <w:basedOn w:val="Normal"/>
    <w:pPr>
      <w:keepLines/>
      <w:tabs>
        <w:tab w:val="num" w:pos="0"/>
      </w:tabs>
      <w:spacing w:before="40"/>
    </w:pPr>
    <w:rPr>
      <w:rFonts w:cs="Arial"/>
      <w:sz w:val="18"/>
      <w:szCs w:val="24"/>
    </w:rPr>
  </w:style>
  <w:style w:type="paragraph" w:customStyle="1" w:styleId="TableNotes">
    <w:name w:val="Table Notes"/>
    <w:basedOn w:val="Normal"/>
    <w:pPr>
      <w:keepNext/>
      <w:keepLines/>
      <w:tabs>
        <w:tab w:val="num" w:pos="720"/>
      </w:tabs>
      <w:spacing w:before="40" w:after="40"/>
    </w:pPr>
    <w:rPr>
      <w:i/>
      <w:sz w:val="18"/>
    </w:rPr>
  </w:style>
  <w:style w:type="paragraph" w:customStyle="1" w:styleId="Text">
    <w:name w:val="Text"/>
    <w:basedOn w:val="Normal"/>
    <w:uiPriority w:val="99"/>
    <w:qFormat/>
    <w:pPr>
      <w:numPr>
        <w:ilvl w:val="1"/>
        <w:numId w:val="10"/>
      </w:numPr>
    </w:pPr>
  </w:style>
  <w:style w:type="paragraph" w:styleId="TOC1">
    <w:name w:val="toc 1"/>
    <w:basedOn w:val="Normal"/>
    <w:next w:val="Normal"/>
    <w:autoRedefine/>
    <w:semiHidden/>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pPr>
      <w:tabs>
        <w:tab w:val="right" w:leader="dot" w:pos="9000"/>
      </w:tabs>
      <w:spacing w:after="0"/>
      <w:ind w:right="380"/>
    </w:pPr>
    <w:rPr>
      <w:noProof/>
      <w:sz w:val="18"/>
    </w:rPr>
  </w:style>
  <w:style w:type="paragraph" w:styleId="TOCHeading">
    <w:name w:val="TOC Heading"/>
    <w:basedOn w:val="TOC1"/>
    <w:qFormat/>
    <w:pPr>
      <w:ind w:right="0"/>
    </w:pPr>
  </w:style>
  <w:style w:type="paragraph" w:customStyle="1" w:styleId="Default">
    <w:name w:val="Default"/>
    <w:rsid w:val="008A3EC3"/>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784EED"/>
    <w:rPr>
      <w:rFonts w:cs="Times New Roman"/>
    </w:rPr>
  </w:style>
  <w:style w:type="paragraph" w:customStyle="1" w:styleId="Byline">
    <w:name w:val="Byline"/>
    <w:basedOn w:val="Heading3"/>
    <w:rsid w:val="004F03A7"/>
    <w:p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6055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11</Pages>
  <Words>3350</Words>
  <Characters>19095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22401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Latrémolière</dc:creator>
  <cp:keywords/>
  <dc:description/>
  <cp:lastModifiedBy>Claire Hynes</cp:lastModifiedBy>
  <cp:revision>14</cp:revision>
  <cp:lastPrinted>2016-02-12T07:45:00Z</cp:lastPrinted>
  <dcterms:created xsi:type="dcterms:W3CDTF">2016-05-16T09:45:00Z</dcterms:created>
  <dcterms:modified xsi:type="dcterms:W3CDTF">2016-05-19T15:20:00Z</dcterms:modified>
  <cp:category/>
</cp:coreProperties>
</file>