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83C24" w14:textId="77777777" w:rsidR="00435098" w:rsidRPr="00F42A52" w:rsidRDefault="009424C0" w:rsidP="008F7043">
      <w:pPr>
        <w:keepNext/>
        <w:ind w:hanging="851"/>
        <w:rPr>
          <w:rFonts w:asciiTheme="minorHAnsi" w:hAnsiTheme="minorHAnsi"/>
          <w:noProof/>
          <w:sz w:val="28"/>
          <w:lang w:val="en-US"/>
        </w:rPr>
      </w:pPr>
      <w:r w:rsidRPr="00F42A52">
        <w:rPr>
          <w:rFonts w:asciiTheme="minorHAnsi" w:hAnsiTheme="minorHAnsi"/>
          <w:noProof/>
          <w:sz w:val="28"/>
        </w:rPr>
        <w:drawing>
          <wp:inline distT="0" distB="0" distL="0" distR="0" wp14:anchorId="2155AB71" wp14:editId="6E9ED408">
            <wp:extent cx="2647950" cy="85725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647950" cy="857250"/>
                    </a:xfrm>
                    <a:prstGeom prst="rect">
                      <a:avLst/>
                    </a:prstGeom>
                    <a:noFill/>
                    <a:ln w="9525">
                      <a:noFill/>
                      <a:miter lim="800000"/>
                      <a:headEnd/>
                      <a:tailEnd/>
                    </a:ln>
                  </pic:spPr>
                </pic:pic>
              </a:graphicData>
            </a:graphic>
          </wp:inline>
        </w:drawing>
      </w:r>
    </w:p>
    <w:p w14:paraId="0B780E71" w14:textId="77777777" w:rsidR="00435098" w:rsidRPr="00F42A52" w:rsidRDefault="00435098" w:rsidP="008F7043">
      <w:pPr>
        <w:keepNext/>
        <w:rPr>
          <w:rFonts w:asciiTheme="minorHAnsi" w:hAnsiTheme="minorHAnsi"/>
          <w:noProof/>
          <w:sz w:val="28"/>
          <w:lang w:val="en-US"/>
        </w:rPr>
      </w:pPr>
    </w:p>
    <w:p w14:paraId="17CEC4F8" w14:textId="77777777" w:rsidR="00435098" w:rsidRPr="00F42A52" w:rsidRDefault="00435098" w:rsidP="008F7043">
      <w:pPr>
        <w:keepNext/>
        <w:rPr>
          <w:rFonts w:asciiTheme="minorHAnsi" w:hAnsiTheme="minorHAnsi"/>
          <w:noProof/>
          <w:sz w:val="28"/>
          <w:lang w:val="en-US"/>
        </w:rPr>
      </w:pPr>
    </w:p>
    <w:p w14:paraId="72670F3E" w14:textId="77777777" w:rsidR="00612C60" w:rsidRPr="00F42A52" w:rsidRDefault="00612C60" w:rsidP="008F7043">
      <w:pPr>
        <w:keepNext/>
        <w:rPr>
          <w:rFonts w:asciiTheme="minorHAnsi" w:hAnsiTheme="minorHAnsi"/>
          <w:sz w:val="28"/>
        </w:rPr>
      </w:pPr>
    </w:p>
    <w:p w14:paraId="76C0C3B8" w14:textId="77777777" w:rsidR="00594568" w:rsidRPr="00F42A52" w:rsidRDefault="00594568" w:rsidP="008F7043">
      <w:pPr>
        <w:pStyle w:val="Header"/>
        <w:keepNext/>
        <w:rPr>
          <w:rFonts w:asciiTheme="minorHAnsi" w:hAnsiTheme="minorHAnsi"/>
          <w:sz w:val="28"/>
        </w:rPr>
      </w:pPr>
    </w:p>
    <w:p w14:paraId="5C214FF8" w14:textId="77777777" w:rsidR="00594568" w:rsidRPr="00F42A52" w:rsidRDefault="00594568" w:rsidP="008F7043">
      <w:pPr>
        <w:pStyle w:val="Header"/>
        <w:keepNext/>
        <w:rPr>
          <w:rFonts w:asciiTheme="minorHAnsi" w:hAnsiTheme="minorHAnsi"/>
          <w:sz w:val="28"/>
        </w:rPr>
      </w:pPr>
    </w:p>
    <w:p w14:paraId="0505CD1E" w14:textId="77777777" w:rsidR="00594568" w:rsidRPr="00F42A52" w:rsidRDefault="00DF739F" w:rsidP="008F7043">
      <w:pPr>
        <w:pStyle w:val="Header"/>
        <w:keepNext/>
        <w:rPr>
          <w:rFonts w:asciiTheme="minorHAnsi" w:hAnsiTheme="minorHAnsi"/>
          <w:sz w:val="28"/>
        </w:rPr>
      </w:pPr>
      <w:r>
        <w:rPr>
          <w:rFonts w:asciiTheme="minorHAnsi" w:hAnsiTheme="minorHAnsi"/>
          <w:noProof/>
          <w:sz w:val="28"/>
        </w:rPr>
        <mc:AlternateContent>
          <mc:Choice Requires="wps">
            <w:drawing>
              <wp:anchor distT="0" distB="0" distL="114300" distR="114300" simplePos="0" relativeHeight="251660288" behindDoc="0" locked="0" layoutInCell="1" allowOverlap="1" wp14:anchorId="5E3929C5" wp14:editId="520455F0">
                <wp:simplePos x="0" y="0"/>
                <wp:positionH relativeFrom="column">
                  <wp:align>center</wp:align>
                </wp:positionH>
                <wp:positionV relativeFrom="paragraph">
                  <wp:posOffset>0</wp:posOffset>
                </wp:positionV>
                <wp:extent cx="5218430" cy="1609725"/>
                <wp:effectExtent l="9525" t="9525" r="10795" b="952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609725"/>
                        </a:xfrm>
                        <a:prstGeom prst="rect">
                          <a:avLst/>
                        </a:prstGeom>
                        <a:solidFill>
                          <a:srgbClr val="FFFFFF"/>
                        </a:solidFill>
                        <a:ln w="9525">
                          <a:solidFill>
                            <a:srgbClr val="000000"/>
                          </a:solidFill>
                          <a:miter lim="800000"/>
                          <a:headEnd/>
                          <a:tailEnd/>
                        </a:ln>
                      </wps:spPr>
                      <wps:txbx>
                        <w:txbxContent>
                          <w:p w14:paraId="0C3EBC24" w14:textId="77777777" w:rsidR="009201DE" w:rsidRPr="00594568" w:rsidRDefault="009201DE"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14:paraId="5DC45AD0" w14:textId="77777777" w:rsidR="009201DE" w:rsidRPr="00594568" w:rsidRDefault="009201DE" w:rsidP="00594568">
                            <w:pPr>
                              <w:rPr>
                                <w:rFonts w:asciiTheme="minorHAnsi" w:hAnsiTheme="minorHAnsi"/>
                                <w:sz w:val="40"/>
                                <w:szCs w:val="40"/>
                              </w:rPr>
                            </w:pPr>
                          </w:p>
                          <w:p w14:paraId="50DCBE12" w14:textId="112C3276" w:rsidR="009201DE" w:rsidRDefault="009201DE" w:rsidP="00594568">
                            <w:pPr>
                              <w:rPr>
                                <w:rFonts w:asciiTheme="minorHAnsi" w:hAnsiTheme="minorHAnsi"/>
                                <w:b/>
                                <w:sz w:val="40"/>
                                <w:szCs w:val="40"/>
                              </w:rPr>
                            </w:pPr>
                            <w:r w:rsidRPr="00594568">
                              <w:rPr>
                                <w:rFonts w:asciiTheme="minorHAnsi" w:hAnsiTheme="minorHAnsi"/>
                                <w:b/>
                                <w:sz w:val="40"/>
                                <w:szCs w:val="40"/>
                              </w:rPr>
                              <w:t xml:space="preserve">DCP </w:t>
                            </w:r>
                            <w:r>
                              <w:rPr>
                                <w:rFonts w:asciiTheme="minorHAnsi" w:hAnsiTheme="minorHAnsi"/>
                                <w:b/>
                                <w:sz w:val="40"/>
                                <w:szCs w:val="40"/>
                              </w:rPr>
                              <w:t xml:space="preserve">211 and DCP 211 Alternative </w:t>
                            </w:r>
                            <w:r w:rsidRPr="00632646">
                              <w:rPr>
                                <w:rFonts w:ascii="Calibri" w:hAnsi="Calibri"/>
                                <w:b/>
                                <w:sz w:val="40"/>
                                <w:szCs w:val="40"/>
                              </w:rPr>
                              <w:t>-</w:t>
                            </w:r>
                            <w:r w:rsidR="00C84A18">
                              <w:rPr>
                                <w:rFonts w:ascii="Calibri" w:hAnsi="Calibri"/>
                                <w:b/>
                                <w:sz w:val="40"/>
                                <w:szCs w:val="40"/>
                              </w:rPr>
                              <w:t xml:space="preserve"> Enhance T</w:t>
                            </w:r>
                            <w:r>
                              <w:rPr>
                                <w:rFonts w:ascii="Calibri" w:hAnsi="Calibri"/>
                                <w:b/>
                                <w:sz w:val="40"/>
                                <w:szCs w:val="40"/>
                              </w:rPr>
                              <w:t>ransparency of DCUSA Change M</w:t>
                            </w:r>
                            <w:r w:rsidRPr="00632646">
                              <w:rPr>
                                <w:rFonts w:ascii="Calibri" w:hAnsi="Calibri"/>
                                <w:b/>
                                <w:sz w:val="40"/>
                                <w:szCs w:val="40"/>
                              </w:rPr>
                              <w:t>anagement</w:t>
                            </w:r>
                            <w:r>
                              <w:rPr>
                                <w:rFonts w:asciiTheme="minorHAnsi" w:hAnsiTheme="minorHAnsi"/>
                                <w:b/>
                                <w:sz w:val="40"/>
                                <w:szCs w:val="40"/>
                              </w:rPr>
                              <w:t xml:space="preserve"> </w:t>
                            </w:r>
                          </w:p>
                          <w:p w14:paraId="3F749095" w14:textId="77777777" w:rsidR="009201DE" w:rsidRPr="00594568" w:rsidRDefault="009201DE" w:rsidP="00594568">
                            <w:pPr>
                              <w:rPr>
                                <w:rFonts w:asciiTheme="minorHAnsi" w:hAnsiTheme="minorHAnsi"/>
                                <w:b/>
                                <w:sz w:val="40"/>
                                <w:szCs w:val="40"/>
                              </w:rPr>
                            </w:pPr>
                            <w:r>
                              <w:rPr>
                                <w:rFonts w:asciiTheme="minorHAnsi" w:hAnsiTheme="minorHAnsi"/>
                                <w:b/>
                                <w:sz w:val="40"/>
                                <w:szCs w:val="4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0;margin-top:0;width:410.9pt;height:126.7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">
                <v:textbox>
                  <w:txbxContent>
                    <w:p w14:paraId="0C3EBC24" w14:textId="77777777" w:rsidR="009201DE" w:rsidRPr="00594568" w:rsidRDefault="009201DE"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14:paraId="5DC45AD0" w14:textId="77777777" w:rsidR="009201DE" w:rsidRPr="00594568" w:rsidRDefault="009201DE" w:rsidP="00594568">
                      <w:pPr>
                        <w:rPr>
                          <w:rFonts w:asciiTheme="minorHAnsi" w:hAnsiTheme="minorHAnsi"/>
                          <w:sz w:val="40"/>
                          <w:szCs w:val="40"/>
                        </w:rPr>
                      </w:pPr>
                    </w:p>
                    <w:p w14:paraId="50DCBE12" w14:textId="112C3276" w:rsidR="009201DE" w:rsidRDefault="009201DE" w:rsidP="00594568">
                      <w:pPr>
                        <w:rPr>
                          <w:rFonts w:asciiTheme="minorHAnsi" w:hAnsiTheme="minorHAnsi"/>
                          <w:b/>
                          <w:sz w:val="40"/>
                          <w:szCs w:val="40"/>
                        </w:rPr>
                      </w:pPr>
                      <w:r w:rsidRPr="00594568">
                        <w:rPr>
                          <w:rFonts w:asciiTheme="minorHAnsi" w:hAnsiTheme="minorHAnsi"/>
                          <w:b/>
                          <w:sz w:val="40"/>
                          <w:szCs w:val="40"/>
                        </w:rPr>
                        <w:t xml:space="preserve">DCP </w:t>
                      </w:r>
                      <w:r>
                        <w:rPr>
                          <w:rFonts w:asciiTheme="minorHAnsi" w:hAnsiTheme="minorHAnsi"/>
                          <w:b/>
                          <w:sz w:val="40"/>
                          <w:szCs w:val="40"/>
                        </w:rPr>
                        <w:t xml:space="preserve">211 and DCP 211 Alternative </w:t>
                      </w:r>
                      <w:r w:rsidRPr="00632646">
                        <w:rPr>
                          <w:rFonts w:ascii="Calibri" w:hAnsi="Calibri"/>
                          <w:b/>
                          <w:sz w:val="40"/>
                          <w:szCs w:val="40"/>
                        </w:rPr>
                        <w:t>-</w:t>
                      </w:r>
                      <w:r w:rsidR="00C84A18">
                        <w:rPr>
                          <w:rFonts w:ascii="Calibri" w:hAnsi="Calibri"/>
                          <w:b/>
                          <w:sz w:val="40"/>
                          <w:szCs w:val="40"/>
                        </w:rPr>
                        <w:t xml:space="preserve"> Enhance T</w:t>
                      </w:r>
                      <w:r>
                        <w:rPr>
                          <w:rFonts w:ascii="Calibri" w:hAnsi="Calibri"/>
                          <w:b/>
                          <w:sz w:val="40"/>
                          <w:szCs w:val="40"/>
                        </w:rPr>
                        <w:t>ransparency of DCUSA Change M</w:t>
                      </w:r>
                      <w:r w:rsidRPr="00632646">
                        <w:rPr>
                          <w:rFonts w:ascii="Calibri" w:hAnsi="Calibri"/>
                          <w:b/>
                          <w:sz w:val="40"/>
                          <w:szCs w:val="40"/>
                        </w:rPr>
                        <w:t>anagement</w:t>
                      </w:r>
                      <w:r>
                        <w:rPr>
                          <w:rFonts w:asciiTheme="minorHAnsi" w:hAnsiTheme="minorHAnsi"/>
                          <w:b/>
                          <w:sz w:val="40"/>
                          <w:szCs w:val="40"/>
                        </w:rPr>
                        <w:t xml:space="preserve"> </w:t>
                      </w:r>
                    </w:p>
                    <w:p w14:paraId="3F749095" w14:textId="77777777" w:rsidR="009201DE" w:rsidRPr="00594568" w:rsidRDefault="009201DE" w:rsidP="00594568">
                      <w:pPr>
                        <w:rPr>
                          <w:rFonts w:asciiTheme="minorHAnsi" w:hAnsiTheme="minorHAnsi"/>
                          <w:b/>
                          <w:sz w:val="40"/>
                          <w:szCs w:val="40"/>
                        </w:rPr>
                      </w:pPr>
                      <w:r>
                        <w:rPr>
                          <w:rFonts w:asciiTheme="minorHAnsi" w:hAnsiTheme="minorHAnsi"/>
                          <w:b/>
                          <w:sz w:val="40"/>
                          <w:szCs w:val="40"/>
                        </w:rPr>
                        <w:t xml:space="preserve"> </w:t>
                      </w:r>
                    </w:p>
                  </w:txbxContent>
                </v:textbox>
              </v:shape>
            </w:pict>
          </mc:Fallback>
        </mc:AlternateContent>
      </w:r>
    </w:p>
    <w:p w14:paraId="4A9A9A37" w14:textId="77777777" w:rsidR="00594568" w:rsidRPr="00F42A52" w:rsidRDefault="00594568" w:rsidP="008F7043">
      <w:pPr>
        <w:keepNext/>
        <w:rPr>
          <w:rFonts w:asciiTheme="minorHAnsi" w:hAnsiTheme="minorHAnsi"/>
          <w:sz w:val="28"/>
        </w:rPr>
      </w:pPr>
    </w:p>
    <w:p w14:paraId="281B112A" w14:textId="77777777" w:rsidR="00594568" w:rsidRPr="00F42A52" w:rsidRDefault="00594568" w:rsidP="008F7043">
      <w:pPr>
        <w:keepNext/>
        <w:rPr>
          <w:rFonts w:asciiTheme="minorHAnsi" w:hAnsiTheme="minorHAnsi"/>
          <w:sz w:val="28"/>
        </w:rPr>
      </w:pPr>
    </w:p>
    <w:p w14:paraId="316E424A" w14:textId="77777777" w:rsidR="00594568" w:rsidRPr="00F42A52" w:rsidRDefault="00594568" w:rsidP="008F7043">
      <w:pPr>
        <w:keepNext/>
        <w:rPr>
          <w:rFonts w:asciiTheme="minorHAnsi" w:hAnsiTheme="minorHAnsi"/>
          <w:sz w:val="28"/>
        </w:rPr>
      </w:pPr>
    </w:p>
    <w:p w14:paraId="6DF1D60A" w14:textId="77777777" w:rsidR="00594568" w:rsidRPr="00F42A52" w:rsidRDefault="00594568" w:rsidP="008F7043">
      <w:pPr>
        <w:keepNext/>
        <w:rPr>
          <w:rFonts w:asciiTheme="minorHAnsi" w:hAnsiTheme="minorHAnsi"/>
          <w:sz w:val="28"/>
        </w:rPr>
      </w:pPr>
    </w:p>
    <w:p w14:paraId="71AD3092" w14:textId="77777777" w:rsidR="00594568" w:rsidRPr="00F42A52" w:rsidRDefault="00594568" w:rsidP="008F7043">
      <w:pPr>
        <w:keepNext/>
        <w:rPr>
          <w:rFonts w:asciiTheme="minorHAnsi" w:hAnsiTheme="minorHAnsi"/>
          <w:sz w:val="28"/>
        </w:rPr>
      </w:pPr>
    </w:p>
    <w:p w14:paraId="1C2D4375" w14:textId="77777777" w:rsidR="00594568" w:rsidRPr="00F42A52" w:rsidRDefault="00594568" w:rsidP="008F7043">
      <w:pPr>
        <w:keepNext/>
        <w:rPr>
          <w:rFonts w:asciiTheme="minorHAnsi" w:hAnsiTheme="minorHAnsi"/>
          <w:sz w:val="28"/>
        </w:rPr>
      </w:pPr>
    </w:p>
    <w:p w14:paraId="0F81A112" w14:textId="77777777" w:rsidR="00594568" w:rsidRPr="00F42A52" w:rsidRDefault="00594568" w:rsidP="008F7043">
      <w:pPr>
        <w:keepNext/>
        <w:rPr>
          <w:rFonts w:asciiTheme="minorHAnsi" w:hAnsiTheme="minorHAnsi"/>
          <w:sz w:val="28"/>
        </w:rPr>
      </w:pPr>
    </w:p>
    <w:p w14:paraId="7B0CE08A" w14:textId="77777777" w:rsidR="00594568" w:rsidRPr="00F42A52" w:rsidRDefault="00594568" w:rsidP="008F7043">
      <w:pPr>
        <w:keepNext/>
        <w:rPr>
          <w:rFonts w:asciiTheme="minorHAnsi" w:hAnsiTheme="minorHAnsi"/>
          <w:sz w:val="28"/>
        </w:rPr>
      </w:pPr>
    </w:p>
    <w:p w14:paraId="380F0665" w14:textId="77777777" w:rsidR="00594568" w:rsidRPr="00F42A52" w:rsidRDefault="00594568" w:rsidP="008F7043">
      <w:pPr>
        <w:keepNext/>
        <w:rPr>
          <w:rFonts w:asciiTheme="minorHAnsi" w:hAnsiTheme="minorHAnsi"/>
          <w:sz w:val="28"/>
        </w:rPr>
      </w:pPr>
    </w:p>
    <w:p w14:paraId="337518B3" w14:textId="77777777" w:rsidR="00594568" w:rsidRPr="00F42A52" w:rsidRDefault="00594568" w:rsidP="008F7043">
      <w:pPr>
        <w:keepNext/>
        <w:rPr>
          <w:rFonts w:asciiTheme="minorHAnsi" w:hAnsiTheme="minorHAnsi"/>
          <w:sz w:val="28"/>
        </w:rPr>
      </w:pPr>
    </w:p>
    <w:p w14:paraId="2E4153DC" w14:textId="77777777" w:rsidR="00594568" w:rsidRPr="00F42A52" w:rsidRDefault="00594568" w:rsidP="008F7043">
      <w:pPr>
        <w:keepNext/>
        <w:rPr>
          <w:rFonts w:asciiTheme="minorHAnsi" w:hAnsiTheme="minorHAnsi"/>
          <w:sz w:val="28"/>
        </w:rPr>
      </w:pPr>
    </w:p>
    <w:p w14:paraId="1B3AE7AE" w14:textId="77777777" w:rsidR="00594568" w:rsidRPr="00F42A52" w:rsidRDefault="00594568" w:rsidP="008F7043">
      <w:pPr>
        <w:keepNext/>
        <w:rPr>
          <w:rFonts w:asciiTheme="minorHAnsi" w:hAnsiTheme="minorHAnsi"/>
          <w:sz w:val="28"/>
        </w:rPr>
      </w:pPr>
    </w:p>
    <w:p w14:paraId="3DD6C000" w14:textId="77777777" w:rsidR="00594568" w:rsidRPr="00F42A52" w:rsidRDefault="00594568" w:rsidP="008F7043">
      <w:pPr>
        <w:keepNext/>
        <w:rPr>
          <w:rFonts w:asciiTheme="minorHAnsi" w:hAnsiTheme="minorHAnsi"/>
          <w:sz w:val="28"/>
        </w:rPr>
      </w:pPr>
    </w:p>
    <w:p w14:paraId="729085E8" w14:textId="77777777" w:rsidR="00594568" w:rsidRPr="00F42A52" w:rsidRDefault="00594568" w:rsidP="008F7043">
      <w:pPr>
        <w:keepNext/>
        <w:rPr>
          <w:rFonts w:asciiTheme="minorHAnsi" w:hAnsiTheme="minorHAnsi"/>
          <w:sz w:val="28"/>
        </w:rPr>
      </w:pPr>
    </w:p>
    <w:p w14:paraId="2D6E012E" w14:textId="77777777" w:rsidR="00594568" w:rsidRPr="00F42A52" w:rsidRDefault="00594568" w:rsidP="008F7043">
      <w:pPr>
        <w:keepNext/>
        <w:rPr>
          <w:rFonts w:asciiTheme="minorHAnsi" w:hAnsiTheme="minorHAnsi"/>
          <w:sz w:val="28"/>
        </w:rPr>
      </w:pPr>
    </w:p>
    <w:p w14:paraId="70300AC3" w14:textId="77777777" w:rsidR="00594568" w:rsidRPr="00F42A52" w:rsidRDefault="00594568" w:rsidP="008F7043">
      <w:pPr>
        <w:keepNext/>
        <w:rPr>
          <w:rFonts w:asciiTheme="minorHAnsi" w:hAnsiTheme="minorHAnsi"/>
          <w:sz w:val="28"/>
        </w:rPr>
      </w:pPr>
    </w:p>
    <w:p w14:paraId="7E19DEDC" w14:textId="51177FCD" w:rsidR="00FC59D7" w:rsidRDefault="00FC59D7" w:rsidP="008F7043">
      <w:pPr>
        <w:keepNext/>
        <w:rPr>
          <w:rFonts w:asciiTheme="minorHAnsi" w:hAnsiTheme="minorHAnsi"/>
          <w:sz w:val="28"/>
        </w:rPr>
      </w:pPr>
      <w:r>
        <w:rPr>
          <w:rFonts w:asciiTheme="minorHAnsi" w:hAnsiTheme="minorHAnsi"/>
          <w:sz w:val="28"/>
        </w:rPr>
        <w:br w:type="page"/>
      </w:r>
    </w:p>
    <w:p w14:paraId="4187A039" w14:textId="77777777" w:rsidR="00E8599C" w:rsidRPr="00F42A52" w:rsidRDefault="00E8599C" w:rsidP="009106CD">
      <w:pPr>
        <w:pStyle w:val="Heading1"/>
        <w:spacing w:line="360" w:lineRule="auto"/>
        <w:rPr>
          <w:rFonts w:asciiTheme="minorHAnsi" w:hAnsiTheme="minorHAnsi"/>
          <w:b/>
          <w:caps/>
          <w:sz w:val="22"/>
          <w:szCs w:val="20"/>
        </w:rPr>
      </w:pPr>
      <w:r w:rsidRPr="00F42A52">
        <w:rPr>
          <w:rFonts w:asciiTheme="minorHAnsi" w:hAnsiTheme="minorHAnsi"/>
          <w:b/>
          <w:caps/>
          <w:sz w:val="22"/>
          <w:szCs w:val="20"/>
        </w:rPr>
        <w:lastRenderedPageBreak/>
        <w:t>PURPOSE</w:t>
      </w:r>
    </w:p>
    <w:p w14:paraId="0B1A7FC1" w14:textId="77777777" w:rsidR="00F42A52" w:rsidRPr="0031055D" w:rsidRDefault="00115122" w:rsidP="009106CD">
      <w:pPr>
        <w:pStyle w:val="Heading2"/>
        <w:tabs>
          <w:tab w:val="num" w:pos="567"/>
        </w:tabs>
        <w:spacing w:line="360" w:lineRule="auto"/>
        <w:ind w:left="567" w:hanging="567"/>
        <w:rPr>
          <w:rFonts w:asciiTheme="minorHAnsi" w:hAnsiTheme="minorHAnsi"/>
          <w:sz w:val="22"/>
          <w:szCs w:val="20"/>
        </w:rPr>
      </w:pPr>
      <w:r w:rsidRPr="0031055D">
        <w:rPr>
          <w:rFonts w:asciiTheme="minorHAnsi" w:hAnsiTheme="minorHAnsi"/>
          <w:sz w:val="22"/>
          <w:szCs w:val="20"/>
        </w:rPr>
        <w:t xml:space="preserve">This document is issued in accordance with Clause 11.20 of the DCUSA, and details DCP </w:t>
      </w:r>
      <w:r w:rsidR="0031055D">
        <w:rPr>
          <w:rFonts w:asciiTheme="minorHAnsi" w:hAnsiTheme="minorHAnsi"/>
          <w:sz w:val="22"/>
          <w:szCs w:val="20"/>
        </w:rPr>
        <w:t>211</w:t>
      </w:r>
      <w:r w:rsidR="00F42A52" w:rsidRPr="00F42A52">
        <w:rPr>
          <w:rFonts w:asciiTheme="minorHAnsi" w:hAnsiTheme="minorHAnsi"/>
          <w:sz w:val="22"/>
          <w:szCs w:val="20"/>
        </w:rPr>
        <w:t xml:space="preserve"> </w:t>
      </w:r>
      <w:r w:rsidR="0031055D">
        <w:rPr>
          <w:rFonts w:asciiTheme="minorHAnsi" w:hAnsiTheme="minorHAnsi"/>
          <w:sz w:val="22"/>
          <w:szCs w:val="20"/>
        </w:rPr>
        <w:t>‘</w:t>
      </w:r>
      <w:r w:rsidR="00F42A52" w:rsidRPr="00F42A52">
        <w:rPr>
          <w:rFonts w:asciiTheme="minorHAnsi" w:hAnsiTheme="minorHAnsi"/>
          <w:sz w:val="22"/>
          <w:szCs w:val="20"/>
        </w:rPr>
        <w:t>Enhance transparency of DCUSA change management</w:t>
      </w:r>
      <w:r w:rsidR="0031055D">
        <w:rPr>
          <w:rFonts w:asciiTheme="minorHAnsi" w:hAnsiTheme="minorHAnsi"/>
          <w:sz w:val="22"/>
          <w:szCs w:val="20"/>
        </w:rPr>
        <w:t xml:space="preserve">’ and DCP 211 Alternative Proposal. </w:t>
      </w:r>
    </w:p>
    <w:p w14:paraId="12A3C8D0" w14:textId="77777777" w:rsidR="00115122" w:rsidRPr="00F42A52" w:rsidRDefault="00115122" w:rsidP="009106CD">
      <w:pPr>
        <w:pStyle w:val="Heading2"/>
        <w:tabs>
          <w:tab w:val="num" w:pos="567"/>
        </w:tabs>
        <w:spacing w:line="360" w:lineRule="auto"/>
        <w:ind w:left="567" w:hanging="567"/>
        <w:rPr>
          <w:rFonts w:asciiTheme="minorHAnsi" w:hAnsiTheme="minorHAnsi"/>
          <w:sz w:val="22"/>
          <w:szCs w:val="20"/>
        </w:rPr>
      </w:pPr>
      <w:r w:rsidRPr="00F42A52">
        <w:rPr>
          <w:rFonts w:asciiTheme="minorHAnsi" w:hAnsiTheme="minorHAnsi"/>
          <w:sz w:val="22"/>
          <w:szCs w:val="20"/>
        </w:rPr>
        <w:t xml:space="preserve">The voting process for the proposed variation and the timetable of the progression of the Change </w:t>
      </w:r>
      <w:r w:rsidRPr="009354C1">
        <w:rPr>
          <w:rFonts w:asciiTheme="minorHAnsi" w:hAnsiTheme="minorHAnsi"/>
          <w:sz w:val="22"/>
        </w:rPr>
        <w:t>Proposal</w:t>
      </w:r>
      <w:r w:rsidRPr="00F42A52">
        <w:rPr>
          <w:rFonts w:asciiTheme="minorHAnsi" w:hAnsiTheme="minorHAnsi"/>
          <w:sz w:val="22"/>
          <w:szCs w:val="20"/>
        </w:rPr>
        <w:t xml:space="preserve"> (CP) through the DCUSA Change Control Process is set out in this document. </w:t>
      </w:r>
    </w:p>
    <w:p w14:paraId="305B81CB" w14:textId="72A8757A" w:rsidR="0031055D" w:rsidRPr="00C86D81" w:rsidRDefault="0031055D" w:rsidP="009106CD">
      <w:pPr>
        <w:pStyle w:val="Heading2"/>
        <w:tabs>
          <w:tab w:val="num" w:pos="567"/>
        </w:tabs>
        <w:spacing w:line="360" w:lineRule="auto"/>
        <w:ind w:left="567" w:hanging="567"/>
        <w:rPr>
          <w:rFonts w:asciiTheme="minorHAnsi" w:hAnsiTheme="minorHAnsi"/>
          <w:sz w:val="22"/>
        </w:rPr>
      </w:pPr>
      <w:r w:rsidRPr="00C86D81">
        <w:rPr>
          <w:rFonts w:asciiTheme="minorHAnsi" w:hAnsiTheme="minorHAnsi"/>
          <w:sz w:val="22"/>
        </w:rPr>
        <w:t xml:space="preserve">Parties are invited to consider the proposed legal drafting amendments </w:t>
      </w:r>
      <w:r>
        <w:rPr>
          <w:rFonts w:asciiTheme="minorHAnsi" w:hAnsiTheme="minorHAnsi"/>
          <w:sz w:val="22"/>
        </w:rPr>
        <w:t xml:space="preserve">for DCP 211 </w:t>
      </w:r>
      <w:r w:rsidRPr="00C86D81">
        <w:rPr>
          <w:rFonts w:asciiTheme="minorHAnsi" w:hAnsiTheme="minorHAnsi"/>
          <w:sz w:val="22"/>
        </w:rPr>
        <w:t xml:space="preserve">(Attachment 1) </w:t>
      </w:r>
      <w:r>
        <w:rPr>
          <w:rFonts w:asciiTheme="minorHAnsi" w:hAnsiTheme="minorHAnsi"/>
          <w:sz w:val="22"/>
        </w:rPr>
        <w:t xml:space="preserve">and DCP 211A (Attachment 2) </w:t>
      </w:r>
      <w:r w:rsidRPr="00C86D81">
        <w:rPr>
          <w:rFonts w:asciiTheme="minorHAnsi" w:hAnsiTheme="minorHAnsi"/>
          <w:sz w:val="22"/>
        </w:rPr>
        <w:t xml:space="preserve">and submit their votes using the form attached as Attachment </w:t>
      </w:r>
      <w:r>
        <w:rPr>
          <w:rFonts w:asciiTheme="minorHAnsi" w:hAnsiTheme="minorHAnsi"/>
          <w:sz w:val="22"/>
        </w:rPr>
        <w:t>3</w:t>
      </w:r>
      <w:r w:rsidRPr="00C86D81">
        <w:rPr>
          <w:rFonts w:asciiTheme="minorHAnsi" w:hAnsiTheme="minorHAnsi"/>
          <w:sz w:val="22"/>
        </w:rPr>
        <w:t xml:space="preserve"> to </w:t>
      </w:r>
      <w:r w:rsidRPr="00C86D81">
        <w:rPr>
          <w:rFonts w:asciiTheme="minorHAnsi" w:hAnsiTheme="minorHAnsi"/>
          <w:color w:val="0000FF"/>
          <w:sz w:val="22"/>
          <w:u w:val="single"/>
        </w:rPr>
        <w:t>dcusa@electralink.co.uk</w:t>
      </w:r>
      <w:r w:rsidRPr="00C86D81">
        <w:rPr>
          <w:rFonts w:asciiTheme="minorHAnsi" w:hAnsiTheme="minorHAnsi"/>
          <w:sz w:val="22"/>
        </w:rPr>
        <w:t xml:space="preserve"> no later than</w:t>
      </w:r>
      <w:r>
        <w:rPr>
          <w:rFonts w:asciiTheme="minorHAnsi" w:hAnsiTheme="minorHAnsi"/>
          <w:color w:val="FF0000"/>
          <w:sz w:val="22"/>
        </w:rPr>
        <w:t xml:space="preserve"> </w:t>
      </w:r>
      <w:ins w:id="0" w:author="Roz" w:date="2015-07-10T11:09:00Z">
        <w:r w:rsidR="00A42B52" w:rsidRPr="00A42B52">
          <w:rPr>
            <w:rFonts w:asciiTheme="minorHAnsi" w:hAnsiTheme="minorHAnsi"/>
            <w:b/>
            <w:sz w:val="22"/>
            <w:szCs w:val="22"/>
          </w:rPr>
          <w:t>14 September 2015.</w:t>
        </w:r>
      </w:ins>
      <w:bookmarkStart w:id="1" w:name="_GoBack"/>
      <w:bookmarkEnd w:id="1"/>
      <w:del w:id="2" w:author="Roz" w:date="2015-07-10T11:09:00Z">
        <w:r w:rsidR="00BF1D47" w:rsidDel="00A42B52">
          <w:rPr>
            <w:rFonts w:asciiTheme="minorHAnsi" w:hAnsiTheme="minorHAnsi"/>
            <w:b/>
            <w:sz w:val="22"/>
          </w:rPr>
          <w:delText>11 May</w:delText>
        </w:r>
        <w:r w:rsidR="00CD3621" w:rsidRPr="00CD3621" w:rsidDel="00A42B52">
          <w:rPr>
            <w:rFonts w:asciiTheme="minorHAnsi" w:hAnsiTheme="minorHAnsi"/>
            <w:b/>
            <w:sz w:val="22"/>
          </w:rPr>
          <w:delText xml:space="preserve"> 2015</w:delText>
        </w:r>
      </w:del>
      <w:r w:rsidR="00CD3621" w:rsidRPr="00CD3621">
        <w:rPr>
          <w:rFonts w:asciiTheme="minorHAnsi" w:hAnsiTheme="minorHAnsi"/>
          <w:b/>
          <w:sz w:val="22"/>
        </w:rPr>
        <w:t>.</w:t>
      </w:r>
    </w:p>
    <w:p w14:paraId="418F255C" w14:textId="77777777" w:rsidR="00A218BB" w:rsidRPr="00F42A52" w:rsidRDefault="00EF7362" w:rsidP="009106CD">
      <w:pPr>
        <w:pStyle w:val="Heading1"/>
        <w:spacing w:line="360" w:lineRule="auto"/>
        <w:rPr>
          <w:rFonts w:asciiTheme="minorHAnsi" w:hAnsiTheme="minorHAnsi"/>
          <w:b/>
          <w:caps/>
          <w:sz w:val="22"/>
          <w:szCs w:val="20"/>
        </w:rPr>
      </w:pPr>
      <w:r w:rsidRPr="00F42A52">
        <w:rPr>
          <w:rFonts w:asciiTheme="minorHAnsi" w:hAnsiTheme="minorHAnsi"/>
          <w:b/>
          <w:caps/>
          <w:sz w:val="22"/>
          <w:szCs w:val="20"/>
        </w:rPr>
        <w:t>Background</w:t>
      </w:r>
      <w:r w:rsidR="007E2E62">
        <w:rPr>
          <w:rFonts w:asciiTheme="minorHAnsi" w:hAnsiTheme="minorHAnsi"/>
          <w:b/>
          <w:caps/>
          <w:sz w:val="22"/>
          <w:szCs w:val="20"/>
        </w:rPr>
        <w:t xml:space="preserve"> </w:t>
      </w:r>
    </w:p>
    <w:p w14:paraId="2B990161" w14:textId="77777777" w:rsidR="0031055D" w:rsidRDefault="0031055D" w:rsidP="009106CD">
      <w:pPr>
        <w:pStyle w:val="Heading2"/>
        <w:tabs>
          <w:tab w:val="num" w:pos="567"/>
        </w:tabs>
        <w:spacing w:line="360" w:lineRule="auto"/>
        <w:ind w:left="567" w:hanging="567"/>
        <w:rPr>
          <w:rFonts w:ascii="Calibri" w:hAnsi="Calibri"/>
          <w:bCs w:val="0"/>
          <w:iCs w:val="0"/>
          <w:sz w:val="22"/>
          <w:szCs w:val="22"/>
        </w:rPr>
      </w:pPr>
      <w:r>
        <w:rPr>
          <w:rFonts w:ascii="Calibri" w:hAnsi="Calibri"/>
          <w:bCs w:val="0"/>
          <w:iCs w:val="0"/>
          <w:sz w:val="22"/>
          <w:szCs w:val="22"/>
        </w:rPr>
        <w:t>DCP 211 was raised with the intention of increasing</w:t>
      </w:r>
      <w:r w:rsidRPr="00B12914">
        <w:rPr>
          <w:rFonts w:ascii="Calibri" w:hAnsi="Calibri"/>
          <w:bCs w:val="0"/>
          <w:iCs w:val="0"/>
          <w:sz w:val="22"/>
          <w:szCs w:val="22"/>
        </w:rPr>
        <w:t xml:space="preserve"> </w:t>
      </w:r>
      <w:r>
        <w:rPr>
          <w:rFonts w:ascii="Calibri" w:hAnsi="Calibri"/>
          <w:bCs w:val="0"/>
          <w:iCs w:val="0"/>
          <w:sz w:val="22"/>
          <w:szCs w:val="22"/>
        </w:rPr>
        <w:t xml:space="preserve">the </w:t>
      </w:r>
      <w:r w:rsidRPr="00B12914">
        <w:rPr>
          <w:rFonts w:ascii="Calibri" w:hAnsi="Calibri"/>
          <w:bCs w:val="0"/>
          <w:iCs w:val="0"/>
          <w:sz w:val="22"/>
          <w:szCs w:val="22"/>
        </w:rPr>
        <w:t xml:space="preserve">transparency of the DCUSA change process by providing for all minutes, reports, consultation responses, data and other information (except in the cases covered by clause 57.1 “Confidentiality and the Panel”) </w:t>
      </w:r>
      <w:r w:rsidRPr="009354C1">
        <w:rPr>
          <w:rFonts w:asciiTheme="minorHAnsi" w:hAnsiTheme="minorHAnsi"/>
          <w:sz w:val="22"/>
        </w:rPr>
        <w:t>to</w:t>
      </w:r>
      <w:r w:rsidRPr="00B12914">
        <w:rPr>
          <w:rFonts w:ascii="Calibri" w:hAnsi="Calibri"/>
          <w:bCs w:val="0"/>
          <w:iCs w:val="0"/>
          <w:sz w:val="22"/>
          <w:szCs w:val="22"/>
        </w:rPr>
        <w:t xml:space="preserve"> be publicly available on request and on the Public Pages of the DCUSA website.</w:t>
      </w:r>
      <w:r>
        <w:rPr>
          <w:rFonts w:ascii="Calibri" w:hAnsi="Calibri"/>
          <w:bCs w:val="0"/>
          <w:iCs w:val="0"/>
          <w:sz w:val="22"/>
          <w:szCs w:val="22"/>
        </w:rPr>
        <w:t xml:space="preserve"> </w:t>
      </w:r>
    </w:p>
    <w:p w14:paraId="27D6C09B" w14:textId="5E25B219" w:rsidR="0031055D" w:rsidRPr="003843C7" w:rsidRDefault="0031055D" w:rsidP="009106CD">
      <w:pPr>
        <w:pStyle w:val="Heading2"/>
        <w:tabs>
          <w:tab w:val="num" w:pos="567"/>
        </w:tabs>
        <w:spacing w:line="360" w:lineRule="auto"/>
        <w:ind w:left="567" w:hanging="567"/>
        <w:rPr>
          <w:rFonts w:ascii="Calibri" w:hAnsi="Calibri"/>
          <w:bCs w:val="0"/>
          <w:iCs w:val="0"/>
          <w:sz w:val="22"/>
          <w:szCs w:val="22"/>
        </w:rPr>
      </w:pPr>
      <w:r w:rsidRPr="003843C7">
        <w:rPr>
          <w:rFonts w:ascii="Calibri" w:hAnsi="Calibri"/>
          <w:bCs w:val="0"/>
          <w:iCs w:val="0"/>
          <w:sz w:val="22"/>
          <w:szCs w:val="22"/>
        </w:rPr>
        <w:t xml:space="preserve">The </w:t>
      </w:r>
      <w:r>
        <w:rPr>
          <w:rFonts w:ascii="Calibri" w:hAnsi="Calibri"/>
          <w:bCs w:val="0"/>
          <w:iCs w:val="0"/>
          <w:sz w:val="22"/>
          <w:szCs w:val="22"/>
        </w:rPr>
        <w:t xml:space="preserve">proposer of DCP 211 believes that the </w:t>
      </w:r>
      <w:r w:rsidRPr="003843C7">
        <w:rPr>
          <w:rFonts w:ascii="Calibri" w:hAnsi="Calibri"/>
          <w:bCs w:val="0"/>
          <w:iCs w:val="0"/>
          <w:sz w:val="22"/>
          <w:szCs w:val="22"/>
        </w:rPr>
        <w:t xml:space="preserve">purpose of the DCUSA has changed. It is no longer </w:t>
      </w:r>
      <w:r w:rsidRPr="009354C1">
        <w:rPr>
          <w:rFonts w:asciiTheme="minorHAnsi" w:hAnsiTheme="minorHAnsi"/>
          <w:sz w:val="22"/>
        </w:rPr>
        <w:t>merely</w:t>
      </w:r>
      <w:r w:rsidRPr="003843C7">
        <w:rPr>
          <w:rFonts w:ascii="Calibri" w:hAnsi="Calibri"/>
          <w:bCs w:val="0"/>
          <w:iCs w:val="0"/>
          <w:sz w:val="22"/>
          <w:szCs w:val="22"/>
        </w:rPr>
        <w:t xml:space="preserve"> a contract covering the administration of commercial relationships between licensed industry parties. Instead, it is </w:t>
      </w:r>
      <w:r>
        <w:rPr>
          <w:rFonts w:ascii="Calibri" w:hAnsi="Calibri"/>
          <w:bCs w:val="0"/>
          <w:iCs w:val="0"/>
          <w:sz w:val="22"/>
          <w:szCs w:val="22"/>
        </w:rPr>
        <w:t xml:space="preserve">also </w:t>
      </w:r>
      <w:r w:rsidRPr="003843C7">
        <w:rPr>
          <w:rFonts w:ascii="Calibri" w:hAnsi="Calibri"/>
          <w:bCs w:val="0"/>
          <w:iCs w:val="0"/>
          <w:sz w:val="22"/>
          <w:szCs w:val="22"/>
        </w:rPr>
        <w:t xml:space="preserve">now the governing vehicle for the National Terms of Connection and for commercially important charging methodologies for connections and for use of system, all of which have significant effects on people who are not licence holders or DCUSA </w:t>
      </w:r>
      <w:r w:rsidR="00F70147">
        <w:rPr>
          <w:rFonts w:ascii="Calibri" w:hAnsi="Calibri"/>
          <w:bCs w:val="0"/>
          <w:iCs w:val="0"/>
          <w:sz w:val="22"/>
          <w:szCs w:val="22"/>
        </w:rPr>
        <w:t>P</w:t>
      </w:r>
      <w:r w:rsidRPr="003843C7">
        <w:rPr>
          <w:rFonts w:ascii="Calibri" w:hAnsi="Calibri"/>
          <w:bCs w:val="0"/>
          <w:iCs w:val="0"/>
          <w:sz w:val="22"/>
          <w:szCs w:val="22"/>
        </w:rPr>
        <w:t xml:space="preserve">arties. </w:t>
      </w:r>
    </w:p>
    <w:p w14:paraId="74A7B007" w14:textId="77777777" w:rsidR="0031055D" w:rsidRPr="003843C7" w:rsidRDefault="0031055D" w:rsidP="009106CD">
      <w:pPr>
        <w:pStyle w:val="Heading2"/>
        <w:tabs>
          <w:tab w:val="num" w:pos="567"/>
        </w:tabs>
        <w:spacing w:line="360" w:lineRule="auto"/>
        <w:ind w:left="567" w:hanging="567"/>
        <w:rPr>
          <w:rFonts w:ascii="Calibri" w:hAnsi="Calibri"/>
          <w:bCs w:val="0"/>
          <w:iCs w:val="0"/>
          <w:sz w:val="22"/>
          <w:szCs w:val="22"/>
        </w:rPr>
      </w:pPr>
      <w:r w:rsidRPr="003843C7">
        <w:rPr>
          <w:rFonts w:ascii="Calibri" w:hAnsi="Calibri"/>
          <w:bCs w:val="0"/>
          <w:iCs w:val="0"/>
          <w:sz w:val="22"/>
          <w:szCs w:val="22"/>
        </w:rPr>
        <w:t xml:space="preserve">As a result of this expansion of the scope of the DCUSA, many non-DCUSA parties now require to be </w:t>
      </w:r>
      <w:r w:rsidRPr="009354C1">
        <w:rPr>
          <w:rFonts w:asciiTheme="minorHAnsi" w:hAnsiTheme="minorHAnsi"/>
          <w:sz w:val="22"/>
        </w:rPr>
        <w:t>involved</w:t>
      </w:r>
      <w:r w:rsidRPr="003843C7">
        <w:rPr>
          <w:rFonts w:ascii="Calibri" w:hAnsi="Calibri"/>
          <w:bCs w:val="0"/>
          <w:iCs w:val="0"/>
          <w:sz w:val="22"/>
          <w:szCs w:val="22"/>
        </w:rPr>
        <w:t xml:space="preserve"> in, or informed about, DCUSA change processes. These include potential new entrants into the generation, supply or distribution businesses who need to understand the prospective costs and revenues governed by DCUSA, and the future risks associated with DCUSA changes; potential customers and generators seeking new connections where charges are governed by a DCUSA charging methodology; and customers who are on supply contracts where the distribution </w:t>
      </w:r>
      <w:r w:rsidRPr="003843C7">
        <w:rPr>
          <w:rFonts w:ascii="Calibri" w:hAnsi="Calibri"/>
          <w:bCs w:val="0"/>
          <w:iCs w:val="0"/>
          <w:sz w:val="22"/>
          <w:szCs w:val="22"/>
        </w:rPr>
        <w:lastRenderedPageBreak/>
        <w:t xml:space="preserve">charges are passed through (a common form of supply contract). The most practical way of providing the necessary information to these parties (whose plans to enter the market might reasonably be commercial secrets) is to make the information publicly available. </w:t>
      </w:r>
    </w:p>
    <w:p w14:paraId="601905CF" w14:textId="778D4997" w:rsidR="0031055D" w:rsidRDefault="0031055D" w:rsidP="009106CD">
      <w:pPr>
        <w:pStyle w:val="Heading2"/>
        <w:tabs>
          <w:tab w:val="num" w:pos="567"/>
        </w:tabs>
        <w:spacing w:line="360" w:lineRule="auto"/>
        <w:ind w:left="567" w:hanging="567"/>
        <w:rPr>
          <w:rFonts w:ascii="Calibri" w:hAnsi="Calibri"/>
          <w:sz w:val="22"/>
          <w:szCs w:val="22"/>
        </w:rPr>
      </w:pPr>
      <w:r w:rsidRPr="00EF145B">
        <w:rPr>
          <w:rFonts w:ascii="Calibri" w:hAnsi="Calibri"/>
          <w:bCs w:val="0"/>
          <w:iCs w:val="0"/>
          <w:sz w:val="22"/>
          <w:szCs w:val="22"/>
        </w:rPr>
        <w:t xml:space="preserve">This </w:t>
      </w:r>
      <w:r w:rsidR="00F70147">
        <w:rPr>
          <w:rFonts w:asciiTheme="minorHAnsi" w:hAnsiTheme="minorHAnsi"/>
          <w:sz w:val="22"/>
        </w:rPr>
        <w:t>C</w:t>
      </w:r>
      <w:r w:rsidRPr="009354C1">
        <w:rPr>
          <w:rFonts w:asciiTheme="minorHAnsi" w:hAnsiTheme="minorHAnsi"/>
          <w:sz w:val="22"/>
        </w:rPr>
        <w:t>hange</w:t>
      </w:r>
      <w:r w:rsidRPr="00EF145B">
        <w:rPr>
          <w:rFonts w:ascii="Calibri" w:hAnsi="Calibri"/>
          <w:bCs w:val="0"/>
          <w:iCs w:val="0"/>
          <w:sz w:val="22"/>
          <w:szCs w:val="22"/>
        </w:rPr>
        <w:t xml:space="preserve"> </w:t>
      </w:r>
      <w:r w:rsidR="00F70147">
        <w:rPr>
          <w:rFonts w:ascii="Calibri" w:hAnsi="Calibri"/>
          <w:bCs w:val="0"/>
          <w:iCs w:val="0"/>
          <w:sz w:val="22"/>
          <w:szCs w:val="22"/>
        </w:rPr>
        <w:t>P</w:t>
      </w:r>
      <w:r w:rsidRPr="00EF145B">
        <w:rPr>
          <w:rFonts w:ascii="Calibri" w:hAnsi="Calibri"/>
          <w:bCs w:val="0"/>
          <w:iCs w:val="0"/>
          <w:sz w:val="22"/>
          <w:szCs w:val="22"/>
        </w:rPr>
        <w:t>roposal is intended to facilitate effective competition in the generation and supply of electricity and promote</w:t>
      </w:r>
      <w:r>
        <w:rPr>
          <w:rFonts w:ascii="Calibri" w:hAnsi="Calibri"/>
          <w:sz w:val="22"/>
          <w:szCs w:val="22"/>
        </w:rPr>
        <w:t xml:space="preserve"> effective competition in the sale, distribution and purchase of electricity. By making </w:t>
      </w:r>
      <w:r w:rsidRPr="00CD050A">
        <w:rPr>
          <w:rFonts w:ascii="Calibri" w:hAnsi="Calibri"/>
          <w:sz w:val="22"/>
          <w:szCs w:val="22"/>
        </w:rPr>
        <w:t xml:space="preserve">information about DCUSA-governed charges, revenue opportunities and associated risks more readily available, potential new entrants </w:t>
      </w:r>
      <w:r>
        <w:rPr>
          <w:rFonts w:ascii="Calibri" w:hAnsi="Calibri"/>
          <w:bCs w:val="0"/>
          <w:iCs w:val="0"/>
          <w:sz w:val="22"/>
          <w:szCs w:val="22"/>
        </w:rPr>
        <w:t>sh</w:t>
      </w:r>
      <w:r w:rsidRPr="00CD050A">
        <w:rPr>
          <w:rFonts w:ascii="Calibri" w:hAnsi="Calibri"/>
          <w:sz w:val="22"/>
          <w:szCs w:val="22"/>
        </w:rPr>
        <w:t>ould be better able to identify opportunities to compete and customers and potential customers could take better advantage of competition by being better informed about the operation of the industry.</w:t>
      </w:r>
    </w:p>
    <w:p w14:paraId="3B00CD69" w14:textId="77777777" w:rsidR="006C64A3" w:rsidRPr="00C455D8" w:rsidRDefault="007E2E62" w:rsidP="009106CD">
      <w:pPr>
        <w:pStyle w:val="Heading2"/>
        <w:tabs>
          <w:tab w:val="num" w:pos="567"/>
        </w:tabs>
        <w:spacing w:line="360" w:lineRule="auto"/>
        <w:ind w:left="567" w:hanging="567"/>
        <w:rPr>
          <w:rFonts w:ascii="Calibri" w:hAnsi="Calibri"/>
          <w:sz w:val="22"/>
          <w:szCs w:val="22"/>
        </w:rPr>
      </w:pPr>
      <w:r w:rsidRPr="00C455D8">
        <w:rPr>
          <w:rFonts w:ascii="Calibri" w:hAnsi="Calibri"/>
          <w:sz w:val="22"/>
          <w:szCs w:val="22"/>
        </w:rPr>
        <w:t>Under DCP 211</w:t>
      </w:r>
      <w:r w:rsidR="006C64A3" w:rsidRPr="00C455D8">
        <w:rPr>
          <w:rFonts w:ascii="Calibri" w:hAnsi="Calibri"/>
          <w:sz w:val="22"/>
          <w:szCs w:val="22"/>
        </w:rPr>
        <w:t>:</w:t>
      </w:r>
    </w:p>
    <w:p w14:paraId="28D50E9C" w14:textId="6675A9D4" w:rsidR="006C64A3" w:rsidRPr="00C455D8" w:rsidRDefault="006C64A3" w:rsidP="009106CD">
      <w:pPr>
        <w:pStyle w:val="Heading2"/>
        <w:numPr>
          <w:ilvl w:val="0"/>
          <w:numId w:val="4"/>
        </w:numPr>
        <w:tabs>
          <w:tab w:val="num" w:pos="1418"/>
        </w:tabs>
        <w:spacing w:line="360" w:lineRule="auto"/>
        <w:ind w:left="1418" w:hanging="158"/>
        <w:rPr>
          <w:rFonts w:ascii="Calibri" w:hAnsi="Calibri"/>
          <w:sz w:val="22"/>
          <w:szCs w:val="22"/>
        </w:rPr>
      </w:pPr>
      <w:r w:rsidRPr="00C455D8">
        <w:rPr>
          <w:rFonts w:ascii="Calibri" w:hAnsi="Calibri"/>
          <w:sz w:val="22"/>
          <w:szCs w:val="22"/>
        </w:rPr>
        <w:t xml:space="preserve">All documents </w:t>
      </w:r>
      <w:r w:rsidR="009201DE" w:rsidRPr="00C455D8">
        <w:rPr>
          <w:rFonts w:ascii="Calibri" w:hAnsi="Calibri"/>
          <w:sz w:val="22"/>
          <w:szCs w:val="22"/>
        </w:rPr>
        <w:t xml:space="preserve">(including past documents without limit of time) </w:t>
      </w:r>
      <w:r w:rsidRPr="00C455D8">
        <w:rPr>
          <w:rFonts w:ascii="Calibri" w:hAnsi="Calibri"/>
          <w:sz w:val="22"/>
          <w:szCs w:val="22"/>
        </w:rPr>
        <w:t>related to change management would be available on request, except to the extent prohibited by clause 57.1 or clause 57.3.1.</w:t>
      </w:r>
    </w:p>
    <w:p w14:paraId="109E4BDE" w14:textId="2E7F5627" w:rsidR="006C64A3" w:rsidRPr="00C455D8" w:rsidRDefault="009201DE" w:rsidP="009106CD">
      <w:pPr>
        <w:pStyle w:val="Heading2"/>
        <w:numPr>
          <w:ilvl w:val="0"/>
          <w:numId w:val="4"/>
        </w:numPr>
        <w:tabs>
          <w:tab w:val="num" w:pos="1418"/>
        </w:tabs>
        <w:spacing w:line="360" w:lineRule="auto"/>
        <w:ind w:left="1418" w:hanging="158"/>
        <w:rPr>
          <w:rFonts w:ascii="Calibri" w:hAnsi="Calibri"/>
          <w:sz w:val="22"/>
          <w:szCs w:val="22"/>
        </w:rPr>
      </w:pPr>
      <w:r w:rsidRPr="00C455D8">
        <w:rPr>
          <w:rFonts w:ascii="Calibri" w:hAnsi="Calibri"/>
          <w:sz w:val="22"/>
          <w:szCs w:val="22"/>
        </w:rPr>
        <w:t xml:space="preserve">Documents </w:t>
      </w:r>
      <w:r w:rsidR="007E2E62" w:rsidRPr="00C455D8">
        <w:rPr>
          <w:rFonts w:ascii="Calibri" w:hAnsi="Calibri"/>
          <w:sz w:val="22"/>
          <w:szCs w:val="22"/>
        </w:rPr>
        <w:t xml:space="preserve">created or received </w:t>
      </w:r>
      <w:r w:rsidR="00152231" w:rsidRPr="00C455D8">
        <w:rPr>
          <w:rFonts w:ascii="Calibri" w:hAnsi="Calibri"/>
          <w:sz w:val="22"/>
          <w:szCs w:val="22"/>
        </w:rPr>
        <w:t xml:space="preserve">after </w:t>
      </w:r>
      <w:r w:rsidR="007E2E62" w:rsidRPr="00C455D8">
        <w:rPr>
          <w:rFonts w:ascii="Calibri" w:hAnsi="Calibri"/>
          <w:sz w:val="22"/>
          <w:szCs w:val="22"/>
        </w:rPr>
        <w:t>31 May 2014</w:t>
      </w:r>
      <w:r w:rsidRPr="00C455D8">
        <w:rPr>
          <w:rFonts w:ascii="Calibri" w:hAnsi="Calibri"/>
          <w:sz w:val="22"/>
          <w:szCs w:val="22"/>
        </w:rPr>
        <w:t xml:space="preserve"> that are not protected by clause 57.1 or clause 57.3.1 would be available from the Public Pages of the DUCSA website</w:t>
      </w:r>
      <w:r w:rsidR="00C455D8" w:rsidRPr="00C455D8">
        <w:rPr>
          <w:rFonts w:ascii="Calibri" w:hAnsi="Calibri"/>
          <w:sz w:val="22"/>
          <w:szCs w:val="22"/>
        </w:rPr>
        <w:t xml:space="preserve">, with the exclusion of the DCUSA agreement including the </w:t>
      </w:r>
      <w:r w:rsidR="0027599B">
        <w:rPr>
          <w:rFonts w:ascii="Calibri" w:hAnsi="Calibri"/>
          <w:sz w:val="22"/>
          <w:szCs w:val="22"/>
        </w:rPr>
        <w:t>Revenue Protection Code of Practice</w:t>
      </w:r>
      <w:r w:rsidR="00C455D8" w:rsidRPr="00C455D8">
        <w:rPr>
          <w:rFonts w:ascii="Calibri" w:hAnsi="Calibri"/>
          <w:sz w:val="22"/>
          <w:szCs w:val="22"/>
        </w:rPr>
        <w:t>, to which the arrangements introduced by DCP 191 would continue to apply</w:t>
      </w:r>
      <w:r w:rsidR="007E2E62" w:rsidRPr="00C455D8">
        <w:rPr>
          <w:rFonts w:ascii="Calibri" w:hAnsi="Calibri"/>
          <w:sz w:val="22"/>
          <w:szCs w:val="22"/>
        </w:rPr>
        <w:t>.</w:t>
      </w:r>
    </w:p>
    <w:p w14:paraId="23D14B48" w14:textId="0DE2A235" w:rsidR="003E7468" w:rsidRPr="00C455D8" w:rsidRDefault="007E2E62" w:rsidP="009106CD">
      <w:pPr>
        <w:pStyle w:val="Heading2"/>
        <w:tabs>
          <w:tab w:val="num" w:pos="567"/>
        </w:tabs>
        <w:spacing w:line="360" w:lineRule="auto"/>
        <w:ind w:left="567" w:hanging="567"/>
        <w:rPr>
          <w:rFonts w:ascii="Calibri" w:hAnsi="Calibri"/>
          <w:sz w:val="22"/>
          <w:szCs w:val="22"/>
        </w:rPr>
      </w:pPr>
      <w:r w:rsidRPr="00C455D8">
        <w:rPr>
          <w:rFonts w:ascii="Calibri" w:hAnsi="Calibri"/>
          <w:sz w:val="22"/>
          <w:szCs w:val="22"/>
        </w:rPr>
        <w:t>DCP 211A has been raised as an Alternative to DCP 211</w:t>
      </w:r>
      <w:r w:rsidR="0031547D" w:rsidRPr="00C455D8">
        <w:rPr>
          <w:rFonts w:ascii="Calibri" w:hAnsi="Calibri"/>
          <w:sz w:val="22"/>
          <w:szCs w:val="22"/>
        </w:rPr>
        <w:t>. It contains all elements of DCP 211 except that</w:t>
      </w:r>
      <w:r w:rsidR="003E7468" w:rsidRPr="00C455D8">
        <w:rPr>
          <w:rFonts w:ascii="Calibri" w:hAnsi="Calibri"/>
          <w:sz w:val="22"/>
          <w:szCs w:val="22"/>
        </w:rPr>
        <w:t>:</w:t>
      </w:r>
    </w:p>
    <w:p w14:paraId="2F41D582" w14:textId="2A5695FC" w:rsidR="003E7468" w:rsidRPr="00C455D8" w:rsidRDefault="009201DE" w:rsidP="009106CD">
      <w:pPr>
        <w:pStyle w:val="Heading2"/>
        <w:numPr>
          <w:ilvl w:val="0"/>
          <w:numId w:val="4"/>
        </w:numPr>
        <w:spacing w:line="360" w:lineRule="auto"/>
        <w:rPr>
          <w:rFonts w:ascii="Calibri" w:hAnsi="Calibri"/>
          <w:sz w:val="22"/>
          <w:szCs w:val="22"/>
        </w:rPr>
      </w:pPr>
      <w:r w:rsidRPr="00C455D8">
        <w:rPr>
          <w:rFonts w:ascii="Calibri" w:hAnsi="Calibri"/>
          <w:sz w:val="22"/>
          <w:szCs w:val="22"/>
        </w:rPr>
        <w:t>P</w:t>
      </w:r>
      <w:r w:rsidR="0031547D" w:rsidRPr="00C455D8">
        <w:rPr>
          <w:rFonts w:ascii="Calibri" w:hAnsi="Calibri"/>
          <w:sz w:val="22"/>
          <w:szCs w:val="22"/>
        </w:rPr>
        <w:t xml:space="preserve">ublication on the </w:t>
      </w:r>
      <w:r w:rsidRPr="00C455D8">
        <w:rPr>
          <w:rFonts w:ascii="Calibri" w:hAnsi="Calibri"/>
          <w:sz w:val="22"/>
          <w:szCs w:val="22"/>
        </w:rPr>
        <w:t xml:space="preserve">Public Pages of the </w:t>
      </w:r>
      <w:r w:rsidR="0031547D" w:rsidRPr="00C455D8">
        <w:rPr>
          <w:rFonts w:ascii="Calibri" w:hAnsi="Calibri"/>
          <w:sz w:val="22"/>
          <w:szCs w:val="22"/>
        </w:rPr>
        <w:t>DCUSA website would apply from the implementation date of DCP 211A, rather than 31 May 2014</w:t>
      </w:r>
      <w:r w:rsidR="003E7468" w:rsidRPr="00C455D8">
        <w:rPr>
          <w:rFonts w:ascii="Calibri" w:hAnsi="Calibri"/>
          <w:sz w:val="22"/>
          <w:szCs w:val="22"/>
        </w:rPr>
        <w:t>; and</w:t>
      </w:r>
    </w:p>
    <w:p w14:paraId="0BA8B997" w14:textId="648B9C1B" w:rsidR="0031055D" w:rsidRDefault="00153F20" w:rsidP="009106CD">
      <w:pPr>
        <w:pStyle w:val="Heading2"/>
        <w:numPr>
          <w:ilvl w:val="0"/>
          <w:numId w:val="4"/>
        </w:numPr>
        <w:tabs>
          <w:tab w:val="num" w:pos="860"/>
        </w:tabs>
        <w:spacing w:line="360" w:lineRule="auto"/>
        <w:rPr>
          <w:rFonts w:ascii="Calibri" w:hAnsi="Calibri"/>
          <w:bCs w:val="0"/>
          <w:iCs w:val="0"/>
          <w:sz w:val="22"/>
          <w:szCs w:val="22"/>
        </w:rPr>
      </w:pPr>
      <w:r w:rsidRPr="001254A2">
        <w:rPr>
          <w:rFonts w:asciiTheme="minorHAnsi" w:hAnsiTheme="minorHAnsi"/>
          <w:sz w:val="22"/>
          <w:szCs w:val="22"/>
        </w:rPr>
        <w:t xml:space="preserve">Only </w:t>
      </w:r>
      <w:r w:rsidR="00C455D8" w:rsidRPr="001254A2">
        <w:rPr>
          <w:rFonts w:asciiTheme="minorHAnsi" w:hAnsiTheme="minorHAnsi"/>
          <w:sz w:val="22"/>
          <w:szCs w:val="22"/>
        </w:rPr>
        <w:t xml:space="preserve">the </w:t>
      </w:r>
      <w:r w:rsidR="00C455D8" w:rsidRPr="00C455D8">
        <w:rPr>
          <w:rFonts w:ascii="Calibri" w:hAnsi="Calibri"/>
          <w:sz w:val="22"/>
          <w:szCs w:val="22"/>
        </w:rPr>
        <w:t xml:space="preserve">DCUSA agreement including the </w:t>
      </w:r>
      <w:r w:rsidR="0027599B">
        <w:rPr>
          <w:rFonts w:ascii="Calibri" w:hAnsi="Calibri"/>
          <w:sz w:val="22"/>
          <w:szCs w:val="22"/>
        </w:rPr>
        <w:t>Revenue Protection Code of Practice</w:t>
      </w:r>
      <w:r w:rsidR="00C455D8" w:rsidRPr="00C455D8">
        <w:rPr>
          <w:rFonts w:ascii="Calibri" w:hAnsi="Calibri"/>
          <w:sz w:val="22"/>
          <w:szCs w:val="22"/>
        </w:rPr>
        <w:t xml:space="preserve"> and </w:t>
      </w:r>
      <w:r w:rsidRPr="001254A2">
        <w:rPr>
          <w:rFonts w:asciiTheme="minorHAnsi" w:hAnsiTheme="minorHAnsi"/>
          <w:sz w:val="22"/>
          <w:szCs w:val="22"/>
        </w:rPr>
        <w:t>documents specified as being accessible on the Public Pages of the DCUSA website</w:t>
      </w:r>
      <w:r w:rsidR="009201DE" w:rsidRPr="001254A2">
        <w:rPr>
          <w:rFonts w:asciiTheme="minorHAnsi" w:hAnsiTheme="minorHAnsi"/>
          <w:sz w:val="22"/>
          <w:szCs w:val="22"/>
        </w:rPr>
        <w:t xml:space="preserve"> would be </w:t>
      </w:r>
      <w:r w:rsidR="009201DE" w:rsidRPr="00C455D8">
        <w:rPr>
          <w:rFonts w:ascii="Calibri" w:hAnsi="Calibri"/>
          <w:sz w:val="22"/>
          <w:szCs w:val="22"/>
        </w:rPr>
        <w:t>available on request.</w:t>
      </w:r>
      <w:r w:rsidR="00AB33BF" w:rsidRPr="00C455D8">
        <w:rPr>
          <w:rFonts w:ascii="Calibri" w:hAnsi="Calibri"/>
          <w:bCs w:val="0"/>
          <w:iCs w:val="0"/>
          <w:sz w:val="22"/>
          <w:szCs w:val="22"/>
        </w:rPr>
        <w:t xml:space="preserve"> </w:t>
      </w:r>
    </w:p>
    <w:p w14:paraId="4978B1BD" w14:textId="4D945FFC" w:rsidR="0050663A" w:rsidRPr="00356617" w:rsidRDefault="00356617" w:rsidP="009106CD">
      <w:pPr>
        <w:pStyle w:val="Heading2"/>
        <w:tabs>
          <w:tab w:val="clear" w:pos="2136"/>
          <w:tab w:val="num" w:pos="567"/>
          <w:tab w:val="num" w:pos="860"/>
        </w:tabs>
        <w:spacing w:line="360" w:lineRule="auto"/>
        <w:ind w:left="567" w:hanging="567"/>
        <w:rPr>
          <w:rFonts w:ascii="Calibri" w:hAnsi="Calibri"/>
          <w:sz w:val="22"/>
          <w:szCs w:val="22"/>
        </w:rPr>
      </w:pPr>
      <w:r w:rsidRPr="00356617">
        <w:rPr>
          <w:rFonts w:ascii="Calibri" w:hAnsi="Calibri"/>
          <w:sz w:val="22"/>
          <w:szCs w:val="22"/>
        </w:rPr>
        <w:t xml:space="preserve">Additional details on the differences between the </w:t>
      </w:r>
      <w:r w:rsidR="00BF1D47">
        <w:rPr>
          <w:rFonts w:ascii="Calibri" w:hAnsi="Calibri"/>
          <w:sz w:val="22"/>
          <w:szCs w:val="22"/>
        </w:rPr>
        <w:t xml:space="preserve">two CPs </w:t>
      </w:r>
      <w:r w:rsidR="00175632">
        <w:rPr>
          <w:rFonts w:ascii="Calibri" w:hAnsi="Calibri"/>
          <w:sz w:val="22"/>
          <w:szCs w:val="22"/>
        </w:rPr>
        <w:t>are</w:t>
      </w:r>
      <w:r w:rsidR="00BF1D47">
        <w:rPr>
          <w:rFonts w:ascii="Calibri" w:hAnsi="Calibri"/>
          <w:sz w:val="22"/>
          <w:szCs w:val="22"/>
        </w:rPr>
        <w:t xml:space="preserve"> provided in Section 6</w:t>
      </w:r>
      <w:r w:rsidRPr="00356617">
        <w:rPr>
          <w:rFonts w:ascii="Calibri" w:hAnsi="Calibri"/>
          <w:sz w:val="22"/>
          <w:szCs w:val="22"/>
        </w:rPr>
        <w:t xml:space="preserve"> below. </w:t>
      </w:r>
    </w:p>
    <w:p w14:paraId="62E495C4" w14:textId="77777777" w:rsidR="00115122" w:rsidRPr="00F42A52" w:rsidRDefault="00115122" w:rsidP="009106CD">
      <w:pPr>
        <w:pStyle w:val="Heading1"/>
        <w:spacing w:line="360" w:lineRule="auto"/>
        <w:rPr>
          <w:rFonts w:asciiTheme="minorHAnsi" w:hAnsiTheme="minorHAnsi"/>
          <w:b/>
          <w:caps/>
          <w:sz w:val="22"/>
          <w:szCs w:val="20"/>
        </w:rPr>
      </w:pPr>
      <w:r w:rsidRPr="00F42A52">
        <w:rPr>
          <w:rFonts w:asciiTheme="minorHAnsi" w:hAnsiTheme="minorHAnsi"/>
          <w:b/>
          <w:caps/>
          <w:sz w:val="22"/>
          <w:szCs w:val="20"/>
        </w:rPr>
        <w:lastRenderedPageBreak/>
        <w:t>Working Group</w:t>
      </w:r>
    </w:p>
    <w:p w14:paraId="76527E14" w14:textId="6235FC2A" w:rsidR="00376A01" w:rsidRPr="00C86D81" w:rsidRDefault="00376A01" w:rsidP="009106CD">
      <w:pPr>
        <w:pStyle w:val="Heading2"/>
        <w:tabs>
          <w:tab w:val="num" w:pos="567"/>
        </w:tabs>
        <w:spacing w:line="360" w:lineRule="auto"/>
        <w:ind w:left="567" w:hanging="567"/>
        <w:rPr>
          <w:rFonts w:asciiTheme="minorHAnsi" w:hAnsiTheme="minorHAnsi"/>
          <w:sz w:val="22"/>
        </w:rPr>
      </w:pPr>
      <w:r w:rsidRPr="00C86D81">
        <w:rPr>
          <w:rFonts w:asciiTheme="minorHAnsi" w:hAnsiTheme="minorHAnsi"/>
          <w:sz w:val="22"/>
        </w:rPr>
        <w:t xml:space="preserve">The DCUSA Panel established a Working Group to assess </w:t>
      </w:r>
      <w:r>
        <w:rPr>
          <w:rFonts w:asciiTheme="minorHAnsi" w:hAnsiTheme="minorHAnsi"/>
          <w:sz w:val="22"/>
        </w:rPr>
        <w:t xml:space="preserve">DCP 211 and </w:t>
      </w:r>
      <w:r w:rsidR="00132C84">
        <w:rPr>
          <w:rFonts w:asciiTheme="minorHAnsi" w:hAnsiTheme="minorHAnsi"/>
          <w:sz w:val="22"/>
        </w:rPr>
        <w:t xml:space="preserve">the </w:t>
      </w:r>
      <w:r w:rsidR="00F70147">
        <w:rPr>
          <w:rFonts w:asciiTheme="minorHAnsi" w:hAnsiTheme="minorHAnsi"/>
          <w:sz w:val="22"/>
        </w:rPr>
        <w:t>G</w:t>
      </w:r>
      <w:r w:rsidR="00132C84">
        <w:rPr>
          <w:rFonts w:asciiTheme="minorHAnsi" w:hAnsiTheme="minorHAnsi"/>
          <w:sz w:val="22"/>
        </w:rPr>
        <w:t>roup also assessed DCP 211A</w:t>
      </w:r>
      <w:r w:rsidRPr="00C86D81">
        <w:rPr>
          <w:rFonts w:asciiTheme="minorHAnsi" w:hAnsiTheme="minorHAnsi"/>
          <w:sz w:val="22"/>
        </w:rPr>
        <w:t xml:space="preserve">. The Working Group was comprised of </w:t>
      </w:r>
      <w:r w:rsidR="009201DE">
        <w:rPr>
          <w:rFonts w:asciiTheme="minorHAnsi" w:hAnsiTheme="minorHAnsi"/>
          <w:sz w:val="22"/>
        </w:rPr>
        <w:t xml:space="preserve">experts </w:t>
      </w:r>
      <w:r w:rsidR="00132C84">
        <w:rPr>
          <w:rFonts w:asciiTheme="minorHAnsi" w:hAnsiTheme="minorHAnsi"/>
          <w:sz w:val="22"/>
        </w:rPr>
        <w:t xml:space="preserve">from </w:t>
      </w:r>
      <w:r w:rsidRPr="00C86D81">
        <w:rPr>
          <w:rFonts w:asciiTheme="minorHAnsi" w:hAnsiTheme="minorHAnsi"/>
          <w:sz w:val="22"/>
        </w:rPr>
        <w:t>Supplier</w:t>
      </w:r>
      <w:r w:rsidR="009201DE">
        <w:rPr>
          <w:rFonts w:asciiTheme="minorHAnsi" w:hAnsiTheme="minorHAnsi"/>
          <w:sz w:val="22"/>
        </w:rPr>
        <w:t>s</w:t>
      </w:r>
      <w:r w:rsidRPr="00C86D81">
        <w:rPr>
          <w:rFonts w:asciiTheme="minorHAnsi" w:hAnsiTheme="minorHAnsi"/>
          <w:sz w:val="22"/>
        </w:rPr>
        <w:t>,</w:t>
      </w:r>
      <w:r>
        <w:rPr>
          <w:rFonts w:asciiTheme="minorHAnsi" w:hAnsiTheme="minorHAnsi"/>
          <w:sz w:val="22"/>
        </w:rPr>
        <w:t xml:space="preserve"> Distributor</w:t>
      </w:r>
      <w:r w:rsidR="009201DE">
        <w:rPr>
          <w:rFonts w:asciiTheme="minorHAnsi" w:hAnsiTheme="minorHAnsi"/>
          <w:sz w:val="22"/>
        </w:rPr>
        <w:t xml:space="preserve">s </w:t>
      </w:r>
      <w:r w:rsidR="00132C84">
        <w:rPr>
          <w:rFonts w:asciiTheme="minorHAnsi" w:hAnsiTheme="minorHAnsi"/>
          <w:sz w:val="22"/>
        </w:rPr>
        <w:t xml:space="preserve">and other organisations. </w:t>
      </w:r>
    </w:p>
    <w:p w14:paraId="55BBCB76" w14:textId="32379A3D" w:rsidR="00376A01" w:rsidRPr="00C86D81" w:rsidRDefault="00376A01" w:rsidP="009106CD">
      <w:pPr>
        <w:pStyle w:val="Heading2"/>
        <w:tabs>
          <w:tab w:val="num" w:pos="567"/>
        </w:tabs>
        <w:spacing w:line="360" w:lineRule="auto"/>
        <w:ind w:left="567" w:hanging="567"/>
        <w:rPr>
          <w:rFonts w:asciiTheme="minorHAnsi" w:hAnsiTheme="minorHAnsi"/>
          <w:sz w:val="22"/>
        </w:rPr>
      </w:pPr>
      <w:r w:rsidRPr="00C86D81">
        <w:rPr>
          <w:rFonts w:asciiTheme="minorHAnsi" w:hAnsiTheme="minorHAnsi"/>
          <w:sz w:val="22"/>
        </w:rPr>
        <w:t xml:space="preserve">Meetings were held in open session and the minutes and papers of each meeting are available </w:t>
      </w:r>
      <w:r w:rsidRPr="009201DE">
        <w:rPr>
          <w:rFonts w:asciiTheme="minorHAnsi" w:hAnsiTheme="minorHAnsi"/>
          <w:sz w:val="22"/>
        </w:rPr>
        <w:t xml:space="preserve">on the </w:t>
      </w:r>
      <w:r w:rsidR="009201DE" w:rsidRPr="0009142A">
        <w:rPr>
          <w:rFonts w:asciiTheme="minorHAnsi" w:hAnsiTheme="minorHAnsi"/>
          <w:sz w:val="22"/>
        </w:rPr>
        <w:t xml:space="preserve">Password Controlled Pages of the </w:t>
      </w:r>
      <w:r w:rsidRPr="009201DE">
        <w:rPr>
          <w:rFonts w:asciiTheme="minorHAnsi" w:hAnsiTheme="minorHAnsi"/>
          <w:sz w:val="22"/>
        </w:rPr>
        <w:t>DCUSA</w:t>
      </w:r>
      <w:r w:rsidRPr="00C86D81">
        <w:rPr>
          <w:rFonts w:asciiTheme="minorHAnsi" w:hAnsiTheme="minorHAnsi"/>
          <w:sz w:val="22"/>
        </w:rPr>
        <w:t xml:space="preserve"> website – </w:t>
      </w:r>
      <w:hyperlink r:id="rId10" w:history="1">
        <w:r w:rsidRPr="00C86D81">
          <w:rPr>
            <w:rFonts w:asciiTheme="minorHAnsi" w:hAnsiTheme="minorHAnsi"/>
            <w:sz w:val="22"/>
            <w:u w:val="single"/>
          </w:rPr>
          <w:t>www.dcusa.co.uk</w:t>
        </w:r>
      </w:hyperlink>
      <w:r w:rsidRPr="00C86D81">
        <w:rPr>
          <w:rFonts w:asciiTheme="minorHAnsi" w:hAnsiTheme="minorHAnsi"/>
          <w:sz w:val="22"/>
        </w:rPr>
        <w:t>.</w:t>
      </w:r>
    </w:p>
    <w:p w14:paraId="207953FF" w14:textId="77777777" w:rsidR="00376A01" w:rsidRPr="00C86D81" w:rsidRDefault="00376A01" w:rsidP="009106CD">
      <w:pPr>
        <w:pStyle w:val="Heading2"/>
        <w:tabs>
          <w:tab w:val="num" w:pos="567"/>
        </w:tabs>
        <w:spacing w:line="360" w:lineRule="auto"/>
        <w:ind w:left="567" w:hanging="567"/>
        <w:rPr>
          <w:rFonts w:asciiTheme="minorHAnsi" w:hAnsiTheme="minorHAnsi"/>
          <w:sz w:val="22"/>
        </w:rPr>
      </w:pPr>
      <w:r w:rsidRPr="00C86D81">
        <w:rPr>
          <w:rFonts w:asciiTheme="minorHAnsi" w:hAnsiTheme="minorHAnsi"/>
          <w:sz w:val="22"/>
        </w:rPr>
        <w:t xml:space="preserve">The Working Group discussed the CP and developed a consultation document </w:t>
      </w:r>
      <w:r w:rsidRPr="00E34D0F">
        <w:rPr>
          <w:rFonts w:asciiTheme="minorHAnsi" w:hAnsiTheme="minorHAnsi"/>
          <w:sz w:val="22"/>
        </w:rPr>
        <w:t>(</w:t>
      </w:r>
      <w:r w:rsidR="00E34D0F" w:rsidRPr="00E34D0F">
        <w:rPr>
          <w:rFonts w:asciiTheme="minorHAnsi" w:hAnsiTheme="minorHAnsi"/>
          <w:sz w:val="22"/>
        </w:rPr>
        <w:t>Attachment 4</w:t>
      </w:r>
      <w:r w:rsidR="00132C84" w:rsidRPr="00E34D0F">
        <w:rPr>
          <w:rFonts w:asciiTheme="minorHAnsi" w:hAnsiTheme="minorHAnsi"/>
          <w:sz w:val="22"/>
        </w:rPr>
        <w:t>)</w:t>
      </w:r>
      <w:r w:rsidRPr="00E34D0F">
        <w:rPr>
          <w:rFonts w:asciiTheme="minorHAnsi" w:hAnsiTheme="minorHAnsi"/>
          <w:sz w:val="22"/>
        </w:rPr>
        <w:t xml:space="preserve"> to gather information</w:t>
      </w:r>
      <w:r w:rsidRPr="00C86D81">
        <w:rPr>
          <w:rFonts w:asciiTheme="minorHAnsi" w:hAnsiTheme="minorHAnsi"/>
          <w:sz w:val="22"/>
        </w:rPr>
        <w:t xml:space="preserve"> and feedback from market participants. </w:t>
      </w:r>
    </w:p>
    <w:p w14:paraId="69982737" w14:textId="77777777" w:rsidR="00376A01" w:rsidRDefault="00132C84" w:rsidP="009106CD">
      <w:pPr>
        <w:pStyle w:val="Heading1"/>
        <w:spacing w:line="360" w:lineRule="auto"/>
        <w:rPr>
          <w:rFonts w:asciiTheme="minorHAnsi" w:hAnsiTheme="minorHAnsi"/>
          <w:b/>
          <w:caps/>
          <w:sz w:val="22"/>
          <w:szCs w:val="20"/>
        </w:rPr>
      </w:pPr>
      <w:r>
        <w:rPr>
          <w:rFonts w:asciiTheme="minorHAnsi" w:hAnsiTheme="minorHAnsi"/>
          <w:b/>
          <w:caps/>
          <w:sz w:val="22"/>
          <w:szCs w:val="20"/>
        </w:rPr>
        <w:t xml:space="preserve">DCP 211 </w:t>
      </w:r>
      <w:r w:rsidR="00376A01" w:rsidRPr="00132C84">
        <w:rPr>
          <w:rFonts w:asciiTheme="minorHAnsi" w:hAnsiTheme="minorHAnsi"/>
          <w:b/>
          <w:caps/>
          <w:sz w:val="22"/>
          <w:szCs w:val="20"/>
        </w:rPr>
        <w:t>CONSULTATION</w:t>
      </w:r>
    </w:p>
    <w:p w14:paraId="0D25510F" w14:textId="4C17BA04" w:rsidR="00132C84" w:rsidRPr="00473523" w:rsidRDefault="00132C84" w:rsidP="009106CD">
      <w:pPr>
        <w:pStyle w:val="Heading2"/>
        <w:widowControl w:val="0"/>
        <w:spacing w:line="360" w:lineRule="auto"/>
        <w:ind w:left="567" w:hanging="567"/>
        <w:rPr>
          <w:rFonts w:asciiTheme="minorHAnsi" w:hAnsiTheme="minorHAnsi"/>
          <w:sz w:val="22"/>
        </w:rPr>
      </w:pPr>
      <w:r w:rsidRPr="00230F2F">
        <w:rPr>
          <w:rFonts w:asciiTheme="minorHAnsi" w:hAnsiTheme="minorHAnsi"/>
          <w:sz w:val="22"/>
        </w:rPr>
        <w:t xml:space="preserve">The </w:t>
      </w:r>
      <w:r w:rsidR="002B6C97">
        <w:rPr>
          <w:rFonts w:asciiTheme="minorHAnsi" w:hAnsiTheme="minorHAnsi"/>
          <w:sz w:val="22"/>
        </w:rPr>
        <w:t>DCP 211</w:t>
      </w:r>
      <w:r w:rsidRPr="00230F2F">
        <w:rPr>
          <w:rFonts w:asciiTheme="minorHAnsi" w:hAnsiTheme="minorHAnsi"/>
          <w:sz w:val="22"/>
        </w:rPr>
        <w:t xml:space="preserve"> consultation was issued </w:t>
      </w:r>
      <w:r w:rsidR="002B6C97">
        <w:rPr>
          <w:rFonts w:asciiTheme="minorHAnsi" w:hAnsiTheme="minorHAnsi"/>
          <w:sz w:val="22"/>
        </w:rPr>
        <w:t xml:space="preserve">to DCUSA Parties on 12 September 2014. </w:t>
      </w:r>
      <w:r w:rsidRPr="00473523">
        <w:rPr>
          <w:rFonts w:asciiTheme="minorHAnsi" w:hAnsiTheme="minorHAnsi"/>
          <w:sz w:val="22"/>
        </w:rPr>
        <w:t>There were</w:t>
      </w:r>
      <w:r w:rsidRPr="00473523">
        <w:rPr>
          <w:rFonts w:asciiTheme="minorHAnsi" w:hAnsiTheme="minorHAnsi"/>
          <w:color w:val="FF0000"/>
          <w:sz w:val="22"/>
        </w:rPr>
        <w:t xml:space="preserve"> </w:t>
      </w:r>
      <w:r w:rsidR="00473523" w:rsidRPr="00473523">
        <w:rPr>
          <w:rFonts w:asciiTheme="minorHAnsi" w:hAnsiTheme="minorHAnsi"/>
          <w:sz w:val="22"/>
        </w:rPr>
        <w:t>seven</w:t>
      </w:r>
      <w:r w:rsidR="002B6C97" w:rsidRPr="00473523">
        <w:rPr>
          <w:rFonts w:asciiTheme="minorHAnsi" w:hAnsiTheme="minorHAnsi"/>
          <w:sz w:val="22"/>
        </w:rPr>
        <w:t xml:space="preserve"> </w:t>
      </w:r>
      <w:r w:rsidRPr="00473523">
        <w:rPr>
          <w:rFonts w:asciiTheme="minorHAnsi" w:hAnsiTheme="minorHAnsi"/>
          <w:sz w:val="22"/>
        </w:rPr>
        <w:t xml:space="preserve">responses received to the consultation. The Working Group reviewed the responses to each question and developed the </w:t>
      </w:r>
      <w:r w:rsidR="00F70147">
        <w:rPr>
          <w:rFonts w:asciiTheme="minorHAnsi" w:hAnsiTheme="minorHAnsi"/>
          <w:sz w:val="22"/>
        </w:rPr>
        <w:t>CP</w:t>
      </w:r>
      <w:r w:rsidRPr="00473523">
        <w:rPr>
          <w:rFonts w:asciiTheme="minorHAnsi" w:hAnsiTheme="minorHAnsi"/>
          <w:sz w:val="22"/>
        </w:rPr>
        <w:t xml:space="preserve"> solution, taking into account the majority view of respondents and Working Group members. </w:t>
      </w:r>
    </w:p>
    <w:p w14:paraId="6BA36B63" w14:textId="77777777" w:rsidR="00132C84" w:rsidRPr="00C86D81" w:rsidRDefault="00132C84" w:rsidP="009106CD">
      <w:pPr>
        <w:pStyle w:val="Heading2"/>
        <w:widowControl w:val="0"/>
        <w:spacing w:line="360" w:lineRule="auto"/>
        <w:ind w:left="567" w:hanging="567"/>
        <w:rPr>
          <w:rFonts w:asciiTheme="minorHAnsi" w:hAnsiTheme="minorHAnsi"/>
          <w:sz w:val="22"/>
        </w:rPr>
      </w:pPr>
      <w:r w:rsidRPr="00C86D81">
        <w:rPr>
          <w:rFonts w:asciiTheme="minorHAnsi" w:hAnsiTheme="minorHAnsi"/>
          <w:sz w:val="22"/>
        </w:rPr>
        <w:t xml:space="preserve">A summary of the responses received, and the Working Group’s conclusions are set out below. The full set of responses and the Working Group’s comments are provided in </w:t>
      </w:r>
      <w:r w:rsidR="00E34D0F" w:rsidRPr="00E34D0F">
        <w:rPr>
          <w:rFonts w:asciiTheme="minorHAnsi" w:hAnsiTheme="minorHAnsi"/>
          <w:sz w:val="22"/>
        </w:rPr>
        <w:t>Attachment 4</w:t>
      </w:r>
      <w:r w:rsidRPr="00E34D0F">
        <w:rPr>
          <w:rFonts w:asciiTheme="minorHAnsi" w:hAnsiTheme="minorHAnsi"/>
          <w:sz w:val="22"/>
        </w:rPr>
        <w:t>.</w:t>
      </w:r>
    </w:p>
    <w:p w14:paraId="775BA4FB" w14:textId="77777777" w:rsidR="00132C84" w:rsidRPr="00473523" w:rsidRDefault="00132C84" w:rsidP="009106CD">
      <w:pPr>
        <w:pStyle w:val="Heading2"/>
        <w:widowControl w:val="0"/>
        <w:numPr>
          <w:ilvl w:val="0"/>
          <w:numId w:val="0"/>
        </w:numPr>
        <w:spacing w:line="360" w:lineRule="auto"/>
        <w:ind w:left="567"/>
        <w:rPr>
          <w:rFonts w:asciiTheme="minorHAnsi" w:hAnsiTheme="minorHAnsi"/>
          <w:b/>
          <w:sz w:val="22"/>
          <w:u w:val="single"/>
        </w:rPr>
      </w:pPr>
      <w:r w:rsidRPr="00473523">
        <w:rPr>
          <w:rFonts w:asciiTheme="minorHAnsi" w:hAnsiTheme="minorHAnsi"/>
          <w:b/>
          <w:sz w:val="22"/>
          <w:u w:val="single"/>
        </w:rPr>
        <w:t>Question 1 - Do you understand the intent of the CP?</w:t>
      </w:r>
    </w:p>
    <w:p w14:paraId="11D5204E" w14:textId="692D7B75" w:rsidR="00132C84" w:rsidRDefault="00132C84" w:rsidP="009106CD">
      <w:pPr>
        <w:pStyle w:val="Heading2"/>
        <w:widowControl w:val="0"/>
        <w:spacing w:line="360" w:lineRule="auto"/>
        <w:ind w:left="567" w:hanging="567"/>
        <w:rPr>
          <w:rFonts w:asciiTheme="minorHAnsi" w:hAnsiTheme="minorHAnsi"/>
          <w:sz w:val="22"/>
        </w:rPr>
      </w:pPr>
      <w:r w:rsidRPr="00C86D81">
        <w:rPr>
          <w:rFonts w:asciiTheme="minorHAnsi" w:hAnsiTheme="minorHAnsi"/>
          <w:sz w:val="22"/>
        </w:rPr>
        <w:t xml:space="preserve">The Working Group noted that all consultation respondents </w:t>
      </w:r>
      <w:r w:rsidR="00473523">
        <w:rPr>
          <w:rFonts w:asciiTheme="minorHAnsi" w:hAnsiTheme="minorHAnsi"/>
          <w:sz w:val="22"/>
        </w:rPr>
        <w:t xml:space="preserve">understood the intent of the CP, although two noted that they had reservations about the change that were described fully </w:t>
      </w:r>
      <w:r w:rsidR="00EB4A2F">
        <w:rPr>
          <w:rFonts w:asciiTheme="minorHAnsi" w:hAnsiTheme="minorHAnsi"/>
          <w:sz w:val="22"/>
        </w:rPr>
        <w:t xml:space="preserve">in response to </w:t>
      </w:r>
      <w:r w:rsidR="00473523">
        <w:rPr>
          <w:rFonts w:asciiTheme="minorHAnsi" w:hAnsiTheme="minorHAnsi"/>
          <w:sz w:val="22"/>
        </w:rPr>
        <w:t xml:space="preserve">later questions. </w:t>
      </w:r>
    </w:p>
    <w:p w14:paraId="38451233" w14:textId="77777777" w:rsidR="00473523" w:rsidRDefault="00473523" w:rsidP="009106CD">
      <w:pPr>
        <w:pStyle w:val="Heading2"/>
        <w:widowControl w:val="0"/>
        <w:numPr>
          <w:ilvl w:val="0"/>
          <w:numId w:val="0"/>
        </w:numPr>
        <w:spacing w:line="360" w:lineRule="auto"/>
        <w:ind w:left="567"/>
        <w:rPr>
          <w:rFonts w:asciiTheme="minorHAnsi" w:hAnsiTheme="minorHAnsi"/>
          <w:b/>
          <w:bCs w:val="0"/>
          <w:iCs w:val="0"/>
          <w:sz w:val="22"/>
          <w:u w:val="single"/>
        </w:rPr>
      </w:pPr>
      <w:r>
        <w:rPr>
          <w:rFonts w:asciiTheme="minorHAnsi" w:hAnsiTheme="minorHAnsi"/>
          <w:b/>
          <w:bCs w:val="0"/>
          <w:iCs w:val="0"/>
          <w:sz w:val="22"/>
          <w:u w:val="single"/>
        </w:rPr>
        <w:t xml:space="preserve">Question 2 - </w:t>
      </w:r>
      <w:r w:rsidRPr="00473523">
        <w:rPr>
          <w:rFonts w:asciiTheme="minorHAnsi" w:hAnsiTheme="minorHAnsi"/>
          <w:b/>
          <w:bCs w:val="0"/>
          <w:iCs w:val="0"/>
          <w:sz w:val="22"/>
          <w:u w:val="single"/>
        </w:rPr>
        <w:t xml:space="preserve">Are you supportive of </w:t>
      </w:r>
      <w:r w:rsidRPr="00473523">
        <w:rPr>
          <w:rFonts w:asciiTheme="minorHAnsi" w:hAnsiTheme="minorHAnsi"/>
          <w:b/>
          <w:sz w:val="22"/>
          <w:u w:val="single"/>
        </w:rPr>
        <w:t>the</w:t>
      </w:r>
      <w:r w:rsidRPr="00473523">
        <w:rPr>
          <w:rFonts w:asciiTheme="minorHAnsi" w:hAnsiTheme="minorHAnsi"/>
          <w:b/>
          <w:bCs w:val="0"/>
          <w:iCs w:val="0"/>
          <w:sz w:val="22"/>
          <w:u w:val="single"/>
        </w:rPr>
        <w:t xml:space="preserve"> principles of DCP 211?</w:t>
      </w:r>
    </w:p>
    <w:p w14:paraId="4CD7FB67" w14:textId="0F9E0BBB" w:rsidR="00CD6465" w:rsidRPr="00CD6465" w:rsidRDefault="00473523" w:rsidP="009106CD">
      <w:pPr>
        <w:pStyle w:val="Heading2"/>
        <w:widowControl w:val="0"/>
        <w:spacing w:line="360" w:lineRule="auto"/>
        <w:ind w:left="567" w:hanging="567"/>
        <w:rPr>
          <w:rFonts w:asciiTheme="minorHAnsi" w:hAnsiTheme="minorHAnsi"/>
          <w:sz w:val="22"/>
        </w:rPr>
      </w:pPr>
      <w:r w:rsidRPr="00473523">
        <w:rPr>
          <w:rFonts w:asciiTheme="minorHAnsi" w:hAnsiTheme="minorHAnsi"/>
          <w:sz w:val="22"/>
        </w:rPr>
        <w:t xml:space="preserve">Five respondents to this question answered “yes”. </w:t>
      </w:r>
      <w:r w:rsidR="00CD6465">
        <w:rPr>
          <w:rFonts w:asciiTheme="minorHAnsi" w:hAnsiTheme="minorHAnsi"/>
          <w:sz w:val="22"/>
        </w:rPr>
        <w:t xml:space="preserve"> </w:t>
      </w:r>
      <w:r w:rsidR="009201DE">
        <w:rPr>
          <w:rFonts w:asciiTheme="minorHAnsi" w:hAnsiTheme="minorHAnsi"/>
          <w:sz w:val="22"/>
        </w:rPr>
        <w:t xml:space="preserve">One </w:t>
      </w:r>
      <w:r w:rsidR="00CD6465" w:rsidRPr="00CD6465">
        <w:rPr>
          <w:rFonts w:asciiTheme="minorHAnsi" w:hAnsiTheme="minorHAnsi"/>
          <w:sz w:val="22"/>
        </w:rPr>
        <w:t>respondent explained that they were supportive of the principles of greater transparency in DCUSA to assist potential new entrants into the industry and new customers; however they have some concerns over the control of publication of confidential information.</w:t>
      </w:r>
    </w:p>
    <w:p w14:paraId="14D48632" w14:textId="54B4FD65" w:rsidR="00473523" w:rsidRDefault="009201DE"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Another </w:t>
      </w:r>
      <w:r w:rsidR="00CD6465">
        <w:rPr>
          <w:rFonts w:asciiTheme="minorHAnsi" w:hAnsiTheme="minorHAnsi"/>
          <w:sz w:val="22"/>
        </w:rPr>
        <w:t>re</w:t>
      </w:r>
      <w:r w:rsidR="00CD6465" w:rsidRPr="00CD6465">
        <w:rPr>
          <w:rFonts w:asciiTheme="minorHAnsi" w:hAnsiTheme="minorHAnsi"/>
          <w:sz w:val="22"/>
        </w:rPr>
        <w:t xml:space="preserve">spondent </w:t>
      </w:r>
      <w:r w:rsidR="00CD6465">
        <w:rPr>
          <w:rFonts w:asciiTheme="minorHAnsi" w:hAnsiTheme="minorHAnsi"/>
          <w:sz w:val="22"/>
        </w:rPr>
        <w:t xml:space="preserve">said that they were supportive of the CP but suggested that </w:t>
      </w:r>
      <w:r w:rsidR="00CD6465" w:rsidRPr="00CD6465">
        <w:rPr>
          <w:rFonts w:asciiTheme="minorHAnsi" w:hAnsiTheme="minorHAnsi"/>
          <w:sz w:val="22"/>
        </w:rPr>
        <w:t xml:space="preserve">due consideration should be given to the fact that DCUSA operates a system of voting on </w:t>
      </w:r>
      <w:r w:rsidR="00CD6465" w:rsidRPr="00CD6465">
        <w:rPr>
          <w:rFonts w:asciiTheme="minorHAnsi" w:hAnsiTheme="minorHAnsi"/>
          <w:sz w:val="22"/>
        </w:rPr>
        <w:lastRenderedPageBreak/>
        <w:t>changes where all parties can participate, whereas some other similar bodies have panel votes only.  In addition,</w:t>
      </w:r>
      <w:r w:rsidR="00CD6465">
        <w:rPr>
          <w:rFonts w:asciiTheme="minorHAnsi" w:hAnsiTheme="minorHAnsi"/>
          <w:sz w:val="22"/>
        </w:rPr>
        <w:t xml:space="preserve"> the respondent highlighted that </w:t>
      </w:r>
      <w:r w:rsidR="0050663A">
        <w:rPr>
          <w:rFonts w:asciiTheme="minorHAnsi" w:hAnsiTheme="minorHAnsi"/>
          <w:sz w:val="22"/>
        </w:rPr>
        <w:t>P</w:t>
      </w:r>
      <w:r w:rsidR="00CD6465" w:rsidRPr="00CD6465">
        <w:rPr>
          <w:rFonts w:asciiTheme="minorHAnsi" w:hAnsiTheme="minorHAnsi"/>
          <w:sz w:val="22"/>
        </w:rPr>
        <w:t>arties’ requests to make their responses to consultations</w:t>
      </w:r>
      <w:r w:rsidR="00CD6465">
        <w:rPr>
          <w:rFonts w:asciiTheme="minorHAnsi" w:hAnsiTheme="minorHAnsi"/>
          <w:sz w:val="22"/>
        </w:rPr>
        <w:t xml:space="preserve"> confidential should be resp</w:t>
      </w:r>
      <w:r w:rsidR="00CD6465" w:rsidRPr="00CD6465">
        <w:rPr>
          <w:rFonts w:asciiTheme="minorHAnsi" w:hAnsiTheme="minorHAnsi"/>
          <w:sz w:val="22"/>
        </w:rPr>
        <w:t>ected.</w:t>
      </w:r>
    </w:p>
    <w:p w14:paraId="382CF598" w14:textId="4548055E" w:rsidR="00CD6465" w:rsidRDefault="00CD6465" w:rsidP="009106CD">
      <w:pPr>
        <w:pStyle w:val="Heading2"/>
        <w:widowControl w:val="0"/>
        <w:spacing w:line="360" w:lineRule="auto"/>
        <w:ind w:left="567" w:hanging="567"/>
        <w:rPr>
          <w:rFonts w:asciiTheme="minorHAnsi" w:hAnsiTheme="minorHAnsi"/>
          <w:sz w:val="22"/>
        </w:rPr>
      </w:pPr>
      <w:r w:rsidRPr="00CD6465">
        <w:rPr>
          <w:rFonts w:asciiTheme="minorHAnsi" w:hAnsiTheme="minorHAnsi"/>
          <w:sz w:val="22"/>
        </w:rPr>
        <w:t xml:space="preserve">The </w:t>
      </w:r>
      <w:r w:rsidR="00F70147">
        <w:rPr>
          <w:rFonts w:asciiTheme="minorHAnsi" w:hAnsiTheme="minorHAnsi"/>
          <w:sz w:val="22"/>
        </w:rPr>
        <w:t>G</w:t>
      </w:r>
      <w:r w:rsidRPr="00CD6465">
        <w:rPr>
          <w:rFonts w:asciiTheme="minorHAnsi" w:hAnsiTheme="minorHAnsi"/>
          <w:sz w:val="22"/>
        </w:rPr>
        <w:t>roup noted the respondent’s comments. It was observed that should the decision be made to apply the change retrospectively then Parties may not have realised at the point of submitting information that in the future that it would be made m</w:t>
      </w:r>
      <w:r>
        <w:rPr>
          <w:rFonts w:asciiTheme="minorHAnsi" w:hAnsiTheme="minorHAnsi"/>
          <w:sz w:val="22"/>
        </w:rPr>
        <w:t>ore transparent. This could be detrimental</w:t>
      </w:r>
      <w:r w:rsidRPr="00CD6465">
        <w:rPr>
          <w:rFonts w:asciiTheme="minorHAnsi" w:hAnsiTheme="minorHAnsi"/>
          <w:sz w:val="22"/>
        </w:rPr>
        <w:t xml:space="preserve"> for those who have made statements that they did not expect to be published to a wider audience. It could also restrict dialogue and limit discussions going forward if people think that their comments will be published for others to read. </w:t>
      </w:r>
    </w:p>
    <w:p w14:paraId="581F6A9A" w14:textId="6CE6195D" w:rsidR="00CD6465" w:rsidRPr="0000679C" w:rsidRDefault="00CD6465" w:rsidP="009106CD">
      <w:pPr>
        <w:pStyle w:val="Heading2"/>
        <w:widowControl w:val="0"/>
        <w:spacing w:line="360" w:lineRule="auto"/>
        <w:ind w:left="567" w:hanging="567"/>
        <w:rPr>
          <w:rFonts w:asciiTheme="minorHAnsi" w:hAnsiTheme="minorHAnsi"/>
          <w:sz w:val="22"/>
        </w:rPr>
      </w:pPr>
      <w:r w:rsidRPr="00CD6465">
        <w:rPr>
          <w:rFonts w:asciiTheme="minorHAnsi" w:hAnsiTheme="minorHAnsi"/>
          <w:sz w:val="22"/>
        </w:rPr>
        <w:t>In response, the proposer of DCP 211 highlighted that the competition law dos and don’ts that the Working Group have all agreed to state that Working Group members should not:</w:t>
      </w:r>
    </w:p>
    <w:p w14:paraId="48498537" w14:textId="77777777" w:rsidR="00CD6465" w:rsidRPr="00762FEB" w:rsidRDefault="00CD6465" w:rsidP="009106CD">
      <w:pPr>
        <w:pStyle w:val="BodyTextNoSpacing"/>
        <w:keepNext/>
        <w:ind w:left="567"/>
        <w:rPr>
          <w:rFonts w:asciiTheme="minorHAnsi" w:hAnsiTheme="minorHAnsi"/>
        </w:rPr>
      </w:pPr>
      <w:r w:rsidRPr="00762FEB">
        <w:rPr>
          <w:rFonts w:asciiTheme="minorHAnsi" w:hAnsiTheme="minorHAnsi"/>
          <w:i/>
        </w:rPr>
        <w:t>“Share information which is of a type not easily available amongst parties and/or is likely to influence competitive behaviour. As a test, consider whether you would be prepared to publish the information in a newspaper.”</w:t>
      </w:r>
    </w:p>
    <w:p w14:paraId="47885EB4" w14:textId="642E9F3F" w:rsidR="00CD6465" w:rsidRPr="00CD6465" w:rsidRDefault="00CD6465"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It was also </w:t>
      </w:r>
      <w:r w:rsidRPr="00CD6465">
        <w:rPr>
          <w:rFonts w:asciiTheme="minorHAnsi" w:hAnsiTheme="minorHAnsi"/>
          <w:sz w:val="22"/>
        </w:rPr>
        <w:t xml:space="preserve">highlighted that Clause 57 of the DCUSA states that in relation to </w:t>
      </w:r>
      <w:r w:rsidR="0000679C">
        <w:rPr>
          <w:rFonts w:asciiTheme="minorHAnsi" w:hAnsiTheme="minorHAnsi"/>
          <w:sz w:val="22"/>
        </w:rPr>
        <w:t>information provided to any Working G</w:t>
      </w:r>
      <w:r w:rsidRPr="00CD6465">
        <w:rPr>
          <w:rFonts w:asciiTheme="minorHAnsi" w:hAnsiTheme="minorHAnsi"/>
          <w:sz w:val="22"/>
        </w:rPr>
        <w:t>roup:</w:t>
      </w:r>
    </w:p>
    <w:p w14:paraId="55A6036B" w14:textId="77777777" w:rsidR="00CE1F13" w:rsidRPr="00762FEB" w:rsidRDefault="00CD6465" w:rsidP="009106CD">
      <w:pPr>
        <w:pStyle w:val="BodyTextNoSpacing"/>
        <w:keepNext/>
        <w:ind w:left="567"/>
        <w:rPr>
          <w:rFonts w:ascii="Calibri" w:hAnsi="Calibri"/>
          <w:i/>
        </w:rPr>
      </w:pPr>
      <w:r w:rsidRPr="00762FEB">
        <w:rPr>
          <w:rFonts w:ascii="Calibri" w:hAnsi="Calibri"/>
          <w:i/>
        </w:rPr>
        <w:t>“</w:t>
      </w:r>
      <w:proofErr w:type="gramStart"/>
      <w:r w:rsidRPr="00762FEB">
        <w:rPr>
          <w:rFonts w:ascii="Calibri" w:hAnsi="Calibri"/>
          <w:i/>
        </w:rPr>
        <w:t>where</w:t>
      </w:r>
      <w:proofErr w:type="gramEnd"/>
      <w:r w:rsidRPr="00762FEB">
        <w:rPr>
          <w:rFonts w:ascii="Calibri" w:hAnsi="Calibri"/>
          <w:i/>
        </w:rPr>
        <w:t xml:space="preserve"> the Party wishes such information to remain confidential, it shall clearly mark such information as such. The Panel, its Working Groups and the Secretariat shall ensure that all information so marked is kept secret and confidential, provided that such information shall still be made available to the Authority on the understanding that the Authority shall keep such information confidential”</w:t>
      </w:r>
    </w:p>
    <w:p w14:paraId="4D930C54" w14:textId="7702BFC9" w:rsidR="00CD6465" w:rsidRDefault="00CD6465" w:rsidP="009106CD">
      <w:pPr>
        <w:pStyle w:val="Heading2"/>
        <w:widowControl w:val="0"/>
        <w:spacing w:line="360" w:lineRule="auto"/>
        <w:ind w:left="567" w:hanging="567"/>
        <w:rPr>
          <w:rFonts w:asciiTheme="minorHAnsi" w:hAnsiTheme="minorHAnsi"/>
          <w:sz w:val="22"/>
        </w:rPr>
      </w:pPr>
      <w:r w:rsidRPr="00CD6465">
        <w:rPr>
          <w:rFonts w:asciiTheme="minorHAnsi" w:hAnsiTheme="minorHAnsi"/>
          <w:sz w:val="22"/>
        </w:rPr>
        <w:t xml:space="preserve">The majority of Working Group members noted their concerns that applying the CP retrospectively </w:t>
      </w:r>
      <w:r w:rsidR="00F70147">
        <w:rPr>
          <w:rFonts w:asciiTheme="minorHAnsi" w:hAnsiTheme="minorHAnsi"/>
          <w:sz w:val="22"/>
        </w:rPr>
        <w:t>c</w:t>
      </w:r>
      <w:r w:rsidRPr="00CD6465">
        <w:rPr>
          <w:rFonts w:asciiTheme="minorHAnsi" w:hAnsiTheme="minorHAnsi"/>
          <w:sz w:val="22"/>
        </w:rPr>
        <w:t>ould expose</w:t>
      </w:r>
      <w:r>
        <w:rPr>
          <w:rFonts w:asciiTheme="minorHAnsi" w:hAnsiTheme="minorHAnsi"/>
          <w:sz w:val="22"/>
        </w:rPr>
        <w:t xml:space="preserve"> confidential information that Working G</w:t>
      </w:r>
      <w:r w:rsidRPr="00CD6465">
        <w:rPr>
          <w:rFonts w:asciiTheme="minorHAnsi" w:hAnsiTheme="minorHAnsi"/>
          <w:sz w:val="22"/>
        </w:rPr>
        <w:t>roup members never intended to be widely published.</w:t>
      </w:r>
    </w:p>
    <w:p w14:paraId="1D4CCD55" w14:textId="77777777" w:rsidR="00CD6465" w:rsidRPr="00CD6465" w:rsidRDefault="00CD6465" w:rsidP="009106CD">
      <w:pPr>
        <w:pStyle w:val="Heading2"/>
        <w:widowControl w:val="0"/>
        <w:numPr>
          <w:ilvl w:val="0"/>
          <w:numId w:val="0"/>
        </w:numPr>
        <w:spacing w:line="360" w:lineRule="auto"/>
        <w:ind w:left="567"/>
        <w:rPr>
          <w:rFonts w:asciiTheme="minorHAnsi" w:hAnsiTheme="minorHAnsi"/>
          <w:b/>
          <w:bCs w:val="0"/>
          <w:iCs w:val="0"/>
          <w:sz w:val="22"/>
          <w:u w:val="single"/>
        </w:rPr>
      </w:pPr>
      <w:r>
        <w:rPr>
          <w:rFonts w:asciiTheme="minorHAnsi" w:hAnsiTheme="minorHAnsi"/>
          <w:b/>
          <w:bCs w:val="0"/>
          <w:iCs w:val="0"/>
          <w:sz w:val="22"/>
          <w:u w:val="single"/>
        </w:rPr>
        <w:t xml:space="preserve">Question 3 - </w:t>
      </w:r>
      <w:r w:rsidRPr="00CD6465">
        <w:rPr>
          <w:rFonts w:asciiTheme="minorHAnsi" w:hAnsiTheme="minorHAnsi"/>
          <w:b/>
          <w:bCs w:val="0"/>
          <w:iCs w:val="0"/>
          <w:sz w:val="22"/>
          <w:u w:val="single"/>
        </w:rPr>
        <w:t xml:space="preserve">Do you have any comments on the proposed legal text? </w:t>
      </w:r>
    </w:p>
    <w:p w14:paraId="266DEF0D" w14:textId="3F847DA7" w:rsidR="00CD6465" w:rsidRPr="00E05583" w:rsidRDefault="00E05583" w:rsidP="009106CD">
      <w:pPr>
        <w:pStyle w:val="Heading2"/>
        <w:widowControl w:val="0"/>
        <w:spacing w:line="360" w:lineRule="auto"/>
        <w:ind w:left="567" w:hanging="567"/>
        <w:rPr>
          <w:rFonts w:asciiTheme="minorHAnsi" w:hAnsiTheme="minorHAnsi"/>
          <w:sz w:val="22"/>
        </w:rPr>
      </w:pPr>
      <w:r w:rsidRPr="00E05583">
        <w:rPr>
          <w:rFonts w:asciiTheme="minorHAnsi" w:hAnsiTheme="minorHAnsi"/>
          <w:sz w:val="22"/>
        </w:rPr>
        <w:t xml:space="preserve">Four respondents had no comments on the legal text. </w:t>
      </w:r>
      <w:r>
        <w:rPr>
          <w:rFonts w:asciiTheme="minorHAnsi" w:hAnsiTheme="minorHAnsi"/>
          <w:sz w:val="22"/>
        </w:rPr>
        <w:t xml:space="preserve">Three respondents provided comments and based on these comments the </w:t>
      </w:r>
      <w:r w:rsidR="00F70147">
        <w:rPr>
          <w:rFonts w:asciiTheme="minorHAnsi" w:hAnsiTheme="minorHAnsi"/>
          <w:sz w:val="22"/>
        </w:rPr>
        <w:t>G</w:t>
      </w:r>
      <w:r>
        <w:rPr>
          <w:rFonts w:asciiTheme="minorHAnsi" w:hAnsiTheme="minorHAnsi"/>
          <w:sz w:val="22"/>
        </w:rPr>
        <w:t xml:space="preserve">roup refined the DCP 211 legal text. The finalised version of the </w:t>
      </w:r>
      <w:r w:rsidR="00E34D0F">
        <w:rPr>
          <w:rFonts w:asciiTheme="minorHAnsi" w:hAnsiTheme="minorHAnsi"/>
          <w:sz w:val="22"/>
        </w:rPr>
        <w:t xml:space="preserve">DCP </w:t>
      </w:r>
      <w:r w:rsidR="00E34D0F" w:rsidRPr="00E34D0F">
        <w:rPr>
          <w:rFonts w:asciiTheme="minorHAnsi" w:hAnsiTheme="minorHAnsi"/>
          <w:sz w:val="22"/>
        </w:rPr>
        <w:t xml:space="preserve">211 </w:t>
      </w:r>
      <w:r w:rsidRPr="00E34D0F">
        <w:rPr>
          <w:rFonts w:asciiTheme="minorHAnsi" w:hAnsiTheme="minorHAnsi"/>
          <w:sz w:val="22"/>
        </w:rPr>
        <w:t xml:space="preserve">legal text is provided as </w:t>
      </w:r>
      <w:r w:rsidR="00E34D0F" w:rsidRPr="00E34D0F">
        <w:rPr>
          <w:rFonts w:asciiTheme="minorHAnsi" w:hAnsiTheme="minorHAnsi"/>
          <w:sz w:val="22"/>
        </w:rPr>
        <w:t>Attachment 1</w:t>
      </w:r>
      <w:r w:rsidRPr="00E34D0F">
        <w:rPr>
          <w:rFonts w:asciiTheme="minorHAnsi" w:hAnsiTheme="minorHAnsi"/>
          <w:sz w:val="22"/>
        </w:rPr>
        <w:t>.</w:t>
      </w:r>
      <w:r>
        <w:rPr>
          <w:rFonts w:asciiTheme="minorHAnsi" w:hAnsiTheme="minorHAnsi"/>
          <w:sz w:val="22"/>
        </w:rPr>
        <w:t xml:space="preserve"> </w:t>
      </w:r>
    </w:p>
    <w:p w14:paraId="62788FE6" w14:textId="7F2D1FDD" w:rsidR="00E05583" w:rsidRPr="00E05583" w:rsidRDefault="00E05583" w:rsidP="009106CD">
      <w:pPr>
        <w:pStyle w:val="Heading2"/>
        <w:widowControl w:val="0"/>
        <w:numPr>
          <w:ilvl w:val="0"/>
          <w:numId w:val="0"/>
        </w:numPr>
        <w:spacing w:line="360" w:lineRule="auto"/>
        <w:ind w:left="567"/>
        <w:rPr>
          <w:rFonts w:asciiTheme="minorHAnsi" w:hAnsiTheme="minorHAnsi"/>
          <w:b/>
          <w:bCs w:val="0"/>
          <w:iCs w:val="0"/>
          <w:sz w:val="22"/>
          <w:u w:val="single"/>
        </w:rPr>
      </w:pPr>
      <w:r w:rsidRPr="00E05583">
        <w:rPr>
          <w:rFonts w:asciiTheme="minorHAnsi" w:hAnsiTheme="minorHAnsi"/>
          <w:b/>
          <w:bCs w:val="0"/>
          <w:iCs w:val="0"/>
          <w:sz w:val="22"/>
          <w:u w:val="single"/>
        </w:rPr>
        <w:t>Question 4a</w:t>
      </w:r>
      <w:r w:rsidR="005236CA">
        <w:rPr>
          <w:rFonts w:asciiTheme="minorHAnsi" w:hAnsiTheme="minorHAnsi"/>
          <w:b/>
          <w:bCs w:val="0"/>
          <w:iCs w:val="0"/>
          <w:sz w:val="22"/>
          <w:u w:val="single"/>
        </w:rPr>
        <w:t xml:space="preserve"> </w:t>
      </w:r>
      <w:proofErr w:type="gramStart"/>
      <w:r w:rsidR="005236CA">
        <w:rPr>
          <w:rFonts w:asciiTheme="minorHAnsi" w:hAnsiTheme="minorHAnsi"/>
          <w:b/>
          <w:bCs w:val="0"/>
          <w:iCs w:val="0"/>
          <w:sz w:val="22"/>
          <w:u w:val="single"/>
        </w:rPr>
        <w:t>-</w:t>
      </w:r>
      <w:r w:rsidRPr="00E05583">
        <w:rPr>
          <w:rFonts w:asciiTheme="minorHAnsi" w:hAnsiTheme="minorHAnsi"/>
          <w:b/>
          <w:bCs w:val="0"/>
          <w:iCs w:val="0"/>
          <w:sz w:val="22"/>
          <w:u w:val="single"/>
        </w:rPr>
        <w:t xml:space="preserve">  In</w:t>
      </w:r>
      <w:proofErr w:type="gramEnd"/>
      <w:r w:rsidRPr="00E05583">
        <w:rPr>
          <w:rFonts w:asciiTheme="minorHAnsi" w:hAnsiTheme="minorHAnsi"/>
          <w:b/>
          <w:bCs w:val="0"/>
          <w:iCs w:val="0"/>
          <w:sz w:val="22"/>
          <w:u w:val="single"/>
        </w:rPr>
        <w:t xml:space="preserve"> respect of publication on the Public Pages of the DCUSA website, the    proposal would not apply to contact details or to documents produced before 31 May 2014.  Are you supportive of this approach? </w:t>
      </w:r>
    </w:p>
    <w:p w14:paraId="46356403" w14:textId="2AAD44A7" w:rsidR="006C64A3" w:rsidRDefault="00596AFE" w:rsidP="009106CD">
      <w:pPr>
        <w:pStyle w:val="Heading2"/>
        <w:widowControl w:val="0"/>
        <w:spacing w:line="360" w:lineRule="auto"/>
        <w:ind w:left="567" w:hanging="567"/>
        <w:rPr>
          <w:rFonts w:asciiTheme="minorHAnsi" w:hAnsiTheme="minorHAnsi"/>
          <w:sz w:val="22"/>
        </w:rPr>
      </w:pPr>
      <w:r>
        <w:rPr>
          <w:rFonts w:asciiTheme="minorHAnsi" w:hAnsiTheme="minorHAnsi"/>
          <w:sz w:val="22"/>
        </w:rPr>
        <w:lastRenderedPageBreak/>
        <w:t>All respondents agreed that contact details should not be publically available.</w:t>
      </w:r>
    </w:p>
    <w:p w14:paraId="094AB1CB" w14:textId="542F9555" w:rsidR="006C64A3" w:rsidRDefault="006C64A3"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Out </w:t>
      </w:r>
      <w:r w:rsidR="0065476A">
        <w:rPr>
          <w:rFonts w:asciiTheme="minorHAnsi" w:hAnsiTheme="minorHAnsi"/>
          <w:sz w:val="22"/>
        </w:rPr>
        <w:t>of the seven respondents to the question</w:t>
      </w:r>
      <w:r>
        <w:rPr>
          <w:rFonts w:asciiTheme="minorHAnsi" w:hAnsiTheme="minorHAnsi"/>
          <w:sz w:val="22"/>
        </w:rPr>
        <w:t>:</w:t>
      </w:r>
    </w:p>
    <w:p w14:paraId="11935F0A" w14:textId="2A6781D9" w:rsidR="006C64A3" w:rsidRPr="000E0918" w:rsidRDefault="009201DE"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t>Three</w:t>
      </w:r>
      <w:r w:rsidR="006C64A3" w:rsidRPr="000E0918">
        <w:rPr>
          <w:rFonts w:ascii="Calibri" w:hAnsi="Calibri"/>
          <w:sz w:val="22"/>
          <w:szCs w:val="22"/>
        </w:rPr>
        <w:t xml:space="preserve"> </w:t>
      </w:r>
      <w:r w:rsidR="00416205" w:rsidRPr="000E0918">
        <w:rPr>
          <w:rFonts w:ascii="Calibri" w:hAnsi="Calibri"/>
          <w:sz w:val="22"/>
          <w:szCs w:val="22"/>
        </w:rPr>
        <w:t>supported the proposal as made.</w:t>
      </w:r>
    </w:p>
    <w:p w14:paraId="5DB1AF24" w14:textId="73A370DC" w:rsidR="006C64A3" w:rsidRPr="000E0918" w:rsidRDefault="006C64A3"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t xml:space="preserve">One suggested that there should greater transparency, </w:t>
      </w:r>
      <w:r w:rsidR="009201DE" w:rsidRPr="000E0918">
        <w:rPr>
          <w:rFonts w:ascii="Calibri" w:hAnsi="Calibri"/>
          <w:sz w:val="22"/>
          <w:szCs w:val="22"/>
        </w:rPr>
        <w:t>with</w:t>
      </w:r>
      <w:r w:rsidRPr="000E0918">
        <w:rPr>
          <w:rFonts w:ascii="Calibri" w:hAnsi="Calibri"/>
          <w:sz w:val="22"/>
          <w:szCs w:val="22"/>
        </w:rPr>
        <w:t xml:space="preserve"> publication of all historical documents</w:t>
      </w:r>
      <w:r w:rsidR="009201DE" w:rsidRPr="000E0918">
        <w:rPr>
          <w:rFonts w:ascii="Calibri" w:hAnsi="Calibri"/>
          <w:sz w:val="22"/>
          <w:szCs w:val="22"/>
        </w:rPr>
        <w:t xml:space="preserve"> except where confidential</w:t>
      </w:r>
      <w:r w:rsidRPr="000E0918">
        <w:rPr>
          <w:rFonts w:ascii="Calibri" w:hAnsi="Calibri"/>
          <w:sz w:val="22"/>
          <w:szCs w:val="22"/>
        </w:rPr>
        <w:t>.</w:t>
      </w:r>
    </w:p>
    <w:p w14:paraId="751EBD06" w14:textId="0FBF4240" w:rsidR="006C64A3" w:rsidRPr="000E0918" w:rsidRDefault="009201DE"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t>Three</w:t>
      </w:r>
      <w:r w:rsidR="006C64A3" w:rsidRPr="000E0918">
        <w:rPr>
          <w:rFonts w:ascii="Calibri" w:hAnsi="Calibri"/>
          <w:sz w:val="22"/>
          <w:szCs w:val="22"/>
        </w:rPr>
        <w:t xml:space="preserve"> suggested that the threshold date </w:t>
      </w:r>
      <w:r w:rsidR="005E7F52">
        <w:rPr>
          <w:rFonts w:ascii="Calibri" w:hAnsi="Calibri"/>
          <w:sz w:val="22"/>
          <w:szCs w:val="22"/>
        </w:rPr>
        <w:t xml:space="preserve">should be </w:t>
      </w:r>
      <w:r w:rsidR="006C64A3" w:rsidRPr="000E0918">
        <w:rPr>
          <w:rFonts w:ascii="Calibri" w:hAnsi="Calibri"/>
          <w:sz w:val="22"/>
          <w:szCs w:val="22"/>
        </w:rPr>
        <w:t>set to the date of implementation of DCP 211 rather than 31 May 2014.</w:t>
      </w:r>
    </w:p>
    <w:p w14:paraId="27C10251" w14:textId="1D125C44" w:rsidR="005F3908" w:rsidRPr="005F3908" w:rsidRDefault="005F3908" w:rsidP="009106CD">
      <w:pPr>
        <w:pStyle w:val="Heading2"/>
        <w:widowControl w:val="0"/>
        <w:spacing w:line="360" w:lineRule="auto"/>
        <w:ind w:left="567" w:hanging="567"/>
        <w:rPr>
          <w:rFonts w:asciiTheme="minorHAnsi" w:hAnsiTheme="minorHAnsi"/>
          <w:sz w:val="22"/>
        </w:rPr>
      </w:pPr>
      <w:r w:rsidRPr="005F3908">
        <w:rPr>
          <w:rFonts w:asciiTheme="minorHAnsi" w:hAnsiTheme="minorHAnsi"/>
          <w:sz w:val="22"/>
        </w:rPr>
        <w:t>The Group noted that it would be a large administrative task to revisit all documents to make sure that nobody ha</w:t>
      </w:r>
      <w:r w:rsidR="003E17C0">
        <w:rPr>
          <w:rFonts w:asciiTheme="minorHAnsi" w:hAnsiTheme="minorHAnsi"/>
          <w:sz w:val="22"/>
        </w:rPr>
        <w:t>d</w:t>
      </w:r>
      <w:r w:rsidRPr="005F3908">
        <w:rPr>
          <w:rFonts w:asciiTheme="minorHAnsi" w:hAnsiTheme="minorHAnsi"/>
          <w:sz w:val="22"/>
        </w:rPr>
        <w:t xml:space="preserve"> submitted a confidentiality statement in relation to each item</w:t>
      </w:r>
      <w:r>
        <w:rPr>
          <w:rFonts w:asciiTheme="minorHAnsi" w:hAnsiTheme="minorHAnsi"/>
          <w:sz w:val="22"/>
        </w:rPr>
        <w:t xml:space="preserve"> prior to publishing them on the </w:t>
      </w:r>
      <w:r w:rsidR="009201DE">
        <w:rPr>
          <w:rFonts w:asciiTheme="minorHAnsi" w:hAnsiTheme="minorHAnsi"/>
          <w:sz w:val="22"/>
        </w:rPr>
        <w:t xml:space="preserve">Public Pages of the </w:t>
      </w:r>
      <w:r>
        <w:rPr>
          <w:rFonts w:asciiTheme="minorHAnsi" w:hAnsiTheme="minorHAnsi"/>
          <w:sz w:val="22"/>
        </w:rPr>
        <w:t>DCUSA website</w:t>
      </w:r>
      <w:r w:rsidRPr="005F3908">
        <w:rPr>
          <w:rFonts w:asciiTheme="minorHAnsi" w:hAnsiTheme="minorHAnsi"/>
          <w:sz w:val="22"/>
        </w:rPr>
        <w:t xml:space="preserve">. The proposer explained that there would not be a requirement to publish all documents but only those where there is a request for it to be published. </w:t>
      </w:r>
      <w:r w:rsidR="00416205">
        <w:rPr>
          <w:rFonts w:asciiTheme="minorHAnsi" w:hAnsiTheme="minorHAnsi"/>
          <w:sz w:val="22"/>
        </w:rPr>
        <w:t xml:space="preserve">Some members of the </w:t>
      </w:r>
      <w:r w:rsidR="003E17C0">
        <w:rPr>
          <w:rFonts w:asciiTheme="minorHAnsi" w:hAnsiTheme="minorHAnsi"/>
          <w:sz w:val="22"/>
        </w:rPr>
        <w:t>G</w:t>
      </w:r>
      <w:r w:rsidR="00416205">
        <w:rPr>
          <w:rFonts w:asciiTheme="minorHAnsi" w:hAnsiTheme="minorHAnsi"/>
          <w:sz w:val="22"/>
        </w:rPr>
        <w:t>roup said</w:t>
      </w:r>
      <w:r w:rsidR="000E0918">
        <w:rPr>
          <w:rFonts w:asciiTheme="minorHAnsi" w:hAnsiTheme="minorHAnsi"/>
          <w:sz w:val="22"/>
        </w:rPr>
        <w:t xml:space="preserve"> </w:t>
      </w:r>
      <w:r w:rsidRPr="005F3908">
        <w:rPr>
          <w:rFonts w:asciiTheme="minorHAnsi" w:hAnsiTheme="minorHAnsi"/>
          <w:sz w:val="22"/>
        </w:rPr>
        <w:t xml:space="preserve">that in this case there should also be a retrospective right for those who submitted the information to say </w:t>
      </w:r>
      <w:r w:rsidR="005236CA">
        <w:rPr>
          <w:rFonts w:asciiTheme="minorHAnsi" w:hAnsiTheme="minorHAnsi"/>
          <w:sz w:val="22"/>
        </w:rPr>
        <w:t xml:space="preserve">if </w:t>
      </w:r>
      <w:r w:rsidR="005236CA" w:rsidRPr="005F3908">
        <w:rPr>
          <w:rFonts w:asciiTheme="minorHAnsi" w:hAnsiTheme="minorHAnsi"/>
          <w:sz w:val="22"/>
        </w:rPr>
        <w:t>they</w:t>
      </w:r>
      <w:r w:rsidRPr="005F3908">
        <w:rPr>
          <w:rFonts w:asciiTheme="minorHAnsi" w:hAnsiTheme="minorHAnsi"/>
          <w:sz w:val="22"/>
        </w:rPr>
        <w:t xml:space="preserve"> wish for it to be treated as confidential. </w:t>
      </w:r>
      <w:r w:rsidR="00416205">
        <w:rPr>
          <w:rFonts w:asciiTheme="minorHAnsi" w:hAnsiTheme="minorHAnsi"/>
          <w:sz w:val="22"/>
        </w:rPr>
        <w:t xml:space="preserve"> The proposer does not accept that clauses 57.1 or 57.3.1 give any right to those who submitted information to be consulted on whether they wished it to be treated as confidential.</w:t>
      </w:r>
    </w:p>
    <w:p w14:paraId="3282AE80" w14:textId="7074B9F5" w:rsidR="005F3908" w:rsidRPr="005F3908" w:rsidRDefault="005F3908" w:rsidP="009106CD">
      <w:pPr>
        <w:pStyle w:val="Heading2"/>
        <w:widowControl w:val="0"/>
        <w:spacing w:line="360" w:lineRule="auto"/>
        <w:ind w:left="567" w:hanging="567"/>
        <w:rPr>
          <w:rFonts w:asciiTheme="minorHAnsi" w:hAnsiTheme="minorHAnsi"/>
          <w:sz w:val="22"/>
        </w:rPr>
      </w:pPr>
      <w:r>
        <w:rPr>
          <w:rFonts w:asciiTheme="minorHAnsi" w:hAnsiTheme="minorHAnsi"/>
          <w:sz w:val="22"/>
        </w:rPr>
        <w:t>The Working Group considered the rationale</w:t>
      </w:r>
      <w:r w:rsidRPr="005F3908">
        <w:rPr>
          <w:rFonts w:asciiTheme="minorHAnsi" w:hAnsiTheme="minorHAnsi"/>
          <w:sz w:val="22"/>
        </w:rPr>
        <w:t xml:space="preserve"> for th</w:t>
      </w:r>
      <w:r>
        <w:rPr>
          <w:rFonts w:asciiTheme="minorHAnsi" w:hAnsiTheme="minorHAnsi"/>
          <w:sz w:val="22"/>
        </w:rPr>
        <w:t>e retrospective application of the CP</w:t>
      </w:r>
      <w:r w:rsidRPr="005F3908">
        <w:rPr>
          <w:rFonts w:asciiTheme="minorHAnsi" w:hAnsiTheme="minorHAnsi"/>
          <w:sz w:val="22"/>
        </w:rPr>
        <w:t xml:space="preserve">. In response, the proposer explained that in order to </w:t>
      </w:r>
      <w:r w:rsidR="00416205">
        <w:rPr>
          <w:rFonts w:asciiTheme="minorHAnsi" w:hAnsiTheme="minorHAnsi"/>
          <w:sz w:val="22"/>
        </w:rPr>
        <w:t xml:space="preserve">understand the rationale for </w:t>
      </w:r>
      <w:r w:rsidRPr="005F3908">
        <w:rPr>
          <w:rFonts w:asciiTheme="minorHAnsi" w:hAnsiTheme="minorHAnsi"/>
          <w:sz w:val="22"/>
        </w:rPr>
        <w:t xml:space="preserve">decisions that have been made it needs to be possible to access the information behind those decisions. </w:t>
      </w:r>
    </w:p>
    <w:p w14:paraId="5A6D2C81" w14:textId="1E52456F" w:rsidR="00E05583" w:rsidRPr="005F3908" w:rsidRDefault="005F3908" w:rsidP="009106CD">
      <w:pPr>
        <w:pStyle w:val="Heading2"/>
        <w:widowControl w:val="0"/>
        <w:numPr>
          <w:ilvl w:val="0"/>
          <w:numId w:val="0"/>
        </w:numPr>
        <w:spacing w:line="360" w:lineRule="auto"/>
        <w:ind w:left="567"/>
        <w:rPr>
          <w:rFonts w:asciiTheme="minorHAnsi" w:hAnsiTheme="minorHAnsi"/>
          <w:b/>
          <w:bCs w:val="0"/>
          <w:iCs w:val="0"/>
          <w:sz w:val="22"/>
          <w:u w:val="single"/>
        </w:rPr>
      </w:pPr>
      <w:proofErr w:type="gramStart"/>
      <w:r>
        <w:rPr>
          <w:rFonts w:asciiTheme="minorHAnsi" w:hAnsiTheme="minorHAnsi"/>
          <w:b/>
          <w:bCs w:val="0"/>
          <w:iCs w:val="0"/>
          <w:sz w:val="22"/>
          <w:u w:val="single"/>
        </w:rPr>
        <w:t xml:space="preserve">Question </w:t>
      </w:r>
      <w:r w:rsidRPr="005F3908">
        <w:rPr>
          <w:rFonts w:asciiTheme="minorHAnsi" w:hAnsiTheme="minorHAnsi"/>
          <w:b/>
          <w:bCs w:val="0"/>
          <w:iCs w:val="0"/>
          <w:sz w:val="22"/>
          <w:u w:val="single"/>
        </w:rPr>
        <w:t>4b.</w:t>
      </w:r>
      <w:proofErr w:type="gramEnd"/>
      <w:r w:rsidRPr="005F3908">
        <w:rPr>
          <w:rFonts w:asciiTheme="minorHAnsi" w:hAnsiTheme="minorHAnsi"/>
          <w:b/>
          <w:bCs w:val="0"/>
          <w:iCs w:val="0"/>
          <w:sz w:val="22"/>
          <w:u w:val="single"/>
        </w:rPr>
        <w:t xml:space="preserve">   Documents not designated as confidential by the Panel in accordance with clause 57.1 would be available to the public on request, even if produced before 31 May 2014. Are you supportive of this approach? </w:t>
      </w:r>
    </w:p>
    <w:p w14:paraId="2951400F" w14:textId="77777777" w:rsidR="00BE2DDB" w:rsidRPr="00BE2DDB" w:rsidRDefault="00BE2DDB" w:rsidP="009106CD">
      <w:pPr>
        <w:pStyle w:val="Heading2"/>
        <w:widowControl w:val="0"/>
        <w:spacing w:line="360" w:lineRule="auto"/>
        <w:ind w:left="567" w:hanging="567"/>
        <w:rPr>
          <w:rFonts w:asciiTheme="minorHAnsi" w:hAnsiTheme="minorHAnsi"/>
          <w:sz w:val="22"/>
        </w:rPr>
      </w:pPr>
      <w:r w:rsidRPr="00BE2DDB">
        <w:rPr>
          <w:rFonts w:asciiTheme="minorHAnsi" w:hAnsiTheme="minorHAnsi"/>
          <w:sz w:val="22"/>
        </w:rPr>
        <w:t xml:space="preserve">Three respondents supported this approach and four did not support it. </w:t>
      </w:r>
      <w:r>
        <w:rPr>
          <w:rFonts w:asciiTheme="minorHAnsi" w:hAnsiTheme="minorHAnsi"/>
          <w:sz w:val="22"/>
        </w:rPr>
        <w:t xml:space="preserve">The Working Group noted that those who did not support the approach had concerns that information would have been provided on the understanding that it would not be published widely; and around the </w:t>
      </w:r>
      <w:r w:rsidRPr="00BE2DDB">
        <w:rPr>
          <w:rFonts w:asciiTheme="minorHAnsi" w:hAnsiTheme="minorHAnsi"/>
          <w:sz w:val="22"/>
        </w:rPr>
        <w:t xml:space="preserve">volume of information that could potentially be asked for and the administrative burden of checking that this information is not confidential. </w:t>
      </w:r>
    </w:p>
    <w:p w14:paraId="2D134835" w14:textId="490ED162" w:rsidR="00BE2DDB" w:rsidRPr="00BE2DDB" w:rsidRDefault="00BE2DDB" w:rsidP="009106CD">
      <w:pPr>
        <w:pStyle w:val="Heading2"/>
        <w:widowControl w:val="0"/>
        <w:spacing w:line="360" w:lineRule="auto"/>
        <w:ind w:left="567" w:hanging="567"/>
        <w:rPr>
          <w:rFonts w:asciiTheme="minorHAnsi" w:hAnsiTheme="minorHAnsi"/>
          <w:sz w:val="22"/>
        </w:rPr>
      </w:pPr>
      <w:r>
        <w:rPr>
          <w:rFonts w:asciiTheme="minorHAnsi" w:hAnsiTheme="minorHAnsi"/>
          <w:sz w:val="22"/>
        </w:rPr>
        <w:lastRenderedPageBreak/>
        <w:t>The proposer of DCP 211</w:t>
      </w:r>
      <w:r w:rsidRPr="00BE2DDB">
        <w:rPr>
          <w:rFonts w:asciiTheme="minorHAnsi" w:hAnsiTheme="minorHAnsi"/>
          <w:sz w:val="22"/>
        </w:rPr>
        <w:t xml:space="preserve"> highlighted that anyone can </w:t>
      </w:r>
      <w:r w:rsidR="009201DE">
        <w:rPr>
          <w:rFonts w:asciiTheme="minorHAnsi" w:hAnsiTheme="minorHAnsi"/>
          <w:sz w:val="22"/>
        </w:rPr>
        <w:t>access the Password Controlled Pages of</w:t>
      </w:r>
      <w:r w:rsidR="009201DE" w:rsidRPr="00BE2DDB">
        <w:rPr>
          <w:rFonts w:asciiTheme="minorHAnsi" w:hAnsiTheme="minorHAnsi"/>
          <w:sz w:val="22"/>
        </w:rPr>
        <w:t xml:space="preserve"> </w:t>
      </w:r>
      <w:r w:rsidRPr="00BE2DDB">
        <w:rPr>
          <w:rFonts w:asciiTheme="minorHAnsi" w:hAnsiTheme="minorHAnsi"/>
          <w:sz w:val="22"/>
        </w:rPr>
        <w:t>the DCUSA website with</w:t>
      </w:r>
      <w:r>
        <w:rPr>
          <w:rFonts w:asciiTheme="minorHAnsi" w:hAnsiTheme="minorHAnsi"/>
          <w:sz w:val="22"/>
        </w:rPr>
        <w:t xml:space="preserve"> a DCUSA Party sponsoring them and gain access to the documentation at present. </w:t>
      </w:r>
    </w:p>
    <w:p w14:paraId="57C5DB0A" w14:textId="1DFA9A5A" w:rsidR="00BE2DDB" w:rsidRPr="00BE2DDB" w:rsidRDefault="006C64A3" w:rsidP="009106CD">
      <w:pPr>
        <w:pStyle w:val="Heading2"/>
        <w:widowControl w:val="0"/>
        <w:spacing w:line="360" w:lineRule="auto"/>
        <w:ind w:left="567" w:hanging="567"/>
        <w:rPr>
          <w:rFonts w:asciiTheme="minorHAnsi" w:hAnsiTheme="minorHAnsi"/>
          <w:sz w:val="22"/>
        </w:rPr>
      </w:pPr>
      <w:r>
        <w:rPr>
          <w:rFonts w:asciiTheme="minorHAnsi" w:hAnsiTheme="minorHAnsi"/>
          <w:sz w:val="22"/>
        </w:rPr>
        <w:t>Some members of t</w:t>
      </w:r>
      <w:r w:rsidRPr="00BE2DDB">
        <w:rPr>
          <w:rFonts w:asciiTheme="minorHAnsi" w:hAnsiTheme="minorHAnsi"/>
          <w:sz w:val="22"/>
        </w:rPr>
        <w:t xml:space="preserve">he </w:t>
      </w:r>
      <w:r w:rsidR="003E17C0">
        <w:rPr>
          <w:rFonts w:asciiTheme="minorHAnsi" w:hAnsiTheme="minorHAnsi"/>
          <w:sz w:val="22"/>
        </w:rPr>
        <w:t>G</w:t>
      </w:r>
      <w:r w:rsidR="00BE2DDB" w:rsidRPr="00BE2DDB">
        <w:rPr>
          <w:rFonts w:asciiTheme="minorHAnsi" w:hAnsiTheme="minorHAnsi"/>
          <w:sz w:val="22"/>
        </w:rPr>
        <w:t xml:space="preserve">roup observed that it would be difficult to check the confidentially of historic documents by checking </w:t>
      </w:r>
      <w:r w:rsidR="00BE2DDB">
        <w:rPr>
          <w:rFonts w:asciiTheme="minorHAnsi" w:hAnsiTheme="minorHAnsi"/>
          <w:sz w:val="22"/>
        </w:rPr>
        <w:t xml:space="preserve">that </w:t>
      </w:r>
      <w:r w:rsidR="00BE2DDB" w:rsidRPr="00BE2DDB">
        <w:rPr>
          <w:rFonts w:asciiTheme="minorHAnsi" w:hAnsiTheme="minorHAnsi"/>
          <w:sz w:val="22"/>
        </w:rPr>
        <w:t>those named and referenced in them are happy for them to be openly published, as these individuals may have moved to different roles and may no longer be contactable.</w:t>
      </w:r>
      <w:r>
        <w:rPr>
          <w:rFonts w:asciiTheme="minorHAnsi" w:hAnsiTheme="minorHAnsi"/>
          <w:sz w:val="22"/>
        </w:rPr>
        <w:t xml:space="preserve">  The proposer did not accept that it was necessary</w:t>
      </w:r>
      <w:r w:rsidR="009201DE">
        <w:rPr>
          <w:rFonts w:asciiTheme="minorHAnsi" w:hAnsiTheme="minorHAnsi"/>
          <w:sz w:val="22"/>
        </w:rPr>
        <w:t xml:space="preserve"> or appropriate</w:t>
      </w:r>
      <w:r>
        <w:rPr>
          <w:rFonts w:asciiTheme="minorHAnsi" w:hAnsiTheme="minorHAnsi"/>
          <w:sz w:val="22"/>
        </w:rPr>
        <w:t xml:space="preserve"> to contact any such individuals, since confidentiality under clauses 57.1 and 57.3.1 only applies where the documents are clearly marked as confidential or determined to be confidential by the Panel.</w:t>
      </w:r>
    </w:p>
    <w:p w14:paraId="5C70FAE7" w14:textId="77777777" w:rsidR="00BE2DDB" w:rsidRDefault="00BE2DDB" w:rsidP="009106CD">
      <w:pPr>
        <w:pStyle w:val="Heading2"/>
        <w:widowControl w:val="0"/>
        <w:numPr>
          <w:ilvl w:val="0"/>
          <w:numId w:val="0"/>
        </w:numPr>
        <w:spacing w:line="360" w:lineRule="auto"/>
        <w:ind w:left="567"/>
        <w:rPr>
          <w:rFonts w:asciiTheme="minorHAnsi" w:hAnsiTheme="minorHAnsi"/>
          <w:b/>
          <w:bCs w:val="0"/>
          <w:iCs w:val="0"/>
          <w:sz w:val="22"/>
          <w:u w:val="single"/>
        </w:rPr>
      </w:pPr>
      <w:r w:rsidRPr="00BE2DDB">
        <w:rPr>
          <w:rFonts w:asciiTheme="minorHAnsi" w:hAnsiTheme="minorHAnsi"/>
          <w:b/>
          <w:bCs w:val="0"/>
          <w:iCs w:val="0"/>
          <w:sz w:val="22"/>
          <w:u w:val="single"/>
        </w:rPr>
        <w:t>Question 5 - Do you believe having this access in the public domain causes any commercial issues or may have unintended consequences?</w:t>
      </w:r>
    </w:p>
    <w:p w14:paraId="75565BD0" w14:textId="77777777" w:rsidR="00BE2DDB" w:rsidRDefault="00BE2DDB" w:rsidP="009106CD">
      <w:pPr>
        <w:pStyle w:val="Heading2"/>
        <w:widowControl w:val="0"/>
        <w:spacing w:line="360" w:lineRule="auto"/>
        <w:ind w:left="567" w:hanging="567"/>
        <w:rPr>
          <w:rFonts w:asciiTheme="minorHAnsi" w:hAnsiTheme="minorHAnsi"/>
          <w:sz w:val="22"/>
        </w:rPr>
      </w:pPr>
      <w:r w:rsidRPr="00BE2DDB">
        <w:rPr>
          <w:rFonts w:asciiTheme="minorHAnsi" w:hAnsiTheme="minorHAnsi"/>
          <w:sz w:val="22"/>
        </w:rPr>
        <w:t xml:space="preserve">Four respondents to this question did not identify any adverse impacts or unintended consequences. </w:t>
      </w:r>
      <w:r w:rsidR="00ED5C9C">
        <w:rPr>
          <w:rFonts w:asciiTheme="minorHAnsi" w:hAnsiTheme="minorHAnsi"/>
          <w:sz w:val="22"/>
        </w:rPr>
        <w:t xml:space="preserve">One respondent stated that it would be difficult to tell but that they </w:t>
      </w:r>
      <w:r w:rsidR="00ED5C9C" w:rsidRPr="00ED5C9C">
        <w:rPr>
          <w:rFonts w:asciiTheme="minorHAnsi" w:hAnsiTheme="minorHAnsi"/>
          <w:sz w:val="22"/>
        </w:rPr>
        <w:t>would expect the Panel to sanction those documents and details that would be made available.</w:t>
      </w:r>
    </w:p>
    <w:p w14:paraId="0D0D29FC" w14:textId="693E81EF" w:rsidR="00ED5C9C" w:rsidRDefault="00ED5C9C" w:rsidP="009106CD">
      <w:pPr>
        <w:pStyle w:val="Heading2"/>
        <w:widowControl w:val="0"/>
        <w:spacing w:line="360" w:lineRule="auto"/>
        <w:ind w:left="567" w:hanging="567"/>
        <w:rPr>
          <w:rFonts w:asciiTheme="minorHAnsi" w:hAnsiTheme="minorHAnsi"/>
          <w:sz w:val="22"/>
        </w:rPr>
      </w:pPr>
      <w:r w:rsidRPr="005E38F1">
        <w:rPr>
          <w:rFonts w:asciiTheme="minorHAnsi" w:hAnsiTheme="minorHAnsi"/>
          <w:sz w:val="22"/>
        </w:rPr>
        <w:t xml:space="preserve">Another respondent cautioned that </w:t>
      </w:r>
      <w:r w:rsidR="00E26456">
        <w:rPr>
          <w:rFonts w:asciiTheme="minorHAnsi" w:hAnsiTheme="minorHAnsi"/>
          <w:sz w:val="22"/>
        </w:rPr>
        <w:t>a</w:t>
      </w:r>
      <w:r w:rsidRPr="005E38F1">
        <w:rPr>
          <w:rFonts w:asciiTheme="minorHAnsi" w:hAnsiTheme="minorHAnsi"/>
          <w:sz w:val="22"/>
        </w:rPr>
        <w:t xml:space="preserve">llowing voting records to be made public could have unintended consequences as it could reveal commercial strategies and issues to competitors, and send signals to potential customers that could easily be misinterpreted.   In response to the comment, the Working Group observed that </w:t>
      </w:r>
      <w:r w:rsidR="009201DE">
        <w:rPr>
          <w:rFonts w:asciiTheme="minorHAnsi" w:hAnsiTheme="minorHAnsi"/>
          <w:sz w:val="22"/>
        </w:rPr>
        <w:t xml:space="preserve">most </w:t>
      </w:r>
      <w:r w:rsidR="00E26456" w:rsidRPr="005E38F1">
        <w:rPr>
          <w:rFonts w:asciiTheme="minorHAnsi" w:hAnsiTheme="minorHAnsi"/>
          <w:sz w:val="22"/>
        </w:rPr>
        <w:t>competitors</w:t>
      </w:r>
      <w:r w:rsidRPr="005E38F1">
        <w:rPr>
          <w:rFonts w:asciiTheme="minorHAnsi" w:hAnsiTheme="minorHAnsi"/>
          <w:sz w:val="22"/>
        </w:rPr>
        <w:t xml:space="preserve"> will </w:t>
      </w:r>
      <w:r w:rsidR="005E38F1" w:rsidRPr="005E38F1">
        <w:rPr>
          <w:rFonts w:asciiTheme="minorHAnsi" w:hAnsiTheme="minorHAnsi"/>
          <w:sz w:val="22"/>
        </w:rPr>
        <w:t>already have access to the voting records as they are DCUSA Parties and thus have access</w:t>
      </w:r>
      <w:r w:rsidR="009201DE">
        <w:rPr>
          <w:rFonts w:asciiTheme="minorHAnsi" w:hAnsiTheme="minorHAnsi"/>
          <w:sz w:val="22"/>
        </w:rPr>
        <w:t xml:space="preserve"> to the Password Controlled Pages</w:t>
      </w:r>
      <w:r w:rsidR="005E38F1" w:rsidRPr="005E38F1">
        <w:rPr>
          <w:rFonts w:asciiTheme="minorHAnsi" w:hAnsiTheme="minorHAnsi"/>
          <w:sz w:val="22"/>
        </w:rPr>
        <w:t>.</w:t>
      </w:r>
    </w:p>
    <w:p w14:paraId="4D105FEB" w14:textId="4B22F889" w:rsidR="00BE2DDB" w:rsidRDefault="005E38F1" w:rsidP="009106CD">
      <w:pPr>
        <w:pStyle w:val="Heading2"/>
        <w:widowControl w:val="0"/>
        <w:spacing w:line="360" w:lineRule="auto"/>
        <w:ind w:left="567" w:hanging="567"/>
        <w:rPr>
          <w:rFonts w:asciiTheme="minorHAnsi" w:hAnsiTheme="minorHAnsi"/>
          <w:sz w:val="22"/>
        </w:rPr>
      </w:pPr>
      <w:r w:rsidRPr="005E38F1">
        <w:rPr>
          <w:rFonts w:asciiTheme="minorHAnsi" w:hAnsiTheme="minorHAnsi"/>
          <w:sz w:val="22"/>
        </w:rPr>
        <w:t xml:space="preserve">One respondent highlighted that </w:t>
      </w:r>
      <w:r w:rsidR="009E15ED">
        <w:rPr>
          <w:rFonts w:asciiTheme="minorHAnsi" w:hAnsiTheme="minorHAnsi"/>
          <w:sz w:val="22"/>
        </w:rPr>
        <w:t>all</w:t>
      </w:r>
      <w:r w:rsidR="009E15ED" w:rsidRPr="005E38F1">
        <w:rPr>
          <w:rFonts w:asciiTheme="minorHAnsi" w:hAnsiTheme="minorHAnsi"/>
          <w:sz w:val="22"/>
        </w:rPr>
        <w:t xml:space="preserve"> </w:t>
      </w:r>
      <w:r w:rsidRPr="005E38F1">
        <w:rPr>
          <w:rFonts w:asciiTheme="minorHAnsi" w:hAnsiTheme="minorHAnsi"/>
          <w:sz w:val="22"/>
        </w:rPr>
        <w:t xml:space="preserve">information submitted in the past has been submitted in the knowledge it is only available for use in the development of DCUSA. This may have included information that </w:t>
      </w:r>
      <w:r w:rsidR="003E17C0">
        <w:rPr>
          <w:rFonts w:asciiTheme="minorHAnsi" w:hAnsiTheme="minorHAnsi"/>
          <w:sz w:val="22"/>
        </w:rPr>
        <w:t>wa</w:t>
      </w:r>
      <w:r w:rsidRPr="005E38F1">
        <w:rPr>
          <w:rFonts w:asciiTheme="minorHAnsi" w:hAnsiTheme="minorHAnsi"/>
          <w:sz w:val="22"/>
        </w:rPr>
        <w:t>s not intended for public access</w:t>
      </w:r>
      <w:r>
        <w:rPr>
          <w:rFonts w:asciiTheme="minorHAnsi" w:hAnsiTheme="minorHAnsi"/>
          <w:sz w:val="22"/>
        </w:rPr>
        <w:t>. It was the respondent</w:t>
      </w:r>
      <w:r w:rsidR="009C0C33">
        <w:rPr>
          <w:rFonts w:asciiTheme="minorHAnsi" w:hAnsiTheme="minorHAnsi"/>
          <w:sz w:val="22"/>
        </w:rPr>
        <w:t>’</w:t>
      </w:r>
      <w:r>
        <w:rPr>
          <w:rFonts w:asciiTheme="minorHAnsi" w:hAnsiTheme="minorHAnsi"/>
          <w:sz w:val="22"/>
        </w:rPr>
        <w:t xml:space="preserve">s view that there would be no </w:t>
      </w:r>
      <w:r w:rsidRPr="005E38F1">
        <w:rPr>
          <w:rFonts w:asciiTheme="minorHAnsi" w:hAnsiTheme="minorHAnsi"/>
          <w:sz w:val="22"/>
        </w:rPr>
        <w:t>commercial issues or</w:t>
      </w:r>
      <w:r>
        <w:rPr>
          <w:rFonts w:asciiTheme="minorHAnsi" w:hAnsiTheme="minorHAnsi"/>
          <w:sz w:val="22"/>
        </w:rPr>
        <w:t xml:space="preserve"> unintended consequences if the</w:t>
      </w:r>
      <w:r w:rsidRPr="005E38F1">
        <w:rPr>
          <w:rFonts w:asciiTheme="minorHAnsi" w:hAnsiTheme="minorHAnsi"/>
          <w:sz w:val="22"/>
        </w:rPr>
        <w:t xml:space="preserve"> </w:t>
      </w:r>
      <w:r w:rsidR="003E17C0">
        <w:rPr>
          <w:rFonts w:asciiTheme="minorHAnsi" w:hAnsiTheme="minorHAnsi"/>
          <w:sz w:val="22"/>
        </w:rPr>
        <w:t>CP</w:t>
      </w:r>
      <w:r w:rsidRPr="005E38F1">
        <w:rPr>
          <w:rFonts w:asciiTheme="minorHAnsi" w:hAnsiTheme="minorHAnsi"/>
          <w:sz w:val="22"/>
        </w:rPr>
        <w:t xml:space="preserve"> is only applied going forward.</w:t>
      </w:r>
    </w:p>
    <w:p w14:paraId="6560C66B" w14:textId="77777777" w:rsidR="0050663A" w:rsidRPr="0050663A" w:rsidRDefault="0050663A" w:rsidP="009106CD">
      <w:pPr>
        <w:keepNext/>
      </w:pPr>
    </w:p>
    <w:p w14:paraId="083C9D21" w14:textId="77777777" w:rsidR="00BE2DDB" w:rsidRPr="005E38F1" w:rsidRDefault="005E38F1" w:rsidP="009106CD">
      <w:pPr>
        <w:pStyle w:val="Heading2"/>
        <w:widowControl w:val="0"/>
        <w:numPr>
          <w:ilvl w:val="0"/>
          <w:numId w:val="0"/>
        </w:numPr>
        <w:spacing w:line="360" w:lineRule="auto"/>
        <w:ind w:left="567"/>
        <w:rPr>
          <w:rFonts w:asciiTheme="minorHAnsi" w:hAnsiTheme="minorHAnsi"/>
          <w:b/>
          <w:bCs w:val="0"/>
          <w:iCs w:val="0"/>
          <w:sz w:val="22"/>
          <w:u w:val="single"/>
        </w:rPr>
      </w:pPr>
      <w:r w:rsidRPr="005E38F1">
        <w:rPr>
          <w:rFonts w:asciiTheme="minorHAnsi" w:hAnsiTheme="minorHAnsi"/>
          <w:b/>
          <w:bCs w:val="0"/>
          <w:iCs w:val="0"/>
          <w:sz w:val="22"/>
          <w:u w:val="single"/>
        </w:rPr>
        <w:lastRenderedPageBreak/>
        <w:t>The Working Group considers that DCUSA General Objective 2</w:t>
      </w:r>
      <w:r w:rsidRPr="005E38F1">
        <w:rPr>
          <w:rFonts w:asciiTheme="minorHAnsi" w:hAnsiTheme="minorHAnsi"/>
          <w:b/>
          <w:bCs w:val="0"/>
          <w:iCs w:val="0"/>
          <w:sz w:val="22"/>
          <w:u w:val="single"/>
          <w:vertAlign w:val="superscript"/>
        </w:rPr>
        <w:footnoteReference w:id="1"/>
      </w:r>
      <w:r w:rsidRPr="005E38F1">
        <w:rPr>
          <w:rFonts w:asciiTheme="minorHAnsi" w:hAnsiTheme="minorHAnsi"/>
          <w:b/>
          <w:bCs w:val="0"/>
          <w:iCs w:val="0"/>
          <w:sz w:val="22"/>
          <w:u w:val="single"/>
          <w:vertAlign w:val="superscript"/>
        </w:rPr>
        <w:t xml:space="preserve"> </w:t>
      </w:r>
      <w:r w:rsidRPr="005E38F1">
        <w:rPr>
          <w:rFonts w:asciiTheme="minorHAnsi" w:hAnsiTheme="minorHAnsi"/>
          <w:b/>
          <w:bCs w:val="0"/>
          <w:iCs w:val="0"/>
          <w:sz w:val="22"/>
          <w:u w:val="single"/>
        </w:rPr>
        <w:t xml:space="preserve"> is better facilitated by DCP 211; do you agree with this opinion?  </w:t>
      </w:r>
    </w:p>
    <w:p w14:paraId="1864BDE7" w14:textId="77777777" w:rsidR="005E38F1" w:rsidRPr="005E38F1" w:rsidRDefault="005E38F1"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All respondents agreed that the DCUSA Objectives would be better facilitated by the CP, although two respondents specified that this was subject to comments made in response to other questions. The </w:t>
      </w:r>
      <w:r w:rsidRPr="005E38F1">
        <w:rPr>
          <w:rFonts w:asciiTheme="minorHAnsi" w:hAnsiTheme="minorHAnsi"/>
          <w:sz w:val="22"/>
          <w:szCs w:val="22"/>
        </w:rPr>
        <w:t xml:space="preserve">table lists the DCUSA Objectives that they specifically mentioned as being better facilitated.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2552"/>
      </w:tblGrid>
      <w:tr w:rsidR="005E38F1" w:rsidRPr="00F23E8A" w14:paraId="7FEF25C4" w14:textId="77777777" w:rsidTr="00EB58CD">
        <w:trPr>
          <w:jc w:val="center"/>
        </w:trPr>
        <w:tc>
          <w:tcPr>
            <w:tcW w:w="1899" w:type="dxa"/>
          </w:tcPr>
          <w:p w14:paraId="6BD60242"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DCUSA General Objectives</w:t>
            </w:r>
          </w:p>
        </w:tc>
        <w:tc>
          <w:tcPr>
            <w:tcW w:w="2552" w:type="dxa"/>
          </w:tcPr>
          <w:p w14:paraId="0C2198CA"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No. Of Respondents that agree it is better facilitated</w:t>
            </w:r>
          </w:p>
        </w:tc>
      </w:tr>
      <w:tr w:rsidR="005E38F1" w:rsidRPr="00F23E8A" w14:paraId="614071A1" w14:textId="77777777" w:rsidTr="00EB58CD">
        <w:trPr>
          <w:trHeight w:val="263"/>
          <w:jc w:val="center"/>
        </w:trPr>
        <w:tc>
          <w:tcPr>
            <w:tcW w:w="1899" w:type="dxa"/>
          </w:tcPr>
          <w:p w14:paraId="1488CCBD"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1</w:t>
            </w:r>
          </w:p>
        </w:tc>
        <w:tc>
          <w:tcPr>
            <w:tcW w:w="2552" w:type="dxa"/>
          </w:tcPr>
          <w:p w14:paraId="5F231DF0" w14:textId="77777777" w:rsidR="005E38F1" w:rsidRPr="00F23E8A" w:rsidRDefault="005E38F1" w:rsidP="009106CD">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5E38F1" w:rsidRPr="00F23E8A" w14:paraId="1970259D" w14:textId="77777777" w:rsidTr="00EB58CD">
        <w:trPr>
          <w:jc w:val="center"/>
        </w:trPr>
        <w:tc>
          <w:tcPr>
            <w:tcW w:w="1899" w:type="dxa"/>
          </w:tcPr>
          <w:p w14:paraId="0054077B"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2</w:t>
            </w:r>
          </w:p>
        </w:tc>
        <w:tc>
          <w:tcPr>
            <w:tcW w:w="2552" w:type="dxa"/>
          </w:tcPr>
          <w:p w14:paraId="32AFB2EE" w14:textId="77777777" w:rsidR="005E38F1" w:rsidRPr="00F23E8A" w:rsidRDefault="005E38F1" w:rsidP="009106CD">
            <w:pPr>
              <w:keepNext/>
              <w:jc w:val="center"/>
              <w:rPr>
                <w:rFonts w:asciiTheme="minorHAnsi" w:hAnsiTheme="minorHAnsi" w:cs="Arial"/>
                <w:bCs/>
                <w:iCs/>
                <w:sz w:val="22"/>
                <w:szCs w:val="22"/>
              </w:rPr>
            </w:pPr>
            <w:r>
              <w:rPr>
                <w:rFonts w:asciiTheme="minorHAnsi" w:hAnsiTheme="minorHAnsi" w:cs="Arial"/>
                <w:bCs/>
                <w:iCs/>
                <w:sz w:val="22"/>
                <w:szCs w:val="22"/>
              </w:rPr>
              <w:t>6</w:t>
            </w:r>
          </w:p>
        </w:tc>
      </w:tr>
      <w:tr w:rsidR="005E38F1" w:rsidRPr="00F23E8A" w14:paraId="753C5EAA" w14:textId="77777777" w:rsidTr="00EB58CD">
        <w:trPr>
          <w:jc w:val="center"/>
        </w:trPr>
        <w:tc>
          <w:tcPr>
            <w:tcW w:w="1899" w:type="dxa"/>
          </w:tcPr>
          <w:p w14:paraId="7E5FAF07"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3</w:t>
            </w:r>
          </w:p>
        </w:tc>
        <w:tc>
          <w:tcPr>
            <w:tcW w:w="2552" w:type="dxa"/>
          </w:tcPr>
          <w:p w14:paraId="37CAAC2F" w14:textId="77777777" w:rsidR="005E38F1" w:rsidRPr="00F23E8A" w:rsidRDefault="005E38F1" w:rsidP="009106CD">
            <w:pPr>
              <w:keepNext/>
              <w:jc w:val="center"/>
              <w:rPr>
                <w:rFonts w:asciiTheme="minorHAnsi" w:hAnsiTheme="minorHAnsi" w:cs="Arial"/>
                <w:bCs/>
                <w:iCs/>
                <w:sz w:val="22"/>
                <w:szCs w:val="22"/>
              </w:rPr>
            </w:pPr>
            <w:r w:rsidRPr="00F23E8A">
              <w:rPr>
                <w:rFonts w:asciiTheme="minorHAnsi" w:hAnsiTheme="minorHAnsi" w:cs="Arial"/>
                <w:bCs/>
                <w:iCs/>
                <w:sz w:val="22"/>
                <w:szCs w:val="22"/>
              </w:rPr>
              <w:t>0</w:t>
            </w:r>
          </w:p>
        </w:tc>
      </w:tr>
      <w:tr w:rsidR="005E38F1" w:rsidRPr="00F23E8A" w14:paraId="41FE8A16" w14:textId="77777777" w:rsidTr="00EB58CD">
        <w:trPr>
          <w:trHeight w:val="70"/>
          <w:jc w:val="center"/>
        </w:trPr>
        <w:tc>
          <w:tcPr>
            <w:tcW w:w="1899" w:type="dxa"/>
          </w:tcPr>
          <w:p w14:paraId="28088690"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4</w:t>
            </w:r>
          </w:p>
        </w:tc>
        <w:tc>
          <w:tcPr>
            <w:tcW w:w="2552" w:type="dxa"/>
          </w:tcPr>
          <w:p w14:paraId="6A1EFDE1" w14:textId="77777777" w:rsidR="005E38F1" w:rsidRPr="00F23E8A" w:rsidRDefault="005E38F1" w:rsidP="009106CD">
            <w:pPr>
              <w:keepNext/>
              <w:jc w:val="center"/>
              <w:rPr>
                <w:rFonts w:asciiTheme="minorHAnsi" w:hAnsiTheme="minorHAnsi" w:cs="Arial"/>
                <w:bCs/>
                <w:iCs/>
                <w:sz w:val="22"/>
                <w:szCs w:val="22"/>
              </w:rPr>
            </w:pPr>
            <w:r>
              <w:rPr>
                <w:rFonts w:asciiTheme="minorHAnsi" w:hAnsiTheme="minorHAnsi" w:cs="Arial"/>
                <w:bCs/>
                <w:iCs/>
                <w:sz w:val="22"/>
                <w:szCs w:val="22"/>
              </w:rPr>
              <w:t>1</w:t>
            </w:r>
          </w:p>
        </w:tc>
      </w:tr>
      <w:tr w:rsidR="005E38F1" w:rsidRPr="00F23E8A" w14:paraId="129A1A77" w14:textId="77777777" w:rsidTr="00EB58CD">
        <w:trPr>
          <w:jc w:val="center"/>
        </w:trPr>
        <w:tc>
          <w:tcPr>
            <w:tcW w:w="1899" w:type="dxa"/>
          </w:tcPr>
          <w:p w14:paraId="5D0456AA" w14:textId="77777777" w:rsidR="005E38F1" w:rsidRPr="00F23E8A" w:rsidRDefault="005E38F1" w:rsidP="009106CD">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5</w:t>
            </w:r>
          </w:p>
        </w:tc>
        <w:tc>
          <w:tcPr>
            <w:tcW w:w="2552" w:type="dxa"/>
          </w:tcPr>
          <w:p w14:paraId="0A7DAE73" w14:textId="77777777" w:rsidR="005E38F1" w:rsidRPr="00F23E8A" w:rsidRDefault="005E38F1" w:rsidP="009106CD">
            <w:pPr>
              <w:keepNext/>
              <w:jc w:val="center"/>
              <w:rPr>
                <w:rFonts w:asciiTheme="minorHAnsi" w:hAnsiTheme="minorHAnsi" w:cs="Arial"/>
                <w:bCs/>
                <w:iCs/>
                <w:sz w:val="22"/>
                <w:szCs w:val="22"/>
              </w:rPr>
            </w:pPr>
            <w:r w:rsidRPr="00F23E8A">
              <w:rPr>
                <w:rFonts w:asciiTheme="minorHAnsi" w:hAnsiTheme="minorHAnsi" w:cs="Arial"/>
                <w:bCs/>
                <w:iCs/>
                <w:sz w:val="22"/>
                <w:szCs w:val="22"/>
              </w:rPr>
              <w:t>0</w:t>
            </w:r>
          </w:p>
        </w:tc>
      </w:tr>
    </w:tbl>
    <w:p w14:paraId="3CF612E9" w14:textId="0B7A3EF1" w:rsidR="008C3F43" w:rsidRPr="008C3F43" w:rsidRDefault="005E38F1" w:rsidP="009106CD">
      <w:pPr>
        <w:pStyle w:val="Heading2"/>
        <w:widowControl w:val="0"/>
        <w:spacing w:line="360" w:lineRule="auto"/>
        <w:ind w:left="567" w:hanging="567"/>
        <w:rPr>
          <w:rFonts w:asciiTheme="minorHAnsi" w:hAnsiTheme="minorHAnsi"/>
          <w:sz w:val="22"/>
        </w:rPr>
      </w:pPr>
      <w:r w:rsidRPr="005E38F1">
        <w:rPr>
          <w:rFonts w:asciiTheme="minorHAnsi" w:hAnsiTheme="minorHAnsi"/>
          <w:sz w:val="22"/>
        </w:rPr>
        <w:t xml:space="preserve">The </w:t>
      </w:r>
      <w:r w:rsidR="003E17C0">
        <w:rPr>
          <w:rFonts w:asciiTheme="minorHAnsi" w:hAnsiTheme="minorHAnsi"/>
          <w:sz w:val="22"/>
        </w:rPr>
        <w:t>G</w:t>
      </w:r>
      <w:r w:rsidRPr="005E38F1">
        <w:rPr>
          <w:rFonts w:asciiTheme="minorHAnsi" w:hAnsiTheme="minorHAnsi"/>
          <w:sz w:val="22"/>
        </w:rPr>
        <w:t>roup observed that the majority</w:t>
      </w:r>
      <w:r w:rsidR="00196022">
        <w:rPr>
          <w:rFonts w:asciiTheme="minorHAnsi" w:hAnsiTheme="minorHAnsi"/>
          <w:sz w:val="22"/>
        </w:rPr>
        <w:t xml:space="preserve"> of respondents</w:t>
      </w:r>
      <w:r w:rsidRPr="005E38F1">
        <w:rPr>
          <w:rFonts w:asciiTheme="minorHAnsi" w:hAnsiTheme="minorHAnsi"/>
          <w:sz w:val="22"/>
        </w:rPr>
        <w:t xml:space="preserve"> agree that </w:t>
      </w:r>
      <w:r w:rsidR="003E17C0">
        <w:rPr>
          <w:rFonts w:asciiTheme="minorHAnsi" w:hAnsiTheme="minorHAnsi"/>
          <w:sz w:val="22"/>
        </w:rPr>
        <w:t>O</w:t>
      </w:r>
      <w:r w:rsidRPr="005E38F1">
        <w:rPr>
          <w:rFonts w:asciiTheme="minorHAnsi" w:hAnsiTheme="minorHAnsi"/>
          <w:sz w:val="22"/>
        </w:rPr>
        <w:t xml:space="preserve">bjective </w:t>
      </w:r>
      <w:r w:rsidR="003E17C0">
        <w:rPr>
          <w:rFonts w:asciiTheme="minorHAnsi" w:hAnsiTheme="minorHAnsi"/>
          <w:sz w:val="22"/>
        </w:rPr>
        <w:t>T</w:t>
      </w:r>
      <w:r w:rsidRPr="005E38F1">
        <w:rPr>
          <w:rFonts w:asciiTheme="minorHAnsi" w:hAnsiTheme="minorHAnsi"/>
          <w:sz w:val="22"/>
        </w:rPr>
        <w:t xml:space="preserve">wo is better facilitated and one feels that </w:t>
      </w:r>
      <w:r w:rsidR="003E17C0">
        <w:rPr>
          <w:rFonts w:asciiTheme="minorHAnsi" w:hAnsiTheme="minorHAnsi"/>
          <w:sz w:val="22"/>
        </w:rPr>
        <w:t>O</w:t>
      </w:r>
      <w:r w:rsidRPr="005E38F1">
        <w:rPr>
          <w:rFonts w:asciiTheme="minorHAnsi" w:hAnsiTheme="minorHAnsi"/>
          <w:sz w:val="22"/>
        </w:rPr>
        <w:t xml:space="preserve">bjective </w:t>
      </w:r>
      <w:r w:rsidR="003E17C0">
        <w:rPr>
          <w:rFonts w:asciiTheme="minorHAnsi" w:hAnsiTheme="minorHAnsi"/>
          <w:sz w:val="22"/>
        </w:rPr>
        <w:t>F</w:t>
      </w:r>
      <w:r w:rsidRPr="005E38F1">
        <w:rPr>
          <w:rFonts w:asciiTheme="minorHAnsi" w:hAnsiTheme="minorHAnsi"/>
          <w:sz w:val="22"/>
        </w:rPr>
        <w:t xml:space="preserve">our is better facilitated. The group discussed the </w:t>
      </w:r>
      <w:r w:rsidR="003E17C0">
        <w:rPr>
          <w:rFonts w:asciiTheme="minorHAnsi" w:hAnsiTheme="minorHAnsi"/>
          <w:sz w:val="22"/>
        </w:rPr>
        <w:t>O</w:t>
      </w:r>
      <w:r w:rsidRPr="005E38F1">
        <w:rPr>
          <w:rFonts w:asciiTheme="minorHAnsi" w:hAnsiTheme="minorHAnsi"/>
          <w:sz w:val="22"/>
        </w:rPr>
        <w:t xml:space="preserve">bjectives and agreed that </w:t>
      </w:r>
      <w:r w:rsidR="003E17C0">
        <w:rPr>
          <w:rFonts w:asciiTheme="minorHAnsi" w:hAnsiTheme="minorHAnsi"/>
          <w:sz w:val="22"/>
        </w:rPr>
        <w:t>O</w:t>
      </w:r>
      <w:r w:rsidRPr="005E38F1">
        <w:rPr>
          <w:rFonts w:asciiTheme="minorHAnsi" w:hAnsiTheme="minorHAnsi"/>
          <w:sz w:val="22"/>
        </w:rPr>
        <w:t>bjec</w:t>
      </w:r>
      <w:r>
        <w:rPr>
          <w:rFonts w:asciiTheme="minorHAnsi" w:hAnsiTheme="minorHAnsi"/>
          <w:sz w:val="22"/>
        </w:rPr>
        <w:t xml:space="preserve">tive </w:t>
      </w:r>
      <w:r w:rsidR="003E17C0">
        <w:rPr>
          <w:rFonts w:asciiTheme="minorHAnsi" w:hAnsiTheme="minorHAnsi"/>
          <w:sz w:val="22"/>
        </w:rPr>
        <w:t>T</w:t>
      </w:r>
      <w:r>
        <w:rPr>
          <w:rFonts w:asciiTheme="minorHAnsi" w:hAnsiTheme="minorHAnsi"/>
          <w:sz w:val="22"/>
        </w:rPr>
        <w:t xml:space="preserve">wo was better facilitated by the proposed change. </w:t>
      </w:r>
    </w:p>
    <w:p w14:paraId="474039A7" w14:textId="77777777" w:rsidR="008C3F43" w:rsidRDefault="009A0675" w:rsidP="009106CD">
      <w:pPr>
        <w:pStyle w:val="Heading2"/>
        <w:widowControl w:val="0"/>
        <w:numPr>
          <w:ilvl w:val="0"/>
          <w:numId w:val="0"/>
        </w:numPr>
        <w:spacing w:line="360" w:lineRule="auto"/>
        <w:ind w:left="567"/>
        <w:rPr>
          <w:rFonts w:asciiTheme="minorHAnsi" w:hAnsiTheme="minorHAnsi"/>
          <w:b/>
          <w:bCs w:val="0"/>
          <w:iCs w:val="0"/>
          <w:sz w:val="22"/>
          <w:u w:val="single"/>
        </w:rPr>
      </w:pPr>
      <w:r>
        <w:rPr>
          <w:rFonts w:asciiTheme="minorHAnsi" w:hAnsiTheme="minorHAnsi"/>
          <w:b/>
          <w:bCs w:val="0"/>
          <w:iCs w:val="0"/>
          <w:sz w:val="22"/>
          <w:u w:val="single"/>
        </w:rPr>
        <w:t>Question 7 - D</w:t>
      </w:r>
      <w:r w:rsidR="008C3F43" w:rsidRPr="008C3F43">
        <w:rPr>
          <w:rFonts w:asciiTheme="minorHAnsi" w:hAnsiTheme="minorHAnsi"/>
          <w:b/>
          <w:bCs w:val="0"/>
          <w:iCs w:val="0"/>
          <w:sz w:val="22"/>
          <w:u w:val="single"/>
        </w:rPr>
        <w:t>o you agree with the implementation date of DCP 211?</w:t>
      </w:r>
    </w:p>
    <w:p w14:paraId="05F0A0AD" w14:textId="77777777" w:rsidR="009A0675" w:rsidRDefault="00D32599"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No respondents expressed any concerns with regards to the implementation date of the CP. </w:t>
      </w:r>
    </w:p>
    <w:p w14:paraId="7B50BAA0" w14:textId="77777777" w:rsidR="00B322DB" w:rsidRDefault="00B322DB" w:rsidP="009106CD">
      <w:pPr>
        <w:pStyle w:val="Heading2"/>
        <w:widowControl w:val="0"/>
        <w:numPr>
          <w:ilvl w:val="0"/>
          <w:numId w:val="0"/>
        </w:numPr>
        <w:spacing w:line="360" w:lineRule="auto"/>
        <w:ind w:left="567"/>
        <w:rPr>
          <w:rFonts w:asciiTheme="minorHAnsi" w:hAnsiTheme="minorHAnsi"/>
          <w:b/>
          <w:bCs w:val="0"/>
          <w:iCs w:val="0"/>
          <w:sz w:val="22"/>
          <w:u w:val="single"/>
        </w:rPr>
      </w:pPr>
      <w:r>
        <w:rPr>
          <w:rFonts w:asciiTheme="minorHAnsi" w:hAnsiTheme="minorHAnsi"/>
          <w:b/>
          <w:bCs w:val="0"/>
          <w:iCs w:val="0"/>
          <w:sz w:val="22"/>
          <w:u w:val="single"/>
        </w:rPr>
        <w:t xml:space="preserve">Question 8 - </w:t>
      </w:r>
      <w:r w:rsidRPr="00B322DB">
        <w:rPr>
          <w:rFonts w:asciiTheme="minorHAnsi" w:hAnsiTheme="minorHAnsi"/>
          <w:b/>
          <w:bCs w:val="0"/>
          <w:iCs w:val="0"/>
          <w:sz w:val="22"/>
          <w:u w:val="single"/>
        </w:rPr>
        <w:t>Are there any alternative solutions or matters that should be considered by the Working Group?</w:t>
      </w:r>
    </w:p>
    <w:p w14:paraId="63148BA7" w14:textId="54B064A9" w:rsidR="009A0675" w:rsidRPr="00B322DB" w:rsidRDefault="00B322DB" w:rsidP="009106CD">
      <w:pPr>
        <w:pStyle w:val="Heading2"/>
        <w:widowControl w:val="0"/>
        <w:spacing w:line="360" w:lineRule="auto"/>
        <w:ind w:left="567" w:hanging="567"/>
        <w:rPr>
          <w:rFonts w:asciiTheme="minorHAnsi" w:hAnsiTheme="minorHAnsi"/>
          <w:sz w:val="22"/>
        </w:rPr>
      </w:pPr>
      <w:r w:rsidRPr="00B322DB">
        <w:rPr>
          <w:rFonts w:asciiTheme="minorHAnsi" w:hAnsiTheme="minorHAnsi"/>
          <w:sz w:val="22"/>
        </w:rPr>
        <w:t xml:space="preserve">Only one respondent provided comments in response to this question. The respondent highlighted that </w:t>
      </w:r>
      <w:r>
        <w:rPr>
          <w:rFonts w:asciiTheme="minorHAnsi" w:hAnsiTheme="minorHAnsi"/>
          <w:sz w:val="22"/>
        </w:rPr>
        <w:t>DCUSA r</w:t>
      </w:r>
      <w:r w:rsidRPr="00B322DB">
        <w:rPr>
          <w:rFonts w:asciiTheme="minorHAnsi" w:hAnsiTheme="minorHAnsi"/>
          <w:sz w:val="22"/>
        </w:rPr>
        <w:t>esponse forms currently include a provision for Parties to state whether they are Confidential, Non-confidential, Anonymous or Other. The</w:t>
      </w:r>
      <w:r>
        <w:rPr>
          <w:rFonts w:asciiTheme="minorHAnsi" w:hAnsiTheme="minorHAnsi"/>
          <w:sz w:val="22"/>
        </w:rPr>
        <w:t xml:space="preserve"> respondent explained that the DCP 211</w:t>
      </w:r>
      <w:r w:rsidRPr="00B322DB">
        <w:rPr>
          <w:rFonts w:asciiTheme="minorHAnsi" w:hAnsiTheme="minorHAnsi"/>
          <w:sz w:val="22"/>
        </w:rPr>
        <w:t xml:space="preserve"> </w:t>
      </w:r>
      <w:r w:rsidR="00126E06">
        <w:rPr>
          <w:rFonts w:asciiTheme="minorHAnsi" w:hAnsiTheme="minorHAnsi"/>
          <w:sz w:val="22"/>
        </w:rPr>
        <w:t>l</w:t>
      </w:r>
      <w:r w:rsidRPr="00B322DB">
        <w:rPr>
          <w:rFonts w:asciiTheme="minorHAnsi" w:hAnsiTheme="minorHAnsi"/>
          <w:sz w:val="22"/>
        </w:rPr>
        <w:t xml:space="preserve">egal </w:t>
      </w:r>
      <w:r w:rsidR="00792D25">
        <w:rPr>
          <w:rFonts w:asciiTheme="minorHAnsi" w:hAnsiTheme="minorHAnsi"/>
          <w:sz w:val="22"/>
        </w:rPr>
        <w:t>t</w:t>
      </w:r>
      <w:r w:rsidRPr="00B322DB">
        <w:rPr>
          <w:rFonts w:asciiTheme="minorHAnsi" w:hAnsiTheme="minorHAnsi"/>
          <w:sz w:val="22"/>
        </w:rPr>
        <w:t xml:space="preserve">ext needs to cater for these and other confidential </w:t>
      </w:r>
      <w:r>
        <w:rPr>
          <w:rFonts w:asciiTheme="minorHAnsi" w:hAnsiTheme="minorHAnsi"/>
          <w:sz w:val="22"/>
        </w:rPr>
        <w:t>submissions not being published.</w:t>
      </w:r>
      <w:r w:rsidR="00416205">
        <w:rPr>
          <w:rFonts w:asciiTheme="minorHAnsi" w:hAnsiTheme="minorHAnsi"/>
          <w:sz w:val="22"/>
        </w:rPr>
        <w:t xml:space="preserve">  </w:t>
      </w:r>
      <w:r w:rsidR="009201DE">
        <w:rPr>
          <w:rFonts w:asciiTheme="minorHAnsi" w:hAnsiTheme="minorHAnsi"/>
          <w:sz w:val="22"/>
        </w:rPr>
        <w:t xml:space="preserve"> The Working Group considered that the references to confidentiality provisions elsewhere in DCUSA in both the DCP 211 legal text and DCP 211A legal text provide protection against publication by DCUSA of information designated as confidential.</w:t>
      </w:r>
    </w:p>
    <w:p w14:paraId="263E6581" w14:textId="77777777" w:rsidR="00C70436" w:rsidRDefault="00C70436" w:rsidP="009106CD">
      <w:pPr>
        <w:pStyle w:val="Heading1"/>
        <w:spacing w:line="360" w:lineRule="auto"/>
        <w:rPr>
          <w:rFonts w:asciiTheme="minorHAnsi" w:hAnsiTheme="minorHAnsi"/>
          <w:b/>
          <w:caps/>
          <w:sz w:val="22"/>
          <w:szCs w:val="20"/>
        </w:rPr>
      </w:pPr>
      <w:r w:rsidRPr="00C70436">
        <w:rPr>
          <w:rFonts w:asciiTheme="minorHAnsi" w:hAnsiTheme="minorHAnsi"/>
          <w:b/>
          <w:caps/>
          <w:sz w:val="22"/>
          <w:szCs w:val="20"/>
        </w:rPr>
        <w:lastRenderedPageBreak/>
        <w:t>WORKING GROUP ASSESSMENT OF DCP 211 FOLLOWING INDUSTRY CONSULTATION</w:t>
      </w:r>
    </w:p>
    <w:p w14:paraId="42C8C58D" w14:textId="6BCD499D" w:rsidR="00A564AE" w:rsidRDefault="00C70436" w:rsidP="009106CD">
      <w:pPr>
        <w:pStyle w:val="Heading2"/>
        <w:widowControl w:val="0"/>
        <w:spacing w:line="360" w:lineRule="auto"/>
        <w:ind w:left="567" w:hanging="567"/>
        <w:rPr>
          <w:rFonts w:asciiTheme="minorHAnsi" w:hAnsiTheme="minorHAnsi"/>
          <w:sz w:val="22"/>
        </w:rPr>
      </w:pPr>
      <w:r w:rsidRPr="002629A4">
        <w:rPr>
          <w:rFonts w:asciiTheme="minorHAnsi" w:hAnsiTheme="minorHAnsi"/>
          <w:sz w:val="22"/>
        </w:rPr>
        <w:t xml:space="preserve">After reviewing the consultation </w:t>
      </w:r>
      <w:r w:rsidR="00BE2DDB" w:rsidRPr="002629A4">
        <w:rPr>
          <w:rFonts w:asciiTheme="minorHAnsi" w:hAnsiTheme="minorHAnsi"/>
          <w:sz w:val="22"/>
        </w:rPr>
        <w:t>responses,</w:t>
      </w:r>
      <w:r w:rsidRPr="002629A4">
        <w:rPr>
          <w:rFonts w:asciiTheme="minorHAnsi" w:hAnsiTheme="minorHAnsi"/>
          <w:sz w:val="22"/>
        </w:rPr>
        <w:t xml:space="preserve"> the Working Group discussed the Change Proposal. </w:t>
      </w:r>
      <w:r w:rsidR="00B322DB" w:rsidRPr="002629A4">
        <w:rPr>
          <w:rFonts w:asciiTheme="minorHAnsi" w:hAnsiTheme="minorHAnsi"/>
          <w:sz w:val="22"/>
        </w:rPr>
        <w:t xml:space="preserve">The Working Group was split as to whether the publication of DCUSA documents on the public facing DCUSA website should be applied from </w:t>
      </w:r>
      <w:r w:rsidR="002629A4" w:rsidRPr="002629A4">
        <w:rPr>
          <w:rFonts w:asciiTheme="minorHAnsi" w:hAnsiTheme="minorHAnsi"/>
          <w:sz w:val="22"/>
        </w:rPr>
        <w:t>31 May 2014</w:t>
      </w:r>
      <w:r w:rsidR="002629A4">
        <w:rPr>
          <w:rFonts w:asciiTheme="minorHAnsi" w:hAnsiTheme="minorHAnsi"/>
          <w:sz w:val="22"/>
        </w:rPr>
        <w:t xml:space="preserve"> (as suggested by the proposer of DCP 211) or from the date that the CP is implemented</w:t>
      </w:r>
      <w:r w:rsidR="009201DE">
        <w:rPr>
          <w:rFonts w:asciiTheme="minorHAnsi" w:hAnsiTheme="minorHAnsi"/>
          <w:sz w:val="22"/>
        </w:rPr>
        <w:t>, and whether historical documents should be available on request</w:t>
      </w:r>
      <w:r w:rsidR="002629A4">
        <w:rPr>
          <w:rFonts w:asciiTheme="minorHAnsi" w:hAnsiTheme="minorHAnsi"/>
          <w:sz w:val="22"/>
        </w:rPr>
        <w:t xml:space="preserve">. The </w:t>
      </w:r>
      <w:r w:rsidR="003E17C0">
        <w:rPr>
          <w:rFonts w:asciiTheme="minorHAnsi" w:hAnsiTheme="minorHAnsi"/>
          <w:sz w:val="22"/>
        </w:rPr>
        <w:t>G</w:t>
      </w:r>
      <w:r w:rsidR="002629A4">
        <w:rPr>
          <w:rFonts w:asciiTheme="minorHAnsi" w:hAnsiTheme="minorHAnsi"/>
          <w:sz w:val="22"/>
        </w:rPr>
        <w:t xml:space="preserve">roup decided that an Alternative (DCP 211A) should be raised so that Parties have the opportunity to vote on </w:t>
      </w:r>
      <w:r w:rsidR="009201DE">
        <w:rPr>
          <w:rFonts w:asciiTheme="minorHAnsi" w:hAnsiTheme="minorHAnsi"/>
          <w:sz w:val="22"/>
        </w:rPr>
        <w:t xml:space="preserve">two </w:t>
      </w:r>
      <w:r w:rsidR="002629A4">
        <w:rPr>
          <w:rFonts w:asciiTheme="minorHAnsi" w:hAnsiTheme="minorHAnsi"/>
          <w:sz w:val="22"/>
        </w:rPr>
        <w:t>options.</w:t>
      </w:r>
    </w:p>
    <w:p w14:paraId="2B4F9B33" w14:textId="77777777" w:rsidR="00C70436" w:rsidRPr="002629A4" w:rsidRDefault="00A564AE" w:rsidP="009106CD">
      <w:pPr>
        <w:pStyle w:val="Heading2"/>
        <w:widowControl w:val="0"/>
        <w:spacing w:line="360" w:lineRule="auto"/>
        <w:ind w:left="567" w:hanging="567"/>
        <w:rPr>
          <w:rFonts w:asciiTheme="minorHAnsi" w:hAnsiTheme="minorHAnsi"/>
          <w:sz w:val="22"/>
        </w:rPr>
      </w:pPr>
      <w:r>
        <w:rPr>
          <w:rFonts w:asciiTheme="minorHAnsi" w:hAnsiTheme="minorHAnsi"/>
          <w:sz w:val="22"/>
        </w:rPr>
        <w:t xml:space="preserve">The DCP 211 legal text is provided as Attachment 1 and the Alternative legal text is provided as Attachment 2. </w:t>
      </w:r>
      <w:r w:rsidR="002629A4">
        <w:rPr>
          <w:rFonts w:asciiTheme="minorHAnsi" w:hAnsiTheme="minorHAnsi"/>
          <w:sz w:val="22"/>
        </w:rPr>
        <w:t xml:space="preserve"> </w:t>
      </w:r>
    </w:p>
    <w:p w14:paraId="018947AB" w14:textId="4E93DC47" w:rsidR="00BD7BB7" w:rsidRPr="00BD7BB7" w:rsidRDefault="00BD7BB7" w:rsidP="009106CD">
      <w:pPr>
        <w:pStyle w:val="Heading1"/>
        <w:spacing w:line="360" w:lineRule="auto"/>
        <w:rPr>
          <w:rFonts w:asciiTheme="minorHAnsi" w:hAnsiTheme="minorHAnsi"/>
          <w:b/>
          <w:caps/>
          <w:sz w:val="22"/>
          <w:szCs w:val="20"/>
        </w:rPr>
      </w:pPr>
      <w:r>
        <w:rPr>
          <w:rFonts w:asciiTheme="minorHAnsi" w:hAnsiTheme="minorHAnsi"/>
          <w:b/>
          <w:caps/>
          <w:sz w:val="22"/>
          <w:szCs w:val="20"/>
        </w:rPr>
        <w:t xml:space="preserve">Differences between DCP </w:t>
      </w:r>
      <w:r w:rsidRPr="00BD7BB7">
        <w:rPr>
          <w:rFonts w:asciiTheme="minorHAnsi" w:hAnsiTheme="minorHAnsi"/>
          <w:b/>
          <w:caps/>
          <w:sz w:val="22"/>
          <w:szCs w:val="20"/>
        </w:rPr>
        <w:t>211 and DCP 211A</w:t>
      </w:r>
    </w:p>
    <w:p w14:paraId="421C1EC6" w14:textId="320B570F" w:rsidR="00ED44BE" w:rsidRDefault="00FC59D7" w:rsidP="009106CD">
      <w:pPr>
        <w:pStyle w:val="Heading2"/>
        <w:widowControl w:val="0"/>
        <w:spacing w:line="360" w:lineRule="auto"/>
        <w:ind w:left="567" w:hanging="567"/>
        <w:rPr>
          <w:rFonts w:asciiTheme="minorHAnsi" w:hAnsiTheme="minorHAnsi"/>
          <w:sz w:val="22"/>
        </w:rPr>
      </w:pPr>
      <w:r>
        <w:rPr>
          <w:rFonts w:asciiTheme="minorHAnsi" w:hAnsiTheme="minorHAnsi"/>
          <w:sz w:val="22"/>
        </w:rPr>
        <w:t>The following table provides an overview</w:t>
      </w:r>
      <w:r w:rsidR="00DA5177">
        <w:rPr>
          <w:rFonts w:asciiTheme="minorHAnsi" w:hAnsiTheme="minorHAnsi"/>
          <w:sz w:val="22"/>
        </w:rPr>
        <w:t xml:space="preserve"> of the changes to</w:t>
      </w:r>
      <w:r w:rsidR="00FB1CFC">
        <w:rPr>
          <w:rFonts w:asciiTheme="minorHAnsi" w:hAnsiTheme="minorHAnsi"/>
          <w:sz w:val="22"/>
        </w:rPr>
        <w:t xml:space="preserve"> the</w:t>
      </w:r>
      <w:r w:rsidR="00DA5177">
        <w:rPr>
          <w:rFonts w:asciiTheme="minorHAnsi" w:hAnsiTheme="minorHAnsi"/>
          <w:sz w:val="22"/>
        </w:rPr>
        <w:t xml:space="preserve"> DCUSA made in the</w:t>
      </w:r>
      <w:r>
        <w:rPr>
          <w:rFonts w:asciiTheme="minorHAnsi" w:hAnsiTheme="minorHAnsi"/>
          <w:sz w:val="22"/>
        </w:rPr>
        <w:t xml:space="preserve"> DCP 211 and DCP 211A</w:t>
      </w:r>
      <w:r w:rsidR="00DA5177">
        <w:rPr>
          <w:rFonts w:asciiTheme="minorHAnsi" w:hAnsiTheme="minorHAnsi"/>
          <w:sz w:val="22"/>
        </w:rPr>
        <w:t xml:space="preserve"> legal text</w:t>
      </w:r>
      <w:r>
        <w:rPr>
          <w:rFonts w:asciiTheme="minorHAnsi" w:hAnsiTheme="minorHAnsi"/>
          <w:sz w:val="22"/>
        </w:rPr>
        <w:t>.</w:t>
      </w:r>
    </w:p>
    <w:tbl>
      <w:tblPr>
        <w:tblStyle w:val="TableGrid"/>
        <w:tblW w:w="9356" w:type="dxa"/>
        <w:tblInd w:w="-34" w:type="dxa"/>
        <w:tblLook w:val="04A0" w:firstRow="1" w:lastRow="0" w:firstColumn="1" w:lastColumn="0" w:noHBand="0" w:noVBand="1"/>
      </w:tblPr>
      <w:tblGrid>
        <w:gridCol w:w="1985"/>
        <w:gridCol w:w="3686"/>
        <w:gridCol w:w="3685"/>
      </w:tblGrid>
      <w:tr w:rsidR="00257124" w:rsidRPr="00FC59D7" w14:paraId="3A13C7A3" w14:textId="77777777" w:rsidTr="00443E24">
        <w:tc>
          <w:tcPr>
            <w:tcW w:w="1985" w:type="dxa"/>
          </w:tcPr>
          <w:p w14:paraId="0828320F" w14:textId="461C7362" w:rsidR="00FC59D7" w:rsidRPr="00B46F40" w:rsidRDefault="00FC59D7" w:rsidP="009106CD">
            <w:pPr>
              <w:keepNext/>
              <w:rPr>
                <w:rFonts w:asciiTheme="minorHAnsi" w:hAnsiTheme="minorHAnsi"/>
                <w:b/>
                <w:sz w:val="20"/>
              </w:rPr>
            </w:pPr>
            <w:r w:rsidRPr="00B46F40">
              <w:rPr>
                <w:rFonts w:asciiTheme="minorHAnsi" w:hAnsiTheme="minorHAnsi"/>
                <w:b/>
                <w:sz w:val="20"/>
              </w:rPr>
              <w:t>Clause</w:t>
            </w:r>
          </w:p>
        </w:tc>
        <w:tc>
          <w:tcPr>
            <w:tcW w:w="3686" w:type="dxa"/>
          </w:tcPr>
          <w:p w14:paraId="09150F71" w14:textId="30AEDE07" w:rsidR="00FC59D7" w:rsidRPr="00B46F40" w:rsidRDefault="00FC59D7" w:rsidP="009106CD">
            <w:pPr>
              <w:keepNext/>
              <w:rPr>
                <w:rFonts w:asciiTheme="minorHAnsi" w:hAnsiTheme="minorHAnsi"/>
                <w:b/>
                <w:sz w:val="20"/>
              </w:rPr>
            </w:pPr>
            <w:r w:rsidRPr="00B46F40">
              <w:rPr>
                <w:rFonts w:asciiTheme="minorHAnsi" w:hAnsiTheme="minorHAnsi"/>
                <w:b/>
                <w:sz w:val="20"/>
              </w:rPr>
              <w:t xml:space="preserve">DCP 211 </w:t>
            </w:r>
          </w:p>
        </w:tc>
        <w:tc>
          <w:tcPr>
            <w:tcW w:w="3685" w:type="dxa"/>
          </w:tcPr>
          <w:p w14:paraId="07FE190D" w14:textId="3F8874DB" w:rsidR="00FC59D7" w:rsidRPr="00B46F40" w:rsidRDefault="00FC59D7" w:rsidP="009106CD">
            <w:pPr>
              <w:keepNext/>
              <w:rPr>
                <w:rFonts w:asciiTheme="minorHAnsi" w:hAnsiTheme="minorHAnsi"/>
                <w:b/>
                <w:sz w:val="20"/>
              </w:rPr>
            </w:pPr>
            <w:r w:rsidRPr="00B46F40">
              <w:rPr>
                <w:rFonts w:asciiTheme="minorHAnsi" w:hAnsiTheme="minorHAnsi"/>
                <w:b/>
                <w:sz w:val="20"/>
              </w:rPr>
              <w:t xml:space="preserve">DCP 211A </w:t>
            </w:r>
          </w:p>
        </w:tc>
      </w:tr>
      <w:tr w:rsidR="00ED1880" w:rsidRPr="00FC59D7" w14:paraId="0EED4F97" w14:textId="77777777" w:rsidTr="002B4056">
        <w:tc>
          <w:tcPr>
            <w:tcW w:w="1985" w:type="dxa"/>
          </w:tcPr>
          <w:p w14:paraId="456ABAB5" w14:textId="77777777" w:rsidR="00ED1880" w:rsidRDefault="00ED1880" w:rsidP="009106CD">
            <w:pPr>
              <w:keepNext/>
              <w:rPr>
                <w:rFonts w:asciiTheme="minorHAnsi" w:hAnsiTheme="minorHAnsi"/>
                <w:sz w:val="20"/>
              </w:rPr>
            </w:pPr>
            <w:r>
              <w:rPr>
                <w:rFonts w:asciiTheme="minorHAnsi" w:hAnsiTheme="minorHAnsi"/>
                <w:sz w:val="20"/>
              </w:rPr>
              <w:t xml:space="preserve">5.3.10 </w:t>
            </w:r>
          </w:p>
          <w:p w14:paraId="3DBB69C0" w14:textId="77777777" w:rsidR="00ED1880" w:rsidRDefault="00ED1880" w:rsidP="009106CD">
            <w:pPr>
              <w:keepNext/>
              <w:rPr>
                <w:rFonts w:asciiTheme="minorHAnsi" w:hAnsiTheme="minorHAnsi"/>
                <w:sz w:val="20"/>
              </w:rPr>
            </w:pPr>
          </w:p>
          <w:p w14:paraId="23DE8FBC" w14:textId="0E129518" w:rsidR="00ED1880" w:rsidRPr="00FC59D7" w:rsidRDefault="00ED1880" w:rsidP="009106CD">
            <w:pPr>
              <w:keepNext/>
              <w:rPr>
                <w:rFonts w:asciiTheme="minorHAnsi" w:hAnsiTheme="minorHAnsi"/>
                <w:sz w:val="20"/>
              </w:rPr>
            </w:pPr>
            <w:r>
              <w:rPr>
                <w:rFonts w:asciiTheme="minorHAnsi" w:hAnsiTheme="minorHAnsi"/>
                <w:sz w:val="20"/>
              </w:rPr>
              <w:t>This clause currently states that a copy of the DCUSA will be provided in return for a reasonable fee</w:t>
            </w:r>
          </w:p>
        </w:tc>
        <w:tc>
          <w:tcPr>
            <w:tcW w:w="7371" w:type="dxa"/>
            <w:gridSpan w:val="2"/>
          </w:tcPr>
          <w:p w14:paraId="17F810F7" w14:textId="77777777" w:rsidR="00ED1880" w:rsidRDefault="00ED1880" w:rsidP="00ED1880">
            <w:pPr>
              <w:keepNext/>
              <w:rPr>
                <w:ins w:id="3" w:author="Roz" w:date="2015-07-10T10:44:00Z"/>
                <w:rFonts w:asciiTheme="minorHAnsi" w:hAnsiTheme="minorHAnsi"/>
                <w:sz w:val="20"/>
              </w:rPr>
            </w:pPr>
            <w:ins w:id="4" w:author="Roz" w:date="2015-07-10T10:44:00Z">
              <w:r>
                <w:rPr>
                  <w:rFonts w:asciiTheme="minorHAnsi" w:hAnsiTheme="minorHAnsi"/>
                  <w:sz w:val="20"/>
                </w:rPr>
                <w:t>Under both DCP 211 and DCP 211A the provision of a copy of the DCUSA Agreement is moved to  a new Clause (5.3.10A)</w:t>
              </w:r>
            </w:ins>
          </w:p>
          <w:p w14:paraId="22AF9A51" w14:textId="77777777" w:rsidR="00ED1880" w:rsidRDefault="00ED1880" w:rsidP="00ED1880">
            <w:pPr>
              <w:keepNext/>
              <w:rPr>
                <w:ins w:id="5" w:author="Roz" w:date="2015-07-10T10:44:00Z"/>
                <w:rFonts w:asciiTheme="minorHAnsi" w:hAnsiTheme="minorHAnsi"/>
                <w:sz w:val="20"/>
              </w:rPr>
            </w:pPr>
          </w:p>
          <w:p w14:paraId="45BFCCF3" w14:textId="77777777" w:rsidR="00ED1880" w:rsidRDefault="00ED1880" w:rsidP="00ED1880">
            <w:pPr>
              <w:keepNext/>
              <w:rPr>
                <w:ins w:id="6" w:author="Roz" w:date="2015-07-10T10:44:00Z"/>
                <w:rFonts w:asciiTheme="minorHAnsi" w:hAnsiTheme="minorHAnsi"/>
                <w:sz w:val="20"/>
              </w:rPr>
            </w:pPr>
            <w:ins w:id="7" w:author="Roz" w:date="2015-07-10T10:44:00Z">
              <w:r>
                <w:rPr>
                  <w:rFonts w:asciiTheme="minorHAnsi" w:hAnsiTheme="minorHAnsi"/>
                  <w:sz w:val="20"/>
                </w:rPr>
                <w:t>Clause 5.3.10 is amended to state that the following items will  be made available on the website (subject to confidentiality clauses):</w:t>
              </w:r>
            </w:ins>
          </w:p>
          <w:p w14:paraId="6A26509B" w14:textId="77777777" w:rsidR="00ED1880" w:rsidRDefault="00ED1880" w:rsidP="00ED1880">
            <w:pPr>
              <w:pStyle w:val="ListParagraph"/>
              <w:keepNext/>
              <w:numPr>
                <w:ilvl w:val="0"/>
                <w:numId w:val="9"/>
              </w:numPr>
              <w:ind w:left="317" w:hanging="283"/>
              <w:rPr>
                <w:ins w:id="8" w:author="Roz" w:date="2015-07-10T10:44:00Z"/>
                <w:rFonts w:asciiTheme="minorHAnsi" w:hAnsiTheme="minorHAnsi"/>
                <w:sz w:val="20"/>
              </w:rPr>
            </w:pPr>
            <w:ins w:id="9" w:author="Roz" w:date="2015-07-10T10:44:00Z">
              <w:r>
                <w:rPr>
                  <w:rFonts w:asciiTheme="minorHAnsi" w:hAnsiTheme="minorHAnsi"/>
                  <w:sz w:val="20"/>
                </w:rPr>
                <w:t>CPs, Consultations and Change Reports</w:t>
              </w:r>
            </w:ins>
          </w:p>
          <w:p w14:paraId="5AEF2B57" w14:textId="77777777" w:rsidR="00ED1880" w:rsidRPr="00B46F40" w:rsidRDefault="00ED1880" w:rsidP="00ED1880">
            <w:pPr>
              <w:pStyle w:val="ListParagraph"/>
              <w:keepNext/>
              <w:numPr>
                <w:ilvl w:val="0"/>
                <w:numId w:val="9"/>
              </w:numPr>
              <w:ind w:left="317" w:hanging="283"/>
              <w:rPr>
                <w:ins w:id="10" w:author="Roz" w:date="2015-07-10T10:44:00Z"/>
                <w:rFonts w:asciiTheme="minorHAnsi" w:hAnsiTheme="minorHAnsi"/>
                <w:sz w:val="20"/>
              </w:rPr>
            </w:pPr>
            <w:ins w:id="11" w:author="Roz" w:date="2015-07-10T10:44:00Z">
              <w:r w:rsidRPr="00B46F40">
                <w:rPr>
                  <w:rFonts w:asciiTheme="minorHAnsi" w:hAnsiTheme="minorHAnsi"/>
                  <w:sz w:val="20"/>
                </w:rPr>
                <w:t>all the matters, minutes, reports, consultation responses, data and other information related to the change control process</w:t>
              </w:r>
            </w:ins>
          </w:p>
          <w:p w14:paraId="3554BD42" w14:textId="166BE9C7" w:rsidR="00ED1880" w:rsidRPr="00ED1880" w:rsidRDefault="00ED1880" w:rsidP="00ED1880">
            <w:pPr>
              <w:keepNext/>
              <w:rPr>
                <w:rFonts w:asciiTheme="minorHAnsi" w:hAnsiTheme="minorHAnsi"/>
                <w:sz w:val="20"/>
              </w:rPr>
            </w:pPr>
          </w:p>
        </w:tc>
      </w:tr>
      <w:tr w:rsidR="00257124" w:rsidRPr="00FC59D7" w14:paraId="285E89F1" w14:textId="77777777" w:rsidTr="00443E24">
        <w:tc>
          <w:tcPr>
            <w:tcW w:w="1985" w:type="dxa"/>
          </w:tcPr>
          <w:p w14:paraId="411319B0" w14:textId="6AECAF1E" w:rsidR="00FC59D7" w:rsidRPr="00FC59D7" w:rsidRDefault="00B46F40" w:rsidP="009106CD">
            <w:pPr>
              <w:keepNext/>
              <w:rPr>
                <w:rFonts w:asciiTheme="minorHAnsi" w:hAnsiTheme="minorHAnsi"/>
                <w:sz w:val="20"/>
              </w:rPr>
            </w:pPr>
            <w:r>
              <w:rPr>
                <w:rFonts w:asciiTheme="minorHAnsi" w:hAnsiTheme="minorHAnsi"/>
                <w:sz w:val="20"/>
              </w:rPr>
              <w:t>New Clause 5.3.10A</w:t>
            </w:r>
          </w:p>
        </w:tc>
        <w:tc>
          <w:tcPr>
            <w:tcW w:w="3686" w:type="dxa"/>
          </w:tcPr>
          <w:p w14:paraId="6D577832" w14:textId="29871A42" w:rsidR="00FC59D7" w:rsidRDefault="00B46F40" w:rsidP="009106CD">
            <w:pPr>
              <w:keepNext/>
              <w:rPr>
                <w:rFonts w:asciiTheme="minorHAnsi" w:hAnsiTheme="minorHAnsi"/>
                <w:sz w:val="20"/>
              </w:rPr>
            </w:pPr>
            <w:r>
              <w:rPr>
                <w:rFonts w:asciiTheme="minorHAnsi" w:hAnsiTheme="minorHAnsi"/>
                <w:sz w:val="20"/>
              </w:rPr>
              <w:t xml:space="preserve">The right to request a copy of the DCUSA in return for a reasonable </w:t>
            </w:r>
            <w:r w:rsidR="00A93659">
              <w:rPr>
                <w:rFonts w:asciiTheme="minorHAnsi" w:hAnsiTheme="minorHAnsi"/>
                <w:sz w:val="20"/>
              </w:rPr>
              <w:t>fee</w:t>
            </w:r>
            <w:r>
              <w:rPr>
                <w:rFonts w:asciiTheme="minorHAnsi" w:hAnsiTheme="minorHAnsi"/>
                <w:sz w:val="20"/>
              </w:rPr>
              <w:t xml:space="preserve"> is moved to new Clause 5.3.10A. </w:t>
            </w:r>
          </w:p>
          <w:p w14:paraId="6D3BD74C" w14:textId="77777777" w:rsidR="00B46F40" w:rsidRDefault="00B46F40" w:rsidP="009106CD">
            <w:pPr>
              <w:keepNext/>
              <w:rPr>
                <w:rFonts w:asciiTheme="minorHAnsi" w:hAnsiTheme="minorHAnsi"/>
                <w:sz w:val="20"/>
              </w:rPr>
            </w:pPr>
          </w:p>
          <w:p w14:paraId="62CEEDBA" w14:textId="3F072840" w:rsidR="00B46F40" w:rsidRDefault="00B46F40" w:rsidP="009106CD">
            <w:pPr>
              <w:keepNext/>
              <w:rPr>
                <w:rFonts w:asciiTheme="minorHAnsi" w:hAnsiTheme="minorHAnsi"/>
                <w:sz w:val="20"/>
              </w:rPr>
            </w:pPr>
            <w:r>
              <w:rPr>
                <w:rFonts w:asciiTheme="minorHAnsi" w:hAnsiTheme="minorHAnsi"/>
                <w:sz w:val="20"/>
              </w:rPr>
              <w:t>In addition, this Clause introduces a right to request a hard copy of the following (subject to confidentiality clauses)</w:t>
            </w:r>
            <w:r w:rsidR="00A93659">
              <w:rPr>
                <w:rFonts w:asciiTheme="minorHAnsi" w:hAnsiTheme="minorHAnsi"/>
                <w:sz w:val="20"/>
              </w:rPr>
              <w:t>:</w:t>
            </w:r>
            <w:r>
              <w:rPr>
                <w:rFonts w:asciiTheme="minorHAnsi" w:hAnsiTheme="minorHAnsi"/>
                <w:sz w:val="20"/>
              </w:rPr>
              <w:t xml:space="preserve"> </w:t>
            </w:r>
          </w:p>
          <w:p w14:paraId="3782DCAD" w14:textId="77777777" w:rsidR="00B46F40" w:rsidRDefault="00B46F40" w:rsidP="009106CD">
            <w:pPr>
              <w:pStyle w:val="ListParagraph"/>
              <w:keepNext/>
              <w:numPr>
                <w:ilvl w:val="0"/>
                <w:numId w:val="9"/>
              </w:numPr>
              <w:ind w:left="317" w:hanging="283"/>
              <w:rPr>
                <w:rFonts w:asciiTheme="minorHAnsi" w:hAnsiTheme="minorHAnsi"/>
                <w:sz w:val="20"/>
              </w:rPr>
            </w:pPr>
            <w:r>
              <w:rPr>
                <w:rFonts w:asciiTheme="minorHAnsi" w:hAnsiTheme="minorHAnsi"/>
                <w:sz w:val="20"/>
              </w:rPr>
              <w:t>CPs, Consultations and Change Reports</w:t>
            </w:r>
          </w:p>
          <w:p w14:paraId="3258A61A" w14:textId="77777777" w:rsidR="00B46F40" w:rsidRPr="00B46F40" w:rsidRDefault="00B46F40" w:rsidP="009106CD">
            <w:pPr>
              <w:pStyle w:val="ListParagraph"/>
              <w:keepNext/>
              <w:numPr>
                <w:ilvl w:val="0"/>
                <w:numId w:val="9"/>
              </w:numPr>
              <w:ind w:left="317" w:hanging="283"/>
              <w:rPr>
                <w:rFonts w:asciiTheme="minorHAnsi" w:hAnsiTheme="minorHAnsi"/>
                <w:sz w:val="20"/>
              </w:rPr>
            </w:pPr>
            <w:r w:rsidRPr="00B46F40">
              <w:rPr>
                <w:rFonts w:asciiTheme="minorHAnsi" w:hAnsiTheme="minorHAnsi"/>
                <w:sz w:val="20"/>
              </w:rPr>
              <w:t>all the matters, minutes, reports, consultation responses, data and other information related to the change control process</w:t>
            </w:r>
          </w:p>
          <w:p w14:paraId="1402B59E" w14:textId="77777777" w:rsidR="00B46F40" w:rsidRDefault="00B46F40" w:rsidP="009106CD">
            <w:pPr>
              <w:keepNext/>
              <w:rPr>
                <w:rFonts w:asciiTheme="minorHAnsi" w:hAnsiTheme="minorHAnsi"/>
                <w:sz w:val="20"/>
              </w:rPr>
            </w:pPr>
          </w:p>
          <w:p w14:paraId="14CD59DE" w14:textId="08A6EA09" w:rsidR="00ED1880" w:rsidRPr="00FC59D7" w:rsidRDefault="00ED1880" w:rsidP="00ED1880">
            <w:pPr>
              <w:keepNext/>
              <w:rPr>
                <w:rFonts w:asciiTheme="minorHAnsi" w:hAnsiTheme="minorHAnsi"/>
                <w:sz w:val="20"/>
              </w:rPr>
            </w:pPr>
          </w:p>
        </w:tc>
        <w:tc>
          <w:tcPr>
            <w:tcW w:w="3685" w:type="dxa"/>
          </w:tcPr>
          <w:p w14:paraId="5F0EA544" w14:textId="77777777" w:rsidR="00ED1880" w:rsidRDefault="00ED1880" w:rsidP="00ED1880">
            <w:pPr>
              <w:keepNext/>
              <w:rPr>
                <w:rFonts w:asciiTheme="minorHAnsi" w:hAnsiTheme="minorHAnsi"/>
                <w:sz w:val="20"/>
              </w:rPr>
            </w:pPr>
            <w:r>
              <w:rPr>
                <w:rFonts w:asciiTheme="minorHAnsi" w:hAnsiTheme="minorHAnsi"/>
                <w:sz w:val="20"/>
              </w:rPr>
              <w:t xml:space="preserve">The right to request a copy of the DCUSA in return for a reasonable fee is moved to new Clause 5.3.10A. </w:t>
            </w:r>
          </w:p>
          <w:p w14:paraId="4FE7073B" w14:textId="77777777" w:rsidR="00ED1880" w:rsidRDefault="00ED1880" w:rsidP="00ED1880">
            <w:pPr>
              <w:keepNext/>
              <w:rPr>
                <w:rFonts w:asciiTheme="minorHAnsi" w:hAnsiTheme="minorHAnsi"/>
                <w:sz w:val="20"/>
              </w:rPr>
            </w:pPr>
          </w:p>
          <w:p w14:paraId="6D0D40FE" w14:textId="77777777" w:rsidR="00ED1880" w:rsidRDefault="00ED1880" w:rsidP="00ED1880">
            <w:pPr>
              <w:keepNext/>
              <w:rPr>
                <w:rFonts w:asciiTheme="minorHAnsi" w:hAnsiTheme="minorHAnsi"/>
                <w:sz w:val="20"/>
              </w:rPr>
            </w:pPr>
            <w:r>
              <w:rPr>
                <w:rFonts w:asciiTheme="minorHAnsi" w:hAnsiTheme="minorHAnsi"/>
                <w:sz w:val="20"/>
              </w:rPr>
              <w:t xml:space="preserve">In addition, this Clause introduces a right to request a hard copy of the following (subject to confidentiality clauses): </w:t>
            </w:r>
          </w:p>
          <w:p w14:paraId="308332F5" w14:textId="77777777" w:rsidR="00ED1880" w:rsidRDefault="00ED1880" w:rsidP="00ED1880">
            <w:pPr>
              <w:pStyle w:val="ListParagraph"/>
              <w:keepNext/>
              <w:numPr>
                <w:ilvl w:val="0"/>
                <w:numId w:val="9"/>
              </w:numPr>
              <w:ind w:left="317" w:hanging="283"/>
              <w:rPr>
                <w:rFonts w:asciiTheme="minorHAnsi" w:hAnsiTheme="minorHAnsi"/>
                <w:sz w:val="20"/>
              </w:rPr>
            </w:pPr>
            <w:r>
              <w:rPr>
                <w:rFonts w:asciiTheme="minorHAnsi" w:hAnsiTheme="minorHAnsi"/>
                <w:sz w:val="20"/>
              </w:rPr>
              <w:t>CPs, Consultations and Change Reports</w:t>
            </w:r>
          </w:p>
          <w:p w14:paraId="34469D06" w14:textId="77777777" w:rsidR="00ED1880" w:rsidRPr="00B46F40" w:rsidRDefault="00ED1880" w:rsidP="00ED1880">
            <w:pPr>
              <w:pStyle w:val="ListParagraph"/>
              <w:keepNext/>
              <w:numPr>
                <w:ilvl w:val="0"/>
                <w:numId w:val="9"/>
              </w:numPr>
              <w:ind w:left="317" w:hanging="283"/>
              <w:rPr>
                <w:rFonts w:asciiTheme="minorHAnsi" w:hAnsiTheme="minorHAnsi"/>
                <w:sz w:val="20"/>
              </w:rPr>
            </w:pPr>
            <w:r w:rsidRPr="00B46F40">
              <w:rPr>
                <w:rFonts w:asciiTheme="minorHAnsi" w:hAnsiTheme="minorHAnsi"/>
                <w:sz w:val="20"/>
              </w:rPr>
              <w:t>all the matters, minutes, reports, consultation responses, data and other information related to the change control process</w:t>
            </w:r>
          </w:p>
          <w:p w14:paraId="219EAFEA" w14:textId="77777777" w:rsidR="00ED1880" w:rsidRDefault="00ED1880" w:rsidP="009106CD">
            <w:pPr>
              <w:keepNext/>
              <w:rPr>
                <w:rFonts w:asciiTheme="minorHAnsi" w:hAnsiTheme="minorHAnsi"/>
                <w:sz w:val="20"/>
              </w:rPr>
            </w:pPr>
          </w:p>
          <w:p w14:paraId="24FD66D4" w14:textId="4363EA39" w:rsidR="00ED1880" w:rsidRPr="00FC59D7" w:rsidRDefault="00ED1880" w:rsidP="009106CD">
            <w:pPr>
              <w:keepNext/>
              <w:rPr>
                <w:rFonts w:asciiTheme="minorHAnsi" w:hAnsiTheme="minorHAnsi"/>
                <w:sz w:val="20"/>
              </w:rPr>
            </w:pPr>
            <w:ins w:id="12" w:author="Roz" w:date="2015-07-10T10:43:00Z">
              <w:r>
                <w:rPr>
                  <w:rFonts w:asciiTheme="minorHAnsi" w:hAnsiTheme="minorHAnsi"/>
                  <w:sz w:val="20"/>
                </w:rPr>
                <w:t>Unlike, DCP 211, under DCP 211A these documents can only be requested if they were issued after the implementation date of DCP 211A.</w:t>
              </w:r>
            </w:ins>
          </w:p>
        </w:tc>
      </w:tr>
      <w:tr w:rsidR="00B46F40" w:rsidRPr="00FC59D7" w14:paraId="0E5814A8" w14:textId="77777777" w:rsidTr="00443E24">
        <w:tc>
          <w:tcPr>
            <w:tcW w:w="1985" w:type="dxa"/>
          </w:tcPr>
          <w:p w14:paraId="3F15AA65" w14:textId="7091208D" w:rsidR="00257124" w:rsidRDefault="00F245EB" w:rsidP="009106CD">
            <w:pPr>
              <w:keepNext/>
              <w:rPr>
                <w:rFonts w:asciiTheme="minorHAnsi" w:hAnsiTheme="minorHAnsi"/>
                <w:sz w:val="20"/>
              </w:rPr>
            </w:pPr>
            <w:r>
              <w:rPr>
                <w:rFonts w:asciiTheme="minorHAnsi" w:hAnsiTheme="minorHAnsi"/>
                <w:sz w:val="20"/>
              </w:rPr>
              <w:t>Paragraph 3, Schedule 14</w:t>
            </w:r>
          </w:p>
          <w:p w14:paraId="40674846" w14:textId="554C8C9B" w:rsidR="00257124" w:rsidRDefault="00257124" w:rsidP="009106CD">
            <w:pPr>
              <w:keepNext/>
              <w:rPr>
                <w:rFonts w:asciiTheme="minorHAnsi" w:hAnsiTheme="minorHAnsi"/>
                <w:sz w:val="20"/>
              </w:rPr>
            </w:pPr>
          </w:p>
          <w:p w14:paraId="11226BE0" w14:textId="1237677D" w:rsidR="00B46F40" w:rsidRDefault="00257124" w:rsidP="009106CD">
            <w:pPr>
              <w:keepNext/>
              <w:rPr>
                <w:rFonts w:asciiTheme="minorHAnsi" w:hAnsiTheme="minorHAnsi"/>
                <w:sz w:val="20"/>
              </w:rPr>
            </w:pPr>
            <w:r>
              <w:rPr>
                <w:rFonts w:asciiTheme="minorHAnsi" w:hAnsiTheme="minorHAnsi"/>
                <w:sz w:val="20"/>
              </w:rPr>
              <w:lastRenderedPageBreak/>
              <w:t xml:space="preserve">This </w:t>
            </w:r>
            <w:r w:rsidR="0099028D">
              <w:rPr>
                <w:rFonts w:asciiTheme="minorHAnsi" w:hAnsiTheme="minorHAnsi"/>
                <w:sz w:val="20"/>
              </w:rPr>
              <w:t>P</w:t>
            </w:r>
            <w:r>
              <w:rPr>
                <w:rFonts w:asciiTheme="minorHAnsi" w:hAnsiTheme="minorHAnsi"/>
                <w:sz w:val="20"/>
              </w:rPr>
              <w:t>aragraph currently states that the DCUSA Document (excluding the Revenue Protection Code of Practice)</w:t>
            </w:r>
            <w:r w:rsidR="00A93659">
              <w:rPr>
                <w:rFonts w:asciiTheme="minorHAnsi" w:hAnsiTheme="minorHAnsi"/>
                <w:sz w:val="20"/>
              </w:rPr>
              <w:t xml:space="preserve">, </w:t>
            </w:r>
            <w:r>
              <w:rPr>
                <w:rFonts w:asciiTheme="minorHAnsi" w:hAnsiTheme="minorHAnsi"/>
                <w:sz w:val="20"/>
              </w:rPr>
              <w:t xml:space="preserve">a list of Parties and the Change Register should be available on the Public </w:t>
            </w:r>
            <w:r w:rsidR="00A93659">
              <w:rPr>
                <w:rFonts w:asciiTheme="minorHAnsi" w:hAnsiTheme="minorHAnsi"/>
                <w:sz w:val="20"/>
              </w:rPr>
              <w:t>p</w:t>
            </w:r>
            <w:r>
              <w:rPr>
                <w:rFonts w:asciiTheme="minorHAnsi" w:hAnsiTheme="minorHAnsi"/>
                <w:sz w:val="20"/>
              </w:rPr>
              <w:t>ages</w:t>
            </w:r>
            <w:r w:rsidR="00710063">
              <w:rPr>
                <w:rFonts w:asciiTheme="minorHAnsi" w:hAnsiTheme="minorHAnsi"/>
                <w:sz w:val="20"/>
              </w:rPr>
              <w:t>.</w:t>
            </w:r>
          </w:p>
          <w:p w14:paraId="24ECE230" w14:textId="77777777" w:rsidR="00710063" w:rsidRDefault="00710063" w:rsidP="009106CD">
            <w:pPr>
              <w:keepNext/>
              <w:rPr>
                <w:rFonts w:asciiTheme="minorHAnsi" w:hAnsiTheme="minorHAnsi"/>
                <w:sz w:val="20"/>
              </w:rPr>
            </w:pPr>
            <w:r>
              <w:rPr>
                <w:rFonts w:asciiTheme="minorHAnsi" w:hAnsiTheme="minorHAnsi"/>
                <w:sz w:val="20"/>
              </w:rPr>
              <w:br/>
              <w:t xml:space="preserve">It also states that the full DCUSA document, meeting minutes and contact details should only be available through the password protected pages. </w:t>
            </w:r>
          </w:p>
          <w:p w14:paraId="74BAF4B7" w14:textId="4526D2CB" w:rsidR="00443E24" w:rsidRPr="00257124" w:rsidRDefault="00443E24" w:rsidP="009106CD">
            <w:pPr>
              <w:keepNext/>
              <w:rPr>
                <w:rFonts w:asciiTheme="minorHAnsi" w:hAnsiTheme="minorHAnsi"/>
                <w:sz w:val="20"/>
              </w:rPr>
            </w:pPr>
          </w:p>
        </w:tc>
        <w:tc>
          <w:tcPr>
            <w:tcW w:w="3686" w:type="dxa"/>
          </w:tcPr>
          <w:p w14:paraId="085370B7" w14:textId="5F489305" w:rsidR="005577BD" w:rsidRDefault="00F245EB" w:rsidP="009106CD">
            <w:pPr>
              <w:keepNext/>
              <w:rPr>
                <w:rFonts w:asciiTheme="minorHAnsi" w:hAnsiTheme="minorHAnsi"/>
                <w:sz w:val="20"/>
              </w:rPr>
            </w:pPr>
            <w:r>
              <w:rPr>
                <w:rFonts w:asciiTheme="minorHAnsi" w:hAnsiTheme="minorHAnsi"/>
                <w:sz w:val="20"/>
              </w:rPr>
              <w:lastRenderedPageBreak/>
              <w:t xml:space="preserve">This </w:t>
            </w:r>
            <w:r w:rsidR="0099028D">
              <w:rPr>
                <w:rFonts w:asciiTheme="minorHAnsi" w:hAnsiTheme="minorHAnsi"/>
                <w:sz w:val="20"/>
              </w:rPr>
              <w:t>Paragraph</w:t>
            </w:r>
            <w:r>
              <w:rPr>
                <w:rFonts w:asciiTheme="minorHAnsi" w:hAnsiTheme="minorHAnsi"/>
                <w:sz w:val="20"/>
              </w:rPr>
              <w:t xml:space="preserve"> is amended to </w:t>
            </w:r>
            <w:r w:rsidR="005577BD">
              <w:rPr>
                <w:rFonts w:asciiTheme="minorHAnsi" w:hAnsiTheme="minorHAnsi"/>
                <w:sz w:val="20"/>
              </w:rPr>
              <w:t xml:space="preserve">add the </w:t>
            </w:r>
            <w:r w:rsidR="001351AC">
              <w:rPr>
                <w:rFonts w:asciiTheme="minorHAnsi" w:hAnsiTheme="minorHAnsi"/>
                <w:sz w:val="20"/>
              </w:rPr>
              <w:t xml:space="preserve">following </w:t>
            </w:r>
            <w:r w:rsidR="005577BD">
              <w:rPr>
                <w:rFonts w:asciiTheme="minorHAnsi" w:hAnsiTheme="minorHAnsi"/>
                <w:sz w:val="20"/>
              </w:rPr>
              <w:t xml:space="preserve"> to the list of items available on the Public pages (subject to confidentiality </w:t>
            </w:r>
            <w:r w:rsidR="005577BD">
              <w:rPr>
                <w:rFonts w:asciiTheme="minorHAnsi" w:hAnsiTheme="minorHAnsi"/>
                <w:sz w:val="20"/>
              </w:rPr>
              <w:lastRenderedPageBreak/>
              <w:t xml:space="preserve">clauses) </w:t>
            </w:r>
            <w:r w:rsidR="00A93659">
              <w:rPr>
                <w:rFonts w:asciiTheme="minorHAnsi" w:hAnsiTheme="minorHAnsi"/>
                <w:sz w:val="20"/>
              </w:rPr>
              <w:t>:</w:t>
            </w:r>
          </w:p>
          <w:p w14:paraId="0417CD30" w14:textId="16BAC9B8" w:rsidR="005577BD" w:rsidRDefault="005577BD" w:rsidP="009106CD">
            <w:pPr>
              <w:pStyle w:val="ListParagraph"/>
              <w:keepNext/>
              <w:numPr>
                <w:ilvl w:val="0"/>
                <w:numId w:val="9"/>
              </w:numPr>
              <w:ind w:left="317" w:hanging="283"/>
              <w:rPr>
                <w:rFonts w:asciiTheme="minorHAnsi" w:hAnsiTheme="minorHAnsi"/>
                <w:sz w:val="20"/>
              </w:rPr>
            </w:pPr>
            <w:r>
              <w:rPr>
                <w:rFonts w:asciiTheme="minorHAnsi" w:hAnsiTheme="minorHAnsi"/>
                <w:sz w:val="20"/>
              </w:rPr>
              <w:t>CPs, Consultations and Change Reports issued after 31 May 2014</w:t>
            </w:r>
          </w:p>
          <w:p w14:paraId="229CD25C" w14:textId="0B520061" w:rsidR="005577BD" w:rsidRDefault="005577BD" w:rsidP="009106CD">
            <w:pPr>
              <w:pStyle w:val="ListParagraph"/>
              <w:keepNext/>
              <w:numPr>
                <w:ilvl w:val="0"/>
                <w:numId w:val="9"/>
              </w:numPr>
              <w:ind w:left="317" w:hanging="283"/>
              <w:rPr>
                <w:rFonts w:asciiTheme="minorHAnsi" w:hAnsiTheme="minorHAnsi"/>
                <w:sz w:val="20"/>
              </w:rPr>
            </w:pPr>
            <w:proofErr w:type="gramStart"/>
            <w:r w:rsidRPr="00B46F40">
              <w:rPr>
                <w:rFonts w:asciiTheme="minorHAnsi" w:hAnsiTheme="minorHAnsi"/>
                <w:sz w:val="20"/>
              </w:rPr>
              <w:t>all</w:t>
            </w:r>
            <w:proofErr w:type="gramEnd"/>
            <w:r w:rsidRPr="00B46F40">
              <w:rPr>
                <w:rFonts w:asciiTheme="minorHAnsi" w:hAnsiTheme="minorHAnsi"/>
                <w:sz w:val="20"/>
              </w:rPr>
              <w:t xml:space="preserve"> the matters, minutes, reports, consultation responses, data and other information related to the change control process</w:t>
            </w:r>
            <w:r>
              <w:rPr>
                <w:rFonts w:asciiTheme="minorHAnsi" w:hAnsiTheme="minorHAnsi"/>
                <w:sz w:val="20"/>
              </w:rPr>
              <w:t xml:space="preserve"> produced after 31 May 2014</w:t>
            </w:r>
            <w:r w:rsidR="001351AC">
              <w:rPr>
                <w:rFonts w:asciiTheme="minorHAnsi" w:hAnsiTheme="minorHAnsi"/>
                <w:sz w:val="20"/>
              </w:rPr>
              <w:t xml:space="preserve">, excluding </w:t>
            </w:r>
            <w:r w:rsidR="0099028D">
              <w:rPr>
                <w:rFonts w:asciiTheme="minorHAnsi" w:hAnsiTheme="minorHAnsi"/>
                <w:sz w:val="20"/>
              </w:rPr>
              <w:t xml:space="preserve">Party </w:t>
            </w:r>
            <w:r w:rsidR="001351AC">
              <w:rPr>
                <w:rFonts w:asciiTheme="minorHAnsi" w:hAnsiTheme="minorHAnsi"/>
                <w:sz w:val="20"/>
              </w:rPr>
              <w:t>contact details.</w:t>
            </w:r>
          </w:p>
          <w:p w14:paraId="1E5AEDEA" w14:textId="77777777" w:rsidR="005577BD" w:rsidRDefault="005577BD" w:rsidP="009106CD">
            <w:pPr>
              <w:keepNext/>
              <w:ind w:left="34"/>
              <w:rPr>
                <w:rFonts w:asciiTheme="minorHAnsi" w:hAnsiTheme="minorHAnsi"/>
                <w:sz w:val="20"/>
              </w:rPr>
            </w:pPr>
          </w:p>
          <w:p w14:paraId="5AC9C186" w14:textId="7E3D0BAB" w:rsidR="005577BD" w:rsidRDefault="005577BD" w:rsidP="009106CD">
            <w:pPr>
              <w:keepNext/>
              <w:ind w:left="34"/>
              <w:rPr>
                <w:rFonts w:asciiTheme="minorHAnsi" w:hAnsiTheme="minorHAnsi"/>
                <w:sz w:val="20"/>
              </w:rPr>
            </w:pPr>
            <w:r>
              <w:rPr>
                <w:rFonts w:asciiTheme="minorHAnsi" w:hAnsiTheme="minorHAnsi"/>
                <w:sz w:val="20"/>
              </w:rPr>
              <w:t xml:space="preserve">The </w:t>
            </w:r>
            <w:r w:rsidR="0099028D">
              <w:rPr>
                <w:rFonts w:asciiTheme="minorHAnsi" w:hAnsiTheme="minorHAnsi"/>
                <w:sz w:val="20"/>
              </w:rPr>
              <w:t>Paragraph</w:t>
            </w:r>
            <w:r>
              <w:rPr>
                <w:rFonts w:asciiTheme="minorHAnsi" w:hAnsiTheme="minorHAnsi"/>
                <w:sz w:val="20"/>
              </w:rPr>
              <w:t xml:space="preserve"> is also amended to </w:t>
            </w:r>
            <w:r w:rsidR="007B3BAA">
              <w:rPr>
                <w:rFonts w:asciiTheme="minorHAnsi" w:hAnsiTheme="minorHAnsi"/>
                <w:sz w:val="20"/>
              </w:rPr>
              <w:t>remove the list of items that are only to be made accessible on the password protected pages</w:t>
            </w:r>
          </w:p>
          <w:p w14:paraId="3D36B9BC" w14:textId="51A21A81" w:rsidR="007B3BAA" w:rsidRPr="005577BD" w:rsidRDefault="007B3BAA" w:rsidP="009106CD">
            <w:pPr>
              <w:keepNext/>
              <w:ind w:left="34"/>
              <w:rPr>
                <w:rFonts w:asciiTheme="minorHAnsi" w:hAnsiTheme="minorHAnsi"/>
                <w:sz w:val="20"/>
              </w:rPr>
            </w:pPr>
          </w:p>
        </w:tc>
        <w:tc>
          <w:tcPr>
            <w:tcW w:w="3685" w:type="dxa"/>
          </w:tcPr>
          <w:p w14:paraId="58FDF79C" w14:textId="77777777" w:rsidR="00ED1880" w:rsidRDefault="00710063" w:rsidP="00ED1880">
            <w:pPr>
              <w:keepNext/>
              <w:rPr>
                <w:ins w:id="13" w:author="Roz" w:date="2015-07-10T10:48:00Z"/>
                <w:rFonts w:asciiTheme="minorHAnsi" w:hAnsiTheme="minorHAnsi"/>
                <w:sz w:val="20"/>
              </w:rPr>
            </w:pPr>
            <w:del w:id="14" w:author="Roz" w:date="2015-07-10T10:45:00Z">
              <w:r w:rsidDel="00ED1880">
                <w:rPr>
                  <w:rFonts w:asciiTheme="minorHAnsi" w:hAnsiTheme="minorHAnsi"/>
                  <w:sz w:val="20"/>
                </w:rPr>
                <w:lastRenderedPageBreak/>
                <w:delText>The list of items that should only be made available through the password protected pages</w:delText>
              </w:r>
              <w:r w:rsidR="0099028D" w:rsidDel="00ED1880">
                <w:rPr>
                  <w:rFonts w:asciiTheme="minorHAnsi" w:hAnsiTheme="minorHAnsi"/>
                  <w:sz w:val="20"/>
                </w:rPr>
                <w:delText xml:space="preserve"> is moved to a new paragraph 3B.</w:delText>
              </w:r>
              <w:r w:rsidDel="00ED1880">
                <w:rPr>
                  <w:rFonts w:asciiTheme="minorHAnsi" w:hAnsiTheme="minorHAnsi"/>
                  <w:sz w:val="20"/>
                </w:rPr>
                <w:delText xml:space="preserve">. </w:delText>
              </w:r>
            </w:del>
          </w:p>
          <w:p w14:paraId="000C0FBD" w14:textId="77777777" w:rsidR="00ED1880" w:rsidRDefault="00ED1880" w:rsidP="00ED1880">
            <w:pPr>
              <w:keepNext/>
              <w:rPr>
                <w:ins w:id="15" w:author="Roz" w:date="2015-07-10T10:48:00Z"/>
                <w:rFonts w:asciiTheme="minorHAnsi" w:hAnsiTheme="minorHAnsi"/>
                <w:sz w:val="20"/>
              </w:rPr>
            </w:pPr>
          </w:p>
          <w:p w14:paraId="7BDA9102" w14:textId="2210F823" w:rsidR="00ED1880" w:rsidRDefault="00ED1880" w:rsidP="00ED1880">
            <w:pPr>
              <w:keepNext/>
              <w:rPr>
                <w:ins w:id="16" w:author="Roz" w:date="2015-07-10T10:48:00Z"/>
                <w:rFonts w:asciiTheme="minorHAnsi" w:hAnsiTheme="minorHAnsi"/>
                <w:sz w:val="20"/>
              </w:rPr>
            </w:pPr>
            <w:ins w:id="17" w:author="Roz" w:date="2015-07-10T10:48:00Z">
              <w:r>
                <w:rPr>
                  <w:rFonts w:asciiTheme="minorHAnsi" w:hAnsiTheme="minorHAnsi"/>
                  <w:sz w:val="20"/>
                </w:rPr>
                <w:t>This Paragraph is amended to add the following  to the list of items available on the Public pages (subject to confidentiality clauses) :</w:t>
              </w:r>
            </w:ins>
          </w:p>
          <w:p w14:paraId="0AF9FD4E" w14:textId="4B2A61DF" w:rsidR="00ED1880" w:rsidRDefault="00ED1880" w:rsidP="00ED1880">
            <w:pPr>
              <w:pStyle w:val="ListParagraph"/>
              <w:keepNext/>
              <w:numPr>
                <w:ilvl w:val="0"/>
                <w:numId w:val="9"/>
              </w:numPr>
              <w:ind w:left="317" w:hanging="283"/>
              <w:rPr>
                <w:ins w:id="18" w:author="Roz" w:date="2015-07-10T10:48:00Z"/>
                <w:rFonts w:asciiTheme="minorHAnsi" w:hAnsiTheme="minorHAnsi"/>
                <w:sz w:val="20"/>
              </w:rPr>
            </w:pPr>
            <w:ins w:id="19" w:author="Roz" w:date="2015-07-10T10:48:00Z">
              <w:r>
                <w:rPr>
                  <w:rFonts w:asciiTheme="minorHAnsi" w:hAnsiTheme="minorHAnsi"/>
                  <w:sz w:val="20"/>
                </w:rPr>
                <w:t xml:space="preserve">CPs, Consultations and Change </w:t>
              </w:r>
              <w:r>
                <w:rPr>
                  <w:rFonts w:asciiTheme="minorHAnsi" w:hAnsiTheme="minorHAnsi"/>
                  <w:sz w:val="20"/>
                </w:rPr>
                <w:t>Reports issued after the implementation date of the CP</w:t>
              </w:r>
            </w:ins>
          </w:p>
          <w:p w14:paraId="33774B50" w14:textId="116228BE" w:rsidR="00ED1880" w:rsidRDefault="00ED1880" w:rsidP="00ED1880">
            <w:pPr>
              <w:pStyle w:val="ListParagraph"/>
              <w:keepNext/>
              <w:numPr>
                <w:ilvl w:val="0"/>
                <w:numId w:val="9"/>
              </w:numPr>
              <w:ind w:left="317" w:hanging="283"/>
              <w:rPr>
                <w:ins w:id="20" w:author="Roz" w:date="2015-07-10T10:48:00Z"/>
                <w:rFonts w:asciiTheme="minorHAnsi" w:hAnsiTheme="minorHAnsi"/>
                <w:sz w:val="20"/>
              </w:rPr>
            </w:pPr>
            <w:proofErr w:type="gramStart"/>
            <w:ins w:id="21" w:author="Roz" w:date="2015-07-10T10:48:00Z">
              <w:r w:rsidRPr="00B46F40">
                <w:rPr>
                  <w:rFonts w:asciiTheme="minorHAnsi" w:hAnsiTheme="minorHAnsi"/>
                  <w:sz w:val="20"/>
                </w:rPr>
                <w:t>all</w:t>
              </w:r>
              <w:proofErr w:type="gramEnd"/>
              <w:r w:rsidRPr="00B46F40">
                <w:rPr>
                  <w:rFonts w:asciiTheme="minorHAnsi" w:hAnsiTheme="minorHAnsi"/>
                  <w:sz w:val="20"/>
                </w:rPr>
                <w:t xml:space="preserve"> the matters, minutes, reports, consultation responses, data and other information related to the change control process</w:t>
              </w:r>
              <w:r>
                <w:rPr>
                  <w:rFonts w:asciiTheme="minorHAnsi" w:hAnsiTheme="minorHAnsi"/>
                  <w:sz w:val="20"/>
                </w:rPr>
                <w:t xml:space="preserve"> produced </w:t>
              </w:r>
              <w:r>
                <w:rPr>
                  <w:rFonts w:asciiTheme="minorHAnsi" w:hAnsiTheme="minorHAnsi"/>
                  <w:sz w:val="20"/>
                </w:rPr>
                <w:t>after the implementation date of the CP</w:t>
              </w:r>
              <w:r>
                <w:rPr>
                  <w:rFonts w:asciiTheme="minorHAnsi" w:hAnsiTheme="minorHAnsi"/>
                  <w:sz w:val="20"/>
                </w:rPr>
                <w:t>, excluding Party contact details.</w:t>
              </w:r>
            </w:ins>
          </w:p>
          <w:p w14:paraId="02911BD3" w14:textId="77777777" w:rsidR="00ED1880" w:rsidRDefault="00ED1880" w:rsidP="00ED1880">
            <w:pPr>
              <w:keepNext/>
              <w:ind w:left="34"/>
              <w:rPr>
                <w:ins w:id="22" w:author="Roz" w:date="2015-07-10T10:48:00Z"/>
                <w:rFonts w:asciiTheme="minorHAnsi" w:hAnsiTheme="minorHAnsi"/>
                <w:sz w:val="20"/>
              </w:rPr>
            </w:pPr>
          </w:p>
          <w:p w14:paraId="13E52660" w14:textId="77777777" w:rsidR="00ED1880" w:rsidRDefault="00ED1880" w:rsidP="00ED1880">
            <w:pPr>
              <w:keepNext/>
              <w:ind w:left="34"/>
              <w:rPr>
                <w:ins w:id="23" w:author="Roz" w:date="2015-07-10T10:48:00Z"/>
                <w:rFonts w:asciiTheme="minorHAnsi" w:hAnsiTheme="minorHAnsi"/>
                <w:sz w:val="20"/>
              </w:rPr>
            </w:pPr>
            <w:ins w:id="24" w:author="Roz" w:date="2015-07-10T10:48:00Z">
              <w:r>
                <w:rPr>
                  <w:rFonts w:asciiTheme="minorHAnsi" w:hAnsiTheme="minorHAnsi"/>
                  <w:sz w:val="20"/>
                </w:rPr>
                <w:t>The Paragraph is also amended to remove the list of items that are only to be made accessible on the password protected pages</w:t>
              </w:r>
            </w:ins>
          </w:p>
          <w:p w14:paraId="7780415A" w14:textId="392CDF25" w:rsidR="00B46F40" w:rsidRPr="00FC59D7" w:rsidRDefault="00B46F40" w:rsidP="009106CD">
            <w:pPr>
              <w:keepNext/>
              <w:rPr>
                <w:rFonts w:asciiTheme="minorHAnsi" w:hAnsiTheme="minorHAnsi"/>
                <w:sz w:val="20"/>
              </w:rPr>
            </w:pPr>
          </w:p>
        </w:tc>
      </w:tr>
      <w:tr w:rsidR="00C5254B" w:rsidRPr="00FC59D7" w14:paraId="2D43808A" w14:textId="77777777" w:rsidTr="00BD5051">
        <w:tc>
          <w:tcPr>
            <w:tcW w:w="1985" w:type="dxa"/>
          </w:tcPr>
          <w:p w14:paraId="4DDE9B7F" w14:textId="6FF9BCB8" w:rsidR="00C5254B" w:rsidRPr="00FC59D7" w:rsidRDefault="00C5254B" w:rsidP="009106CD">
            <w:pPr>
              <w:keepNext/>
              <w:rPr>
                <w:rFonts w:asciiTheme="minorHAnsi" w:hAnsiTheme="minorHAnsi"/>
                <w:sz w:val="20"/>
              </w:rPr>
            </w:pPr>
            <w:r>
              <w:rPr>
                <w:rFonts w:asciiTheme="minorHAnsi" w:hAnsiTheme="minorHAnsi"/>
                <w:sz w:val="20"/>
              </w:rPr>
              <w:lastRenderedPageBreak/>
              <w:t>New Paragraph 3A, Schedule 14</w:t>
            </w:r>
          </w:p>
        </w:tc>
        <w:tc>
          <w:tcPr>
            <w:tcW w:w="7371" w:type="dxa"/>
            <w:gridSpan w:val="2"/>
          </w:tcPr>
          <w:p w14:paraId="75C1A408" w14:textId="77777777" w:rsidR="00C5254B" w:rsidRDefault="00C5254B" w:rsidP="009106CD">
            <w:pPr>
              <w:keepNext/>
              <w:ind w:left="34"/>
              <w:rPr>
                <w:rFonts w:asciiTheme="minorHAnsi" w:hAnsiTheme="minorHAnsi"/>
                <w:sz w:val="20"/>
              </w:rPr>
            </w:pPr>
            <w:r>
              <w:rPr>
                <w:rFonts w:asciiTheme="minorHAnsi" w:hAnsiTheme="minorHAnsi"/>
                <w:sz w:val="20"/>
              </w:rPr>
              <w:t>This new Paragraph contains the list of items that are only to be made accessible on the password protected pages.</w:t>
            </w:r>
          </w:p>
          <w:p w14:paraId="20BEBFC5" w14:textId="77777777" w:rsidR="00C5254B" w:rsidRDefault="00C5254B" w:rsidP="009106CD">
            <w:pPr>
              <w:keepNext/>
              <w:ind w:left="34"/>
              <w:rPr>
                <w:rFonts w:asciiTheme="minorHAnsi" w:hAnsiTheme="minorHAnsi"/>
                <w:sz w:val="20"/>
              </w:rPr>
            </w:pPr>
            <w:r>
              <w:rPr>
                <w:rFonts w:asciiTheme="minorHAnsi" w:hAnsiTheme="minorHAnsi"/>
                <w:sz w:val="20"/>
              </w:rPr>
              <w:br/>
              <w:t xml:space="preserve">This list differs to the current DCUSA </w:t>
            </w:r>
            <w:proofErr w:type="gramStart"/>
            <w:r>
              <w:rPr>
                <w:rFonts w:asciiTheme="minorHAnsi" w:hAnsiTheme="minorHAnsi"/>
                <w:sz w:val="20"/>
              </w:rPr>
              <w:t>list  by</w:t>
            </w:r>
            <w:proofErr w:type="gramEnd"/>
            <w:r>
              <w:rPr>
                <w:rFonts w:asciiTheme="minorHAnsi" w:hAnsiTheme="minorHAnsi"/>
                <w:sz w:val="20"/>
              </w:rPr>
              <w:t xml:space="preserve"> the addition of the term  “</w:t>
            </w:r>
            <w:r w:rsidRPr="007B3BAA">
              <w:rPr>
                <w:rFonts w:asciiTheme="minorHAnsi" w:hAnsiTheme="minorHAnsi"/>
                <w:sz w:val="20"/>
              </w:rPr>
              <w:t>that are not accessible through the Public Pages</w:t>
            </w:r>
            <w:r>
              <w:rPr>
                <w:rFonts w:asciiTheme="minorHAnsi" w:hAnsiTheme="minorHAnsi"/>
                <w:sz w:val="20"/>
              </w:rPr>
              <w:t xml:space="preserve">” in relation to the publication of meeting minutes. </w:t>
            </w:r>
          </w:p>
          <w:p w14:paraId="52A8B563" w14:textId="12AC037A" w:rsidR="00C5254B" w:rsidRPr="00FC59D7" w:rsidRDefault="00C5254B" w:rsidP="009106CD">
            <w:pPr>
              <w:keepNext/>
              <w:rPr>
                <w:rFonts w:asciiTheme="minorHAnsi" w:hAnsiTheme="minorHAnsi"/>
                <w:sz w:val="20"/>
              </w:rPr>
            </w:pPr>
            <w:del w:id="25" w:author="Roz" w:date="2015-07-10T10:49:00Z">
              <w:r w:rsidDel="00C5254B">
                <w:rPr>
                  <w:rFonts w:asciiTheme="minorHAnsi" w:hAnsiTheme="minorHAnsi"/>
                  <w:sz w:val="20"/>
                </w:rPr>
                <w:delText xml:space="preserve">This new Paragraph states that, with the exception of all documents published before the implementation date of DCP 211A and subject to confidentially clauses, all change control process documents shall be available on the Public pages. </w:delText>
              </w:r>
            </w:del>
          </w:p>
        </w:tc>
      </w:tr>
    </w:tbl>
    <w:p w14:paraId="2EAE012A" w14:textId="482A0D2B" w:rsidR="00443E24" w:rsidRDefault="00443E24" w:rsidP="009106CD">
      <w:pPr>
        <w:pStyle w:val="Heading2"/>
        <w:tabs>
          <w:tab w:val="num" w:pos="576"/>
        </w:tabs>
        <w:spacing w:line="360" w:lineRule="auto"/>
        <w:ind w:left="567" w:hanging="567"/>
        <w:rPr>
          <w:rFonts w:asciiTheme="minorHAnsi" w:hAnsiTheme="minorHAnsi"/>
          <w:sz w:val="22"/>
          <w:szCs w:val="22"/>
        </w:rPr>
      </w:pPr>
      <w:r w:rsidRPr="00443E24">
        <w:rPr>
          <w:rFonts w:asciiTheme="minorHAnsi" w:hAnsiTheme="minorHAnsi"/>
          <w:sz w:val="22"/>
          <w:szCs w:val="22"/>
        </w:rPr>
        <w:t xml:space="preserve">The </w:t>
      </w:r>
      <w:r w:rsidR="00A93659">
        <w:rPr>
          <w:rFonts w:asciiTheme="minorHAnsi" w:hAnsiTheme="minorHAnsi"/>
          <w:sz w:val="22"/>
          <w:szCs w:val="22"/>
        </w:rPr>
        <w:t>following table provides an overview of the differences in impact between DCP 211 and DCP 211A.</w:t>
      </w:r>
    </w:p>
    <w:tbl>
      <w:tblPr>
        <w:tblStyle w:val="TableGrid"/>
        <w:tblW w:w="9356" w:type="dxa"/>
        <w:tblInd w:w="-34" w:type="dxa"/>
        <w:tblLook w:val="04A0" w:firstRow="1" w:lastRow="0" w:firstColumn="1" w:lastColumn="0" w:noHBand="0" w:noVBand="1"/>
      </w:tblPr>
      <w:tblGrid>
        <w:gridCol w:w="1985"/>
        <w:gridCol w:w="3686"/>
        <w:gridCol w:w="3685"/>
      </w:tblGrid>
      <w:tr w:rsidR="00443E24" w:rsidRPr="00B46F40" w14:paraId="703FE4DA" w14:textId="77777777" w:rsidTr="00D44B60">
        <w:tc>
          <w:tcPr>
            <w:tcW w:w="1985" w:type="dxa"/>
          </w:tcPr>
          <w:p w14:paraId="6689C553" w14:textId="6A9B88D4" w:rsidR="00443E24" w:rsidRPr="00B46F40" w:rsidRDefault="00443E24" w:rsidP="009106CD">
            <w:pPr>
              <w:keepNext/>
              <w:rPr>
                <w:rFonts w:asciiTheme="minorHAnsi" w:hAnsiTheme="minorHAnsi"/>
                <w:b/>
                <w:sz w:val="20"/>
              </w:rPr>
            </w:pPr>
            <w:r>
              <w:rPr>
                <w:rFonts w:asciiTheme="minorHAnsi" w:hAnsiTheme="minorHAnsi"/>
                <w:b/>
                <w:sz w:val="20"/>
              </w:rPr>
              <w:t xml:space="preserve">Area </w:t>
            </w:r>
          </w:p>
        </w:tc>
        <w:tc>
          <w:tcPr>
            <w:tcW w:w="3686" w:type="dxa"/>
          </w:tcPr>
          <w:p w14:paraId="4E63E435" w14:textId="77777777" w:rsidR="00443E24" w:rsidRPr="00B46F40" w:rsidRDefault="00443E24" w:rsidP="009106CD">
            <w:pPr>
              <w:keepNext/>
              <w:rPr>
                <w:rFonts w:asciiTheme="minorHAnsi" w:hAnsiTheme="minorHAnsi"/>
                <w:b/>
                <w:sz w:val="20"/>
              </w:rPr>
            </w:pPr>
            <w:r w:rsidRPr="00B46F40">
              <w:rPr>
                <w:rFonts w:asciiTheme="minorHAnsi" w:hAnsiTheme="minorHAnsi"/>
                <w:b/>
                <w:sz w:val="20"/>
              </w:rPr>
              <w:t xml:space="preserve">DCP 211 </w:t>
            </w:r>
          </w:p>
        </w:tc>
        <w:tc>
          <w:tcPr>
            <w:tcW w:w="3685" w:type="dxa"/>
          </w:tcPr>
          <w:p w14:paraId="6936A409" w14:textId="77777777" w:rsidR="00443E24" w:rsidRPr="00B46F40" w:rsidRDefault="00443E24" w:rsidP="009106CD">
            <w:pPr>
              <w:keepNext/>
              <w:rPr>
                <w:rFonts w:asciiTheme="minorHAnsi" w:hAnsiTheme="minorHAnsi"/>
                <w:b/>
                <w:sz w:val="20"/>
              </w:rPr>
            </w:pPr>
            <w:r w:rsidRPr="00B46F40">
              <w:rPr>
                <w:rFonts w:asciiTheme="minorHAnsi" w:hAnsiTheme="minorHAnsi"/>
                <w:b/>
                <w:sz w:val="20"/>
              </w:rPr>
              <w:t xml:space="preserve">DCP 211A </w:t>
            </w:r>
          </w:p>
        </w:tc>
      </w:tr>
      <w:tr w:rsidR="00443E24" w:rsidRPr="00FC59D7" w14:paraId="273C7FB9" w14:textId="77777777" w:rsidTr="00D44B60">
        <w:tc>
          <w:tcPr>
            <w:tcW w:w="1985" w:type="dxa"/>
          </w:tcPr>
          <w:p w14:paraId="64693F84" w14:textId="634597D4" w:rsidR="00443E24" w:rsidRPr="00FC59D7" w:rsidRDefault="00443E24" w:rsidP="009106CD">
            <w:pPr>
              <w:keepNext/>
              <w:rPr>
                <w:rFonts w:asciiTheme="minorHAnsi" w:hAnsiTheme="minorHAnsi"/>
                <w:sz w:val="20"/>
              </w:rPr>
            </w:pPr>
            <w:r>
              <w:rPr>
                <w:rFonts w:asciiTheme="minorHAnsi" w:hAnsiTheme="minorHAnsi"/>
                <w:sz w:val="20"/>
              </w:rPr>
              <w:t xml:space="preserve">Impact on DCUSA Parties </w:t>
            </w:r>
          </w:p>
        </w:tc>
        <w:tc>
          <w:tcPr>
            <w:tcW w:w="3686" w:type="dxa"/>
          </w:tcPr>
          <w:p w14:paraId="78A22994" w14:textId="1BDEA8B7" w:rsidR="00792D25" w:rsidRDefault="00A93659" w:rsidP="009106CD">
            <w:pPr>
              <w:keepNext/>
              <w:rPr>
                <w:rFonts w:asciiTheme="minorHAnsi" w:hAnsiTheme="minorHAnsi"/>
                <w:sz w:val="20"/>
              </w:rPr>
            </w:pPr>
            <w:r>
              <w:rPr>
                <w:rFonts w:asciiTheme="minorHAnsi" w:hAnsiTheme="minorHAnsi"/>
                <w:sz w:val="20"/>
              </w:rPr>
              <w:t>With regards to DCP 211, c</w:t>
            </w:r>
            <w:r w:rsidR="003A37A9">
              <w:rPr>
                <w:rFonts w:asciiTheme="minorHAnsi" w:hAnsiTheme="minorHAnsi"/>
                <w:sz w:val="20"/>
              </w:rPr>
              <w:t xml:space="preserve">onsultation respondents expressed concerns that </w:t>
            </w:r>
            <w:r w:rsidR="00B270E9">
              <w:rPr>
                <w:rFonts w:asciiTheme="minorHAnsi" w:hAnsiTheme="minorHAnsi"/>
                <w:sz w:val="20"/>
              </w:rPr>
              <w:t xml:space="preserve">Parties </w:t>
            </w:r>
            <w:r w:rsidR="00B5643B">
              <w:rPr>
                <w:rFonts w:asciiTheme="minorHAnsi" w:hAnsiTheme="minorHAnsi"/>
                <w:sz w:val="20"/>
              </w:rPr>
              <w:t>would</w:t>
            </w:r>
            <w:r w:rsidR="00B270E9">
              <w:rPr>
                <w:rFonts w:asciiTheme="minorHAnsi" w:hAnsiTheme="minorHAnsi"/>
                <w:sz w:val="20"/>
              </w:rPr>
              <w:t xml:space="preserve"> not have</w:t>
            </w:r>
            <w:r w:rsidR="003A37A9">
              <w:rPr>
                <w:rFonts w:asciiTheme="minorHAnsi" w:hAnsiTheme="minorHAnsi"/>
                <w:sz w:val="20"/>
              </w:rPr>
              <w:t xml:space="preserve"> </w:t>
            </w:r>
            <w:r w:rsidR="00B5643B">
              <w:rPr>
                <w:rFonts w:asciiTheme="minorHAnsi" w:hAnsiTheme="minorHAnsi"/>
                <w:sz w:val="20"/>
              </w:rPr>
              <w:t>expected</w:t>
            </w:r>
            <w:r w:rsidR="003A37A9">
              <w:rPr>
                <w:rFonts w:asciiTheme="minorHAnsi" w:hAnsiTheme="minorHAnsi"/>
                <w:sz w:val="20"/>
              </w:rPr>
              <w:t xml:space="preserve"> that </w:t>
            </w:r>
            <w:r w:rsidR="00D40FC9">
              <w:rPr>
                <w:rFonts w:asciiTheme="minorHAnsi" w:hAnsiTheme="minorHAnsi"/>
                <w:sz w:val="20"/>
              </w:rPr>
              <w:t xml:space="preserve">information </w:t>
            </w:r>
            <w:r w:rsidR="00B270E9">
              <w:rPr>
                <w:rFonts w:asciiTheme="minorHAnsi" w:hAnsiTheme="minorHAnsi"/>
                <w:sz w:val="20"/>
              </w:rPr>
              <w:t xml:space="preserve">that </w:t>
            </w:r>
            <w:r w:rsidR="00D40FC9">
              <w:rPr>
                <w:rFonts w:asciiTheme="minorHAnsi" w:hAnsiTheme="minorHAnsi"/>
                <w:sz w:val="20"/>
              </w:rPr>
              <w:t xml:space="preserve">they were providing </w:t>
            </w:r>
            <w:r w:rsidR="00B5643B">
              <w:rPr>
                <w:rFonts w:asciiTheme="minorHAnsi" w:hAnsiTheme="minorHAnsi"/>
                <w:sz w:val="20"/>
              </w:rPr>
              <w:t>c</w:t>
            </w:r>
            <w:r w:rsidR="00D40FC9">
              <w:rPr>
                <w:rFonts w:asciiTheme="minorHAnsi" w:hAnsiTheme="minorHAnsi"/>
                <w:sz w:val="20"/>
              </w:rPr>
              <w:t>ould retrospectively be published to a wider audience</w:t>
            </w:r>
            <w:r w:rsidR="00217F73">
              <w:rPr>
                <w:rFonts w:asciiTheme="minorHAnsi" w:hAnsiTheme="minorHAnsi"/>
                <w:sz w:val="20"/>
              </w:rPr>
              <w:t>.  If this had been known, information might not have been provided at all; may have been expressed differently; or may have been provided under confidentiality</w:t>
            </w:r>
            <w:r w:rsidR="00B270E9">
              <w:rPr>
                <w:rFonts w:asciiTheme="minorHAnsi" w:hAnsiTheme="minorHAnsi"/>
                <w:sz w:val="20"/>
              </w:rPr>
              <w:t xml:space="preserve">. </w:t>
            </w:r>
          </w:p>
          <w:p w14:paraId="619AF315" w14:textId="00EF5525" w:rsidR="00B270E9" w:rsidRPr="00FC59D7" w:rsidRDefault="00B270E9" w:rsidP="009106CD">
            <w:pPr>
              <w:keepNext/>
              <w:rPr>
                <w:rFonts w:asciiTheme="minorHAnsi" w:hAnsiTheme="minorHAnsi"/>
                <w:sz w:val="20"/>
              </w:rPr>
            </w:pPr>
          </w:p>
        </w:tc>
        <w:tc>
          <w:tcPr>
            <w:tcW w:w="3685" w:type="dxa"/>
          </w:tcPr>
          <w:p w14:paraId="106C566E" w14:textId="6F7AD3AE" w:rsidR="00443E24" w:rsidRPr="00FC59D7" w:rsidRDefault="00B270E9" w:rsidP="009106CD">
            <w:pPr>
              <w:keepNext/>
              <w:rPr>
                <w:rFonts w:asciiTheme="minorHAnsi" w:hAnsiTheme="minorHAnsi"/>
                <w:sz w:val="20"/>
              </w:rPr>
            </w:pPr>
            <w:r>
              <w:rPr>
                <w:rFonts w:asciiTheme="minorHAnsi" w:hAnsiTheme="minorHAnsi"/>
                <w:sz w:val="20"/>
              </w:rPr>
              <w:t xml:space="preserve">DCP 211A will not apply retrospectively, thus </w:t>
            </w:r>
            <w:r w:rsidR="002B69B4">
              <w:rPr>
                <w:rFonts w:asciiTheme="minorHAnsi" w:hAnsiTheme="minorHAnsi"/>
                <w:sz w:val="20"/>
              </w:rPr>
              <w:t xml:space="preserve">this is not a concern under DCP 211A. </w:t>
            </w:r>
          </w:p>
        </w:tc>
      </w:tr>
      <w:tr w:rsidR="00443E24" w:rsidRPr="00FC59D7" w14:paraId="4024F03B" w14:textId="77777777" w:rsidTr="00D44B60">
        <w:tc>
          <w:tcPr>
            <w:tcW w:w="1985" w:type="dxa"/>
          </w:tcPr>
          <w:p w14:paraId="181F090E" w14:textId="645BD51B" w:rsidR="00443E24" w:rsidRDefault="00FB1CFC" w:rsidP="009106CD">
            <w:pPr>
              <w:keepNext/>
              <w:rPr>
                <w:rFonts w:asciiTheme="minorHAnsi" w:hAnsiTheme="minorHAnsi"/>
                <w:sz w:val="20"/>
              </w:rPr>
            </w:pPr>
            <w:r>
              <w:rPr>
                <w:rFonts w:asciiTheme="minorHAnsi" w:hAnsiTheme="minorHAnsi"/>
                <w:sz w:val="20"/>
              </w:rPr>
              <w:t xml:space="preserve">Impact on non-DCUSA Parties </w:t>
            </w:r>
          </w:p>
        </w:tc>
        <w:tc>
          <w:tcPr>
            <w:tcW w:w="3686" w:type="dxa"/>
          </w:tcPr>
          <w:p w14:paraId="4F1D3A46" w14:textId="575E3585" w:rsidR="00F743F1" w:rsidRDefault="002B69B4" w:rsidP="009106CD">
            <w:pPr>
              <w:keepNext/>
              <w:rPr>
                <w:rFonts w:asciiTheme="minorHAnsi" w:hAnsiTheme="minorHAnsi"/>
                <w:sz w:val="20"/>
              </w:rPr>
            </w:pPr>
            <w:r>
              <w:rPr>
                <w:rFonts w:asciiTheme="minorHAnsi" w:hAnsiTheme="minorHAnsi"/>
                <w:sz w:val="20"/>
              </w:rPr>
              <w:t xml:space="preserve">Under DCP 211 those without a website account will be able to access all documents published after 31 May 2014 on the DCUSA website </w:t>
            </w:r>
            <w:r w:rsidR="00F743F1">
              <w:rPr>
                <w:rFonts w:asciiTheme="minorHAnsi" w:hAnsiTheme="minorHAnsi"/>
                <w:sz w:val="20"/>
              </w:rPr>
              <w:t xml:space="preserve">(subject to confidentiality </w:t>
            </w:r>
            <w:r w:rsidR="00521B01">
              <w:rPr>
                <w:rFonts w:asciiTheme="minorHAnsi" w:hAnsiTheme="minorHAnsi"/>
                <w:sz w:val="20"/>
              </w:rPr>
              <w:t>restrictions</w:t>
            </w:r>
            <w:r w:rsidR="00F743F1">
              <w:rPr>
                <w:rFonts w:asciiTheme="minorHAnsi" w:hAnsiTheme="minorHAnsi"/>
                <w:sz w:val="20"/>
              </w:rPr>
              <w:t xml:space="preserve">). </w:t>
            </w:r>
          </w:p>
          <w:p w14:paraId="62E3FADB" w14:textId="77777777" w:rsidR="00F743F1" w:rsidRDefault="00F743F1" w:rsidP="009106CD">
            <w:pPr>
              <w:keepNext/>
              <w:rPr>
                <w:rFonts w:asciiTheme="minorHAnsi" w:hAnsiTheme="minorHAnsi"/>
                <w:sz w:val="20"/>
              </w:rPr>
            </w:pPr>
          </w:p>
          <w:p w14:paraId="28205CCF" w14:textId="450F9F8A" w:rsidR="002B69B4" w:rsidRDefault="00F743F1" w:rsidP="009106CD">
            <w:pPr>
              <w:keepNext/>
              <w:rPr>
                <w:rFonts w:asciiTheme="minorHAnsi" w:hAnsiTheme="minorHAnsi"/>
                <w:sz w:val="20"/>
              </w:rPr>
            </w:pPr>
            <w:r>
              <w:rPr>
                <w:rFonts w:asciiTheme="minorHAnsi" w:hAnsiTheme="minorHAnsi"/>
                <w:sz w:val="20"/>
              </w:rPr>
              <w:t>T</w:t>
            </w:r>
            <w:r w:rsidR="002B69B4">
              <w:rPr>
                <w:rFonts w:asciiTheme="minorHAnsi" w:hAnsiTheme="minorHAnsi"/>
                <w:sz w:val="20"/>
              </w:rPr>
              <w:t xml:space="preserve">hey will also be able to request earlier documents (subject to confidentiality </w:t>
            </w:r>
            <w:r w:rsidR="00521B01">
              <w:rPr>
                <w:rFonts w:asciiTheme="minorHAnsi" w:hAnsiTheme="minorHAnsi"/>
                <w:sz w:val="20"/>
              </w:rPr>
              <w:t>restriction</w:t>
            </w:r>
            <w:r w:rsidR="002B69B4">
              <w:rPr>
                <w:rFonts w:asciiTheme="minorHAnsi" w:hAnsiTheme="minorHAnsi"/>
                <w:sz w:val="20"/>
              </w:rPr>
              <w:t>)</w:t>
            </w:r>
            <w:r>
              <w:rPr>
                <w:rFonts w:asciiTheme="minorHAnsi" w:hAnsiTheme="minorHAnsi"/>
                <w:sz w:val="20"/>
              </w:rPr>
              <w:t xml:space="preserve"> in return for a reasonable fee.</w:t>
            </w:r>
          </w:p>
          <w:p w14:paraId="70D1B9A4" w14:textId="77777777" w:rsidR="00F743F1" w:rsidRDefault="00F743F1" w:rsidP="009106CD">
            <w:pPr>
              <w:keepNext/>
              <w:rPr>
                <w:rFonts w:asciiTheme="minorHAnsi" w:hAnsiTheme="minorHAnsi"/>
                <w:sz w:val="20"/>
              </w:rPr>
            </w:pPr>
          </w:p>
          <w:p w14:paraId="3132C9F5" w14:textId="47FB2B1A" w:rsidR="00443E24" w:rsidRDefault="00521B01" w:rsidP="009106CD">
            <w:pPr>
              <w:keepNext/>
              <w:rPr>
                <w:rFonts w:asciiTheme="minorHAnsi" w:hAnsiTheme="minorHAnsi"/>
                <w:sz w:val="20"/>
              </w:rPr>
            </w:pPr>
            <w:r>
              <w:rPr>
                <w:rFonts w:asciiTheme="minorHAnsi" w:hAnsiTheme="minorHAnsi"/>
                <w:sz w:val="20"/>
              </w:rPr>
              <w:t xml:space="preserve">As an alternative to paying a fee for earlier </w:t>
            </w:r>
            <w:r>
              <w:rPr>
                <w:rFonts w:asciiTheme="minorHAnsi" w:hAnsiTheme="minorHAnsi"/>
                <w:sz w:val="20"/>
              </w:rPr>
              <w:lastRenderedPageBreak/>
              <w:t>documents, i</w:t>
            </w:r>
            <w:r w:rsidR="00F743F1">
              <w:rPr>
                <w:rFonts w:asciiTheme="minorHAnsi" w:hAnsiTheme="minorHAnsi"/>
                <w:sz w:val="20"/>
              </w:rPr>
              <w:t xml:space="preserve">t is noted that currently anyone may </w:t>
            </w:r>
            <w:r w:rsidR="00501E5B">
              <w:rPr>
                <w:rFonts w:asciiTheme="minorHAnsi" w:hAnsiTheme="minorHAnsi"/>
                <w:sz w:val="20"/>
              </w:rPr>
              <w:t xml:space="preserve">be granted access </w:t>
            </w:r>
            <w:proofErr w:type="gramStart"/>
            <w:r w:rsidR="00501E5B">
              <w:rPr>
                <w:rFonts w:asciiTheme="minorHAnsi" w:hAnsiTheme="minorHAnsi"/>
                <w:sz w:val="20"/>
              </w:rPr>
              <w:t xml:space="preserve">to </w:t>
            </w:r>
            <w:r w:rsidR="00F743F1">
              <w:rPr>
                <w:rFonts w:asciiTheme="minorHAnsi" w:hAnsiTheme="minorHAnsi"/>
                <w:sz w:val="20"/>
              </w:rPr>
              <w:t xml:space="preserve"> the</w:t>
            </w:r>
            <w:proofErr w:type="gramEnd"/>
            <w:r w:rsidR="00F743F1">
              <w:rPr>
                <w:rFonts w:asciiTheme="minorHAnsi" w:hAnsiTheme="minorHAnsi"/>
                <w:sz w:val="20"/>
              </w:rPr>
              <w:t xml:space="preserve"> DCUSA website with sponsorship from a DCUSA Party</w:t>
            </w:r>
            <w:r w:rsidR="0045705D">
              <w:rPr>
                <w:rFonts w:asciiTheme="minorHAnsi" w:hAnsiTheme="minorHAnsi"/>
                <w:sz w:val="20"/>
              </w:rPr>
              <w:t xml:space="preserve">. </w:t>
            </w:r>
            <w:r>
              <w:rPr>
                <w:rFonts w:asciiTheme="minorHAnsi" w:hAnsiTheme="minorHAnsi"/>
                <w:sz w:val="20"/>
              </w:rPr>
              <w:t>In instances where the person</w:t>
            </w:r>
            <w:r w:rsidR="0045705D">
              <w:rPr>
                <w:rFonts w:asciiTheme="minorHAnsi" w:hAnsiTheme="minorHAnsi"/>
                <w:sz w:val="20"/>
              </w:rPr>
              <w:t xml:space="preserve"> does not have a sponsor</w:t>
            </w:r>
            <w:r w:rsidR="00A93659">
              <w:rPr>
                <w:rFonts w:asciiTheme="minorHAnsi" w:hAnsiTheme="minorHAnsi"/>
                <w:sz w:val="20"/>
              </w:rPr>
              <w:t>, a DCUSA Panel member</w:t>
            </w:r>
            <w:r w:rsidR="00565BF0">
              <w:rPr>
                <w:rFonts w:asciiTheme="minorHAnsi" w:hAnsiTheme="minorHAnsi"/>
                <w:sz w:val="20"/>
              </w:rPr>
              <w:t xml:space="preserve"> </w:t>
            </w:r>
            <w:r w:rsidR="0045705D">
              <w:rPr>
                <w:rFonts w:asciiTheme="minorHAnsi" w:hAnsiTheme="minorHAnsi"/>
                <w:sz w:val="20"/>
              </w:rPr>
              <w:t xml:space="preserve">can be asked to act as a sponsor. </w:t>
            </w:r>
          </w:p>
          <w:p w14:paraId="79AB2D82" w14:textId="0B7C0E07" w:rsidR="00521B01" w:rsidRPr="00FC59D7" w:rsidRDefault="00521B01" w:rsidP="009106CD">
            <w:pPr>
              <w:keepNext/>
              <w:rPr>
                <w:rFonts w:asciiTheme="minorHAnsi" w:hAnsiTheme="minorHAnsi"/>
                <w:sz w:val="20"/>
              </w:rPr>
            </w:pPr>
          </w:p>
        </w:tc>
        <w:tc>
          <w:tcPr>
            <w:tcW w:w="3685" w:type="dxa"/>
          </w:tcPr>
          <w:p w14:paraId="4605DFA9" w14:textId="76C4767B" w:rsidR="00443E24" w:rsidRDefault="008F5F03" w:rsidP="009106CD">
            <w:pPr>
              <w:keepNext/>
              <w:rPr>
                <w:rFonts w:asciiTheme="minorHAnsi" w:hAnsiTheme="minorHAnsi"/>
                <w:sz w:val="20"/>
              </w:rPr>
            </w:pPr>
            <w:r>
              <w:rPr>
                <w:rFonts w:asciiTheme="minorHAnsi" w:hAnsiTheme="minorHAnsi"/>
                <w:sz w:val="20"/>
              </w:rPr>
              <w:lastRenderedPageBreak/>
              <w:t xml:space="preserve">Under DCP 211A those without a website account will be able to access </w:t>
            </w:r>
            <w:r w:rsidR="00521B01">
              <w:rPr>
                <w:rFonts w:asciiTheme="minorHAnsi" w:hAnsiTheme="minorHAnsi"/>
                <w:sz w:val="20"/>
              </w:rPr>
              <w:t xml:space="preserve">on the website </w:t>
            </w:r>
            <w:r>
              <w:rPr>
                <w:rFonts w:asciiTheme="minorHAnsi" w:hAnsiTheme="minorHAnsi"/>
                <w:sz w:val="20"/>
              </w:rPr>
              <w:t xml:space="preserve">all documents published after the implementation date of the CP </w:t>
            </w:r>
            <w:r w:rsidR="00521B01">
              <w:rPr>
                <w:rFonts w:asciiTheme="minorHAnsi" w:hAnsiTheme="minorHAnsi"/>
                <w:sz w:val="20"/>
              </w:rPr>
              <w:t>(subject to confidentiality restrictions).</w:t>
            </w:r>
          </w:p>
          <w:p w14:paraId="5293CE78" w14:textId="77777777" w:rsidR="00521B01" w:rsidRDefault="00521B01" w:rsidP="009106CD">
            <w:pPr>
              <w:keepNext/>
              <w:rPr>
                <w:rFonts w:asciiTheme="minorHAnsi" w:hAnsiTheme="minorHAnsi"/>
                <w:sz w:val="20"/>
              </w:rPr>
            </w:pPr>
          </w:p>
          <w:p w14:paraId="36FDC2BF" w14:textId="09B16E3F" w:rsidR="00521B01" w:rsidRPr="00FC59D7" w:rsidRDefault="00521B01" w:rsidP="009106CD">
            <w:pPr>
              <w:keepNext/>
              <w:rPr>
                <w:rFonts w:asciiTheme="minorHAnsi" w:hAnsiTheme="minorHAnsi"/>
                <w:sz w:val="20"/>
              </w:rPr>
            </w:pPr>
            <w:r>
              <w:rPr>
                <w:rFonts w:asciiTheme="minorHAnsi" w:hAnsiTheme="minorHAnsi"/>
                <w:sz w:val="20"/>
              </w:rPr>
              <w:t>As is currently the case</w:t>
            </w:r>
            <w:r w:rsidR="00455FB4">
              <w:rPr>
                <w:rFonts w:asciiTheme="minorHAnsi" w:hAnsiTheme="minorHAnsi"/>
                <w:sz w:val="20"/>
              </w:rPr>
              <w:t>,</w:t>
            </w:r>
            <w:r>
              <w:rPr>
                <w:rFonts w:asciiTheme="minorHAnsi" w:hAnsiTheme="minorHAnsi"/>
                <w:sz w:val="20"/>
              </w:rPr>
              <w:t xml:space="preserve"> anyone may join the DCUSA website</w:t>
            </w:r>
            <w:r w:rsidR="00455FB4">
              <w:rPr>
                <w:rFonts w:asciiTheme="minorHAnsi" w:hAnsiTheme="minorHAnsi"/>
                <w:sz w:val="20"/>
              </w:rPr>
              <w:t xml:space="preserve"> with sponsorship from a DCUSA Party. </w:t>
            </w:r>
            <w:r w:rsidR="00455FB4" w:rsidRPr="00521B01">
              <w:rPr>
                <w:rFonts w:asciiTheme="minorHAnsi" w:hAnsiTheme="minorHAnsi"/>
                <w:sz w:val="20"/>
              </w:rPr>
              <w:t>In instances where the person does not have a</w:t>
            </w:r>
            <w:r w:rsidR="005A59A3">
              <w:rPr>
                <w:rFonts w:asciiTheme="minorHAnsi" w:hAnsiTheme="minorHAnsi"/>
                <w:sz w:val="20"/>
              </w:rPr>
              <w:t xml:space="preserve"> sponsor, a DCUSA Panel member </w:t>
            </w:r>
            <w:r w:rsidR="00455FB4" w:rsidRPr="00521B01">
              <w:rPr>
                <w:rFonts w:asciiTheme="minorHAnsi" w:hAnsiTheme="minorHAnsi"/>
                <w:sz w:val="20"/>
              </w:rPr>
              <w:t xml:space="preserve">can be asked to act as a </w:t>
            </w:r>
            <w:r w:rsidR="00455FB4" w:rsidRPr="00521B01">
              <w:rPr>
                <w:rFonts w:asciiTheme="minorHAnsi" w:hAnsiTheme="minorHAnsi"/>
                <w:sz w:val="20"/>
              </w:rPr>
              <w:lastRenderedPageBreak/>
              <w:t>sponsor.</w:t>
            </w:r>
            <w:r w:rsidR="00455FB4">
              <w:rPr>
                <w:rFonts w:asciiTheme="minorHAnsi" w:hAnsiTheme="minorHAnsi"/>
                <w:sz w:val="20"/>
              </w:rPr>
              <w:t xml:space="preserve"> Therefore, documents published before the implementation date of DCP </w:t>
            </w:r>
            <w:proofErr w:type="gramStart"/>
            <w:r w:rsidR="00455FB4">
              <w:rPr>
                <w:rFonts w:asciiTheme="minorHAnsi" w:hAnsiTheme="minorHAnsi"/>
                <w:sz w:val="20"/>
              </w:rPr>
              <w:t xml:space="preserve">211A </w:t>
            </w:r>
            <w:r>
              <w:rPr>
                <w:rFonts w:asciiTheme="minorHAnsi" w:hAnsiTheme="minorHAnsi"/>
                <w:sz w:val="20"/>
              </w:rPr>
              <w:t xml:space="preserve"> can</w:t>
            </w:r>
            <w:proofErr w:type="gramEnd"/>
            <w:r>
              <w:rPr>
                <w:rFonts w:asciiTheme="minorHAnsi" w:hAnsiTheme="minorHAnsi"/>
                <w:sz w:val="20"/>
              </w:rPr>
              <w:t xml:space="preserve"> be accessed  by </w:t>
            </w:r>
            <w:r w:rsidR="00B5643B">
              <w:rPr>
                <w:rFonts w:asciiTheme="minorHAnsi" w:hAnsiTheme="minorHAnsi"/>
                <w:sz w:val="20"/>
              </w:rPr>
              <w:t>being granted access to</w:t>
            </w:r>
            <w:r>
              <w:rPr>
                <w:rFonts w:asciiTheme="minorHAnsi" w:hAnsiTheme="minorHAnsi"/>
                <w:sz w:val="20"/>
              </w:rPr>
              <w:t xml:space="preserve"> the </w:t>
            </w:r>
            <w:r w:rsidRPr="00521B01">
              <w:rPr>
                <w:rFonts w:asciiTheme="minorHAnsi" w:hAnsiTheme="minorHAnsi"/>
                <w:sz w:val="20"/>
              </w:rPr>
              <w:t xml:space="preserve">website </w:t>
            </w:r>
            <w:r w:rsidR="00455FB4">
              <w:rPr>
                <w:rFonts w:asciiTheme="minorHAnsi" w:hAnsiTheme="minorHAnsi"/>
                <w:sz w:val="20"/>
              </w:rPr>
              <w:t xml:space="preserve">(subject to confidentiality restrictions). </w:t>
            </w:r>
          </w:p>
        </w:tc>
      </w:tr>
      <w:tr w:rsidR="00443E24" w:rsidRPr="00FC59D7" w14:paraId="122AF26C" w14:textId="77777777" w:rsidTr="00D44B60">
        <w:tc>
          <w:tcPr>
            <w:tcW w:w="1985" w:type="dxa"/>
          </w:tcPr>
          <w:p w14:paraId="0A80BE44" w14:textId="6A62278A" w:rsidR="00443E24" w:rsidRDefault="00443E24" w:rsidP="009106CD">
            <w:pPr>
              <w:keepNext/>
              <w:rPr>
                <w:rFonts w:asciiTheme="minorHAnsi" w:hAnsiTheme="minorHAnsi"/>
                <w:sz w:val="20"/>
              </w:rPr>
            </w:pPr>
            <w:r>
              <w:rPr>
                <w:rFonts w:asciiTheme="minorHAnsi" w:hAnsiTheme="minorHAnsi"/>
                <w:sz w:val="20"/>
              </w:rPr>
              <w:lastRenderedPageBreak/>
              <w:t xml:space="preserve">Impact on </w:t>
            </w:r>
            <w:r w:rsidR="00792D25">
              <w:rPr>
                <w:rFonts w:asciiTheme="minorHAnsi" w:hAnsiTheme="minorHAnsi"/>
                <w:sz w:val="20"/>
              </w:rPr>
              <w:t>Secretariat</w:t>
            </w:r>
          </w:p>
        </w:tc>
        <w:tc>
          <w:tcPr>
            <w:tcW w:w="3686" w:type="dxa"/>
          </w:tcPr>
          <w:p w14:paraId="0F393E4A" w14:textId="27B18AF4" w:rsidR="005A59A3" w:rsidRPr="00AB1B4C" w:rsidRDefault="00AB1B4C" w:rsidP="009106CD">
            <w:pPr>
              <w:keepNext/>
              <w:rPr>
                <w:rFonts w:asciiTheme="minorHAnsi" w:hAnsiTheme="minorHAnsi"/>
                <w:sz w:val="20"/>
              </w:rPr>
            </w:pPr>
            <w:r w:rsidRPr="00AB1B4C">
              <w:rPr>
                <w:rFonts w:asciiTheme="minorHAnsi" w:hAnsiTheme="minorHAnsi"/>
                <w:sz w:val="20"/>
              </w:rPr>
              <w:t xml:space="preserve">Should DCP 211 be approved, the DCUSA Secretariat will need to revisit all documents published after 31 May 2014 </w:t>
            </w:r>
          </w:p>
          <w:p w14:paraId="7BC59A62" w14:textId="4A6584E5" w:rsidR="00443E24" w:rsidRDefault="00792D25" w:rsidP="009106CD">
            <w:pPr>
              <w:keepNext/>
              <w:rPr>
                <w:rFonts w:asciiTheme="minorHAnsi" w:hAnsiTheme="minorHAnsi"/>
                <w:sz w:val="20"/>
              </w:rPr>
            </w:pPr>
            <w:proofErr w:type="gramStart"/>
            <w:r w:rsidRPr="00AB1B4C">
              <w:rPr>
                <w:rFonts w:asciiTheme="minorHAnsi" w:hAnsiTheme="minorHAnsi"/>
                <w:sz w:val="20"/>
              </w:rPr>
              <w:t>to</w:t>
            </w:r>
            <w:proofErr w:type="gramEnd"/>
            <w:r w:rsidRPr="00AB1B4C">
              <w:rPr>
                <w:rFonts w:asciiTheme="minorHAnsi" w:hAnsiTheme="minorHAnsi"/>
                <w:sz w:val="20"/>
              </w:rPr>
              <w:t xml:space="preserve"> make sure that nobody had submitted a confidentiality statement in relation to each item prior to publishing them on the Public Pages of the DCUSA website.</w:t>
            </w:r>
            <w:r w:rsidR="00CE3648">
              <w:rPr>
                <w:rFonts w:asciiTheme="minorHAnsi" w:hAnsiTheme="minorHAnsi"/>
                <w:sz w:val="20"/>
              </w:rPr>
              <w:t xml:space="preserve"> </w:t>
            </w:r>
            <w:r w:rsidR="007032AA">
              <w:rPr>
                <w:rFonts w:asciiTheme="minorHAnsi" w:hAnsiTheme="minorHAnsi"/>
                <w:sz w:val="20"/>
              </w:rPr>
              <w:t xml:space="preserve">The cost of this exercise will borne by DCUSA Parties. </w:t>
            </w:r>
          </w:p>
          <w:p w14:paraId="02D1767C" w14:textId="77777777" w:rsidR="00AB1B4C" w:rsidRDefault="00AB1B4C" w:rsidP="009106CD">
            <w:pPr>
              <w:keepNext/>
              <w:rPr>
                <w:rFonts w:asciiTheme="minorHAnsi" w:hAnsiTheme="minorHAnsi"/>
                <w:sz w:val="20"/>
              </w:rPr>
            </w:pPr>
          </w:p>
          <w:p w14:paraId="66C08D6C" w14:textId="343418ED" w:rsidR="00792D25" w:rsidRPr="00AB1B4C" w:rsidRDefault="00AB1B4C" w:rsidP="009106CD">
            <w:pPr>
              <w:keepNext/>
              <w:rPr>
                <w:rFonts w:asciiTheme="minorHAnsi" w:hAnsiTheme="minorHAnsi"/>
                <w:sz w:val="20"/>
              </w:rPr>
            </w:pPr>
            <w:r>
              <w:rPr>
                <w:rFonts w:asciiTheme="minorHAnsi" w:hAnsiTheme="minorHAnsi"/>
                <w:sz w:val="20"/>
              </w:rPr>
              <w:t xml:space="preserve">In </w:t>
            </w:r>
            <w:r w:rsidR="007032AA">
              <w:rPr>
                <w:rFonts w:asciiTheme="minorHAnsi" w:hAnsiTheme="minorHAnsi"/>
                <w:sz w:val="20"/>
              </w:rPr>
              <w:t>addition,</w:t>
            </w:r>
            <w:r>
              <w:rPr>
                <w:rFonts w:asciiTheme="minorHAnsi" w:hAnsiTheme="minorHAnsi"/>
                <w:sz w:val="20"/>
              </w:rPr>
              <w:t xml:space="preserve"> this exercise would need to be repeated for each </w:t>
            </w:r>
            <w:r w:rsidR="007032AA">
              <w:rPr>
                <w:rFonts w:asciiTheme="minorHAnsi" w:hAnsiTheme="minorHAnsi"/>
                <w:sz w:val="20"/>
              </w:rPr>
              <w:t xml:space="preserve">time a request is made for documents published prior to 31 May 2014. This cost of this would be borne by the organization making the request. </w:t>
            </w:r>
          </w:p>
          <w:p w14:paraId="080FF2CD" w14:textId="5E6BDF6C" w:rsidR="00792D25" w:rsidRPr="00FC59D7" w:rsidRDefault="00792D25" w:rsidP="009106CD">
            <w:pPr>
              <w:keepNext/>
              <w:rPr>
                <w:rFonts w:asciiTheme="minorHAnsi" w:hAnsiTheme="minorHAnsi"/>
                <w:sz w:val="20"/>
              </w:rPr>
            </w:pPr>
          </w:p>
        </w:tc>
        <w:tc>
          <w:tcPr>
            <w:tcW w:w="3685" w:type="dxa"/>
          </w:tcPr>
          <w:p w14:paraId="66E24982" w14:textId="24A20E02" w:rsidR="00443E24" w:rsidRPr="00FC59D7" w:rsidRDefault="005A59A3" w:rsidP="009106CD">
            <w:pPr>
              <w:keepNext/>
              <w:rPr>
                <w:rFonts w:asciiTheme="minorHAnsi" w:hAnsiTheme="minorHAnsi"/>
                <w:sz w:val="20"/>
              </w:rPr>
            </w:pPr>
            <w:r>
              <w:rPr>
                <w:rFonts w:asciiTheme="minorHAnsi" w:hAnsiTheme="minorHAnsi"/>
                <w:sz w:val="20"/>
              </w:rPr>
              <w:t>As there is no-retrospective element to DCP 211A, the impact on the secretariat</w:t>
            </w:r>
            <w:r w:rsidR="007032AA">
              <w:rPr>
                <w:rFonts w:asciiTheme="minorHAnsi" w:hAnsiTheme="minorHAnsi"/>
                <w:sz w:val="20"/>
              </w:rPr>
              <w:t xml:space="preserve"> will be minimal. </w:t>
            </w:r>
          </w:p>
        </w:tc>
      </w:tr>
    </w:tbl>
    <w:p w14:paraId="646F64CC" w14:textId="77777777" w:rsidR="00443E24" w:rsidRDefault="00443E24" w:rsidP="009106CD">
      <w:pPr>
        <w:keepNext/>
      </w:pPr>
    </w:p>
    <w:p w14:paraId="2801B95D" w14:textId="77777777" w:rsidR="00BF0B49" w:rsidRPr="00F42A52" w:rsidRDefault="00BF0B49" w:rsidP="009106CD">
      <w:pPr>
        <w:pStyle w:val="Heading1"/>
        <w:spacing w:line="360" w:lineRule="auto"/>
        <w:rPr>
          <w:rFonts w:asciiTheme="minorHAnsi" w:hAnsiTheme="minorHAnsi"/>
          <w:b/>
          <w:caps/>
          <w:sz w:val="22"/>
          <w:szCs w:val="20"/>
        </w:rPr>
      </w:pPr>
      <w:r w:rsidRPr="00F42A52">
        <w:rPr>
          <w:rFonts w:asciiTheme="minorHAnsi" w:hAnsiTheme="minorHAnsi"/>
          <w:b/>
          <w:caps/>
          <w:sz w:val="22"/>
          <w:szCs w:val="20"/>
        </w:rPr>
        <w:t>ENGAGEMENT with the authority</w:t>
      </w:r>
    </w:p>
    <w:p w14:paraId="6530E359" w14:textId="14A10C48" w:rsidR="00BF0B49" w:rsidRPr="00AC07F4" w:rsidRDefault="00AC07F4" w:rsidP="009106CD">
      <w:pPr>
        <w:pStyle w:val="Heading2"/>
        <w:tabs>
          <w:tab w:val="num" w:pos="576"/>
        </w:tabs>
        <w:spacing w:line="360" w:lineRule="auto"/>
        <w:ind w:left="567" w:hanging="567"/>
        <w:rPr>
          <w:rFonts w:asciiTheme="minorHAnsi" w:hAnsiTheme="minorHAnsi"/>
          <w:sz w:val="22"/>
          <w:szCs w:val="22"/>
        </w:rPr>
      </w:pPr>
      <w:r w:rsidRPr="007130D0">
        <w:rPr>
          <w:rFonts w:asciiTheme="minorHAnsi" w:hAnsiTheme="minorHAnsi"/>
          <w:sz w:val="22"/>
          <w:szCs w:val="22"/>
        </w:rPr>
        <w:t xml:space="preserve">Ofgem </w:t>
      </w:r>
      <w:r w:rsidR="00416205">
        <w:rPr>
          <w:rFonts w:asciiTheme="minorHAnsi" w:hAnsiTheme="minorHAnsi"/>
          <w:sz w:val="22"/>
          <w:szCs w:val="22"/>
        </w:rPr>
        <w:t xml:space="preserve">was given the opportunity to engage with </w:t>
      </w:r>
      <w:r w:rsidRPr="007130D0">
        <w:rPr>
          <w:rFonts w:asciiTheme="minorHAnsi" w:hAnsiTheme="minorHAnsi"/>
          <w:sz w:val="22"/>
          <w:szCs w:val="22"/>
        </w:rPr>
        <w:t xml:space="preserve">the development of DCP </w:t>
      </w:r>
      <w:r>
        <w:rPr>
          <w:rFonts w:asciiTheme="minorHAnsi" w:hAnsiTheme="minorHAnsi"/>
          <w:sz w:val="22"/>
          <w:szCs w:val="22"/>
        </w:rPr>
        <w:t xml:space="preserve">211 </w:t>
      </w:r>
      <w:r w:rsidRPr="007130D0">
        <w:rPr>
          <w:rFonts w:asciiTheme="minorHAnsi" w:hAnsiTheme="minorHAnsi"/>
          <w:sz w:val="22"/>
          <w:szCs w:val="22"/>
        </w:rPr>
        <w:t>as a</w:t>
      </w:r>
      <w:r w:rsidR="00C455D8">
        <w:rPr>
          <w:rFonts w:asciiTheme="minorHAnsi" w:hAnsiTheme="minorHAnsi"/>
          <w:sz w:val="22"/>
          <w:szCs w:val="22"/>
        </w:rPr>
        <w:t>n</w:t>
      </w:r>
      <w:r w:rsidRPr="007130D0">
        <w:rPr>
          <w:rFonts w:asciiTheme="minorHAnsi" w:hAnsiTheme="minorHAnsi"/>
          <w:sz w:val="22"/>
          <w:szCs w:val="22"/>
        </w:rPr>
        <w:t xml:space="preserve"> </w:t>
      </w:r>
      <w:r w:rsidR="00416205">
        <w:rPr>
          <w:rFonts w:asciiTheme="minorHAnsi" w:hAnsiTheme="minorHAnsi"/>
          <w:sz w:val="22"/>
          <w:szCs w:val="22"/>
        </w:rPr>
        <w:t xml:space="preserve">observer </w:t>
      </w:r>
      <w:r w:rsidRPr="007130D0">
        <w:rPr>
          <w:rFonts w:asciiTheme="minorHAnsi" w:hAnsiTheme="minorHAnsi"/>
          <w:sz w:val="22"/>
          <w:szCs w:val="22"/>
        </w:rPr>
        <w:t>of the Working Group.</w:t>
      </w:r>
      <w:r w:rsidR="00416205">
        <w:rPr>
          <w:rFonts w:asciiTheme="minorHAnsi" w:hAnsiTheme="minorHAnsi"/>
          <w:sz w:val="22"/>
          <w:szCs w:val="22"/>
        </w:rPr>
        <w:t xml:space="preserve"> </w:t>
      </w:r>
    </w:p>
    <w:p w14:paraId="1F8EC0E0" w14:textId="77777777" w:rsidR="00CE1F13" w:rsidRPr="00F23E8A" w:rsidRDefault="00CE1F13" w:rsidP="009106CD">
      <w:pPr>
        <w:pStyle w:val="Heading1"/>
        <w:spacing w:line="360" w:lineRule="auto"/>
        <w:rPr>
          <w:rFonts w:asciiTheme="minorHAnsi" w:hAnsiTheme="minorHAnsi"/>
          <w:b/>
          <w:caps/>
          <w:sz w:val="22"/>
          <w:szCs w:val="22"/>
        </w:rPr>
      </w:pPr>
      <w:r>
        <w:rPr>
          <w:rFonts w:asciiTheme="minorHAnsi" w:hAnsiTheme="minorHAnsi"/>
          <w:b/>
          <w:caps/>
          <w:sz w:val="22"/>
          <w:szCs w:val="22"/>
        </w:rPr>
        <w:t>IMPACT ON GREENHOUSE GAS E</w:t>
      </w:r>
      <w:r w:rsidRPr="00F23E8A">
        <w:rPr>
          <w:rFonts w:asciiTheme="minorHAnsi" w:hAnsiTheme="minorHAnsi"/>
          <w:b/>
          <w:caps/>
          <w:sz w:val="22"/>
          <w:szCs w:val="22"/>
        </w:rPr>
        <w:t>MISSIONS</w:t>
      </w:r>
    </w:p>
    <w:p w14:paraId="428A084C" w14:textId="77D480FA" w:rsidR="00CE1F13" w:rsidRPr="00F23E8A" w:rsidRDefault="00CE1F13" w:rsidP="009106CD">
      <w:pPr>
        <w:pStyle w:val="Heading2"/>
        <w:tabs>
          <w:tab w:val="num" w:pos="576"/>
          <w:tab w:val="num" w:pos="709"/>
        </w:tabs>
        <w:spacing w:line="360" w:lineRule="auto"/>
        <w:ind w:left="576"/>
        <w:jc w:val="both"/>
        <w:rPr>
          <w:rFonts w:asciiTheme="minorHAnsi" w:hAnsiTheme="minorHAnsi"/>
          <w:sz w:val="22"/>
          <w:szCs w:val="22"/>
        </w:rPr>
      </w:pPr>
      <w:r w:rsidRPr="00F23E8A">
        <w:rPr>
          <w:rFonts w:asciiTheme="minorHAnsi" w:hAnsiTheme="minorHAnsi"/>
          <w:sz w:val="22"/>
          <w:szCs w:val="22"/>
        </w:rPr>
        <w:t>In accordance with DCUSA clause 11.14.6, the Working Group assessed whether there would be a material impact on gre</w:t>
      </w:r>
      <w:r>
        <w:rPr>
          <w:rFonts w:asciiTheme="minorHAnsi" w:hAnsiTheme="minorHAnsi"/>
          <w:sz w:val="22"/>
          <w:szCs w:val="22"/>
        </w:rPr>
        <w:t xml:space="preserve">enhouse gas emissions if DCP 211 or DCP 211A </w:t>
      </w:r>
      <w:r w:rsidRPr="00F23E8A">
        <w:rPr>
          <w:rFonts w:asciiTheme="minorHAnsi" w:hAnsiTheme="minorHAnsi"/>
          <w:sz w:val="22"/>
          <w:szCs w:val="22"/>
        </w:rPr>
        <w:t>were implemented. The Working Group did not identify any material impact on greenhouse gas emissions from the imple</w:t>
      </w:r>
      <w:r>
        <w:rPr>
          <w:rFonts w:asciiTheme="minorHAnsi" w:hAnsiTheme="minorHAnsi"/>
          <w:sz w:val="22"/>
          <w:szCs w:val="22"/>
        </w:rPr>
        <w:t>mentation of the</w:t>
      </w:r>
      <w:r w:rsidRPr="00F23E8A">
        <w:rPr>
          <w:rFonts w:asciiTheme="minorHAnsi" w:hAnsiTheme="minorHAnsi"/>
          <w:sz w:val="22"/>
          <w:szCs w:val="22"/>
        </w:rPr>
        <w:t xml:space="preserve"> Change Proposal</w:t>
      </w:r>
      <w:r>
        <w:rPr>
          <w:rFonts w:asciiTheme="minorHAnsi" w:hAnsiTheme="minorHAnsi"/>
          <w:sz w:val="22"/>
          <w:szCs w:val="22"/>
        </w:rPr>
        <w:t>s</w:t>
      </w:r>
      <w:r w:rsidRPr="00F23E8A">
        <w:rPr>
          <w:rFonts w:asciiTheme="minorHAnsi" w:hAnsiTheme="minorHAnsi"/>
          <w:sz w:val="22"/>
          <w:szCs w:val="22"/>
        </w:rPr>
        <w:t>.</w:t>
      </w:r>
    </w:p>
    <w:p w14:paraId="446D2AEB" w14:textId="77777777" w:rsidR="009502B2" w:rsidRPr="00F42A52" w:rsidRDefault="00AC07F4" w:rsidP="009106CD">
      <w:pPr>
        <w:pStyle w:val="Heading1"/>
        <w:spacing w:line="360" w:lineRule="auto"/>
        <w:rPr>
          <w:rFonts w:asciiTheme="minorHAnsi" w:hAnsiTheme="minorHAnsi"/>
          <w:b/>
          <w:sz w:val="22"/>
          <w:szCs w:val="20"/>
        </w:rPr>
      </w:pPr>
      <w:r>
        <w:rPr>
          <w:rFonts w:asciiTheme="minorHAnsi" w:hAnsiTheme="minorHAnsi"/>
          <w:b/>
          <w:sz w:val="22"/>
          <w:szCs w:val="20"/>
        </w:rPr>
        <w:t xml:space="preserve">DCP 211 and DCP 211A </w:t>
      </w:r>
      <w:r w:rsidR="00DC5A14" w:rsidRPr="00F42A52">
        <w:rPr>
          <w:rFonts w:asciiTheme="minorHAnsi" w:hAnsiTheme="minorHAnsi"/>
          <w:b/>
          <w:sz w:val="22"/>
          <w:szCs w:val="20"/>
        </w:rPr>
        <w:t>LEGAL DRAFTING</w:t>
      </w:r>
    </w:p>
    <w:p w14:paraId="2B145503" w14:textId="77777777" w:rsidR="00AC07F4" w:rsidRDefault="00AC07F4" w:rsidP="009106CD">
      <w:pPr>
        <w:pStyle w:val="Heading2"/>
        <w:spacing w:line="360" w:lineRule="auto"/>
        <w:ind w:left="567" w:hanging="567"/>
        <w:rPr>
          <w:rFonts w:asciiTheme="minorHAnsi" w:hAnsiTheme="minorHAnsi"/>
          <w:sz w:val="22"/>
          <w:szCs w:val="20"/>
        </w:rPr>
      </w:pPr>
      <w:r>
        <w:rPr>
          <w:rFonts w:asciiTheme="minorHAnsi" w:hAnsiTheme="minorHAnsi"/>
          <w:sz w:val="22"/>
          <w:szCs w:val="20"/>
        </w:rPr>
        <w:t xml:space="preserve">The </w:t>
      </w:r>
      <w:r w:rsidRPr="00E34D0F">
        <w:rPr>
          <w:rFonts w:asciiTheme="minorHAnsi" w:hAnsiTheme="minorHAnsi"/>
          <w:sz w:val="22"/>
          <w:szCs w:val="20"/>
        </w:rPr>
        <w:t xml:space="preserve">legal text for DCP 211 is provided as </w:t>
      </w:r>
      <w:r w:rsidR="00E34D0F" w:rsidRPr="00E34D0F">
        <w:rPr>
          <w:rFonts w:asciiTheme="minorHAnsi" w:hAnsiTheme="minorHAnsi"/>
          <w:sz w:val="22"/>
          <w:szCs w:val="20"/>
        </w:rPr>
        <w:t xml:space="preserve">Attachment 1 </w:t>
      </w:r>
      <w:r w:rsidRPr="00E34D0F">
        <w:rPr>
          <w:rFonts w:asciiTheme="minorHAnsi" w:hAnsiTheme="minorHAnsi"/>
          <w:sz w:val="22"/>
          <w:szCs w:val="20"/>
        </w:rPr>
        <w:t xml:space="preserve">and the text for DCP 211A is provided as </w:t>
      </w:r>
      <w:r w:rsidR="00E34D0F" w:rsidRPr="00E34D0F">
        <w:rPr>
          <w:rFonts w:asciiTheme="minorHAnsi" w:hAnsiTheme="minorHAnsi"/>
          <w:sz w:val="22"/>
          <w:szCs w:val="20"/>
        </w:rPr>
        <w:t>Attachment 2</w:t>
      </w:r>
      <w:r w:rsidRPr="00E34D0F">
        <w:rPr>
          <w:rFonts w:asciiTheme="minorHAnsi" w:hAnsiTheme="minorHAnsi"/>
          <w:sz w:val="22"/>
          <w:szCs w:val="20"/>
        </w:rPr>
        <w:t>.</w:t>
      </w:r>
    </w:p>
    <w:p w14:paraId="1C2A6C43" w14:textId="5F9BB76F" w:rsidR="009201DE" w:rsidRDefault="00AC07F4" w:rsidP="009106CD">
      <w:pPr>
        <w:pStyle w:val="Heading2"/>
        <w:spacing w:line="360" w:lineRule="auto"/>
        <w:ind w:left="567" w:hanging="567"/>
        <w:rPr>
          <w:rFonts w:asciiTheme="minorHAnsi" w:hAnsiTheme="minorHAnsi"/>
          <w:sz w:val="22"/>
          <w:szCs w:val="20"/>
        </w:rPr>
      </w:pPr>
      <w:r>
        <w:rPr>
          <w:rFonts w:asciiTheme="minorHAnsi" w:hAnsiTheme="minorHAnsi"/>
          <w:sz w:val="22"/>
          <w:szCs w:val="20"/>
        </w:rPr>
        <w:t>The difference</w:t>
      </w:r>
      <w:r w:rsidR="00416205">
        <w:rPr>
          <w:rFonts w:asciiTheme="minorHAnsi" w:hAnsiTheme="minorHAnsi"/>
          <w:sz w:val="22"/>
          <w:szCs w:val="20"/>
        </w:rPr>
        <w:t>s</w:t>
      </w:r>
      <w:r>
        <w:rPr>
          <w:rFonts w:asciiTheme="minorHAnsi" w:hAnsiTheme="minorHAnsi"/>
          <w:sz w:val="22"/>
          <w:szCs w:val="20"/>
        </w:rPr>
        <w:t xml:space="preserve"> between the two sets of legal text </w:t>
      </w:r>
      <w:r w:rsidR="009201DE">
        <w:rPr>
          <w:rFonts w:asciiTheme="minorHAnsi" w:hAnsiTheme="minorHAnsi"/>
          <w:sz w:val="22"/>
          <w:szCs w:val="20"/>
        </w:rPr>
        <w:t xml:space="preserve">are </w:t>
      </w:r>
      <w:r>
        <w:rPr>
          <w:rFonts w:asciiTheme="minorHAnsi" w:hAnsiTheme="minorHAnsi"/>
          <w:sz w:val="22"/>
          <w:szCs w:val="20"/>
        </w:rPr>
        <w:t>that</w:t>
      </w:r>
      <w:r w:rsidR="009201DE">
        <w:rPr>
          <w:rFonts w:asciiTheme="minorHAnsi" w:hAnsiTheme="minorHAnsi"/>
          <w:sz w:val="22"/>
          <w:szCs w:val="20"/>
        </w:rPr>
        <w:t>:</w:t>
      </w:r>
    </w:p>
    <w:p w14:paraId="460E0D2F" w14:textId="677D41AF" w:rsidR="009502B2" w:rsidRPr="000E0918" w:rsidRDefault="009201DE"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lastRenderedPageBreak/>
        <w:t xml:space="preserve">Under </w:t>
      </w:r>
      <w:r w:rsidR="00AC07F4" w:rsidRPr="000E0918">
        <w:rPr>
          <w:rFonts w:ascii="Calibri" w:hAnsi="Calibri"/>
          <w:sz w:val="22"/>
          <w:szCs w:val="22"/>
        </w:rPr>
        <w:t xml:space="preserve">DCP 211A changes to the rules on the publication of items on the </w:t>
      </w:r>
      <w:r w:rsidRPr="000E0918">
        <w:rPr>
          <w:rFonts w:ascii="Calibri" w:hAnsi="Calibri"/>
          <w:sz w:val="22"/>
          <w:szCs w:val="22"/>
        </w:rPr>
        <w:t xml:space="preserve">Public Pages of the DCUSA </w:t>
      </w:r>
      <w:r w:rsidR="00AC07F4" w:rsidRPr="000E0918">
        <w:rPr>
          <w:rFonts w:ascii="Calibri" w:hAnsi="Calibri"/>
          <w:sz w:val="22"/>
          <w:szCs w:val="22"/>
        </w:rPr>
        <w:t>website would apply from the implementation date of DCP 211A, rather than 31 May 2014</w:t>
      </w:r>
      <w:r w:rsidRPr="000E0918">
        <w:rPr>
          <w:rFonts w:ascii="Calibri" w:hAnsi="Calibri"/>
          <w:sz w:val="22"/>
          <w:szCs w:val="22"/>
        </w:rPr>
        <w:t xml:space="preserve"> under DCP 211</w:t>
      </w:r>
      <w:r w:rsidR="00AC07F4" w:rsidRPr="000E0918">
        <w:rPr>
          <w:rFonts w:ascii="Calibri" w:hAnsi="Calibri"/>
          <w:sz w:val="22"/>
          <w:szCs w:val="22"/>
        </w:rPr>
        <w:t>.</w:t>
      </w:r>
      <w:r w:rsidR="00416205" w:rsidRPr="000E0918">
        <w:rPr>
          <w:rFonts w:ascii="Calibri" w:hAnsi="Calibri"/>
          <w:sz w:val="22"/>
          <w:szCs w:val="22"/>
        </w:rPr>
        <w:t xml:space="preserve"> </w:t>
      </w:r>
    </w:p>
    <w:p w14:paraId="06D16C53" w14:textId="2E64E351" w:rsidR="009201DE" w:rsidRPr="000E0918" w:rsidRDefault="009201DE" w:rsidP="009106CD">
      <w:pPr>
        <w:pStyle w:val="Heading2"/>
        <w:numPr>
          <w:ilvl w:val="0"/>
          <w:numId w:val="4"/>
        </w:numPr>
        <w:tabs>
          <w:tab w:val="left" w:pos="567"/>
        </w:tabs>
        <w:spacing w:line="360" w:lineRule="auto"/>
        <w:ind w:left="1134" w:hanging="283"/>
        <w:rPr>
          <w:rFonts w:ascii="Calibri" w:hAnsi="Calibri"/>
          <w:sz w:val="22"/>
          <w:szCs w:val="22"/>
        </w:rPr>
      </w:pPr>
      <w:r w:rsidRPr="000E0918">
        <w:rPr>
          <w:rFonts w:ascii="Calibri" w:hAnsi="Calibri"/>
          <w:sz w:val="22"/>
          <w:szCs w:val="22"/>
        </w:rPr>
        <w:t xml:space="preserve">Under DCP 211A, only </w:t>
      </w:r>
      <w:r w:rsidR="00C455D8">
        <w:rPr>
          <w:rFonts w:ascii="Calibri" w:hAnsi="Calibri"/>
          <w:sz w:val="22"/>
          <w:szCs w:val="22"/>
        </w:rPr>
        <w:t>the D</w:t>
      </w:r>
      <w:r w:rsidR="0050663A">
        <w:rPr>
          <w:rFonts w:ascii="Calibri" w:hAnsi="Calibri"/>
          <w:sz w:val="22"/>
          <w:szCs w:val="22"/>
        </w:rPr>
        <w:t>C</w:t>
      </w:r>
      <w:r w:rsidR="00C455D8">
        <w:rPr>
          <w:rFonts w:ascii="Calibri" w:hAnsi="Calibri"/>
          <w:sz w:val="22"/>
          <w:szCs w:val="22"/>
        </w:rPr>
        <w:t xml:space="preserve">USA agreement including the </w:t>
      </w:r>
      <w:r w:rsidR="0027599B">
        <w:rPr>
          <w:rFonts w:ascii="Calibri" w:hAnsi="Calibri"/>
          <w:sz w:val="22"/>
          <w:szCs w:val="22"/>
        </w:rPr>
        <w:t>Revenue Protection Code of Practice</w:t>
      </w:r>
      <w:r w:rsidR="00C455D8">
        <w:rPr>
          <w:rFonts w:ascii="Calibri" w:hAnsi="Calibri"/>
          <w:sz w:val="22"/>
          <w:szCs w:val="22"/>
        </w:rPr>
        <w:t xml:space="preserve"> and </w:t>
      </w:r>
      <w:r w:rsidRPr="000E0918">
        <w:rPr>
          <w:rFonts w:ascii="Calibri" w:hAnsi="Calibri"/>
          <w:sz w:val="22"/>
          <w:szCs w:val="22"/>
        </w:rPr>
        <w:t>documents created or received after the implementation date of DCP 211A would be available on request (except where confidential).  Under DCP 211, all documents would be available on request (except where confidential).</w:t>
      </w:r>
    </w:p>
    <w:p w14:paraId="241CADA6" w14:textId="77777777" w:rsidR="008D17E1" w:rsidRPr="008D17E1" w:rsidRDefault="008D17E1" w:rsidP="009106CD">
      <w:pPr>
        <w:pStyle w:val="Heading1"/>
        <w:spacing w:line="360" w:lineRule="auto"/>
        <w:rPr>
          <w:rFonts w:asciiTheme="minorHAnsi" w:hAnsiTheme="minorHAnsi"/>
          <w:b/>
          <w:caps/>
          <w:kern w:val="0"/>
          <w:sz w:val="22"/>
          <w:szCs w:val="20"/>
        </w:rPr>
      </w:pPr>
      <w:r w:rsidRPr="008D17E1">
        <w:rPr>
          <w:rFonts w:asciiTheme="minorHAnsi" w:hAnsiTheme="minorHAnsi"/>
          <w:b/>
          <w:caps/>
          <w:kern w:val="0"/>
          <w:sz w:val="22"/>
          <w:szCs w:val="20"/>
        </w:rPr>
        <w:t>EVALUATION AGAINST THE DCUSA OBJECTIVES</w:t>
      </w:r>
    </w:p>
    <w:p w14:paraId="7B3E9085" w14:textId="77777777" w:rsidR="008D17E1" w:rsidRPr="00C86D81" w:rsidRDefault="008D17E1" w:rsidP="009106CD">
      <w:pPr>
        <w:pStyle w:val="Heading2"/>
        <w:widowControl w:val="0"/>
        <w:tabs>
          <w:tab w:val="num" w:pos="567"/>
        </w:tabs>
        <w:spacing w:line="360" w:lineRule="auto"/>
        <w:ind w:left="567" w:hanging="567"/>
        <w:rPr>
          <w:rFonts w:asciiTheme="minorHAnsi" w:hAnsiTheme="minorHAnsi"/>
          <w:sz w:val="22"/>
        </w:rPr>
      </w:pPr>
      <w:r w:rsidRPr="00C86D81">
        <w:rPr>
          <w:rFonts w:asciiTheme="minorHAnsi" w:hAnsiTheme="minorHAnsi"/>
          <w:sz w:val="22"/>
        </w:rPr>
        <w:t>The Working Group considers that the following DCUSA Objective</w:t>
      </w:r>
      <w:r>
        <w:rPr>
          <w:rFonts w:asciiTheme="minorHAnsi" w:hAnsiTheme="minorHAnsi"/>
          <w:sz w:val="22"/>
        </w:rPr>
        <w:t xml:space="preserve"> is</w:t>
      </w:r>
      <w:r w:rsidRPr="00C86D81">
        <w:rPr>
          <w:rFonts w:asciiTheme="minorHAnsi" w:hAnsiTheme="minorHAnsi"/>
          <w:sz w:val="22"/>
        </w:rPr>
        <w:t xml:space="preserve"> better facilitated by </w:t>
      </w:r>
      <w:r>
        <w:rPr>
          <w:rFonts w:asciiTheme="minorHAnsi" w:hAnsiTheme="minorHAnsi"/>
          <w:sz w:val="22"/>
        </w:rPr>
        <w:t>DCP 211 and DCP 211A</w:t>
      </w:r>
      <w:r w:rsidRPr="00C86D81">
        <w:rPr>
          <w:rFonts w:asciiTheme="minorHAnsi" w:hAnsiTheme="minorHAnsi"/>
          <w:sz w:val="22"/>
        </w:rPr>
        <w:t>.</w:t>
      </w:r>
    </w:p>
    <w:p w14:paraId="2A3B28A4" w14:textId="77777777" w:rsidR="008D17E1" w:rsidRPr="00C86D81" w:rsidRDefault="008D17E1" w:rsidP="009106CD">
      <w:pPr>
        <w:keepNext/>
        <w:rPr>
          <w:rFonts w:asciiTheme="minorHAnsi" w:hAnsiTheme="minorHAnsi" w:cs="Arial"/>
          <w:b/>
          <w:sz w:val="22"/>
          <w:szCs w:val="20"/>
          <w:u w:val="single"/>
        </w:rPr>
      </w:pPr>
      <w:r w:rsidRPr="00C86D81">
        <w:rPr>
          <w:rFonts w:asciiTheme="minorHAnsi" w:hAnsiTheme="minorHAnsi" w:cs="Arial"/>
          <w:b/>
          <w:sz w:val="22"/>
          <w:szCs w:val="20"/>
          <w:u w:val="single"/>
        </w:rPr>
        <w:t>General Objective Two – ‘The facilitation of effective competition in the generation and supply of electricity and (so far as is consistent therewith) the promotion of such competition in the sale, distribution and purchase of electricity’</w:t>
      </w:r>
    </w:p>
    <w:p w14:paraId="3A92EBD4" w14:textId="094B0205" w:rsidR="008D17E1" w:rsidRPr="002625B3" w:rsidRDefault="008D17E1" w:rsidP="009106CD">
      <w:pPr>
        <w:pStyle w:val="Heading2"/>
        <w:widowControl w:val="0"/>
        <w:tabs>
          <w:tab w:val="num" w:pos="567"/>
        </w:tabs>
        <w:spacing w:line="360" w:lineRule="auto"/>
        <w:ind w:left="567" w:hanging="567"/>
        <w:rPr>
          <w:rFonts w:asciiTheme="minorHAnsi" w:hAnsiTheme="minorHAnsi"/>
          <w:sz w:val="22"/>
        </w:rPr>
      </w:pPr>
      <w:r w:rsidRPr="00B25635">
        <w:rPr>
          <w:rFonts w:asciiTheme="minorHAnsi" w:hAnsiTheme="minorHAnsi"/>
          <w:b/>
          <w:sz w:val="22"/>
        </w:rPr>
        <w:t xml:space="preserve">Working Group view </w:t>
      </w:r>
      <w:r>
        <w:rPr>
          <w:rFonts w:asciiTheme="minorHAnsi" w:hAnsiTheme="minorHAnsi"/>
          <w:b/>
          <w:sz w:val="22"/>
        </w:rPr>
        <w:t>on DCP 211</w:t>
      </w:r>
      <w:r w:rsidRPr="00B25635">
        <w:rPr>
          <w:rFonts w:asciiTheme="minorHAnsi" w:hAnsiTheme="minorHAnsi"/>
          <w:b/>
          <w:sz w:val="22"/>
        </w:rPr>
        <w:t>:</w:t>
      </w:r>
      <w:r w:rsidRPr="00041510">
        <w:rPr>
          <w:b/>
        </w:rPr>
        <w:t xml:space="preserve"> </w:t>
      </w:r>
      <w:r w:rsidR="002625B3">
        <w:rPr>
          <w:rFonts w:asciiTheme="minorHAnsi" w:hAnsiTheme="minorHAnsi"/>
          <w:sz w:val="22"/>
        </w:rPr>
        <w:t>The</w:t>
      </w:r>
      <w:r w:rsidRPr="002625B3">
        <w:rPr>
          <w:rFonts w:asciiTheme="minorHAnsi" w:hAnsiTheme="minorHAnsi"/>
          <w:sz w:val="22"/>
        </w:rPr>
        <w:t xml:space="preserve"> </w:t>
      </w:r>
      <w:r w:rsidR="00202E2A">
        <w:rPr>
          <w:rFonts w:asciiTheme="minorHAnsi" w:hAnsiTheme="minorHAnsi"/>
          <w:sz w:val="22"/>
        </w:rPr>
        <w:t>C</w:t>
      </w:r>
      <w:r w:rsidRPr="002625B3">
        <w:rPr>
          <w:rFonts w:asciiTheme="minorHAnsi" w:hAnsiTheme="minorHAnsi"/>
          <w:sz w:val="22"/>
        </w:rPr>
        <w:t xml:space="preserve">hange </w:t>
      </w:r>
      <w:r w:rsidR="00F70147">
        <w:rPr>
          <w:rFonts w:asciiTheme="minorHAnsi" w:hAnsiTheme="minorHAnsi"/>
          <w:sz w:val="22"/>
        </w:rPr>
        <w:t>P</w:t>
      </w:r>
      <w:r w:rsidRPr="002625B3">
        <w:rPr>
          <w:rFonts w:asciiTheme="minorHAnsi" w:hAnsiTheme="minorHAnsi"/>
          <w:sz w:val="22"/>
        </w:rPr>
        <w:t>roposal facilitates effective competition in the generation and supply of electricity and promotes effective competition in the sale, distribution and purchase of electricity in two ways:</w:t>
      </w:r>
    </w:p>
    <w:p w14:paraId="316DEC19" w14:textId="77777777" w:rsidR="008D17E1" w:rsidRPr="002625B3" w:rsidRDefault="008D17E1" w:rsidP="009106CD">
      <w:pPr>
        <w:pStyle w:val="Heading2"/>
        <w:widowControl w:val="0"/>
        <w:numPr>
          <w:ilvl w:val="0"/>
          <w:numId w:val="0"/>
        </w:numPr>
        <w:spacing w:line="360" w:lineRule="auto"/>
        <w:ind w:left="1134" w:hanging="567"/>
        <w:rPr>
          <w:rFonts w:asciiTheme="minorHAnsi" w:hAnsiTheme="minorHAnsi"/>
          <w:sz w:val="22"/>
        </w:rPr>
      </w:pPr>
      <w:r w:rsidRPr="002625B3">
        <w:rPr>
          <w:rFonts w:asciiTheme="minorHAnsi" w:hAnsiTheme="minorHAnsi"/>
          <w:sz w:val="22"/>
        </w:rPr>
        <w:t xml:space="preserve">(a) </w:t>
      </w:r>
      <w:r w:rsidR="002625B3">
        <w:rPr>
          <w:rFonts w:asciiTheme="minorHAnsi" w:hAnsiTheme="minorHAnsi"/>
          <w:sz w:val="22"/>
        </w:rPr>
        <w:tab/>
      </w:r>
      <w:r w:rsidRPr="002625B3">
        <w:rPr>
          <w:rFonts w:asciiTheme="minorHAnsi" w:hAnsiTheme="minorHAnsi"/>
          <w:sz w:val="22"/>
        </w:rPr>
        <w:t>It makes information about DCUSA-governed charges, revenue opportunities and associated risks available to potential new entrants, so that they are better able to identify opportunities to compete.</w:t>
      </w:r>
    </w:p>
    <w:p w14:paraId="61074AE1" w14:textId="77777777" w:rsidR="008D17E1" w:rsidRDefault="008D17E1" w:rsidP="009106CD">
      <w:pPr>
        <w:pStyle w:val="Heading2"/>
        <w:widowControl w:val="0"/>
        <w:numPr>
          <w:ilvl w:val="0"/>
          <w:numId w:val="0"/>
        </w:numPr>
        <w:spacing w:line="360" w:lineRule="auto"/>
        <w:ind w:left="1134" w:hanging="567"/>
        <w:rPr>
          <w:rFonts w:asciiTheme="minorHAnsi" w:hAnsiTheme="minorHAnsi"/>
          <w:sz w:val="22"/>
        </w:rPr>
      </w:pPr>
      <w:r w:rsidRPr="002625B3">
        <w:rPr>
          <w:rFonts w:asciiTheme="minorHAnsi" w:hAnsiTheme="minorHAnsi"/>
          <w:sz w:val="22"/>
        </w:rPr>
        <w:t xml:space="preserve">(b) </w:t>
      </w:r>
      <w:r w:rsidR="002625B3">
        <w:rPr>
          <w:rFonts w:asciiTheme="minorHAnsi" w:hAnsiTheme="minorHAnsi"/>
          <w:sz w:val="22"/>
        </w:rPr>
        <w:tab/>
      </w:r>
      <w:r w:rsidRPr="002625B3">
        <w:rPr>
          <w:rFonts w:asciiTheme="minorHAnsi" w:hAnsiTheme="minorHAnsi"/>
          <w:sz w:val="22"/>
        </w:rPr>
        <w:t>It makes information about DCUSA-governed charges, revenue opportunities and associated risks available to customers and potential customers, so that they can take better advantage of competition by being better informed about the operation of the industry.</w:t>
      </w:r>
    </w:p>
    <w:p w14:paraId="2D8108D3" w14:textId="77777777" w:rsidR="008D17E1" w:rsidRPr="008D17E1" w:rsidRDefault="008D17E1" w:rsidP="009106CD">
      <w:pPr>
        <w:keepNext/>
      </w:pPr>
    </w:p>
    <w:p w14:paraId="4A3C491D" w14:textId="77777777" w:rsidR="002625B3" w:rsidRPr="002625B3" w:rsidRDefault="008D17E1" w:rsidP="009106CD">
      <w:pPr>
        <w:pStyle w:val="Heading2"/>
        <w:widowControl w:val="0"/>
        <w:tabs>
          <w:tab w:val="num" w:pos="567"/>
        </w:tabs>
        <w:spacing w:line="360" w:lineRule="auto"/>
        <w:ind w:left="567" w:hanging="567"/>
        <w:rPr>
          <w:rFonts w:asciiTheme="minorHAnsi" w:hAnsiTheme="minorHAnsi"/>
          <w:sz w:val="22"/>
        </w:rPr>
      </w:pPr>
      <w:r w:rsidRPr="00B25635">
        <w:rPr>
          <w:rFonts w:asciiTheme="minorHAnsi" w:hAnsiTheme="minorHAnsi"/>
          <w:b/>
          <w:sz w:val="22"/>
        </w:rPr>
        <w:t xml:space="preserve">Working Group view on DCP </w:t>
      </w:r>
      <w:r>
        <w:rPr>
          <w:rFonts w:asciiTheme="minorHAnsi" w:hAnsiTheme="minorHAnsi"/>
          <w:b/>
          <w:sz w:val="22"/>
        </w:rPr>
        <w:t>211A:</w:t>
      </w:r>
      <w:r w:rsidRPr="00041510">
        <w:rPr>
          <w:b/>
        </w:rPr>
        <w:t xml:space="preserve"> </w:t>
      </w:r>
      <w:r w:rsidR="002625B3">
        <w:rPr>
          <w:rFonts w:asciiTheme="minorHAnsi" w:hAnsiTheme="minorHAnsi"/>
          <w:sz w:val="22"/>
        </w:rPr>
        <w:t>The</w:t>
      </w:r>
      <w:r w:rsidR="002625B3" w:rsidRPr="002625B3">
        <w:rPr>
          <w:rFonts w:asciiTheme="minorHAnsi" w:hAnsiTheme="minorHAnsi"/>
          <w:sz w:val="22"/>
        </w:rPr>
        <w:t xml:space="preserve"> change proposal facilitates effective competition in the generation and supply of electricity and promotes effective competition in the sale, distribution and purchase of electricity in two ways:</w:t>
      </w:r>
    </w:p>
    <w:p w14:paraId="05CDBBCC" w14:textId="77777777" w:rsidR="002625B3" w:rsidRPr="002625B3" w:rsidRDefault="002625B3" w:rsidP="009106CD">
      <w:pPr>
        <w:pStyle w:val="Heading2"/>
        <w:widowControl w:val="0"/>
        <w:numPr>
          <w:ilvl w:val="0"/>
          <w:numId w:val="0"/>
        </w:numPr>
        <w:spacing w:line="360" w:lineRule="auto"/>
        <w:ind w:left="1134" w:hanging="567"/>
        <w:rPr>
          <w:rFonts w:asciiTheme="minorHAnsi" w:hAnsiTheme="minorHAnsi"/>
          <w:sz w:val="22"/>
        </w:rPr>
      </w:pPr>
      <w:r w:rsidRPr="002625B3">
        <w:rPr>
          <w:rFonts w:asciiTheme="minorHAnsi" w:hAnsiTheme="minorHAnsi"/>
          <w:sz w:val="22"/>
        </w:rPr>
        <w:t xml:space="preserve">(a) </w:t>
      </w:r>
      <w:r>
        <w:rPr>
          <w:rFonts w:asciiTheme="minorHAnsi" w:hAnsiTheme="minorHAnsi"/>
          <w:sz w:val="22"/>
        </w:rPr>
        <w:tab/>
      </w:r>
      <w:r w:rsidRPr="002625B3">
        <w:rPr>
          <w:rFonts w:asciiTheme="minorHAnsi" w:hAnsiTheme="minorHAnsi"/>
          <w:sz w:val="22"/>
        </w:rPr>
        <w:t>It makes information about DCUSA-governed charges, revenue opportunities and associated risks available to potential new entrants, so that they are better able to identify opportunities to compete.</w:t>
      </w:r>
    </w:p>
    <w:p w14:paraId="40AA47EB" w14:textId="77777777" w:rsidR="008D17E1" w:rsidRDefault="002625B3" w:rsidP="009106CD">
      <w:pPr>
        <w:pStyle w:val="Heading2"/>
        <w:widowControl w:val="0"/>
        <w:numPr>
          <w:ilvl w:val="0"/>
          <w:numId w:val="0"/>
        </w:numPr>
        <w:spacing w:line="360" w:lineRule="auto"/>
        <w:ind w:left="1134" w:hanging="567"/>
        <w:rPr>
          <w:rFonts w:asciiTheme="minorHAnsi" w:hAnsiTheme="minorHAnsi"/>
          <w:sz w:val="22"/>
        </w:rPr>
      </w:pPr>
      <w:r w:rsidRPr="002625B3">
        <w:rPr>
          <w:rFonts w:asciiTheme="minorHAnsi" w:hAnsiTheme="minorHAnsi"/>
          <w:sz w:val="22"/>
        </w:rPr>
        <w:lastRenderedPageBreak/>
        <w:t xml:space="preserve">(b) </w:t>
      </w:r>
      <w:r>
        <w:rPr>
          <w:rFonts w:asciiTheme="minorHAnsi" w:hAnsiTheme="minorHAnsi"/>
          <w:sz w:val="22"/>
        </w:rPr>
        <w:tab/>
      </w:r>
      <w:r w:rsidRPr="002625B3">
        <w:rPr>
          <w:rFonts w:asciiTheme="minorHAnsi" w:hAnsiTheme="minorHAnsi"/>
          <w:sz w:val="22"/>
        </w:rPr>
        <w:t>It makes information about DCUSA-governed charges, revenue opportunities and associated risks available to customers and potential customers, so that they can take better advantage of competition by being better informed about the operation of the industry.</w:t>
      </w:r>
    </w:p>
    <w:p w14:paraId="5F95CECC" w14:textId="77777777" w:rsidR="009502B2" w:rsidRPr="00F42A52" w:rsidRDefault="009502B2" w:rsidP="009106CD">
      <w:pPr>
        <w:pStyle w:val="Heading1"/>
        <w:spacing w:line="360" w:lineRule="auto"/>
        <w:rPr>
          <w:rFonts w:asciiTheme="minorHAnsi" w:hAnsiTheme="minorHAnsi"/>
          <w:b/>
          <w:caps/>
          <w:kern w:val="0"/>
          <w:sz w:val="22"/>
          <w:szCs w:val="20"/>
        </w:rPr>
      </w:pPr>
      <w:r w:rsidRPr="00F42A52">
        <w:rPr>
          <w:rFonts w:asciiTheme="minorHAnsi" w:hAnsiTheme="minorHAnsi"/>
          <w:b/>
          <w:caps/>
          <w:kern w:val="0"/>
          <w:sz w:val="22"/>
          <w:szCs w:val="20"/>
        </w:rPr>
        <w:t>implementation</w:t>
      </w:r>
    </w:p>
    <w:p w14:paraId="354D3D6A" w14:textId="013D7E13" w:rsidR="00E1772E" w:rsidRDefault="00E1772E" w:rsidP="009106CD">
      <w:pPr>
        <w:pStyle w:val="Heading2"/>
        <w:spacing w:line="360" w:lineRule="auto"/>
        <w:ind w:left="567" w:hanging="567"/>
        <w:rPr>
          <w:rFonts w:asciiTheme="minorHAnsi" w:hAnsiTheme="minorHAnsi"/>
          <w:sz w:val="22"/>
          <w:szCs w:val="20"/>
        </w:rPr>
      </w:pPr>
      <w:r w:rsidRPr="00E1772E">
        <w:rPr>
          <w:rFonts w:asciiTheme="minorHAnsi" w:hAnsiTheme="minorHAnsi"/>
          <w:sz w:val="22"/>
          <w:szCs w:val="20"/>
        </w:rPr>
        <w:t>The Working Group agreed to change the implementation date of DCP 211 to 30 Working Days following approval (instead of the faster implementation method proposed in the DCP 211 proposal form). The reason for this is that time</w:t>
      </w:r>
      <w:del w:id="26" w:author="Roz" w:date="2015-07-10T11:06:00Z">
        <w:r w:rsidRPr="00E1772E" w:rsidDel="00C30F07">
          <w:rPr>
            <w:rFonts w:asciiTheme="minorHAnsi" w:hAnsiTheme="minorHAnsi"/>
            <w:sz w:val="22"/>
            <w:szCs w:val="20"/>
          </w:rPr>
          <w:delText xml:space="preserve"> might</w:delText>
        </w:r>
      </w:del>
      <w:ins w:id="27" w:author="Roz" w:date="2015-07-10T11:06:00Z">
        <w:r w:rsidR="00C30F07">
          <w:rPr>
            <w:rFonts w:asciiTheme="minorHAnsi" w:hAnsiTheme="minorHAnsi"/>
            <w:sz w:val="22"/>
            <w:szCs w:val="20"/>
          </w:rPr>
          <w:t xml:space="preserve"> will</w:t>
        </w:r>
      </w:ins>
      <w:r w:rsidRPr="00E1772E">
        <w:rPr>
          <w:rFonts w:asciiTheme="minorHAnsi" w:hAnsiTheme="minorHAnsi"/>
          <w:sz w:val="22"/>
          <w:szCs w:val="20"/>
        </w:rPr>
        <w:t xml:space="preserve"> be needed to validate the list of documents published after 31 May 2014 which should be published on the Public Pages.</w:t>
      </w:r>
    </w:p>
    <w:p w14:paraId="071FD384" w14:textId="6F39E1F9" w:rsidR="00E1772E" w:rsidRDefault="00E1772E" w:rsidP="009106CD">
      <w:pPr>
        <w:pStyle w:val="Heading2"/>
        <w:spacing w:line="360" w:lineRule="auto"/>
        <w:ind w:left="567" w:hanging="567"/>
        <w:rPr>
          <w:rFonts w:asciiTheme="minorHAnsi" w:hAnsiTheme="minorHAnsi"/>
          <w:sz w:val="22"/>
          <w:szCs w:val="20"/>
        </w:rPr>
      </w:pPr>
      <w:r w:rsidRPr="00E1772E">
        <w:rPr>
          <w:rFonts w:asciiTheme="minorHAnsi" w:hAnsiTheme="minorHAnsi"/>
          <w:sz w:val="22"/>
          <w:szCs w:val="20"/>
        </w:rPr>
        <w:t>For DCP 211A the proposed implementation date is the next release following Authority Approval, as there is not the same need to validate a list of existing documents. Based on the timescales set out in section 13 below, the next DCUSA Release following approval would be on 25 June 2015.</w:t>
      </w:r>
    </w:p>
    <w:p w14:paraId="15102667" w14:textId="72B42328" w:rsidR="00531EDC" w:rsidRPr="00C5403B" w:rsidDel="00334F73" w:rsidRDefault="00531EDC" w:rsidP="00531EDC">
      <w:pPr>
        <w:rPr>
          <w:del w:id="28" w:author="Roz" w:date="2015-07-10T11:03:00Z"/>
          <w:sz w:val="20"/>
        </w:rPr>
      </w:pPr>
      <w:del w:id="29" w:author="Roz" w:date="2015-07-10T11:03:00Z">
        <w:r w:rsidRPr="00C5403B" w:rsidDel="00334F73">
          <w:rPr>
            <w:sz w:val="20"/>
          </w:rPr>
          <w:delText xml:space="preserve">Should DCP 211 be implemented, then the DCUSA website will need to be reviewed and all documents that fall within the remit of DCP 211 that are currently password protected are </w:delText>
        </w:r>
        <w:r w:rsidDel="00334F73">
          <w:rPr>
            <w:sz w:val="20"/>
          </w:rPr>
          <w:delText xml:space="preserve">changed so that they are publically available. </w:delText>
        </w:r>
      </w:del>
    </w:p>
    <w:p w14:paraId="279DFC82" w14:textId="6AFE9694" w:rsidR="00531EDC" w:rsidDel="00334F73" w:rsidRDefault="00531EDC" w:rsidP="00531EDC">
      <w:pPr>
        <w:rPr>
          <w:del w:id="30" w:author="Roz" w:date="2015-07-10T11:03:00Z"/>
          <w:sz w:val="20"/>
        </w:rPr>
      </w:pPr>
      <w:del w:id="31" w:author="Roz" w:date="2015-07-10T11:03:00Z">
        <w:r w:rsidDel="00334F73">
          <w:rPr>
            <w:sz w:val="20"/>
          </w:rPr>
          <w:delText>Proposed Approach:</w:delText>
        </w:r>
      </w:del>
    </w:p>
    <w:p w14:paraId="72ECDED1" w14:textId="463F843A" w:rsidR="00531EDC" w:rsidDel="00334F73" w:rsidRDefault="00531EDC" w:rsidP="00531EDC">
      <w:pPr>
        <w:pStyle w:val="ListParagraph"/>
        <w:numPr>
          <w:ilvl w:val="0"/>
          <w:numId w:val="26"/>
        </w:numPr>
        <w:spacing w:after="200" w:line="276" w:lineRule="auto"/>
        <w:contextualSpacing/>
        <w:rPr>
          <w:del w:id="32" w:author="Roz" w:date="2015-07-10T11:03:00Z"/>
          <w:sz w:val="20"/>
        </w:rPr>
      </w:pPr>
      <w:del w:id="33" w:author="Roz" w:date="2015-07-10T11:03:00Z">
        <w:r w:rsidDel="00334F73">
          <w:rPr>
            <w:sz w:val="20"/>
          </w:rPr>
          <w:delText xml:space="preserve">Within 2WDs of DCP 211 being approved, email all DCUSA Contract managers and ask them if there are any documents on the DCUSA website that have been provided by their organisation that they would like not to be made public </w:delText>
        </w:r>
      </w:del>
    </w:p>
    <w:p w14:paraId="042CDEBB" w14:textId="52DCE9FA" w:rsidR="00531EDC" w:rsidDel="00334F73" w:rsidRDefault="00531EDC" w:rsidP="00531EDC">
      <w:pPr>
        <w:pStyle w:val="ListParagraph"/>
        <w:numPr>
          <w:ilvl w:val="0"/>
          <w:numId w:val="26"/>
        </w:numPr>
        <w:spacing w:after="200" w:line="276" w:lineRule="auto"/>
        <w:contextualSpacing/>
        <w:rPr>
          <w:del w:id="34" w:author="Roz" w:date="2015-07-10T11:03:00Z"/>
          <w:sz w:val="20"/>
        </w:rPr>
      </w:pPr>
      <w:del w:id="35" w:author="Roz" w:date="2015-07-10T11:03:00Z">
        <w:r w:rsidDel="00334F73">
          <w:rPr>
            <w:sz w:val="20"/>
          </w:rPr>
          <w:delText xml:space="preserve">With the exception of any documents identified via the above step and confidential consultation responses, make all “restricted” documents published after 31 May 2014 publically available (approximately 800 documents). No changes will be made to Confidential documents. </w:delText>
        </w:r>
      </w:del>
    </w:p>
    <w:p w14:paraId="35E7FC8B" w14:textId="77777777" w:rsidR="00334F73" w:rsidRDefault="00334F73" w:rsidP="00334F73">
      <w:pPr>
        <w:pStyle w:val="Heading1"/>
        <w:spacing w:line="360" w:lineRule="auto"/>
        <w:rPr>
          <w:ins w:id="36" w:author="Roz" w:date="2015-07-10T11:04:00Z"/>
          <w:rFonts w:asciiTheme="minorHAnsi" w:hAnsiTheme="minorHAnsi"/>
          <w:b/>
          <w:caps/>
          <w:sz w:val="22"/>
          <w:szCs w:val="20"/>
        </w:rPr>
      </w:pPr>
      <w:ins w:id="37" w:author="Roz" w:date="2015-07-10T11:04:00Z">
        <w:r>
          <w:rPr>
            <w:rFonts w:asciiTheme="minorHAnsi" w:hAnsiTheme="minorHAnsi"/>
            <w:b/>
            <w:caps/>
            <w:sz w:val="22"/>
            <w:szCs w:val="20"/>
          </w:rPr>
          <w:lastRenderedPageBreak/>
          <w:t>secreatriat activities associated with implementing DCP 211</w:t>
        </w:r>
      </w:ins>
    </w:p>
    <w:p w14:paraId="1FD042CE" w14:textId="77777777" w:rsidR="00334F73" w:rsidRDefault="00334F73" w:rsidP="00334F73">
      <w:pPr>
        <w:pStyle w:val="Heading2"/>
        <w:tabs>
          <w:tab w:val="num" w:pos="576"/>
          <w:tab w:val="num" w:pos="709"/>
        </w:tabs>
        <w:spacing w:line="360" w:lineRule="auto"/>
        <w:ind w:left="576"/>
        <w:jc w:val="both"/>
        <w:rPr>
          <w:ins w:id="38" w:author="Roz" w:date="2015-07-10T11:04:00Z"/>
          <w:rFonts w:asciiTheme="minorHAnsi" w:hAnsiTheme="minorHAnsi"/>
          <w:sz w:val="22"/>
          <w:szCs w:val="22"/>
        </w:rPr>
      </w:pPr>
      <w:ins w:id="39" w:author="Roz" w:date="2015-07-10T11:04:00Z">
        <w:r w:rsidRPr="00C5254B">
          <w:rPr>
            <w:rFonts w:asciiTheme="minorHAnsi" w:hAnsiTheme="minorHAnsi"/>
            <w:sz w:val="22"/>
            <w:szCs w:val="22"/>
          </w:rPr>
          <w:t xml:space="preserve">Should DCP 211 be </w:t>
        </w:r>
        <w:r>
          <w:rPr>
            <w:rFonts w:asciiTheme="minorHAnsi" w:hAnsiTheme="minorHAnsi"/>
            <w:sz w:val="22"/>
            <w:szCs w:val="22"/>
          </w:rPr>
          <w:t>approved, the following steps will be taken by the DCUSA Secretariat to update the DCUSA website in line with the requirements of DCP 211:</w:t>
        </w:r>
      </w:ins>
    </w:p>
    <w:p w14:paraId="139F984E" w14:textId="77777777" w:rsidR="00334F73" w:rsidRPr="00F30748" w:rsidRDefault="00334F73" w:rsidP="00334F73">
      <w:pPr>
        <w:pStyle w:val="Heading2"/>
        <w:numPr>
          <w:ilvl w:val="0"/>
          <w:numId w:val="4"/>
        </w:numPr>
        <w:tabs>
          <w:tab w:val="left" w:pos="851"/>
        </w:tabs>
        <w:spacing w:line="360" w:lineRule="auto"/>
        <w:ind w:left="1134" w:hanging="283"/>
        <w:rPr>
          <w:ins w:id="40" w:author="Roz" w:date="2015-07-10T11:04:00Z"/>
          <w:rFonts w:ascii="Calibri" w:hAnsi="Calibri"/>
          <w:sz w:val="22"/>
          <w:szCs w:val="22"/>
        </w:rPr>
      </w:pPr>
      <w:ins w:id="41" w:author="Roz" w:date="2015-07-10T11:04:00Z">
        <w:r w:rsidRPr="00F30748">
          <w:rPr>
            <w:rFonts w:ascii="Calibri" w:hAnsi="Calibri"/>
            <w:sz w:val="22"/>
            <w:szCs w:val="22"/>
          </w:rPr>
          <w:t>An email will be send to DCUSA Contract managers asking if there are any documents on the DCUSA website that have been provided by their organisation that they would like not to be made public</w:t>
        </w:r>
        <w:r>
          <w:rPr>
            <w:rFonts w:ascii="Calibri" w:hAnsi="Calibri"/>
            <w:sz w:val="22"/>
            <w:szCs w:val="22"/>
          </w:rPr>
          <w:t>; and</w:t>
        </w:r>
      </w:ins>
    </w:p>
    <w:p w14:paraId="3462F632" w14:textId="62135F12" w:rsidR="00334F73" w:rsidRPr="00BC3DE6" w:rsidRDefault="00334F73" w:rsidP="00BC3DE6">
      <w:pPr>
        <w:pStyle w:val="Heading2"/>
        <w:numPr>
          <w:ilvl w:val="0"/>
          <w:numId w:val="4"/>
        </w:numPr>
        <w:tabs>
          <w:tab w:val="left" w:pos="851"/>
        </w:tabs>
        <w:spacing w:line="360" w:lineRule="auto"/>
        <w:ind w:left="1134" w:hanging="283"/>
        <w:rPr>
          <w:ins w:id="42" w:author="Roz" w:date="2015-07-10T11:04:00Z"/>
          <w:rFonts w:ascii="Calibri" w:hAnsi="Calibri"/>
          <w:sz w:val="22"/>
          <w:szCs w:val="22"/>
        </w:rPr>
      </w:pPr>
      <w:ins w:id="43" w:author="Roz" w:date="2015-07-10T11:04:00Z">
        <w:r w:rsidRPr="00F30748">
          <w:rPr>
            <w:rFonts w:ascii="Calibri" w:hAnsi="Calibri"/>
            <w:sz w:val="22"/>
            <w:szCs w:val="22"/>
          </w:rPr>
          <w:t>With the exception of any documents identified via the above step and confidential consultation responses,</w:t>
        </w:r>
        <w:r>
          <w:rPr>
            <w:rFonts w:ascii="Calibri" w:hAnsi="Calibri"/>
            <w:sz w:val="22"/>
            <w:szCs w:val="22"/>
          </w:rPr>
          <w:t xml:space="preserve"> all “</w:t>
        </w:r>
        <w:r w:rsidRPr="00F30748">
          <w:rPr>
            <w:rFonts w:ascii="Calibri" w:hAnsi="Calibri"/>
            <w:sz w:val="22"/>
            <w:szCs w:val="22"/>
          </w:rPr>
          <w:t>restricted</w:t>
        </w:r>
        <w:r>
          <w:rPr>
            <w:rStyle w:val="FootnoteReference"/>
            <w:rFonts w:ascii="Calibri" w:hAnsi="Calibri"/>
            <w:sz w:val="22"/>
            <w:szCs w:val="22"/>
          </w:rPr>
          <w:footnoteReference w:id="2"/>
        </w:r>
        <w:r w:rsidRPr="00F30748">
          <w:rPr>
            <w:rFonts w:ascii="Calibri" w:hAnsi="Calibri"/>
            <w:sz w:val="22"/>
            <w:szCs w:val="22"/>
          </w:rPr>
          <w:t>” documents published after 31 May 2014</w:t>
        </w:r>
        <w:r>
          <w:rPr>
            <w:rFonts w:ascii="Calibri" w:hAnsi="Calibri"/>
            <w:sz w:val="22"/>
            <w:szCs w:val="22"/>
          </w:rPr>
          <w:t xml:space="preserve"> will be made</w:t>
        </w:r>
        <w:r w:rsidRPr="00F30748">
          <w:rPr>
            <w:rFonts w:ascii="Calibri" w:hAnsi="Calibri"/>
            <w:sz w:val="22"/>
            <w:szCs w:val="22"/>
          </w:rPr>
          <w:t xml:space="preserve"> publical</w:t>
        </w:r>
        <w:r>
          <w:rPr>
            <w:rFonts w:ascii="Calibri" w:hAnsi="Calibri"/>
            <w:sz w:val="22"/>
            <w:szCs w:val="22"/>
          </w:rPr>
          <w:t>ly available (approximately 10</w:t>
        </w:r>
        <w:r w:rsidRPr="00F30748">
          <w:rPr>
            <w:rFonts w:ascii="Calibri" w:hAnsi="Calibri"/>
            <w:sz w:val="22"/>
            <w:szCs w:val="22"/>
          </w:rPr>
          <w:t>00 documents). No</w:t>
        </w:r>
        <w:r>
          <w:rPr>
            <w:rFonts w:ascii="Calibri" w:hAnsi="Calibri"/>
            <w:sz w:val="22"/>
            <w:szCs w:val="22"/>
          </w:rPr>
          <w:t xml:space="preserve"> changes will be made to “c</w:t>
        </w:r>
        <w:r w:rsidRPr="00F30748">
          <w:rPr>
            <w:rFonts w:ascii="Calibri" w:hAnsi="Calibri"/>
            <w:sz w:val="22"/>
            <w:szCs w:val="22"/>
          </w:rPr>
          <w:t>onfidential</w:t>
        </w:r>
        <w:r>
          <w:rPr>
            <w:rStyle w:val="FootnoteReference"/>
            <w:rFonts w:ascii="Calibri" w:hAnsi="Calibri"/>
            <w:sz w:val="22"/>
            <w:szCs w:val="22"/>
          </w:rPr>
          <w:footnoteReference w:id="3"/>
        </w:r>
        <w:r>
          <w:rPr>
            <w:rFonts w:ascii="Calibri" w:hAnsi="Calibri"/>
            <w:sz w:val="22"/>
            <w:szCs w:val="22"/>
          </w:rPr>
          <w:t>”</w:t>
        </w:r>
        <w:r w:rsidRPr="00F30748">
          <w:rPr>
            <w:rFonts w:ascii="Calibri" w:hAnsi="Calibri"/>
            <w:sz w:val="22"/>
            <w:szCs w:val="22"/>
          </w:rPr>
          <w:t xml:space="preserve"> documents.</w:t>
        </w:r>
      </w:ins>
      <w:ins w:id="48" w:author="Roz" w:date="2015-07-10T11:07:00Z">
        <w:r w:rsidR="00BC3DE6">
          <w:rPr>
            <w:rFonts w:ascii="Calibri" w:hAnsi="Calibri"/>
            <w:sz w:val="22"/>
            <w:szCs w:val="22"/>
          </w:rPr>
          <w:t xml:space="preserve"> </w:t>
        </w:r>
      </w:ins>
      <w:ins w:id="49" w:author="Roz" w:date="2015-07-10T11:04:00Z">
        <w:r w:rsidRPr="00BC3DE6">
          <w:rPr>
            <w:rFonts w:asciiTheme="minorHAnsi" w:hAnsiTheme="minorHAnsi"/>
            <w:sz w:val="22"/>
            <w:szCs w:val="22"/>
          </w:rPr>
          <w:t>It is estimated that this activity will take one man-</w:t>
        </w:r>
        <w:r w:rsidRPr="000C4B33">
          <w:rPr>
            <w:rFonts w:asciiTheme="minorHAnsi" w:hAnsiTheme="minorHAnsi"/>
            <w:sz w:val="22"/>
            <w:szCs w:val="22"/>
          </w:rPr>
          <w:t xml:space="preserve">day. </w:t>
        </w:r>
      </w:ins>
    </w:p>
    <w:p w14:paraId="082F2E4E" w14:textId="77777777" w:rsidR="00531EDC" w:rsidRPr="00531EDC" w:rsidRDefault="00531EDC" w:rsidP="00531EDC"/>
    <w:p w14:paraId="452046D8" w14:textId="6B022B31" w:rsidR="005E203C" w:rsidRPr="005E203C" w:rsidRDefault="005E203C" w:rsidP="009106CD">
      <w:pPr>
        <w:pStyle w:val="Heading1"/>
        <w:rPr>
          <w:rFonts w:asciiTheme="minorHAnsi" w:hAnsiTheme="minorHAnsi"/>
          <w:b/>
          <w:caps/>
          <w:kern w:val="0"/>
          <w:sz w:val="22"/>
          <w:szCs w:val="20"/>
        </w:rPr>
      </w:pPr>
      <w:r w:rsidRPr="005E203C">
        <w:rPr>
          <w:rFonts w:asciiTheme="minorHAnsi" w:hAnsiTheme="minorHAnsi"/>
          <w:b/>
          <w:caps/>
          <w:kern w:val="0"/>
          <w:sz w:val="22"/>
          <w:szCs w:val="20"/>
        </w:rPr>
        <w:t>WORKING GROUP CONCLUSIONS</w:t>
      </w:r>
    </w:p>
    <w:p w14:paraId="024AA45D" w14:textId="29DBDD9E" w:rsidR="005E203C" w:rsidRDefault="005E203C" w:rsidP="009106CD">
      <w:pPr>
        <w:pStyle w:val="Heading2"/>
        <w:widowControl w:val="0"/>
        <w:tabs>
          <w:tab w:val="num" w:pos="567"/>
        </w:tabs>
        <w:spacing w:line="360" w:lineRule="auto"/>
        <w:ind w:left="567" w:hanging="567"/>
        <w:rPr>
          <w:rFonts w:asciiTheme="minorHAnsi" w:hAnsiTheme="minorHAnsi"/>
          <w:noProof/>
          <w:sz w:val="22"/>
        </w:rPr>
      </w:pPr>
      <w:r w:rsidRPr="00C86D81">
        <w:rPr>
          <w:rFonts w:asciiTheme="minorHAnsi" w:hAnsiTheme="minorHAnsi"/>
          <w:sz w:val="22"/>
        </w:rPr>
        <w:t>The Working Group has discussed the propos</w:t>
      </w:r>
      <w:r>
        <w:rPr>
          <w:rFonts w:asciiTheme="minorHAnsi" w:hAnsiTheme="minorHAnsi"/>
          <w:sz w:val="22"/>
        </w:rPr>
        <w:t>ed amendment to DCUSA and t</w:t>
      </w:r>
      <w:r w:rsidRPr="00C86D81">
        <w:rPr>
          <w:rFonts w:asciiTheme="minorHAnsi" w:hAnsiTheme="minorHAnsi"/>
          <w:sz w:val="22"/>
        </w:rPr>
        <w:t xml:space="preserve">he </w:t>
      </w:r>
      <w:r w:rsidR="00202E2A">
        <w:rPr>
          <w:rFonts w:asciiTheme="minorHAnsi" w:hAnsiTheme="minorHAnsi"/>
          <w:sz w:val="22"/>
        </w:rPr>
        <w:t>G</w:t>
      </w:r>
      <w:r w:rsidRPr="00C86D81">
        <w:rPr>
          <w:rFonts w:asciiTheme="minorHAnsi" w:hAnsiTheme="minorHAnsi"/>
          <w:sz w:val="22"/>
        </w:rPr>
        <w:t>roup unanimously agree</w:t>
      </w:r>
      <w:r w:rsidR="0050663A">
        <w:rPr>
          <w:rFonts w:asciiTheme="minorHAnsi" w:hAnsiTheme="minorHAnsi"/>
          <w:sz w:val="22"/>
        </w:rPr>
        <w:t>d</w:t>
      </w:r>
      <w:r w:rsidRPr="00C86D81">
        <w:rPr>
          <w:rFonts w:asciiTheme="minorHAnsi" w:hAnsiTheme="minorHAnsi"/>
          <w:sz w:val="22"/>
        </w:rPr>
        <w:t xml:space="preserve"> that the legal text developed </w:t>
      </w:r>
      <w:r>
        <w:rPr>
          <w:rFonts w:asciiTheme="minorHAnsi" w:hAnsiTheme="minorHAnsi"/>
          <w:sz w:val="22"/>
        </w:rPr>
        <w:t xml:space="preserve">for both DCP 211 and DCP 211A </w:t>
      </w:r>
      <w:r w:rsidRPr="00C86D81">
        <w:rPr>
          <w:rFonts w:asciiTheme="minorHAnsi" w:hAnsiTheme="minorHAnsi"/>
          <w:sz w:val="22"/>
        </w:rPr>
        <w:t xml:space="preserve">better </w:t>
      </w:r>
      <w:r w:rsidRPr="00C86D81">
        <w:rPr>
          <w:rFonts w:asciiTheme="minorHAnsi" w:hAnsiTheme="minorHAnsi" w:cs="Verdana"/>
          <w:sz w:val="22"/>
        </w:rPr>
        <w:t>facilitates</w:t>
      </w:r>
      <w:r w:rsidRPr="00C86D81">
        <w:rPr>
          <w:rFonts w:asciiTheme="minorHAnsi" w:hAnsiTheme="minorHAnsi"/>
          <w:sz w:val="22"/>
        </w:rPr>
        <w:t xml:space="preserve"> the DCUSA Objectives.</w:t>
      </w:r>
      <w:r w:rsidR="00416205">
        <w:rPr>
          <w:rFonts w:asciiTheme="minorHAnsi" w:hAnsiTheme="minorHAnsi"/>
          <w:sz w:val="22"/>
        </w:rPr>
        <w:t xml:space="preserve"> </w:t>
      </w:r>
      <w:r>
        <w:rPr>
          <w:rFonts w:asciiTheme="minorHAnsi" w:hAnsiTheme="minorHAnsi"/>
          <w:sz w:val="22"/>
        </w:rPr>
        <w:t>T</w:t>
      </w:r>
      <w:r w:rsidRPr="005B2A46">
        <w:rPr>
          <w:rFonts w:asciiTheme="minorHAnsi" w:hAnsiTheme="minorHAnsi"/>
          <w:noProof/>
          <w:sz w:val="22"/>
        </w:rPr>
        <w:t xml:space="preserve">he Working Group does not have a consensus view as to whether one proposed solution better meets the </w:t>
      </w:r>
      <w:r w:rsidR="00202E2A">
        <w:rPr>
          <w:rFonts w:asciiTheme="minorHAnsi" w:hAnsiTheme="minorHAnsi"/>
          <w:noProof/>
          <w:sz w:val="22"/>
        </w:rPr>
        <w:t>O</w:t>
      </w:r>
      <w:r w:rsidRPr="005B2A46">
        <w:rPr>
          <w:rFonts w:asciiTheme="minorHAnsi" w:hAnsiTheme="minorHAnsi"/>
          <w:noProof/>
          <w:sz w:val="22"/>
        </w:rPr>
        <w:t xml:space="preserve">bjectives over the other. </w:t>
      </w:r>
      <w:r w:rsidR="00416205">
        <w:rPr>
          <w:rFonts w:asciiTheme="minorHAnsi" w:hAnsiTheme="minorHAnsi"/>
          <w:noProof/>
          <w:sz w:val="22"/>
        </w:rPr>
        <w:t xml:space="preserve"> </w:t>
      </w:r>
      <w:r w:rsidR="00356617">
        <w:rPr>
          <w:rFonts w:asciiTheme="minorHAnsi" w:hAnsiTheme="minorHAnsi"/>
          <w:noProof/>
          <w:sz w:val="22"/>
        </w:rPr>
        <w:t xml:space="preserve">The majority of Working Group members prefer DCP 211A over DCP 211. </w:t>
      </w:r>
    </w:p>
    <w:p w14:paraId="5DBA6538" w14:textId="70B6C0BA" w:rsidR="00F56060" w:rsidRDefault="00F56060" w:rsidP="009106CD">
      <w:pPr>
        <w:pStyle w:val="Heading2"/>
        <w:widowControl w:val="0"/>
        <w:tabs>
          <w:tab w:val="num" w:pos="567"/>
        </w:tabs>
        <w:spacing w:line="360" w:lineRule="auto"/>
        <w:ind w:left="567" w:hanging="567"/>
        <w:rPr>
          <w:rFonts w:asciiTheme="minorHAnsi" w:hAnsiTheme="minorHAnsi"/>
          <w:bCs w:val="0"/>
          <w:iCs w:val="0"/>
          <w:sz w:val="22"/>
        </w:rPr>
      </w:pPr>
      <w:r w:rsidRPr="00F56060">
        <w:rPr>
          <w:rFonts w:asciiTheme="minorHAnsi" w:hAnsiTheme="minorHAnsi" w:cs="Verdana"/>
          <w:sz w:val="22"/>
        </w:rPr>
        <w:t>Those</w:t>
      </w:r>
      <w:r>
        <w:rPr>
          <w:rFonts w:asciiTheme="minorHAnsi" w:hAnsiTheme="minorHAnsi"/>
          <w:bCs w:val="0"/>
          <w:iCs w:val="0"/>
          <w:sz w:val="22"/>
        </w:rPr>
        <w:t xml:space="preserve"> Working </w:t>
      </w:r>
      <w:r w:rsidRPr="00E1772E">
        <w:rPr>
          <w:rFonts w:asciiTheme="minorHAnsi" w:hAnsiTheme="minorHAnsi"/>
          <w:noProof/>
          <w:sz w:val="22"/>
        </w:rPr>
        <w:t>Group</w:t>
      </w:r>
      <w:r>
        <w:rPr>
          <w:rFonts w:asciiTheme="minorHAnsi" w:hAnsiTheme="minorHAnsi"/>
          <w:bCs w:val="0"/>
          <w:iCs w:val="0"/>
          <w:sz w:val="22"/>
        </w:rPr>
        <w:t xml:space="preserve"> members</w:t>
      </w:r>
      <w:r w:rsidR="00002EAF">
        <w:rPr>
          <w:rFonts w:asciiTheme="minorHAnsi" w:hAnsiTheme="minorHAnsi"/>
          <w:bCs w:val="0"/>
          <w:iCs w:val="0"/>
          <w:sz w:val="22"/>
        </w:rPr>
        <w:t xml:space="preserve"> who</w:t>
      </w:r>
      <w:r>
        <w:rPr>
          <w:rFonts w:asciiTheme="minorHAnsi" w:hAnsiTheme="minorHAnsi"/>
          <w:bCs w:val="0"/>
          <w:iCs w:val="0"/>
          <w:sz w:val="22"/>
        </w:rPr>
        <w:t xml:space="preserve"> prefer DCP 211 note that:</w:t>
      </w:r>
    </w:p>
    <w:p w14:paraId="2F10BA6D" w14:textId="6D811039" w:rsidR="009106CD" w:rsidRDefault="00484C46" w:rsidP="009106CD">
      <w:pPr>
        <w:pStyle w:val="ListParagraph"/>
        <w:keepNext/>
        <w:numPr>
          <w:ilvl w:val="0"/>
          <w:numId w:val="25"/>
        </w:numPr>
        <w:spacing w:before="240" w:after="60" w:line="360" w:lineRule="auto"/>
        <w:rPr>
          <w:rFonts w:asciiTheme="minorHAnsi" w:hAnsiTheme="minorHAnsi"/>
          <w:sz w:val="22"/>
          <w:szCs w:val="22"/>
        </w:rPr>
      </w:pPr>
      <w:r w:rsidRPr="00E1772E">
        <w:rPr>
          <w:rFonts w:ascii="Calibri" w:hAnsi="Calibri"/>
          <w:sz w:val="22"/>
          <w:szCs w:val="22"/>
        </w:rPr>
        <w:t xml:space="preserve">The </w:t>
      </w:r>
      <w:r w:rsidR="00762FEB" w:rsidRPr="00E1772E">
        <w:rPr>
          <w:rFonts w:ascii="Calibri" w:hAnsi="Calibri"/>
          <w:sz w:val="22"/>
          <w:szCs w:val="22"/>
        </w:rPr>
        <w:t>DCUSA</w:t>
      </w:r>
      <w:r w:rsidR="009106CD">
        <w:rPr>
          <w:rFonts w:ascii="Calibri" w:hAnsi="Calibri"/>
          <w:sz w:val="22"/>
          <w:szCs w:val="22"/>
        </w:rPr>
        <w:t xml:space="preserve"> </w:t>
      </w:r>
      <w:r w:rsidR="009106CD">
        <w:rPr>
          <w:rFonts w:asciiTheme="minorHAnsi" w:hAnsiTheme="minorHAnsi"/>
          <w:sz w:val="22"/>
          <w:szCs w:val="22"/>
        </w:rPr>
        <w:t>competition law dos and don’ts issued to DCUSA Working Groups say: “</w:t>
      </w:r>
      <w:r w:rsidR="009106CD" w:rsidRPr="009106CD">
        <w:rPr>
          <w:rFonts w:asciiTheme="minorHAnsi" w:hAnsiTheme="minorHAnsi"/>
          <w:i/>
          <w:sz w:val="22"/>
          <w:szCs w:val="22"/>
        </w:rPr>
        <w:t>Do not share information which is of a type not easily available amongst competitors and/or is likely to influence competitive behaviour. As a test, consider whether you would be prepared to publish the information in a newspaper</w:t>
      </w:r>
      <w:r w:rsidR="009106CD">
        <w:rPr>
          <w:rFonts w:asciiTheme="minorHAnsi" w:hAnsiTheme="minorHAnsi"/>
          <w:sz w:val="22"/>
          <w:szCs w:val="22"/>
        </w:rPr>
        <w:t xml:space="preserve">”. The information that would be made publicly available under DCP 211 is already available to current and future DCUSA Parties and sponsored DCUSA website users. No Party could have had a legitimate expectation of privacy about such information. DCP 211 adopts a pragmatic approach to deliver a reasonable level of transparency </w:t>
      </w:r>
      <w:r w:rsidR="009106CD">
        <w:rPr>
          <w:rFonts w:asciiTheme="minorHAnsi" w:hAnsiTheme="minorHAnsi"/>
          <w:sz w:val="22"/>
          <w:szCs w:val="22"/>
        </w:rPr>
        <w:lastRenderedPageBreak/>
        <w:t>in respect of historical documents that are not confidential. DCP 211A would not deliver this level of transparency.</w:t>
      </w:r>
    </w:p>
    <w:p w14:paraId="2FCCB3E0" w14:textId="57487287" w:rsidR="009106CD" w:rsidRDefault="009106CD" w:rsidP="009106CD">
      <w:pPr>
        <w:pStyle w:val="ListParagraph"/>
        <w:keepNext/>
        <w:numPr>
          <w:ilvl w:val="0"/>
          <w:numId w:val="25"/>
        </w:numPr>
        <w:spacing w:before="240" w:after="60" w:line="360" w:lineRule="auto"/>
        <w:rPr>
          <w:rFonts w:asciiTheme="minorHAnsi" w:hAnsiTheme="minorHAnsi"/>
          <w:sz w:val="22"/>
          <w:szCs w:val="22"/>
        </w:rPr>
      </w:pPr>
      <w:r>
        <w:rPr>
          <w:rFonts w:asciiTheme="minorHAnsi" w:hAnsiTheme="minorHAnsi"/>
          <w:sz w:val="22"/>
          <w:szCs w:val="22"/>
        </w:rPr>
        <w:t>The cut-off date of 31 May 2014 specified in DCP 211 was in the future at the time the CP was raised. Insofar as DCP 211 requires the Secretariat to undertake potentially significant checking of possible confidentiality breaches in older documents, then the cost of doing so results from the time taken by DCUSA processes to define and assess DCP 211 and DCP 211A. This cost should be borne by DCUSA Parties, not by people seeking information. DCP 211 would deliver this outcome. DCP 211A would not.</w:t>
      </w:r>
    </w:p>
    <w:p w14:paraId="0D828F3F" w14:textId="6ADCAC22" w:rsidR="009106CD" w:rsidRPr="009106CD" w:rsidRDefault="009106CD" w:rsidP="009106CD">
      <w:pPr>
        <w:pStyle w:val="ListParagraph"/>
        <w:keepNext/>
        <w:numPr>
          <w:ilvl w:val="0"/>
          <w:numId w:val="25"/>
        </w:numPr>
        <w:spacing w:before="240" w:after="60" w:line="360" w:lineRule="auto"/>
        <w:rPr>
          <w:rFonts w:asciiTheme="minorHAnsi" w:hAnsiTheme="minorHAnsi"/>
          <w:sz w:val="22"/>
          <w:szCs w:val="22"/>
        </w:rPr>
      </w:pPr>
      <w:r>
        <w:rPr>
          <w:rFonts w:asciiTheme="minorHAnsi" w:hAnsiTheme="minorHAnsi"/>
          <w:sz w:val="22"/>
          <w:szCs w:val="22"/>
        </w:rPr>
        <w:t>Under DCP 211, the level of transparency that is eventually achieved will not depend on the timely operation of DCUSA governance processes. Under DCP 211A, the delays that have occurred in the preparation of this change report, and any further delay that might arise from DCUSA processes, would permanently reduce transparency. Some Working Group members who prefer DCP 211 over DCP 211A perceive a risk that DCP 211A is vulnerable to gaming, as someone might permanently reduce transparency by causing delays in the DCUSA governance process. DCP 211 is less vulnerable to this gaming risk.</w:t>
      </w:r>
    </w:p>
    <w:p w14:paraId="3EABD111" w14:textId="64BE14D0" w:rsidR="00F56060" w:rsidRDefault="00F56060" w:rsidP="009106CD">
      <w:pPr>
        <w:pStyle w:val="Heading2"/>
        <w:widowControl w:val="0"/>
        <w:tabs>
          <w:tab w:val="num" w:pos="567"/>
        </w:tabs>
        <w:spacing w:line="360" w:lineRule="auto"/>
        <w:ind w:left="567" w:hanging="567"/>
        <w:rPr>
          <w:rFonts w:asciiTheme="minorHAnsi" w:hAnsiTheme="minorHAnsi"/>
          <w:bCs w:val="0"/>
          <w:iCs w:val="0"/>
          <w:sz w:val="22"/>
        </w:rPr>
      </w:pPr>
      <w:r w:rsidRPr="00F56060">
        <w:rPr>
          <w:rFonts w:asciiTheme="minorHAnsi" w:hAnsiTheme="minorHAnsi"/>
          <w:bCs w:val="0"/>
          <w:iCs w:val="0"/>
          <w:sz w:val="22"/>
        </w:rPr>
        <w:t xml:space="preserve">Those </w:t>
      </w:r>
      <w:r w:rsidR="00002EAF" w:rsidRPr="009106CD">
        <w:rPr>
          <w:rFonts w:asciiTheme="minorHAnsi" w:hAnsiTheme="minorHAnsi"/>
          <w:sz w:val="22"/>
        </w:rPr>
        <w:t>Working</w:t>
      </w:r>
      <w:r w:rsidR="00002EAF">
        <w:rPr>
          <w:rFonts w:asciiTheme="minorHAnsi" w:hAnsiTheme="minorHAnsi"/>
          <w:bCs w:val="0"/>
          <w:iCs w:val="0"/>
          <w:sz w:val="22"/>
        </w:rPr>
        <w:t xml:space="preserve"> Group members who</w:t>
      </w:r>
      <w:r>
        <w:rPr>
          <w:rFonts w:asciiTheme="minorHAnsi" w:hAnsiTheme="minorHAnsi"/>
          <w:bCs w:val="0"/>
          <w:iCs w:val="0"/>
          <w:sz w:val="22"/>
        </w:rPr>
        <w:t xml:space="preserve"> prefer DCP 211A note that:</w:t>
      </w:r>
    </w:p>
    <w:p w14:paraId="47A59FF7" w14:textId="5735DA82" w:rsidR="001F7914" w:rsidRPr="00E1772E" w:rsidRDefault="00217F73" w:rsidP="009106CD">
      <w:pPr>
        <w:pStyle w:val="Heading2"/>
        <w:numPr>
          <w:ilvl w:val="0"/>
          <w:numId w:val="4"/>
        </w:numPr>
        <w:tabs>
          <w:tab w:val="left" w:pos="567"/>
        </w:tabs>
        <w:spacing w:line="360" w:lineRule="auto"/>
        <w:ind w:left="1134" w:hanging="283"/>
        <w:rPr>
          <w:rFonts w:ascii="Calibri" w:hAnsi="Calibri"/>
          <w:sz w:val="22"/>
          <w:szCs w:val="22"/>
        </w:rPr>
      </w:pPr>
      <w:proofErr w:type="gramStart"/>
      <w:r w:rsidRPr="00E1772E">
        <w:rPr>
          <w:rFonts w:ascii="Calibri" w:hAnsi="Calibri"/>
          <w:sz w:val="22"/>
          <w:szCs w:val="22"/>
        </w:rPr>
        <w:t>this</w:t>
      </w:r>
      <w:proofErr w:type="gramEnd"/>
      <w:r w:rsidRPr="00E1772E">
        <w:rPr>
          <w:rFonts w:ascii="Calibri" w:hAnsi="Calibri"/>
          <w:sz w:val="22"/>
          <w:szCs w:val="22"/>
        </w:rPr>
        <w:t xml:space="preserve"> version of the CP more reasonably reflects the public availability arrangements under which information was provided by Parties prior to the implementation date of the CP;</w:t>
      </w:r>
      <w:r w:rsidR="001F7914" w:rsidRPr="00E1772E">
        <w:rPr>
          <w:rFonts w:ascii="Calibri" w:hAnsi="Calibri"/>
          <w:sz w:val="22"/>
          <w:szCs w:val="22"/>
        </w:rPr>
        <w:t xml:space="preserve"> </w:t>
      </w:r>
    </w:p>
    <w:p w14:paraId="54B3D00D" w14:textId="1207A351" w:rsidR="009106CD" w:rsidRDefault="00217F73" w:rsidP="009106CD">
      <w:pPr>
        <w:pStyle w:val="Heading2"/>
        <w:numPr>
          <w:ilvl w:val="0"/>
          <w:numId w:val="4"/>
        </w:numPr>
        <w:tabs>
          <w:tab w:val="left" w:pos="567"/>
        </w:tabs>
        <w:spacing w:line="360" w:lineRule="auto"/>
        <w:ind w:left="1134" w:hanging="283"/>
        <w:rPr>
          <w:rFonts w:ascii="Calibri" w:hAnsi="Calibri"/>
          <w:sz w:val="22"/>
          <w:szCs w:val="22"/>
        </w:rPr>
      </w:pPr>
      <w:r w:rsidRPr="00E1772E">
        <w:rPr>
          <w:rFonts w:ascii="Calibri" w:hAnsi="Calibri"/>
          <w:sz w:val="22"/>
          <w:szCs w:val="22"/>
        </w:rPr>
        <w:t>th</w:t>
      </w:r>
      <w:r w:rsidR="0031408F" w:rsidRPr="00E1772E">
        <w:rPr>
          <w:rFonts w:ascii="Calibri" w:hAnsi="Calibri"/>
          <w:sz w:val="22"/>
          <w:szCs w:val="22"/>
        </w:rPr>
        <w:t>e provisions of th</w:t>
      </w:r>
      <w:r w:rsidRPr="00E1772E">
        <w:rPr>
          <w:rFonts w:ascii="Calibri" w:hAnsi="Calibri"/>
          <w:sz w:val="22"/>
          <w:szCs w:val="22"/>
        </w:rPr>
        <w:t xml:space="preserve">is version of the CP </w:t>
      </w:r>
      <w:r w:rsidR="0031408F" w:rsidRPr="00E1772E">
        <w:rPr>
          <w:rFonts w:ascii="Calibri" w:hAnsi="Calibri"/>
          <w:sz w:val="22"/>
          <w:szCs w:val="22"/>
        </w:rPr>
        <w:t>would take effect from the date of DCUSA version it is first included within, rather than an arbitrary retrospective date (31 May 2014);</w:t>
      </w:r>
      <w:r w:rsidR="00EB4A2F">
        <w:rPr>
          <w:rFonts w:ascii="Calibri" w:hAnsi="Calibri"/>
          <w:sz w:val="22"/>
          <w:szCs w:val="22"/>
        </w:rPr>
        <w:t xml:space="preserve"> </w:t>
      </w:r>
      <w:r w:rsidR="009106CD">
        <w:rPr>
          <w:rFonts w:ascii="Calibri" w:hAnsi="Calibri"/>
          <w:sz w:val="22"/>
          <w:szCs w:val="22"/>
        </w:rPr>
        <w:t xml:space="preserve">and </w:t>
      </w:r>
    </w:p>
    <w:p w14:paraId="43F499F9" w14:textId="11415286" w:rsidR="0031408F" w:rsidRPr="00E1772E" w:rsidRDefault="0031408F" w:rsidP="009106CD">
      <w:pPr>
        <w:pStyle w:val="Heading2"/>
        <w:numPr>
          <w:ilvl w:val="0"/>
          <w:numId w:val="4"/>
        </w:numPr>
        <w:tabs>
          <w:tab w:val="left" w:pos="567"/>
        </w:tabs>
        <w:spacing w:line="360" w:lineRule="auto"/>
        <w:ind w:left="1134" w:hanging="283"/>
        <w:rPr>
          <w:rFonts w:ascii="Calibri" w:hAnsi="Calibri"/>
          <w:sz w:val="22"/>
          <w:szCs w:val="22"/>
        </w:rPr>
      </w:pPr>
      <w:proofErr w:type="gramStart"/>
      <w:r w:rsidRPr="00E1772E">
        <w:rPr>
          <w:rFonts w:ascii="Calibri" w:hAnsi="Calibri"/>
          <w:sz w:val="22"/>
          <w:szCs w:val="22"/>
        </w:rPr>
        <w:t>this</w:t>
      </w:r>
      <w:proofErr w:type="gramEnd"/>
      <w:r w:rsidRPr="00E1772E">
        <w:rPr>
          <w:rFonts w:ascii="Calibri" w:hAnsi="Calibri"/>
          <w:sz w:val="22"/>
          <w:szCs w:val="22"/>
        </w:rPr>
        <w:t xml:space="preserve"> version of the CP does not require the Secretariat to undertake potentially significant checking of possible confidentiality breaches in older documents, at the cost of DCUSA Parties rather than</w:t>
      </w:r>
      <w:r w:rsidR="00E1772E">
        <w:rPr>
          <w:rFonts w:ascii="Calibri" w:hAnsi="Calibri"/>
          <w:sz w:val="22"/>
          <w:szCs w:val="22"/>
        </w:rPr>
        <w:t xml:space="preserve"> the person making the request.</w:t>
      </w:r>
    </w:p>
    <w:p w14:paraId="19C3B15D" w14:textId="77777777" w:rsidR="0031408F" w:rsidRPr="00762FEB" w:rsidRDefault="0031408F" w:rsidP="009106CD">
      <w:pPr>
        <w:pStyle w:val="ListParagraph"/>
        <w:keepNext/>
        <w:rPr>
          <w:rFonts w:asciiTheme="minorHAnsi" w:hAnsiTheme="minorHAnsi"/>
          <w:sz w:val="22"/>
        </w:rPr>
      </w:pPr>
    </w:p>
    <w:p w14:paraId="049039BD" w14:textId="7E93D3A6" w:rsidR="00E26456" w:rsidRDefault="005E203C" w:rsidP="009106CD">
      <w:pPr>
        <w:pStyle w:val="Heading2"/>
        <w:widowControl w:val="0"/>
        <w:tabs>
          <w:tab w:val="num" w:pos="567"/>
        </w:tabs>
        <w:spacing w:line="360" w:lineRule="auto"/>
        <w:ind w:left="567" w:hanging="567"/>
        <w:rPr>
          <w:rFonts w:asciiTheme="minorHAnsi" w:hAnsiTheme="minorHAnsi"/>
          <w:sz w:val="22"/>
        </w:rPr>
      </w:pPr>
      <w:r w:rsidRPr="00C86D81">
        <w:rPr>
          <w:rFonts w:asciiTheme="minorHAnsi" w:hAnsiTheme="minorHAnsi"/>
          <w:sz w:val="22"/>
        </w:rPr>
        <w:t xml:space="preserve">The Working Group agrees that </w:t>
      </w:r>
      <w:r>
        <w:rPr>
          <w:rFonts w:asciiTheme="minorHAnsi" w:hAnsiTheme="minorHAnsi"/>
          <w:sz w:val="22"/>
        </w:rPr>
        <w:t xml:space="preserve">DCP 211 and its </w:t>
      </w:r>
      <w:r w:rsidR="00202E2A">
        <w:rPr>
          <w:rFonts w:asciiTheme="minorHAnsi" w:hAnsiTheme="minorHAnsi"/>
          <w:sz w:val="22"/>
        </w:rPr>
        <w:t>A</w:t>
      </w:r>
      <w:r>
        <w:rPr>
          <w:rFonts w:asciiTheme="minorHAnsi" w:hAnsiTheme="minorHAnsi"/>
          <w:sz w:val="22"/>
        </w:rPr>
        <w:t>lternative</w:t>
      </w:r>
      <w:r w:rsidRPr="00C86D81">
        <w:rPr>
          <w:rFonts w:asciiTheme="minorHAnsi" w:hAnsiTheme="minorHAnsi"/>
          <w:sz w:val="22"/>
        </w:rPr>
        <w:t xml:space="preserve"> should be issued for </w:t>
      </w:r>
      <w:r w:rsidR="00202E2A">
        <w:rPr>
          <w:rFonts w:asciiTheme="minorHAnsi" w:hAnsiTheme="minorHAnsi"/>
          <w:sz w:val="22"/>
        </w:rPr>
        <w:t>Party</w:t>
      </w:r>
      <w:r w:rsidRPr="00C86D81">
        <w:rPr>
          <w:rFonts w:asciiTheme="minorHAnsi" w:hAnsiTheme="minorHAnsi"/>
          <w:sz w:val="22"/>
        </w:rPr>
        <w:t xml:space="preserve"> voting. </w:t>
      </w:r>
    </w:p>
    <w:p w14:paraId="6B21EA5B" w14:textId="77777777" w:rsidR="00EB4A2F" w:rsidRPr="00EB4A2F" w:rsidRDefault="00EB4A2F" w:rsidP="009106CD">
      <w:pPr>
        <w:keepNext/>
      </w:pPr>
    </w:p>
    <w:p w14:paraId="2C03B2BF" w14:textId="77777777" w:rsidR="00BF0B49" w:rsidRPr="00F42A52" w:rsidRDefault="00BF0B49" w:rsidP="009106CD">
      <w:pPr>
        <w:pStyle w:val="Heading1"/>
        <w:spacing w:line="360" w:lineRule="auto"/>
        <w:rPr>
          <w:rFonts w:asciiTheme="minorHAnsi" w:hAnsiTheme="minorHAnsi"/>
          <w:b/>
          <w:caps/>
          <w:kern w:val="0"/>
          <w:sz w:val="22"/>
          <w:szCs w:val="20"/>
        </w:rPr>
      </w:pPr>
      <w:r w:rsidRPr="00F42A52">
        <w:rPr>
          <w:rFonts w:asciiTheme="minorHAnsi" w:hAnsiTheme="minorHAnsi"/>
          <w:b/>
          <w:caps/>
          <w:kern w:val="0"/>
          <w:sz w:val="22"/>
          <w:szCs w:val="20"/>
        </w:rPr>
        <w:t>panel recommendation</w:t>
      </w:r>
    </w:p>
    <w:p w14:paraId="24ED24DE" w14:textId="7F9EABD9" w:rsidR="00AC07F4" w:rsidRPr="00F23E8A" w:rsidRDefault="00BF0B49" w:rsidP="009106CD">
      <w:pPr>
        <w:pStyle w:val="Heading2"/>
        <w:tabs>
          <w:tab w:val="num" w:pos="576"/>
        </w:tabs>
        <w:spacing w:line="360" w:lineRule="auto"/>
        <w:ind w:left="576"/>
        <w:rPr>
          <w:rFonts w:asciiTheme="minorHAnsi" w:hAnsiTheme="minorHAnsi"/>
          <w:sz w:val="22"/>
          <w:szCs w:val="22"/>
        </w:rPr>
      </w:pPr>
      <w:r w:rsidRPr="00F42A52">
        <w:rPr>
          <w:rFonts w:asciiTheme="minorHAnsi" w:hAnsiTheme="minorHAnsi"/>
          <w:sz w:val="22"/>
          <w:szCs w:val="20"/>
        </w:rPr>
        <w:t xml:space="preserve">The Panel approved this Change Report at its </w:t>
      </w:r>
      <w:r w:rsidRPr="00CD3621">
        <w:rPr>
          <w:rFonts w:asciiTheme="minorHAnsi" w:hAnsiTheme="minorHAnsi"/>
          <w:sz w:val="22"/>
          <w:szCs w:val="22"/>
        </w:rPr>
        <w:t xml:space="preserve">meeting on </w:t>
      </w:r>
      <w:del w:id="50" w:author="Roz" w:date="2015-07-10T11:05:00Z">
        <w:r w:rsidR="00BF1D47" w:rsidDel="00334F73">
          <w:rPr>
            <w:rFonts w:asciiTheme="minorHAnsi" w:hAnsiTheme="minorHAnsi"/>
            <w:sz w:val="22"/>
            <w:szCs w:val="22"/>
          </w:rPr>
          <w:delText>15 April</w:delText>
        </w:r>
      </w:del>
      <w:ins w:id="51" w:author="Roz" w:date="2015-07-10T11:05:00Z">
        <w:r w:rsidR="00334F73">
          <w:rPr>
            <w:rFonts w:asciiTheme="minorHAnsi" w:hAnsiTheme="minorHAnsi"/>
            <w:sz w:val="22"/>
            <w:szCs w:val="22"/>
          </w:rPr>
          <w:t>19 August</w:t>
        </w:r>
      </w:ins>
      <w:r w:rsidR="0069349A">
        <w:rPr>
          <w:rFonts w:asciiTheme="minorHAnsi" w:hAnsiTheme="minorHAnsi"/>
          <w:sz w:val="22"/>
          <w:szCs w:val="22"/>
        </w:rPr>
        <w:t xml:space="preserve"> 2015.</w:t>
      </w:r>
      <w:r w:rsidRPr="00CD3621">
        <w:rPr>
          <w:rFonts w:asciiTheme="minorHAnsi" w:hAnsiTheme="minorHAnsi"/>
          <w:sz w:val="22"/>
          <w:szCs w:val="22"/>
        </w:rPr>
        <w:t xml:space="preserve"> </w:t>
      </w:r>
      <w:r w:rsidR="00AC07F4" w:rsidRPr="00875CB5">
        <w:rPr>
          <w:rFonts w:asciiTheme="minorHAnsi" w:hAnsiTheme="minorHAnsi"/>
          <w:sz w:val="22"/>
          <w:szCs w:val="22"/>
        </w:rPr>
        <w:t>The Panel</w:t>
      </w:r>
      <w:r w:rsidR="00AC07F4" w:rsidRPr="00F23E8A">
        <w:rPr>
          <w:rFonts w:asciiTheme="minorHAnsi" w:hAnsiTheme="minorHAnsi"/>
          <w:sz w:val="22"/>
          <w:szCs w:val="22"/>
        </w:rPr>
        <w:t xml:space="preserve"> considered that the Working Group had carried out the level of analysis required to enable Parties to understand the impact of the proposed </w:t>
      </w:r>
      <w:r w:rsidR="00AC07F4">
        <w:rPr>
          <w:rFonts w:asciiTheme="minorHAnsi" w:hAnsiTheme="minorHAnsi"/>
          <w:sz w:val="22"/>
          <w:szCs w:val="22"/>
        </w:rPr>
        <w:t>amendment and to vote on DCP 211 and DCP 211A</w:t>
      </w:r>
      <w:r w:rsidR="00AC07F4" w:rsidRPr="00F23E8A">
        <w:rPr>
          <w:rFonts w:asciiTheme="minorHAnsi" w:hAnsiTheme="minorHAnsi"/>
          <w:sz w:val="22"/>
          <w:szCs w:val="22"/>
        </w:rPr>
        <w:t>.</w:t>
      </w:r>
    </w:p>
    <w:p w14:paraId="38AC1AEC" w14:textId="77777777" w:rsidR="00BF0B49" w:rsidRPr="00AC07F4" w:rsidRDefault="00AC07F4" w:rsidP="009106CD">
      <w:pPr>
        <w:pStyle w:val="Heading2"/>
        <w:tabs>
          <w:tab w:val="num" w:pos="576"/>
        </w:tabs>
        <w:spacing w:line="360" w:lineRule="auto"/>
        <w:ind w:left="576"/>
        <w:rPr>
          <w:rFonts w:asciiTheme="minorHAnsi" w:hAnsiTheme="minorHAnsi"/>
          <w:sz w:val="22"/>
          <w:szCs w:val="22"/>
        </w:rPr>
      </w:pPr>
      <w:r w:rsidRPr="00F23E8A">
        <w:rPr>
          <w:rFonts w:asciiTheme="minorHAnsi" w:hAnsiTheme="minorHAnsi"/>
          <w:sz w:val="22"/>
          <w:szCs w:val="22"/>
        </w:rPr>
        <w:t>The timetable for the progression of the Change Proposals is set out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4382"/>
      </w:tblGrid>
      <w:tr w:rsidR="00BF0B49" w:rsidRPr="00F42A52" w14:paraId="24C0E857" w14:textId="77777777" w:rsidTr="008F7043">
        <w:trPr>
          <w:trHeight w:val="257"/>
          <w:jc w:val="center"/>
        </w:trPr>
        <w:tc>
          <w:tcPr>
            <w:tcW w:w="3170" w:type="dxa"/>
          </w:tcPr>
          <w:p w14:paraId="3D91AFC1" w14:textId="77777777" w:rsidR="00BF0B49" w:rsidRPr="00CD3621" w:rsidRDefault="00BF0B49" w:rsidP="009106CD">
            <w:pPr>
              <w:keepNext/>
              <w:rPr>
                <w:rFonts w:asciiTheme="minorHAnsi" w:hAnsiTheme="minorHAnsi"/>
                <w:b/>
                <w:sz w:val="22"/>
                <w:szCs w:val="20"/>
              </w:rPr>
            </w:pPr>
            <w:r w:rsidRPr="00CD3621">
              <w:rPr>
                <w:rFonts w:asciiTheme="minorHAnsi" w:hAnsiTheme="minorHAnsi"/>
                <w:b/>
                <w:sz w:val="22"/>
                <w:szCs w:val="20"/>
              </w:rPr>
              <w:t>Activity</w:t>
            </w:r>
          </w:p>
        </w:tc>
        <w:tc>
          <w:tcPr>
            <w:tcW w:w="4382" w:type="dxa"/>
          </w:tcPr>
          <w:p w14:paraId="1910635F" w14:textId="77777777" w:rsidR="00BF0B49" w:rsidRPr="00CD3621" w:rsidRDefault="00BF0B49" w:rsidP="009106CD">
            <w:pPr>
              <w:keepNext/>
              <w:rPr>
                <w:rFonts w:asciiTheme="minorHAnsi" w:hAnsiTheme="minorHAnsi"/>
                <w:b/>
                <w:sz w:val="22"/>
                <w:szCs w:val="20"/>
              </w:rPr>
            </w:pPr>
            <w:r w:rsidRPr="00CD3621">
              <w:rPr>
                <w:rFonts w:asciiTheme="minorHAnsi" w:hAnsiTheme="minorHAnsi"/>
                <w:b/>
                <w:sz w:val="22"/>
                <w:szCs w:val="20"/>
              </w:rPr>
              <w:t>Date</w:t>
            </w:r>
          </w:p>
        </w:tc>
      </w:tr>
      <w:tr w:rsidR="00266A47" w:rsidRPr="00F42A52" w14:paraId="3C4C0A31" w14:textId="77777777" w:rsidTr="008F7043">
        <w:trPr>
          <w:trHeight w:val="257"/>
          <w:jc w:val="center"/>
        </w:trPr>
        <w:tc>
          <w:tcPr>
            <w:tcW w:w="3170" w:type="dxa"/>
          </w:tcPr>
          <w:p w14:paraId="179E0742" w14:textId="01BD6EFA" w:rsidR="00266A47" w:rsidRPr="00CD3621" w:rsidRDefault="0069349A" w:rsidP="009106CD">
            <w:pPr>
              <w:keepNext/>
              <w:rPr>
                <w:rFonts w:asciiTheme="minorHAnsi" w:hAnsiTheme="minorHAnsi"/>
                <w:sz w:val="22"/>
                <w:szCs w:val="20"/>
              </w:rPr>
            </w:pPr>
            <w:r>
              <w:rPr>
                <w:rFonts w:asciiTheme="minorHAnsi" w:hAnsiTheme="minorHAnsi"/>
                <w:sz w:val="22"/>
                <w:szCs w:val="20"/>
              </w:rPr>
              <w:t xml:space="preserve">Change Report </w:t>
            </w:r>
            <w:r w:rsidR="00B16C5B">
              <w:rPr>
                <w:rFonts w:asciiTheme="minorHAnsi" w:hAnsiTheme="minorHAnsi"/>
                <w:sz w:val="22"/>
                <w:szCs w:val="20"/>
              </w:rPr>
              <w:t>Agreed</w:t>
            </w:r>
            <w:r>
              <w:rPr>
                <w:rFonts w:asciiTheme="minorHAnsi" w:hAnsiTheme="minorHAnsi"/>
                <w:sz w:val="22"/>
                <w:szCs w:val="20"/>
              </w:rPr>
              <w:t xml:space="preserve"> </w:t>
            </w:r>
          </w:p>
        </w:tc>
        <w:tc>
          <w:tcPr>
            <w:tcW w:w="4382" w:type="dxa"/>
          </w:tcPr>
          <w:p w14:paraId="2489248D" w14:textId="4E3D24F9" w:rsidR="00266A47" w:rsidRPr="0047286D" w:rsidRDefault="00E75A0B" w:rsidP="009106CD">
            <w:pPr>
              <w:keepNext/>
              <w:rPr>
                <w:rFonts w:asciiTheme="minorHAnsi" w:hAnsiTheme="minorHAnsi"/>
                <w:sz w:val="22"/>
                <w:szCs w:val="20"/>
              </w:rPr>
            </w:pPr>
            <w:del w:id="52" w:author="Roz" w:date="2015-07-10T11:04:00Z">
              <w:r w:rsidDel="00334F73">
                <w:rPr>
                  <w:rFonts w:asciiTheme="minorHAnsi" w:hAnsiTheme="minorHAnsi"/>
                  <w:sz w:val="22"/>
                  <w:szCs w:val="20"/>
                </w:rPr>
                <w:delText>15 April</w:delText>
              </w:r>
            </w:del>
            <w:ins w:id="53" w:author="Roz" w:date="2015-07-10T11:04:00Z">
              <w:r w:rsidR="00334F73">
                <w:rPr>
                  <w:rFonts w:asciiTheme="minorHAnsi" w:hAnsiTheme="minorHAnsi"/>
                  <w:sz w:val="22"/>
                  <w:szCs w:val="20"/>
                </w:rPr>
                <w:t>19 August</w:t>
              </w:r>
            </w:ins>
            <w:r w:rsidR="00B16C5B" w:rsidRPr="00B16C5B">
              <w:rPr>
                <w:rFonts w:asciiTheme="minorHAnsi" w:hAnsiTheme="minorHAnsi"/>
                <w:sz w:val="22"/>
                <w:szCs w:val="20"/>
              </w:rPr>
              <w:t xml:space="preserve"> 2015</w:t>
            </w:r>
          </w:p>
        </w:tc>
      </w:tr>
      <w:tr w:rsidR="0069349A" w:rsidRPr="00F42A52" w14:paraId="098ABCE2" w14:textId="77777777" w:rsidTr="008F7043">
        <w:trPr>
          <w:trHeight w:val="257"/>
          <w:jc w:val="center"/>
        </w:trPr>
        <w:tc>
          <w:tcPr>
            <w:tcW w:w="3170" w:type="dxa"/>
          </w:tcPr>
          <w:p w14:paraId="2BBE6C1F" w14:textId="16E49F65"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Change Report issued for voting</w:t>
            </w:r>
          </w:p>
        </w:tc>
        <w:tc>
          <w:tcPr>
            <w:tcW w:w="4382" w:type="dxa"/>
          </w:tcPr>
          <w:p w14:paraId="4346ADEA" w14:textId="5E0B654B" w:rsidR="0069349A" w:rsidRDefault="00E75A0B" w:rsidP="009106CD">
            <w:pPr>
              <w:keepNext/>
              <w:rPr>
                <w:rFonts w:asciiTheme="minorHAnsi" w:hAnsiTheme="minorHAnsi"/>
                <w:sz w:val="22"/>
                <w:szCs w:val="20"/>
              </w:rPr>
            </w:pPr>
            <w:del w:id="54" w:author="Roz" w:date="2015-07-10T11:04:00Z">
              <w:r w:rsidDel="00334F73">
                <w:rPr>
                  <w:rFonts w:asciiTheme="minorHAnsi" w:hAnsiTheme="minorHAnsi"/>
                  <w:sz w:val="22"/>
                  <w:szCs w:val="20"/>
                </w:rPr>
                <w:delText>17 April</w:delText>
              </w:r>
            </w:del>
            <w:ins w:id="55" w:author="Roz" w:date="2015-07-10T11:04:00Z">
              <w:r w:rsidR="00334F73">
                <w:rPr>
                  <w:rFonts w:asciiTheme="minorHAnsi" w:hAnsiTheme="minorHAnsi"/>
                  <w:sz w:val="22"/>
                  <w:szCs w:val="20"/>
                </w:rPr>
                <w:t>21 August</w:t>
              </w:r>
            </w:ins>
            <w:r w:rsidR="0069349A">
              <w:rPr>
                <w:rFonts w:asciiTheme="minorHAnsi" w:hAnsiTheme="minorHAnsi"/>
                <w:sz w:val="22"/>
                <w:szCs w:val="20"/>
              </w:rPr>
              <w:t xml:space="preserve"> 2015</w:t>
            </w:r>
          </w:p>
        </w:tc>
      </w:tr>
      <w:tr w:rsidR="0069349A" w:rsidRPr="00F42A52" w14:paraId="433DA9BC" w14:textId="77777777" w:rsidTr="008F7043">
        <w:trPr>
          <w:trHeight w:val="241"/>
          <w:jc w:val="center"/>
        </w:trPr>
        <w:tc>
          <w:tcPr>
            <w:tcW w:w="3170" w:type="dxa"/>
          </w:tcPr>
          <w:p w14:paraId="4C2FD2E4" w14:textId="77777777"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Voting closes</w:t>
            </w:r>
          </w:p>
        </w:tc>
        <w:tc>
          <w:tcPr>
            <w:tcW w:w="4382" w:type="dxa"/>
          </w:tcPr>
          <w:p w14:paraId="61BA4D8B" w14:textId="25EB158F" w:rsidR="0069349A" w:rsidRPr="0047286D" w:rsidRDefault="00E75A0B" w:rsidP="009106CD">
            <w:pPr>
              <w:keepNext/>
              <w:rPr>
                <w:rFonts w:asciiTheme="minorHAnsi" w:hAnsiTheme="minorHAnsi"/>
                <w:sz w:val="22"/>
                <w:szCs w:val="20"/>
              </w:rPr>
            </w:pPr>
            <w:del w:id="56" w:author="Roz" w:date="2015-07-10T11:05:00Z">
              <w:r w:rsidDel="00334F73">
                <w:rPr>
                  <w:rFonts w:asciiTheme="minorHAnsi" w:hAnsiTheme="minorHAnsi"/>
                  <w:sz w:val="22"/>
                  <w:szCs w:val="20"/>
                </w:rPr>
                <w:delText>11 May</w:delText>
              </w:r>
            </w:del>
            <w:ins w:id="57" w:author="Roz" w:date="2015-07-10T11:05:00Z">
              <w:r w:rsidR="00334F73">
                <w:rPr>
                  <w:rFonts w:asciiTheme="minorHAnsi" w:hAnsiTheme="minorHAnsi"/>
                  <w:sz w:val="22"/>
                  <w:szCs w:val="20"/>
                </w:rPr>
                <w:t>14 September</w:t>
              </w:r>
            </w:ins>
            <w:r w:rsidR="0069349A" w:rsidRPr="0047286D">
              <w:rPr>
                <w:rFonts w:asciiTheme="minorHAnsi" w:hAnsiTheme="minorHAnsi"/>
                <w:sz w:val="22"/>
                <w:szCs w:val="20"/>
              </w:rPr>
              <w:t xml:space="preserve"> 2015</w:t>
            </w:r>
          </w:p>
        </w:tc>
      </w:tr>
      <w:tr w:rsidR="0069349A" w:rsidRPr="00F42A52" w14:paraId="2E88B6C5" w14:textId="77777777" w:rsidTr="008F7043">
        <w:trPr>
          <w:trHeight w:val="257"/>
          <w:jc w:val="center"/>
        </w:trPr>
        <w:tc>
          <w:tcPr>
            <w:tcW w:w="3170" w:type="dxa"/>
          </w:tcPr>
          <w:p w14:paraId="2FA55BC7" w14:textId="77777777"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Change Declaration</w:t>
            </w:r>
          </w:p>
        </w:tc>
        <w:tc>
          <w:tcPr>
            <w:tcW w:w="4382" w:type="dxa"/>
          </w:tcPr>
          <w:p w14:paraId="75BEA9E5" w14:textId="46A6C379" w:rsidR="0069349A" w:rsidRPr="0047286D" w:rsidRDefault="00334F73" w:rsidP="009106CD">
            <w:pPr>
              <w:keepNext/>
              <w:rPr>
                <w:rFonts w:asciiTheme="minorHAnsi" w:hAnsiTheme="minorHAnsi"/>
                <w:sz w:val="22"/>
                <w:szCs w:val="20"/>
              </w:rPr>
            </w:pPr>
            <w:ins w:id="58" w:author="Roz" w:date="2015-07-10T11:05:00Z">
              <w:r>
                <w:rPr>
                  <w:rFonts w:asciiTheme="minorHAnsi" w:hAnsiTheme="minorHAnsi"/>
                  <w:sz w:val="22"/>
                  <w:szCs w:val="20"/>
                </w:rPr>
                <w:t>16 September</w:t>
              </w:r>
            </w:ins>
            <w:del w:id="59" w:author="Roz" w:date="2015-07-10T11:05:00Z">
              <w:r w:rsidR="00E75A0B" w:rsidDel="00334F73">
                <w:rPr>
                  <w:rFonts w:asciiTheme="minorHAnsi" w:hAnsiTheme="minorHAnsi"/>
                  <w:sz w:val="22"/>
                  <w:szCs w:val="20"/>
                </w:rPr>
                <w:delText>1</w:delText>
              </w:r>
            </w:del>
            <w:r w:rsidR="00E75A0B">
              <w:rPr>
                <w:rFonts w:asciiTheme="minorHAnsi" w:hAnsiTheme="minorHAnsi"/>
                <w:sz w:val="22"/>
                <w:szCs w:val="20"/>
              </w:rPr>
              <w:t>3 May</w:t>
            </w:r>
            <w:r w:rsidR="0069349A">
              <w:rPr>
                <w:rFonts w:asciiTheme="minorHAnsi" w:hAnsiTheme="minorHAnsi"/>
                <w:sz w:val="22"/>
                <w:szCs w:val="20"/>
              </w:rPr>
              <w:t xml:space="preserve"> 2015</w:t>
            </w:r>
          </w:p>
        </w:tc>
      </w:tr>
      <w:tr w:rsidR="0069349A" w:rsidRPr="00F42A52" w14:paraId="2F144497" w14:textId="77777777" w:rsidTr="008F7043">
        <w:trPr>
          <w:trHeight w:val="257"/>
          <w:jc w:val="center"/>
        </w:trPr>
        <w:tc>
          <w:tcPr>
            <w:tcW w:w="3170" w:type="dxa"/>
          </w:tcPr>
          <w:p w14:paraId="4DD871B7" w14:textId="77777777"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Authority Determination</w:t>
            </w:r>
          </w:p>
        </w:tc>
        <w:tc>
          <w:tcPr>
            <w:tcW w:w="4382" w:type="dxa"/>
          </w:tcPr>
          <w:p w14:paraId="038F64A2" w14:textId="247A77ED" w:rsidR="0069349A" w:rsidRPr="0047286D" w:rsidRDefault="00E75A0B" w:rsidP="009106CD">
            <w:pPr>
              <w:keepNext/>
              <w:rPr>
                <w:rFonts w:asciiTheme="minorHAnsi" w:hAnsiTheme="minorHAnsi"/>
                <w:sz w:val="22"/>
                <w:szCs w:val="20"/>
              </w:rPr>
            </w:pPr>
            <w:del w:id="60" w:author="Roz" w:date="2015-07-10T11:05:00Z">
              <w:r w:rsidDel="00334F73">
                <w:rPr>
                  <w:rFonts w:asciiTheme="minorHAnsi" w:hAnsiTheme="minorHAnsi"/>
                  <w:sz w:val="22"/>
                  <w:szCs w:val="20"/>
                </w:rPr>
                <w:delText>18 June</w:delText>
              </w:r>
            </w:del>
            <w:ins w:id="61" w:author="Roz" w:date="2015-07-10T11:05:00Z">
              <w:r w:rsidR="00334F73">
                <w:rPr>
                  <w:rFonts w:asciiTheme="minorHAnsi" w:hAnsiTheme="minorHAnsi"/>
                  <w:sz w:val="22"/>
                  <w:szCs w:val="20"/>
                </w:rPr>
                <w:t>21 October</w:t>
              </w:r>
            </w:ins>
            <w:r w:rsidR="0069349A">
              <w:rPr>
                <w:rFonts w:asciiTheme="minorHAnsi" w:hAnsiTheme="minorHAnsi"/>
                <w:sz w:val="22"/>
                <w:szCs w:val="20"/>
              </w:rPr>
              <w:t xml:space="preserve"> 2015</w:t>
            </w:r>
          </w:p>
        </w:tc>
      </w:tr>
      <w:tr w:rsidR="0069349A" w:rsidRPr="00F42A52" w14:paraId="713FA8E1" w14:textId="77777777" w:rsidTr="008F7043">
        <w:trPr>
          <w:trHeight w:val="273"/>
          <w:jc w:val="center"/>
        </w:trPr>
        <w:tc>
          <w:tcPr>
            <w:tcW w:w="3170" w:type="dxa"/>
          </w:tcPr>
          <w:p w14:paraId="37980F00" w14:textId="77777777" w:rsidR="0069349A" w:rsidRPr="00CD3621" w:rsidRDefault="0069349A" w:rsidP="009106CD">
            <w:pPr>
              <w:keepNext/>
              <w:rPr>
                <w:rFonts w:asciiTheme="minorHAnsi" w:hAnsiTheme="minorHAnsi"/>
                <w:sz w:val="22"/>
                <w:szCs w:val="20"/>
              </w:rPr>
            </w:pPr>
            <w:r w:rsidRPr="00CD3621">
              <w:rPr>
                <w:rFonts w:asciiTheme="minorHAnsi" w:hAnsiTheme="minorHAnsi"/>
                <w:sz w:val="22"/>
                <w:szCs w:val="20"/>
              </w:rPr>
              <w:t>Implementation Date</w:t>
            </w:r>
          </w:p>
        </w:tc>
        <w:tc>
          <w:tcPr>
            <w:tcW w:w="4382" w:type="dxa"/>
          </w:tcPr>
          <w:p w14:paraId="5F5D1119" w14:textId="5EAFB6DA" w:rsidR="00897FD0" w:rsidRDefault="008F7043" w:rsidP="009106CD">
            <w:pPr>
              <w:keepNext/>
              <w:rPr>
                <w:rFonts w:asciiTheme="minorHAnsi" w:hAnsiTheme="minorHAnsi"/>
                <w:sz w:val="22"/>
                <w:szCs w:val="20"/>
              </w:rPr>
            </w:pPr>
            <w:r>
              <w:rPr>
                <w:rFonts w:asciiTheme="minorHAnsi" w:hAnsiTheme="minorHAnsi"/>
                <w:sz w:val="22"/>
                <w:szCs w:val="20"/>
              </w:rPr>
              <w:t>DCP 211</w:t>
            </w:r>
            <w:r w:rsidR="00897FD0">
              <w:rPr>
                <w:rFonts w:asciiTheme="minorHAnsi" w:hAnsiTheme="minorHAnsi"/>
                <w:sz w:val="22"/>
                <w:szCs w:val="20"/>
              </w:rPr>
              <w:t xml:space="preserve">: </w:t>
            </w:r>
            <w:r w:rsidR="00897FD0" w:rsidRPr="00897FD0">
              <w:rPr>
                <w:rFonts w:asciiTheme="minorHAnsi" w:hAnsiTheme="minorHAnsi"/>
                <w:sz w:val="22"/>
                <w:szCs w:val="20"/>
              </w:rPr>
              <w:t>30 Working Days following approval</w:t>
            </w:r>
          </w:p>
          <w:p w14:paraId="5F844B0A" w14:textId="1606B013" w:rsidR="0069349A" w:rsidRPr="00CD3621" w:rsidRDefault="00897FD0" w:rsidP="009106CD">
            <w:pPr>
              <w:keepNext/>
              <w:rPr>
                <w:rFonts w:asciiTheme="minorHAnsi" w:hAnsiTheme="minorHAnsi"/>
                <w:sz w:val="22"/>
                <w:szCs w:val="20"/>
              </w:rPr>
            </w:pPr>
            <w:r>
              <w:rPr>
                <w:rFonts w:asciiTheme="minorHAnsi" w:hAnsiTheme="minorHAnsi"/>
                <w:sz w:val="22"/>
                <w:szCs w:val="20"/>
              </w:rPr>
              <w:t>DCP 211</w:t>
            </w:r>
            <w:r w:rsidR="008F7043">
              <w:rPr>
                <w:rFonts w:asciiTheme="minorHAnsi" w:hAnsiTheme="minorHAnsi"/>
                <w:sz w:val="22"/>
                <w:szCs w:val="20"/>
              </w:rPr>
              <w:t>A</w:t>
            </w:r>
            <w:r>
              <w:rPr>
                <w:rFonts w:asciiTheme="minorHAnsi" w:hAnsiTheme="minorHAnsi"/>
                <w:sz w:val="22"/>
                <w:szCs w:val="20"/>
              </w:rPr>
              <w:t xml:space="preserve">: </w:t>
            </w:r>
            <w:r w:rsidR="008F7043">
              <w:rPr>
                <w:rFonts w:asciiTheme="minorHAnsi" w:hAnsiTheme="minorHAnsi"/>
                <w:sz w:val="22"/>
                <w:szCs w:val="20"/>
              </w:rPr>
              <w:t>Next Release f</w:t>
            </w:r>
            <w:r w:rsidR="0069349A" w:rsidRPr="00CD3621">
              <w:rPr>
                <w:rFonts w:asciiTheme="minorHAnsi" w:hAnsiTheme="minorHAnsi"/>
                <w:sz w:val="22"/>
                <w:szCs w:val="20"/>
              </w:rPr>
              <w:t xml:space="preserve">ollowing </w:t>
            </w:r>
            <w:r w:rsidR="008F7043">
              <w:rPr>
                <w:rFonts w:asciiTheme="minorHAnsi" w:hAnsiTheme="minorHAnsi"/>
                <w:sz w:val="22"/>
                <w:szCs w:val="20"/>
              </w:rPr>
              <w:t>a</w:t>
            </w:r>
            <w:r w:rsidR="00B16C5B">
              <w:rPr>
                <w:rFonts w:asciiTheme="minorHAnsi" w:hAnsiTheme="minorHAnsi"/>
                <w:sz w:val="22"/>
                <w:szCs w:val="20"/>
              </w:rPr>
              <w:t>pproval</w:t>
            </w:r>
          </w:p>
        </w:tc>
      </w:tr>
    </w:tbl>
    <w:p w14:paraId="323EAF4F" w14:textId="77777777" w:rsidR="00BF0B49" w:rsidRPr="00F42A52" w:rsidRDefault="00BF0B49" w:rsidP="009106CD">
      <w:pPr>
        <w:keepNext/>
        <w:rPr>
          <w:rFonts w:asciiTheme="minorHAnsi" w:hAnsiTheme="minorHAnsi"/>
          <w:sz w:val="28"/>
        </w:rPr>
      </w:pPr>
    </w:p>
    <w:p w14:paraId="29D82F02" w14:textId="77777777" w:rsidR="00E8599C" w:rsidRPr="00F42A52" w:rsidRDefault="00E8599C" w:rsidP="009106CD">
      <w:pPr>
        <w:pStyle w:val="Heading1"/>
        <w:spacing w:line="360" w:lineRule="auto"/>
        <w:rPr>
          <w:rFonts w:asciiTheme="minorHAnsi" w:hAnsiTheme="minorHAnsi"/>
          <w:b/>
          <w:caps/>
          <w:kern w:val="0"/>
          <w:sz w:val="22"/>
          <w:szCs w:val="20"/>
        </w:rPr>
      </w:pPr>
      <w:r w:rsidRPr="00F42A52">
        <w:rPr>
          <w:rFonts w:asciiTheme="minorHAnsi" w:hAnsiTheme="minorHAnsi"/>
          <w:b/>
          <w:caps/>
          <w:kern w:val="0"/>
          <w:sz w:val="22"/>
          <w:szCs w:val="20"/>
        </w:rPr>
        <w:t>next steps</w:t>
      </w:r>
    </w:p>
    <w:p w14:paraId="65903A3D" w14:textId="17DA21C0" w:rsidR="00AC07F4" w:rsidRPr="00F23E8A" w:rsidRDefault="00AC07F4" w:rsidP="009106CD">
      <w:pPr>
        <w:pStyle w:val="Heading2"/>
        <w:tabs>
          <w:tab w:val="num" w:pos="576"/>
        </w:tabs>
        <w:spacing w:line="360" w:lineRule="auto"/>
        <w:ind w:left="576"/>
        <w:rPr>
          <w:rFonts w:asciiTheme="minorHAnsi" w:hAnsiTheme="minorHAnsi"/>
          <w:sz w:val="22"/>
          <w:szCs w:val="22"/>
        </w:rPr>
      </w:pPr>
      <w:r w:rsidRPr="00875CB5">
        <w:rPr>
          <w:rFonts w:asciiTheme="minorHAnsi" w:hAnsiTheme="minorHAnsi"/>
          <w:sz w:val="22"/>
          <w:szCs w:val="22"/>
        </w:rPr>
        <w:t>Parties are invited to consider the proposed amendment</w:t>
      </w:r>
      <w:r w:rsidR="00E34D0F" w:rsidRPr="00875CB5">
        <w:rPr>
          <w:rFonts w:asciiTheme="minorHAnsi" w:hAnsiTheme="minorHAnsi"/>
          <w:sz w:val="22"/>
          <w:szCs w:val="22"/>
        </w:rPr>
        <w:t>s</w:t>
      </w:r>
      <w:r w:rsidRPr="00875CB5">
        <w:rPr>
          <w:rFonts w:asciiTheme="minorHAnsi" w:hAnsiTheme="minorHAnsi"/>
          <w:sz w:val="22"/>
          <w:szCs w:val="22"/>
        </w:rPr>
        <w:t xml:space="preserve"> (Attachment 1</w:t>
      </w:r>
      <w:r w:rsidR="00E34D0F" w:rsidRPr="00875CB5">
        <w:rPr>
          <w:rFonts w:asciiTheme="minorHAnsi" w:hAnsiTheme="minorHAnsi"/>
          <w:sz w:val="22"/>
          <w:szCs w:val="22"/>
        </w:rPr>
        <w:t xml:space="preserve"> and Attachment 2</w:t>
      </w:r>
      <w:r w:rsidRPr="00875CB5">
        <w:rPr>
          <w:rFonts w:asciiTheme="minorHAnsi" w:hAnsiTheme="minorHAnsi"/>
          <w:sz w:val="22"/>
          <w:szCs w:val="22"/>
        </w:rPr>
        <w:t>), together with the Consultation documentation (Attachments 4) and submit their votes usi</w:t>
      </w:r>
      <w:r w:rsidR="00CD3621">
        <w:rPr>
          <w:rFonts w:asciiTheme="minorHAnsi" w:hAnsiTheme="minorHAnsi"/>
          <w:sz w:val="22"/>
          <w:szCs w:val="22"/>
        </w:rPr>
        <w:t>ng the Voting form (Attachment 3</w:t>
      </w:r>
      <w:r w:rsidRPr="00875CB5">
        <w:rPr>
          <w:rFonts w:asciiTheme="minorHAnsi" w:hAnsiTheme="minorHAnsi"/>
          <w:sz w:val="22"/>
          <w:szCs w:val="22"/>
        </w:rPr>
        <w:t>) to dcusa@electralink</w:t>
      </w:r>
      <w:r w:rsidRPr="00F23E8A">
        <w:rPr>
          <w:rFonts w:asciiTheme="minorHAnsi" w:hAnsiTheme="minorHAnsi"/>
          <w:sz w:val="22"/>
          <w:szCs w:val="22"/>
        </w:rPr>
        <w:t xml:space="preserve">.co.uk by </w:t>
      </w:r>
      <w:ins w:id="62" w:author="Roz" w:date="2015-07-10T11:09:00Z">
        <w:r w:rsidR="00A42B52" w:rsidRPr="00A42B52">
          <w:rPr>
            <w:rFonts w:asciiTheme="minorHAnsi" w:hAnsiTheme="minorHAnsi"/>
            <w:b/>
            <w:sz w:val="22"/>
            <w:szCs w:val="22"/>
          </w:rPr>
          <w:t>14 September 2015.</w:t>
        </w:r>
      </w:ins>
      <w:del w:id="63" w:author="Roz" w:date="2015-07-10T11:09:00Z">
        <w:r w:rsidR="00BF1D47" w:rsidDel="00A42B52">
          <w:rPr>
            <w:rFonts w:asciiTheme="minorHAnsi" w:hAnsiTheme="minorHAnsi"/>
            <w:b/>
            <w:sz w:val="22"/>
          </w:rPr>
          <w:delText>11 May</w:delText>
        </w:r>
        <w:r w:rsidR="0047286D" w:rsidDel="00A42B52">
          <w:rPr>
            <w:rFonts w:asciiTheme="minorHAnsi" w:hAnsiTheme="minorHAnsi"/>
            <w:b/>
            <w:sz w:val="22"/>
          </w:rPr>
          <w:delText xml:space="preserve"> 2015</w:delText>
        </w:r>
        <w:r w:rsidR="00CD3621" w:rsidRPr="00CD3621" w:rsidDel="00A42B52">
          <w:rPr>
            <w:rFonts w:asciiTheme="minorHAnsi" w:hAnsiTheme="minorHAnsi"/>
            <w:b/>
            <w:sz w:val="22"/>
          </w:rPr>
          <w:delText>.</w:delText>
        </w:r>
      </w:del>
    </w:p>
    <w:p w14:paraId="6917202E" w14:textId="77777777" w:rsidR="00BF0B49" w:rsidRPr="00F42A52" w:rsidRDefault="00BF0B49" w:rsidP="009106CD">
      <w:pPr>
        <w:pStyle w:val="Heading2"/>
        <w:tabs>
          <w:tab w:val="num" w:pos="576"/>
        </w:tabs>
        <w:spacing w:line="360" w:lineRule="auto"/>
        <w:ind w:left="576"/>
        <w:rPr>
          <w:rFonts w:asciiTheme="minorHAnsi" w:hAnsiTheme="minorHAnsi"/>
          <w:sz w:val="22"/>
          <w:szCs w:val="20"/>
        </w:rPr>
      </w:pPr>
      <w:r w:rsidRPr="00F42A52">
        <w:rPr>
          <w:rFonts w:asciiTheme="minorHAnsi" w:hAnsiTheme="minorHAnsi"/>
          <w:sz w:val="22"/>
          <w:szCs w:val="20"/>
        </w:rPr>
        <w:t>If you have any questions about this paper or the DCUSA Change P</w:t>
      </w:r>
      <w:r w:rsidR="00DC5A14" w:rsidRPr="00F42A52">
        <w:rPr>
          <w:rFonts w:asciiTheme="minorHAnsi" w:hAnsiTheme="minorHAnsi"/>
          <w:sz w:val="22"/>
          <w:szCs w:val="20"/>
        </w:rPr>
        <w:t>rocess please contact the DCUSA</w:t>
      </w:r>
      <w:r w:rsidRPr="00F42A52">
        <w:rPr>
          <w:rFonts w:asciiTheme="minorHAnsi" w:hAnsiTheme="minorHAnsi"/>
          <w:sz w:val="22"/>
          <w:szCs w:val="20"/>
        </w:rPr>
        <w:t xml:space="preserve"> by email to </w:t>
      </w:r>
      <w:hyperlink r:id="rId11" w:history="1">
        <w:r w:rsidRPr="00F42A52">
          <w:rPr>
            <w:rStyle w:val="Hyperlink"/>
            <w:rFonts w:asciiTheme="minorHAnsi" w:hAnsiTheme="minorHAnsi"/>
            <w:sz w:val="22"/>
            <w:szCs w:val="20"/>
          </w:rPr>
          <w:t>dcusa@electralink.co.uk</w:t>
        </w:r>
      </w:hyperlink>
      <w:r w:rsidRPr="00F42A52">
        <w:rPr>
          <w:rFonts w:asciiTheme="minorHAnsi" w:hAnsiTheme="minorHAnsi"/>
          <w:sz w:val="22"/>
          <w:szCs w:val="20"/>
        </w:rPr>
        <w:t xml:space="preserve"> or telephone 020 7432 </w:t>
      </w:r>
      <w:r w:rsidR="00AC07F4">
        <w:rPr>
          <w:rFonts w:asciiTheme="minorHAnsi" w:hAnsiTheme="minorHAnsi"/>
          <w:sz w:val="22"/>
          <w:szCs w:val="20"/>
        </w:rPr>
        <w:t>2842.</w:t>
      </w:r>
    </w:p>
    <w:p w14:paraId="373A85BD" w14:textId="77777777" w:rsidR="00E34D0F" w:rsidRDefault="00E34D0F" w:rsidP="009106CD">
      <w:pPr>
        <w:pStyle w:val="ListNumber"/>
        <w:keepNext/>
        <w:numPr>
          <w:ilvl w:val="0"/>
          <w:numId w:val="0"/>
        </w:numPr>
        <w:spacing w:before="120" w:after="120" w:line="360" w:lineRule="auto"/>
        <w:rPr>
          <w:rFonts w:asciiTheme="minorHAnsi" w:hAnsiTheme="minorHAnsi"/>
          <w:b/>
          <w:bCs/>
          <w:caps/>
          <w:sz w:val="22"/>
          <w:szCs w:val="20"/>
        </w:rPr>
      </w:pPr>
    </w:p>
    <w:p w14:paraId="5B297541" w14:textId="77777777" w:rsidR="00E8599C" w:rsidRPr="00E34D0F" w:rsidRDefault="00E34D0F" w:rsidP="009106CD">
      <w:pPr>
        <w:pStyle w:val="ListNumber"/>
        <w:keepNext/>
        <w:numPr>
          <w:ilvl w:val="0"/>
          <w:numId w:val="0"/>
        </w:numPr>
        <w:spacing w:before="120" w:after="120" w:line="360" w:lineRule="auto"/>
        <w:rPr>
          <w:rFonts w:asciiTheme="minorHAnsi" w:hAnsiTheme="minorHAnsi"/>
          <w:b/>
          <w:bCs/>
          <w:caps/>
          <w:sz w:val="22"/>
          <w:szCs w:val="20"/>
        </w:rPr>
      </w:pPr>
      <w:r w:rsidRPr="00E34D0F">
        <w:rPr>
          <w:rFonts w:asciiTheme="minorHAnsi" w:hAnsiTheme="minorHAnsi"/>
          <w:b/>
          <w:bCs/>
          <w:caps/>
          <w:sz w:val="22"/>
          <w:szCs w:val="20"/>
        </w:rPr>
        <w:t>Attachments</w:t>
      </w:r>
    </w:p>
    <w:p w14:paraId="60843765" w14:textId="77777777" w:rsidR="002D7F11"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1 – DCP 211 Legal Text</w:t>
      </w:r>
    </w:p>
    <w:p w14:paraId="4B4E1667" w14:textId="77777777" w:rsidR="00DF41F8"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2 – DCP 211A Legal Text</w:t>
      </w:r>
    </w:p>
    <w:p w14:paraId="0DBE38CD" w14:textId="77777777" w:rsidR="00DF41F8"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3 – Voting Form</w:t>
      </w:r>
    </w:p>
    <w:p w14:paraId="5595B99B" w14:textId="77777777" w:rsidR="00E34D0F"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4 – DCP 211 Consultation</w:t>
      </w:r>
    </w:p>
    <w:p w14:paraId="6BFE64CB" w14:textId="77777777" w:rsidR="00E34D0F" w:rsidRPr="00E34D0F" w:rsidRDefault="00E34D0F" w:rsidP="009106CD">
      <w:pPr>
        <w:pStyle w:val="Heading1"/>
        <w:numPr>
          <w:ilvl w:val="0"/>
          <w:numId w:val="3"/>
        </w:numPr>
        <w:spacing w:before="0" w:after="120"/>
        <w:ind w:left="714" w:hanging="357"/>
        <w:rPr>
          <w:rFonts w:asciiTheme="minorHAnsi" w:hAnsiTheme="minorHAnsi"/>
          <w:sz w:val="22"/>
          <w:szCs w:val="20"/>
        </w:rPr>
      </w:pPr>
      <w:r w:rsidRPr="00E34D0F">
        <w:rPr>
          <w:rFonts w:asciiTheme="minorHAnsi" w:hAnsiTheme="minorHAnsi"/>
          <w:sz w:val="22"/>
          <w:szCs w:val="20"/>
        </w:rPr>
        <w:t>Attachment 5 – CP Form</w:t>
      </w:r>
    </w:p>
    <w:p w14:paraId="196DB8C2" w14:textId="77777777" w:rsidR="00D9529C" w:rsidRPr="00F42A52" w:rsidRDefault="00D9529C" w:rsidP="00224683">
      <w:pPr>
        <w:spacing w:line="360" w:lineRule="auto"/>
        <w:rPr>
          <w:rFonts w:asciiTheme="minorHAnsi" w:hAnsiTheme="minorHAnsi"/>
          <w:sz w:val="22"/>
          <w:szCs w:val="20"/>
        </w:rPr>
      </w:pPr>
    </w:p>
    <w:sectPr w:rsidR="00D9529C" w:rsidRPr="00F42A52" w:rsidSect="0009142A">
      <w:headerReference w:type="default" r:id="rId12"/>
      <w:footerReference w:type="default" r:id="rId13"/>
      <w:pgSz w:w="11900" w:h="1682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59B2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75F5B" w14:textId="77777777" w:rsidR="00261D69" w:rsidRDefault="00261D69">
      <w:r>
        <w:separator/>
      </w:r>
    </w:p>
  </w:endnote>
  <w:endnote w:type="continuationSeparator" w:id="0">
    <w:p w14:paraId="51DFE0D8" w14:textId="77777777" w:rsidR="00261D69" w:rsidRDefault="00261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0F106" w14:textId="11476ED7" w:rsidR="009201DE" w:rsidRPr="0031055D" w:rsidRDefault="00854742">
    <w:pPr>
      <w:pStyle w:val="Footer"/>
      <w:rPr>
        <w:rFonts w:asciiTheme="minorHAnsi" w:hAnsiTheme="minorHAnsi"/>
        <w:sz w:val="16"/>
        <w:szCs w:val="16"/>
      </w:rPr>
    </w:pPr>
    <w:r>
      <w:rPr>
        <w:rFonts w:asciiTheme="minorHAnsi" w:hAnsiTheme="minorHAnsi"/>
        <w:sz w:val="16"/>
        <w:szCs w:val="16"/>
      </w:rPr>
      <w:t>8 April</w:t>
    </w:r>
    <w:r w:rsidR="0047286D">
      <w:rPr>
        <w:rFonts w:asciiTheme="minorHAnsi" w:hAnsiTheme="minorHAnsi"/>
        <w:sz w:val="16"/>
        <w:szCs w:val="16"/>
      </w:rPr>
      <w:t xml:space="preserve"> 2015</w:t>
    </w:r>
    <w:r w:rsidR="009201DE" w:rsidRPr="0031055D">
      <w:rPr>
        <w:rFonts w:asciiTheme="minorHAnsi" w:hAnsiTheme="minorHAnsi"/>
        <w:sz w:val="16"/>
        <w:szCs w:val="16"/>
      </w:rPr>
      <w:t xml:space="preserve"> </w:t>
    </w:r>
    <w:r w:rsidR="009201DE" w:rsidRPr="0031055D">
      <w:rPr>
        <w:rFonts w:asciiTheme="minorHAnsi" w:hAnsiTheme="minorHAnsi"/>
        <w:sz w:val="16"/>
        <w:szCs w:val="16"/>
      </w:rPr>
      <w:tab/>
      <w:t xml:space="preserve">Page </w:t>
    </w:r>
    <w:r w:rsidR="009201DE" w:rsidRPr="0031055D">
      <w:rPr>
        <w:rFonts w:asciiTheme="minorHAnsi" w:hAnsiTheme="minorHAnsi"/>
        <w:sz w:val="16"/>
        <w:szCs w:val="16"/>
      </w:rPr>
      <w:fldChar w:fldCharType="begin"/>
    </w:r>
    <w:r w:rsidR="009201DE" w:rsidRPr="0031055D">
      <w:rPr>
        <w:rFonts w:asciiTheme="minorHAnsi" w:hAnsiTheme="minorHAnsi"/>
        <w:sz w:val="16"/>
        <w:szCs w:val="16"/>
      </w:rPr>
      <w:instrText xml:space="preserve"> PAGE </w:instrText>
    </w:r>
    <w:r w:rsidR="009201DE" w:rsidRPr="0031055D">
      <w:rPr>
        <w:rFonts w:asciiTheme="minorHAnsi" w:hAnsiTheme="minorHAnsi"/>
        <w:sz w:val="16"/>
        <w:szCs w:val="16"/>
      </w:rPr>
      <w:fldChar w:fldCharType="separate"/>
    </w:r>
    <w:r w:rsidR="00A42B52">
      <w:rPr>
        <w:rFonts w:asciiTheme="minorHAnsi" w:hAnsiTheme="minorHAnsi"/>
        <w:noProof/>
        <w:sz w:val="16"/>
        <w:szCs w:val="16"/>
      </w:rPr>
      <w:t>16</w:t>
    </w:r>
    <w:r w:rsidR="009201DE" w:rsidRPr="0031055D">
      <w:rPr>
        <w:rFonts w:asciiTheme="minorHAnsi" w:hAnsiTheme="minorHAnsi"/>
        <w:sz w:val="16"/>
        <w:szCs w:val="16"/>
      </w:rPr>
      <w:fldChar w:fldCharType="end"/>
    </w:r>
    <w:r w:rsidR="009201DE" w:rsidRPr="0031055D">
      <w:rPr>
        <w:rFonts w:asciiTheme="minorHAnsi" w:hAnsiTheme="minorHAnsi"/>
        <w:sz w:val="16"/>
        <w:szCs w:val="16"/>
      </w:rPr>
      <w:t xml:space="preserve"> of </w:t>
    </w:r>
    <w:r w:rsidR="009201DE" w:rsidRPr="0031055D">
      <w:rPr>
        <w:rFonts w:asciiTheme="minorHAnsi" w:hAnsiTheme="minorHAnsi"/>
        <w:sz w:val="16"/>
        <w:szCs w:val="16"/>
      </w:rPr>
      <w:fldChar w:fldCharType="begin"/>
    </w:r>
    <w:r w:rsidR="009201DE" w:rsidRPr="0031055D">
      <w:rPr>
        <w:rFonts w:asciiTheme="minorHAnsi" w:hAnsiTheme="minorHAnsi"/>
        <w:sz w:val="16"/>
        <w:szCs w:val="16"/>
      </w:rPr>
      <w:instrText xml:space="preserve"> NUMPAGES </w:instrText>
    </w:r>
    <w:r w:rsidR="009201DE" w:rsidRPr="0031055D">
      <w:rPr>
        <w:rFonts w:asciiTheme="minorHAnsi" w:hAnsiTheme="minorHAnsi"/>
        <w:sz w:val="16"/>
        <w:szCs w:val="16"/>
      </w:rPr>
      <w:fldChar w:fldCharType="separate"/>
    </w:r>
    <w:r w:rsidR="00A42B52">
      <w:rPr>
        <w:rFonts w:asciiTheme="minorHAnsi" w:hAnsiTheme="minorHAnsi"/>
        <w:noProof/>
        <w:sz w:val="16"/>
        <w:szCs w:val="16"/>
      </w:rPr>
      <w:t>16</w:t>
    </w:r>
    <w:r w:rsidR="009201DE" w:rsidRPr="0031055D">
      <w:rPr>
        <w:rFonts w:asciiTheme="minorHAnsi" w:hAnsiTheme="minorHAnsi"/>
        <w:sz w:val="16"/>
        <w:szCs w:val="16"/>
      </w:rPr>
      <w:fldChar w:fldCharType="end"/>
    </w:r>
    <w:r w:rsidR="0047286D">
      <w:rPr>
        <w:rFonts w:asciiTheme="minorHAnsi" w:hAnsiTheme="minorHAnsi"/>
        <w:sz w:val="16"/>
        <w:szCs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01E8D" w14:textId="77777777" w:rsidR="00261D69" w:rsidRDefault="00261D69">
      <w:r>
        <w:separator/>
      </w:r>
    </w:p>
  </w:footnote>
  <w:footnote w:type="continuationSeparator" w:id="0">
    <w:p w14:paraId="0ACC275F" w14:textId="77777777" w:rsidR="00261D69" w:rsidRDefault="00261D69">
      <w:r>
        <w:continuationSeparator/>
      </w:r>
    </w:p>
  </w:footnote>
  <w:footnote w:id="1">
    <w:p w14:paraId="5F48EB36" w14:textId="77777777" w:rsidR="009201DE" w:rsidRPr="008C3F43" w:rsidRDefault="009201DE" w:rsidP="005E38F1">
      <w:pPr>
        <w:pStyle w:val="FootnoteText"/>
        <w:rPr>
          <w:rFonts w:asciiTheme="minorHAnsi" w:hAnsiTheme="minorHAnsi"/>
        </w:rPr>
      </w:pPr>
      <w:r w:rsidRPr="008C3F43">
        <w:rPr>
          <w:rStyle w:val="FootnoteReference"/>
          <w:rFonts w:asciiTheme="minorHAnsi" w:hAnsiTheme="minorHAnsi"/>
        </w:rPr>
        <w:footnoteRef/>
      </w:r>
      <w:r w:rsidRPr="008C3F43">
        <w:rPr>
          <w:rFonts w:asciiTheme="minorHAnsi" w:hAnsiTheme="minorHAnsi"/>
        </w:rPr>
        <w:t xml:space="preserve"> </w:t>
      </w:r>
      <w:proofErr w:type="gramStart"/>
      <w:r w:rsidRPr="008C3F43">
        <w:rPr>
          <w:rFonts w:asciiTheme="minorHAnsi" w:hAnsiTheme="minorHAnsi"/>
        </w:rPr>
        <w:t>The facilitation of effective competition in the generation and supply of electricity and (so far as is consistent therewith) the promotion of such competition in the sale, distribution and purchase of electricity</w:t>
      </w:r>
      <w:r>
        <w:rPr>
          <w:rFonts w:asciiTheme="minorHAnsi" w:hAnsiTheme="minorHAnsi"/>
        </w:rPr>
        <w:t>.</w:t>
      </w:r>
      <w:proofErr w:type="gramEnd"/>
      <w:r w:rsidRPr="008C3F43">
        <w:rPr>
          <w:rFonts w:asciiTheme="minorHAnsi" w:hAnsiTheme="minorHAnsi"/>
        </w:rPr>
        <w:t xml:space="preserve">  </w:t>
      </w:r>
    </w:p>
  </w:footnote>
  <w:footnote w:id="2">
    <w:p w14:paraId="538B99AE" w14:textId="77777777" w:rsidR="00334F73" w:rsidRPr="00F30748" w:rsidRDefault="00334F73" w:rsidP="00334F73">
      <w:pPr>
        <w:pStyle w:val="FootnoteText"/>
        <w:rPr>
          <w:ins w:id="44" w:author="Roz" w:date="2015-07-10T11:04:00Z"/>
          <w:rFonts w:asciiTheme="minorHAnsi" w:hAnsiTheme="minorHAnsi"/>
        </w:rPr>
      </w:pPr>
      <w:ins w:id="45" w:author="Roz" w:date="2015-07-10T11:04:00Z">
        <w:r w:rsidRPr="00F30748">
          <w:rPr>
            <w:rStyle w:val="FootnoteReference"/>
            <w:rFonts w:asciiTheme="minorHAnsi" w:hAnsiTheme="minorHAnsi"/>
          </w:rPr>
          <w:footnoteRef/>
        </w:r>
        <w:r w:rsidRPr="00F30748">
          <w:rPr>
            <w:rFonts w:asciiTheme="minorHAnsi" w:hAnsiTheme="minorHAnsi"/>
          </w:rPr>
          <w:t xml:space="preserve"> Restricted documents are those that are available to anyone who is logged into the site</w:t>
        </w:r>
      </w:ins>
    </w:p>
  </w:footnote>
  <w:footnote w:id="3">
    <w:p w14:paraId="2D9386EC" w14:textId="77777777" w:rsidR="00334F73" w:rsidRDefault="00334F73" w:rsidP="00334F73">
      <w:pPr>
        <w:pStyle w:val="FootnoteText"/>
        <w:rPr>
          <w:ins w:id="46" w:author="Roz" w:date="2015-07-10T11:04:00Z"/>
        </w:rPr>
      </w:pPr>
      <w:ins w:id="47" w:author="Roz" w:date="2015-07-10T11:04:00Z">
        <w:r>
          <w:rPr>
            <w:rStyle w:val="FootnoteReference"/>
          </w:rPr>
          <w:footnoteRef/>
        </w:r>
        <w:r>
          <w:t xml:space="preserve"> </w:t>
        </w:r>
        <w:r w:rsidRPr="00F30748">
          <w:rPr>
            <w:rFonts w:asciiTheme="minorHAnsi" w:hAnsiTheme="minorHAnsi"/>
          </w:rPr>
          <w:t xml:space="preserve">Confidential </w:t>
        </w:r>
        <w:r>
          <w:rPr>
            <w:rFonts w:asciiTheme="minorHAnsi" w:hAnsiTheme="minorHAnsi"/>
          </w:rPr>
          <w:t xml:space="preserve">documents can only be viewed by specific persons (e.g. confidential consultation documents can only be viewed by members of the Working Group that issued that consultation). </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4DAFF" w14:textId="77777777" w:rsidR="009201DE" w:rsidRPr="000146B6" w:rsidRDefault="009201DE">
    <w:pPr>
      <w:pStyle w:val="Header"/>
      <w:rPr>
        <w:rFonts w:asciiTheme="minorHAnsi" w:hAnsiTheme="minorHAnsi"/>
        <w:sz w:val="16"/>
        <w:szCs w:val="16"/>
      </w:rPr>
    </w:pPr>
    <w:r w:rsidRPr="000146B6">
      <w:rPr>
        <w:rFonts w:asciiTheme="minorHAnsi" w:hAnsiTheme="minorHAnsi"/>
        <w:sz w:val="16"/>
        <w:szCs w:val="16"/>
      </w:rPr>
      <w:t>DCUSA Consultation</w:t>
    </w:r>
    <w:r w:rsidRPr="000146B6">
      <w:rPr>
        <w:rFonts w:asciiTheme="minorHAnsi" w:hAnsiTheme="minorHAnsi"/>
        <w:sz w:val="16"/>
        <w:szCs w:val="16"/>
      </w:rPr>
      <w:tab/>
    </w:r>
    <w:r w:rsidRPr="000146B6">
      <w:rPr>
        <w:rFonts w:asciiTheme="minorHAnsi" w:hAnsiTheme="minorHAnsi"/>
        <w:sz w:val="16"/>
        <w:szCs w:val="16"/>
      </w:rPr>
      <w:tab/>
    </w:r>
    <w:r>
      <w:rPr>
        <w:rFonts w:asciiTheme="minorHAnsi" w:hAnsiTheme="minorHAnsi"/>
        <w:sz w:val="16"/>
        <w:szCs w:val="16"/>
      </w:rPr>
      <w:t>DCP 211 and DCP 211A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EB24404"/>
    <w:lvl w:ilvl="0">
      <w:start w:val="1"/>
      <w:numFmt w:val="decimal"/>
      <w:pStyle w:val="ListNumber"/>
      <w:lvlText w:val="%1."/>
      <w:lvlJc w:val="left"/>
      <w:pPr>
        <w:tabs>
          <w:tab w:val="num" w:pos="360"/>
        </w:tabs>
        <w:ind w:left="360" w:hanging="360"/>
      </w:pPr>
    </w:lvl>
  </w:abstractNum>
  <w:abstractNum w:abstractNumId="1">
    <w:nsid w:val="FFFFFF89"/>
    <w:multiLevelType w:val="singleLevel"/>
    <w:tmpl w:val="15FA84C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E632C72"/>
    <w:multiLevelType w:val="hybridMultilevel"/>
    <w:tmpl w:val="9C726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7333AC0"/>
    <w:multiLevelType w:val="multilevel"/>
    <w:tmpl w:val="3D8457C4"/>
    <w:lvl w:ilvl="0">
      <w:start w:val="1"/>
      <w:numFmt w:val="decimal"/>
      <w:pStyle w:val="Heading1"/>
      <w:lvlText w:val="%1"/>
      <w:lvlJc w:val="left"/>
      <w:pPr>
        <w:tabs>
          <w:tab w:val="num" w:pos="432"/>
        </w:tabs>
        <w:ind w:left="432" w:hanging="432"/>
      </w:pPr>
      <w:rPr>
        <w:rFonts w:cs="Times New Roman"/>
        <w:b/>
        <w:sz w:val="22"/>
        <w:szCs w:val="20"/>
      </w:rPr>
    </w:lvl>
    <w:lvl w:ilvl="1">
      <w:start w:val="1"/>
      <w:numFmt w:val="decimal"/>
      <w:pStyle w:val="Heading2"/>
      <w:lvlText w:val="%1.%2"/>
      <w:lvlJc w:val="left"/>
      <w:pPr>
        <w:tabs>
          <w:tab w:val="num" w:pos="2136"/>
        </w:tabs>
        <w:ind w:left="213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480058AF"/>
    <w:multiLevelType w:val="hybridMultilevel"/>
    <w:tmpl w:val="0A129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0006D0"/>
    <w:multiLevelType w:val="hybridMultilevel"/>
    <w:tmpl w:val="5358E792"/>
    <w:lvl w:ilvl="0" w:tplc="9B3CD3C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631944"/>
    <w:multiLevelType w:val="hybridMultilevel"/>
    <w:tmpl w:val="FC5E5148"/>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7">
    <w:nsid w:val="7F622AAC"/>
    <w:multiLevelType w:val="hybridMultilevel"/>
    <w:tmpl w:val="84681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1"/>
  </w:num>
  <w:num w:numId="6">
    <w:abstractNumId w:val="3"/>
  </w:num>
  <w:num w:numId="7">
    <w:abstractNumId w:val="3"/>
  </w:num>
  <w:num w:numId="8">
    <w:abstractNumId w:val="3"/>
  </w:num>
  <w:num w:numId="9">
    <w:abstractNumId w:val="7"/>
  </w:num>
  <w:num w:numId="10">
    <w:abstractNumId w:val="3"/>
  </w:num>
  <w:num w:numId="11">
    <w:abstractNumId w:val="3"/>
  </w:num>
  <w:num w:numId="12">
    <w:abstractNumId w:val="3"/>
  </w:num>
  <w:num w:numId="13">
    <w:abstractNumId w:val="3"/>
  </w:num>
  <w:num w:numId="14">
    <w:abstractNumId w:val="2"/>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2"/>
  </w:num>
  <w:num w:numId="26">
    <w:abstractNumId w:val="4"/>
  </w:num>
  <w:num w:numId="27">
    <w:abstractNumId w:val="3"/>
  </w:num>
  <w:num w:numId="28">
    <w:abstractNumId w:val="3"/>
  </w:num>
  <w:num w:numId="29">
    <w:abstractNumId w:val="3"/>
  </w:num>
  <w:numIdMacAtCleanup w:val="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k Latremoliere">
    <w15:presenceInfo w15:providerId="Windows Live" w15:userId="0f34dcca9eb546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9C"/>
    <w:rsid w:val="000028E0"/>
    <w:rsid w:val="00002EAF"/>
    <w:rsid w:val="0000679C"/>
    <w:rsid w:val="0000680D"/>
    <w:rsid w:val="00010ADE"/>
    <w:rsid w:val="000125BD"/>
    <w:rsid w:val="00012AC1"/>
    <w:rsid w:val="00013C8B"/>
    <w:rsid w:val="000146B6"/>
    <w:rsid w:val="00017434"/>
    <w:rsid w:val="00020E7D"/>
    <w:rsid w:val="00024E44"/>
    <w:rsid w:val="0002680F"/>
    <w:rsid w:val="00033B08"/>
    <w:rsid w:val="00033F40"/>
    <w:rsid w:val="0003400C"/>
    <w:rsid w:val="000347AF"/>
    <w:rsid w:val="00036D63"/>
    <w:rsid w:val="00043ED4"/>
    <w:rsid w:val="000449CE"/>
    <w:rsid w:val="00044BDF"/>
    <w:rsid w:val="00046173"/>
    <w:rsid w:val="00047B01"/>
    <w:rsid w:val="000523E0"/>
    <w:rsid w:val="000554EA"/>
    <w:rsid w:val="00055AC9"/>
    <w:rsid w:val="00056497"/>
    <w:rsid w:val="00056946"/>
    <w:rsid w:val="00057701"/>
    <w:rsid w:val="00062C3E"/>
    <w:rsid w:val="00063592"/>
    <w:rsid w:val="00065B17"/>
    <w:rsid w:val="00066325"/>
    <w:rsid w:val="00071492"/>
    <w:rsid w:val="0007178C"/>
    <w:rsid w:val="00073AEA"/>
    <w:rsid w:val="00075C69"/>
    <w:rsid w:val="0007678E"/>
    <w:rsid w:val="000772D1"/>
    <w:rsid w:val="00082025"/>
    <w:rsid w:val="000825B9"/>
    <w:rsid w:val="00083462"/>
    <w:rsid w:val="00086056"/>
    <w:rsid w:val="00086D93"/>
    <w:rsid w:val="000872ED"/>
    <w:rsid w:val="000903DD"/>
    <w:rsid w:val="0009125E"/>
    <w:rsid w:val="00091297"/>
    <w:rsid w:val="0009142A"/>
    <w:rsid w:val="00092792"/>
    <w:rsid w:val="000930CB"/>
    <w:rsid w:val="000A18F0"/>
    <w:rsid w:val="000A3FCB"/>
    <w:rsid w:val="000A4776"/>
    <w:rsid w:val="000B0F57"/>
    <w:rsid w:val="000B239F"/>
    <w:rsid w:val="000B3D10"/>
    <w:rsid w:val="000B762C"/>
    <w:rsid w:val="000C0643"/>
    <w:rsid w:val="000C1298"/>
    <w:rsid w:val="000C42BC"/>
    <w:rsid w:val="000C47FC"/>
    <w:rsid w:val="000C4B33"/>
    <w:rsid w:val="000C5E71"/>
    <w:rsid w:val="000C7004"/>
    <w:rsid w:val="000D29EA"/>
    <w:rsid w:val="000D4E79"/>
    <w:rsid w:val="000E0918"/>
    <w:rsid w:val="000E21A9"/>
    <w:rsid w:val="000E271A"/>
    <w:rsid w:val="000E3F45"/>
    <w:rsid w:val="000E7B83"/>
    <w:rsid w:val="000F04A3"/>
    <w:rsid w:val="000F36C4"/>
    <w:rsid w:val="000F3808"/>
    <w:rsid w:val="000F427D"/>
    <w:rsid w:val="000F5552"/>
    <w:rsid w:val="00100A92"/>
    <w:rsid w:val="00103AAD"/>
    <w:rsid w:val="001047FC"/>
    <w:rsid w:val="00104E5A"/>
    <w:rsid w:val="00105454"/>
    <w:rsid w:val="001067AC"/>
    <w:rsid w:val="00112798"/>
    <w:rsid w:val="001127A2"/>
    <w:rsid w:val="0011490C"/>
    <w:rsid w:val="00115122"/>
    <w:rsid w:val="001202B5"/>
    <w:rsid w:val="001253BD"/>
    <w:rsid w:val="001254A2"/>
    <w:rsid w:val="00125801"/>
    <w:rsid w:val="00126E06"/>
    <w:rsid w:val="001311EA"/>
    <w:rsid w:val="001314AD"/>
    <w:rsid w:val="00131838"/>
    <w:rsid w:val="00131FA2"/>
    <w:rsid w:val="00132C84"/>
    <w:rsid w:val="00134B56"/>
    <w:rsid w:val="00134DB0"/>
    <w:rsid w:val="001351AC"/>
    <w:rsid w:val="00135DBE"/>
    <w:rsid w:val="00137532"/>
    <w:rsid w:val="001376B1"/>
    <w:rsid w:val="00137A2E"/>
    <w:rsid w:val="00137B95"/>
    <w:rsid w:val="00143F5D"/>
    <w:rsid w:val="00144BB1"/>
    <w:rsid w:val="001452BA"/>
    <w:rsid w:val="00145A92"/>
    <w:rsid w:val="00146D8A"/>
    <w:rsid w:val="00150446"/>
    <w:rsid w:val="00152231"/>
    <w:rsid w:val="00153514"/>
    <w:rsid w:val="0015394C"/>
    <w:rsid w:val="00153F20"/>
    <w:rsid w:val="00154005"/>
    <w:rsid w:val="00163E81"/>
    <w:rsid w:val="00167E9C"/>
    <w:rsid w:val="00170BAA"/>
    <w:rsid w:val="00174E38"/>
    <w:rsid w:val="001754AC"/>
    <w:rsid w:val="00175632"/>
    <w:rsid w:val="00177740"/>
    <w:rsid w:val="0018765E"/>
    <w:rsid w:val="00190C3B"/>
    <w:rsid w:val="00193130"/>
    <w:rsid w:val="00196022"/>
    <w:rsid w:val="001A0838"/>
    <w:rsid w:val="001A13C3"/>
    <w:rsid w:val="001A24CC"/>
    <w:rsid w:val="001A2891"/>
    <w:rsid w:val="001A384B"/>
    <w:rsid w:val="001A4569"/>
    <w:rsid w:val="001A4961"/>
    <w:rsid w:val="001A6D0C"/>
    <w:rsid w:val="001A6E4E"/>
    <w:rsid w:val="001A7849"/>
    <w:rsid w:val="001A7F02"/>
    <w:rsid w:val="001B6526"/>
    <w:rsid w:val="001B6F3B"/>
    <w:rsid w:val="001C019B"/>
    <w:rsid w:val="001C3F03"/>
    <w:rsid w:val="001C5181"/>
    <w:rsid w:val="001C757E"/>
    <w:rsid w:val="001C77A7"/>
    <w:rsid w:val="001D26E8"/>
    <w:rsid w:val="001D4F1B"/>
    <w:rsid w:val="001E2907"/>
    <w:rsid w:val="001E4D85"/>
    <w:rsid w:val="001F1C28"/>
    <w:rsid w:val="001F3031"/>
    <w:rsid w:val="001F5128"/>
    <w:rsid w:val="001F54FB"/>
    <w:rsid w:val="001F5A22"/>
    <w:rsid w:val="001F5C27"/>
    <w:rsid w:val="001F64E1"/>
    <w:rsid w:val="001F7914"/>
    <w:rsid w:val="001F7FA3"/>
    <w:rsid w:val="00202971"/>
    <w:rsid w:val="00202E2A"/>
    <w:rsid w:val="002041FA"/>
    <w:rsid w:val="00211F54"/>
    <w:rsid w:val="0021215D"/>
    <w:rsid w:val="00217F73"/>
    <w:rsid w:val="002210CB"/>
    <w:rsid w:val="00221D5E"/>
    <w:rsid w:val="00223F66"/>
    <w:rsid w:val="00224683"/>
    <w:rsid w:val="002264D0"/>
    <w:rsid w:val="002273D6"/>
    <w:rsid w:val="00230F2F"/>
    <w:rsid w:val="00231BF8"/>
    <w:rsid w:val="00233DF0"/>
    <w:rsid w:val="00237CCF"/>
    <w:rsid w:val="00240EEC"/>
    <w:rsid w:val="00242D4F"/>
    <w:rsid w:val="00242E15"/>
    <w:rsid w:val="00246CE1"/>
    <w:rsid w:val="00252E64"/>
    <w:rsid w:val="002530F1"/>
    <w:rsid w:val="00253E0E"/>
    <w:rsid w:val="00254059"/>
    <w:rsid w:val="00256D59"/>
    <w:rsid w:val="00257124"/>
    <w:rsid w:val="00260353"/>
    <w:rsid w:val="00260480"/>
    <w:rsid w:val="00261861"/>
    <w:rsid w:val="00261BCB"/>
    <w:rsid w:val="00261D69"/>
    <w:rsid w:val="002625B3"/>
    <w:rsid w:val="002629A4"/>
    <w:rsid w:val="00263CEA"/>
    <w:rsid w:val="00263DD6"/>
    <w:rsid w:val="002651E6"/>
    <w:rsid w:val="00266A47"/>
    <w:rsid w:val="0027599B"/>
    <w:rsid w:val="002800B6"/>
    <w:rsid w:val="00280711"/>
    <w:rsid w:val="00280875"/>
    <w:rsid w:val="0028206A"/>
    <w:rsid w:val="00282848"/>
    <w:rsid w:val="00283315"/>
    <w:rsid w:val="00284327"/>
    <w:rsid w:val="002843DF"/>
    <w:rsid w:val="00286A7D"/>
    <w:rsid w:val="0028783E"/>
    <w:rsid w:val="002919ED"/>
    <w:rsid w:val="002944C8"/>
    <w:rsid w:val="00297941"/>
    <w:rsid w:val="002A69DD"/>
    <w:rsid w:val="002B3675"/>
    <w:rsid w:val="002B4269"/>
    <w:rsid w:val="002B456D"/>
    <w:rsid w:val="002B69B4"/>
    <w:rsid w:val="002B6C97"/>
    <w:rsid w:val="002C0F96"/>
    <w:rsid w:val="002C55DB"/>
    <w:rsid w:val="002C7081"/>
    <w:rsid w:val="002C790E"/>
    <w:rsid w:val="002D0763"/>
    <w:rsid w:val="002D1B3D"/>
    <w:rsid w:val="002D7F11"/>
    <w:rsid w:val="002E3048"/>
    <w:rsid w:val="002E3680"/>
    <w:rsid w:val="002E43EA"/>
    <w:rsid w:val="002F173C"/>
    <w:rsid w:val="002F3265"/>
    <w:rsid w:val="002F705F"/>
    <w:rsid w:val="0030078E"/>
    <w:rsid w:val="003040DE"/>
    <w:rsid w:val="00304FFF"/>
    <w:rsid w:val="0031055D"/>
    <w:rsid w:val="00311375"/>
    <w:rsid w:val="0031408F"/>
    <w:rsid w:val="0031547D"/>
    <w:rsid w:val="00321738"/>
    <w:rsid w:val="00322975"/>
    <w:rsid w:val="00325E50"/>
    <w:rsid w:val="00325F2D"/>
    <w:rsid w:val="00326C68"/>
    <w:rsid w:val="00327AFE"/>
    <w:rsid w:val="00331748"/>
    <w:rsid w:val="00332302"/>
    <w:rsid w:val="0033482A"/>
    <w:rsid w:val="00334F73"/>
    <w:rsid w:val="003370B6"/>
    <w:rsid w:val="00337126"/>
    <w:rsid w:val="00340B35"/>
    <w:rsid w:val="00341962"/>
    <w:rsid w:val="00346905"/>
    <w:rsid w:val="00347FCF"/>
    <w:rsid w:val="00352019"/>
    <w:rsid w:val="003552C6"/>
    <w:rsid w:val="00356617"/>
    <w:rsid w:val="00357A5E"/>
    <w:rsid w:val="003654EB"/>
    <w:rsid w:val="00366B63"/>
    <w:rsid w:val="0036708F"/>
    <w:rsid w:val="00372239"/>
    <w:rsid w:val="0037353E"/>
    <w:rsid w:val="00375600"/>
    <w:rsid w:val="00375847"/>
    <w:rsid w:val="00376A01"/>
    <w:rsid w:val="00376E51"/>
    <w:rsid w:val="00377515"/>
    <w:rsid w:val="00381F53"/>
    <w:rsid w:val="003927B9"/>
    <w:rsid w:val="00393139"/>
    <w:rsid w:val="00393850"/>
    <w:rsid w:val="003943C4"/>
    <w:rsid w:val="003A37A9"/>
    <w:rsid w:val="003A396A"/>
    <w:rsid w:val="003B32D3"/>
    <w:rsid w:val="003B3354"/>
    <w:rsid w:val="003B5D6B"/>
    <w:rsid w:val="003B7812"/>
    <w:rsid w:val="003C44A8"/>
    <w:rsid w:val="003C4B51"/>
    <w:rsid w:val="003C6C41"/>
    <w:rsid w:val="003D0026"/>
    <w:rsid w:val="003D2193"/>
    <w:rsid w:val="003D2B87"/>
    <w:rsid w:val="003D7326"/>
    <w:rsid w:val="003E17C0"/>
    <w:rsid w:val="003E21F3"/>
    <w:rsid w:val="003E484D"/>
    <w:rsid w:val="003E5365"/>
    <w:rsid w:val="003E7468"/>
    <w:rsid w:val="003F1BE3"/>
    <w:rsid w:val="003F3FAD"/>
    <w:rsid w:val="003F4E83"/>
    <w:rsid w:val="003F57C8"/>
    <w:rsid w:val="003F5B7B"/>
    <w:rsid w:val="003F61EC"/>
    <w:rsid w:val="003F67DB"/>
    <w:rsid w:val="003F7576"/>
    <w:rsid w:val="003F7966"/>
    <w:rsid w:val="004011D9"/>
    <w:rsid w:val="0040513A"/>
    <w:rsid w:val="004066FF"/>
    <w:rsid w:val="0041369F"/>
    <w:rsid w:val="00416205"/>
    <w:rsid w:val="004233AA"/>
    <w:rsid w:val="00427696"/>
    <w:rsid w:val="0043452F"/>
    <w:rsid w:val="00434C17"/>
    <w:rsid w:val="00434D8F"/>
    <w:rsid w:val="00434DC2"/>
    <w:rsid w:val="00435098"/>
    <w:rsid w:val="00436B45"/>
    <w:rsid w:val="00442FBA"/>
    <w:rsid w:val="00443E24"/>
    <w:rsid w:val="0044402A"/>
    <w:rsid w:val="0044439C"/>
    <w:rsid w:val="00447852"/>
    <w:rsid w:val="00453B3B"/>
    <w:rsid w:val="00455EAE"/>
    <w:rsid w:val="00455FB4"/>
    <w:rsid w:val="00456633"/>
    <w:rsid w:val="0045705D"/>
    <w:rsid w:val="00460896"/>
    <w:rsid w:val="00461524"/>
    <w:rsid w:val="004650CA"/>
    <w:rsid w:val="0046539B"/>
    <w:rsid w:val="0046701A"/>
    <w:rsid w:val="00467A9C"/>
    <w:rsid w:val="00471677"/>
    <w:rsid w:val="00472494"/>
    <w:rsid w:val="0047286D"/>
    <w:rsid w:val="00473523"/>
    <w:rsid w:val="004736B8"/>
    <w:rsid w:val="0047408D"/>
    <w:rsid w:val="00476005"/>
    <w:rsid w:val="0048240C"/>
    <w:rsid w:val="00483295"/>
    <w:rsid w:val="00484C46"/>
    <w:rsid w:val="0048684C"/>
    <w:rsid w:val="00486E43"/>
    <w:rsid w:val="00492C26"/>
    <w:rsid w:val="00493480"/>
    <w:rsid w:val="004A2FD8"/>
    <w:rsid w:val="004A6DFA"/>
    <w:rsid w:val="004A7ED7"/>
    <w:rsid w:val="004A7F08"/>
    <w:rsid w:val="004B0018"/>
    <w:rsid w:val="004B3F8E"/>
    <w:rsid w:val="004B4CE0"/>
    <w:rsid w:val="004B5B54"/>
    <w:rsid w:val="004B69BF"/>
    <w:rsid w:val="004B7BBF"/>
    <w:rsid w:val="004C051C"/>
    <w:rsid w:val="004C0C31"/>
    <w:rsid w:val="004C2CF0"/>
    <w:rsid w:val="004C76A5"/>
    <w:rsid w:val="004D5995"/>
    <w:rsid w:val="004D5A3C"/>
    <w:rsid w:val="004E3181"/>
    <w:rsid w:val="004E5595"/>
    <w:rsid w:val="004E5742"/>
    <w:rsid w:val="004E5A2F"/>
    <w:rsid w:val="004F4F3C"/>
    <w:rsid w:val="004F50B0"/>
    <w:rsid w:val="004F5C7A"/>
    <w:rsid w:val="004F6DD6"/>
    <w:rsid w:val="00501E5B"/>
    <w:rsid w:val="00501F0A"/>
    <w:rsid w:val="00505844"/>
    <w:rsid w:val="0050663A"/>
    <w:rsid w:val="00513405"/>
    <w:rsid w:val="00521B01"/>
    <w:rsid w:val="005236CA"/>
    <w:rsid w:val="0052410C"/>
    <w:rsid w:val="00525079"/>
    <w:rsid w:val="00526829"/>
    <w:rsid w:val="00531EDC"/>
    <w:rsid w:val="005320D4"/>
    <w:rsid w:val="005360A5"/>
    <w:rsid w:val="00537D59"/>
    <w:rsid w:val="00540745"/>
    <w:rsid w:val="005415E7"/>
    <w:rsid w:val="00542C69"/>
    <w:rsid w:val="0054368F"/>
    <w:rsid w:val="00550720"/>
    <w:rsid w:val="00551F11"/>
    <w:rsid w:val="005547CF"/>
    <w:rsid w:val="00554FEE"/>
    <w:rsid w:val="0055551E"/>
    <w:rsid w:val="00555DBA"/>
    <w:rsid w:val="0055630D"/>
    <w:rsid w:val="005577BD"/>
    <w:rsid w:val="0056372F"/>
    <w:rsid w:val="00565BF0"/>
    <w:rsid w:val="005712F0"/>
    <w:rsid w:val="00572506"/>
    <w:rsid w:val="00576290"/>
    <w:rsid w:val="00582EFB"/>
    <w:rsid w:val="0058352E"/>
    <w:rsid w:val="00590D2A"/>
    <w:rsid w:val="00590FB8"/>
    <w:rsid w:val="00594568"/>
    <w:rsid w:val="00596AFE"/>
    <w:rsid w:val="005A59A3"/>
    <w:rsid w:val="005B1FD7"/>
    <w:rsid w:val="005C1D98"/>
    <w:rsid w:val="005C21D2"/>
    <w:rsid w:val="005C3007"/>
    <w:rsid w:val="005C3CFC"/>
    <w:rsid w:val="005D159C"/>
    <w:rsid w:val="005D1DC8"/>
    <w:rsid w:val="005D41E3"/>
    <w:rsid w:val="005D720B"/>
    <w:rsid w:val="005E203C"/>
    <w:rsid w:val="005E38F1"/>
    <w:rsid w:val="005E5B11"/>
    <w:rsid w:val="005E6641"/>
    <w:rsid w:val="005E7EB8"/>
    <w:rsid w:val="005E7F52"/>
    <w:rsid w:val="005F3908"/>
    <w:rsid w:val="005F4DCA"/>
    <w:rsid w:val="005F5F3D"/>
    <w:rsid w:val="005F7403"/>
    <w:rsid w:val="005F7A1A"/>
    <w:rsid w:val="006012B3"/>
    <w:rsid w:val="006030C2"/>
    <w:rsid w:val="00605035"/>
    <w:rsid w:val="00606479"/>
    <w:rsid w:val="00607564"/>
    <w:rsid w:val="00607A0E"/>
    <w:rsid w:val="00611723"/>
    <w:rsid w:val="00612C60"/>
    <w:rsid w:val="00614B6D"/>
    <w:rsid w:val="00620E07"/>
    <w:rsid w:val="00621D01"/>
    <w:rsid w:val="00621E54"/>
    <w:rsid w:val="00622CDC"/>
    <w:rsid w:val="00625FD5"/>
    <w:rsid w:val="00626399"/>
    <w:rsid w:val="00627AB2"/>
    <w:rsid w:val="00627DE1"/>
    <w:rsid w:val="0063045C"/>
    <w:rsid w:val="006307B5"/>
    <w:rsid w:val="00631896"/>
    <w:rsid w:val="00631B51"/>
    <w:rsid w:val="0065476A"/>
    <w:rsid w:val="006647EC"/>
    <w:rsid w:val="006658B0"/>
    <w:rsid w:val="006718F2"/>
    <w:rsid w:val="00673C6A"/>
    <w:rsid w:val="0067772F"/>
    <w:rsid w:val="006809A2"/>
    <w:rsid w:val="00682121"/>
    <w:rsid w:val="0068221C"/>
    <w:rsid w:val="00686A4A"/>
    <w:rsid w:val="00690322"/>
    <w:rsid w:val="00692EF0"/>
    <w:rsid w:val="0069349A"/>
    <w:rsid w:val="006943DC"/>
    <w:rsid w:val="00697864"/>
    <w:rsid w:val="006A2FA2"/>
    <w:rsid w:val="006A5428"/>
    <w:rsid w:val="006A5D92"/>
    <w:rsid w:val="006A6076"/>
    <w:rsid w:val="006A653D"/>
    <w:rsid w:val="006C014A"/>
    <w:rsid w:val="006C0577"/>
    <w:rsid w:val="006C0B86"/>
    <w:rsid w:val="006C2610"/>
    <w:rsid w:val="006C2DD5"/>
    <w:rsid w:val="006C52E0"/>
    <w:rsid w:val="006C64A3"/>
    <w:rsid w:val="006D037F"/>
    <w:rsid w:val="006D1687"/>
    <w:rsid w:val="006D3528"/>
    <w:rsid w:val="006E1085"/>
    <w:rsid w:val="006E7697"/>
    <w:rsid w:val="006E7D44"/>
    <w:rsid w:val="007032AA"/>
    <w:rsid w:val="007040F7"/>
    <w:rsid w:val="00707CA0"/>
    <w:rsid w:val="00707F20"/>
    <w:rsid w:val="00710063"/>
    <w:rsid w:val="00711F80"/>
    <w:rsid w:val="007133A5"/>
    <w:rsid w:val="00716176"/>
    <w:rsid w:val="00717BD0"/>
    <w:rsid w:val="00720ED5"/>
    <w:rsid w:val="00725473"/>
    <w:rsid w:val="0072567A"/>
    <w:rsid w:val="007275EF"/>
    <w:rsid w:val="00727E92"/>
    <w:rsid w:val="00734786"/>
    <w:rsid w:val="007347C8"/>
    <w:rsid w:val="00735329"/>
    <w:rsid w:val="007375CC"/>
    <w:rsid w:val="0074293F"/>
    <w:rsid w:val="00743600"/>
    <w:rsid w:val="00745790"/>
    <w:rsid w:val="007465D6"/>
    <w:rsid w:val="0075033E"/>
    <w:rsid w:val="00750ECC"/>
    <w:rsid w:val="00752963"/>
    <w:rsid w:val="00753808"/>
    <w:rsid w:val="007571AA"/>
    <w:rsid w:val="00757E0B"/>
    <w:rsid w:val="0076185F"/>
    <w:rsid w:val="00762FEB"/>
    <w:rsid w:val="00764066"/>
    <w:rsid w:val="0076676F"/>
    <w:rsid w:val="007667A0"/>
    <w:rsid w:val="0076780D"/>
    <w:rsid w:val="00767AA7"/>
    <w:rsid w:val="00771000"/>
    <w:rsid w:val="00771F3C"/>
    <w:rsid w:val="007725F5"/>
    <w:rsid w:val="00774346"/>
    <w:rsid w:val="0077599E"/>
    <w:rsid w:val="007874ED"/>
    <w:rsid w:val="00792D25"/>
    <w:rsid w:val="007A0A5A"/>
    <w:rsid w:val="007A20E4"/>
    <w:rsid w:val="007A2B24"/>
    <w:rsid w:val="007A37CC"/>
    <w:rsid w:val="007A4483"/>
    <w:rsid w:val="007B04ED"/>
    <w:rsid w:val="007B3904"/>
    <w:rsid w:val="007B3BAA"/>
    <w:rsid w:val="007B5153"/>
    <w:rsid w:val="007B78FF"/>
    <w:rsid w:val="007C07A6"/>
    <w:rsid w:val="007C53AB"/>
    <w:rsid w:val="007C7AE0"/>
    <w:rsid w:val="007D3121"/>
    <w:rsid w:val="007D32F2"/>
    <w:rsid w:val="007D3601"/>
    <w:rsid w:val="007D4493"/>
    <w:rsid w:val="007D7AE2"/>
    <w:rsid w:val="007E07D9"/>
    <w:rsid w:val="007E07E3"/>
    <w:rsid w:val="007E2E62"/>
    <w:rsid w:val="007E32AA"/>
    <w:rsid w:val="007E3E94"/>
    <w:rsid w:val="007E4657"/>
    <w:rsid w:val="007E7FCD"/>
    <w:rsid w:val="007F3A74"/>
    <w:rsid w:val="007F3B5A"/>
    <w:rsid w:val="007F4BC4"/>
    <w:rsid w:val="0080023A"/>
    <w:rsid w:val="00800B0C"/>
    <w:rsid w:val="00801F17"/>
    <w:rsid w:val="00803D7E"/>
    <w:rsid w:val="008060FA"/>
    <w:rsid w:val="0081121E"/>
    <w:rsid w:val="008115C6"/>
    <w:rsid w:val="0081234C"/>
    <w:rsid w:val="00812371"/>
    <w:rsid w:val="008132DA"/>
    <w:rsid w:val="00813FD8"/>
    <w:rsid w:val="00817CD6"/>
    <w:rsid w:val="008211CC"/>
    <w:rsid w:val="008342EE"/>
    <w:rsid w:val="00837074"/>
    <w:rsid w:val="00837123"/>
    <w:rsid w:val="00837B05"/>
    <w:rsid w:val="0084011D"/>
    <w:rsid w:val="00840BAF"/>
    <w:rsid w:val="008432AA"/>
    <w:rsid w:val="008456F8"/>
    <w:rsid w:val="008467F2"/>
    <w:rsid w:val="0085287E"/>
    <w:rsid w:val="00852B9C"/>
    <w:rsid w:val="00852DC7"/>
    <w:rsid w:val="00854742"/>
    <w:rsid w:val="00856B88"/>
    <w:rsid w:val="00856CFA"/>
    <w:rsid w:val="00857C4D"/>
    <w:rsid w:val="00860992"/>
    <w:rsid w:val="008615E1"/>
    <w:rsid w:val="008656B7"/>
    <w:rsid w:val="008672AB"/>
    <w:rsid w:val="00867B0B"/>
    <w:rsid w:val="00871894"/>
    <w:rsid w:val="0087539A"/>
    <w:rsid w:val="00875CB5"/>
    <w:rsid w:val="00876503"/>
    <w:rsid w:val="00876A30"/>
    <w:rsid w:val="00880FBA"/>
    <w:rsid w:val="00885D96"/>
    <w:rsid w:val="00885FD3"/>
    <w:rsid w:val="008869E6"/>
    <w:rsid w:val="008906BB"/>
    <w:rsid w:val="00892AE4"/>
    <w:rsid w:val="00897B9A"/>
    <w:rsid w:val="00897FD0"/>
    <w:rsid w:val="00897FDA"/>
    <w:rsid w:val="008A17E4"/>
    <w:rsid w:val="008A3046"/>
    <w:rsid w:val="008A30FD"/>
    <w:rsid w:val="008A5381"/>
    <w:rsid w:val="008A611F"/>
    <w:rsid w:val="008A6B50"/>
    <w:rsid w:val="008A79D4"/>
    <w:rsid w:val="008B570A"/>
    <w:rsid w:val="008C0633"/>
    <w:rsid w:val="008C13AE"/>
    <w:rsid w:val="008C3F43"/>
    <w:rsid w:val="008C6AA7"/>
    <w:rsid w:val="008D17E1"/>
    <w:rsid w:val="008D2527"/>
    <w:rsid w:val="008D2704"/>
    <w:rsid w:val="008D6D3D"/>
    <w:rsid w:val="008E011D"/>
    <w:rsid w:val="008E1656"/>
    <w:rsid w:val="008E6A3E"/>
    <w:rsid w:val="008F0D7B"/>
    <w:rsid w:val="008F35A3"/>
    <w:rsid w:val="008F3DFE"/>
    <w:rsid w:val="008F499E"/>
    <w:rsid w:val="008F5F03"/>
    <w:rsid w:val="008F7043"/>
    <w:rsid w:val="008F731B"/>
    <w:rsid w:val="008F7E36"/>
    <w:rsid w:val="009030DD"/>
    <w:rsid w:val="00904D83"/>
    <w:rsid w:val="009051DF"/>
    <w:rsid w:val="009057C5"/>
    <w:rsid w:val="009067D7"/>
    <w:rsid w:val="009106CD"/>
    <w:rsid w:val="0091137B"/>
    <w:rsid w:val="00916B3B"/>
    <w:rsid w:val="00916B57"/>
    <w:rsid w:val="009201DE"/>
    <w:rsid w:val="00922FDA"/>
    <w:rsid w:val="00931F32"/>
    <w:rsid w:val="00932C03"/>
    <w:rsid w:val="0093344D"/>
    <w:rsid w:val="00934FA4"/>
    <w:rsid w:val="009354C1"/>
    <w:rsid w:val="00935C95"/>
    <w:rsid w:val="009424C0"/>
    <w:rsid w:val="009457C7"/>
    <w:rsid w:val="0094750A"/>
    <w:rsid w:val="009502B2"/>
    <w:rsid w:val="0095246D"/>
    <w:rsid w:val="00952C0E"/>
    <w:rsid w:val="009534CC"/>
    <w:rsid w:val="00953BD7"/>
    <w:rsid w:val="00954804"/>
    <w:rsid w:val="009567DD"/>
    <w:rsid w:val="00960EB4"/>
    <w:rsid w:val="00961717"/>
    <w:rsid w:val="00962680"/>
    <w:rsid w:val="0096297F"/>
    <w:rsid w:val="009679E5"/>
    <w:rsid w:val="009708F3"/>
    <w:rsid w:val="0097284A"/>
    <w:rsid w:val="00975537"/>
    <w:rsid w:val="00976B38"/>
    <w:rsid w:val="00977A29"/>
    <w:rsid w:val="00977C0E"/>
    <w:rsid w:val="00981C72"/>
    <w:rsid w:val="00984B97"/>
    <w:rsid w:val="009851DE"/>
    <w:rsid w:val="00986D22"/>
    <w:rsid w:val="0099028D"/>
    <w:rsid w:val="00992D55"/>
    <w:rsid w:val="009937E8"/>
    <w:rsid w:val="00993968"/>
    <w:rsid w:val="00993FAB"/>
    <w:rsid w:val="009A0675"/>
    <w:rsid w:val="009A1D93"/>
    <w:rsid w:val="009A5567"/>
    <w:rsid w:val="009A70A7"/>
    <w:rsid w:val="009A77CD"/>
    <w:rsid w:val="009A7B08"/>
    <w:rsid w:val="009B3104"/>
    <w:rsid w:val="009B3DD0"/>
    <w:rsid w:val="009B663C"/>
    <w:rsid w:val="009B67EA"/>
    <w:rsid w:val="009B705F"/>
    <w:rsid w:val="009B762A"/>
    <w:rsid w:val="009C0C33"/>
    <w:rsid w:val="009C0C5D"/>
    <w:rsid w:val="009C3EFC"/>
    <w:rsid w:val="009C530A"/>
    <w:rsid w:val="009D2446"/>
    <w:rsid w:val="009D74C8"/>
    <w:rsid w:val="009D7B40"/>
    <w:rsid w:val="009D7D49"/>
    <w:rsid w:val="009E0D16"/>
    <w:rsid w:val="009E15ED"/>
    <w:rsid w:val="009E7510"/>
    <w:rsid w:val="009E7D88"/>
    <w:rsid w:val="009F052C"/>
    <w:rsid w:val="009F244A"/>
    <w:rsid w:val="009F6328"/>
    <w:rsid w:val="009F67EC"/>
    <w:rsid w:val="00A0107C"/>
    <w:rsid w:val="00A03529"/>
    <w:rsid w:val="00A03F47"/>
    <w:rsid w:val="00A04E24"/>
    <w:rsid w:val="00A066E2"/>
    <w:rsid w:val="00A07BF7"/>
    <w:rsid w:val="00A10970"/>
    <w:rsid w:val="00A11672"/>
    <w:rsid w:val="00A1331C"/>
    <w:rsid w:val="00A15083"/>
    <w:rsid w:val="00A15DE2"/>
    <w:rsid w:val="00A17049"/>
    <w:rsid w:val="00A218BB"/>
    <w:rsid w:val="00A229EC"/>
    <w:rsid w:val="00A264E4"/>
    <w:rsid w:val="00A2797F"/>
    <w:rsid w:val="00A33B4D"/>
    <w:rsid w:val="00A33D05"/>
    <w:rsid w:val="00A33E90"/>
    <w:rsid w:val="00A34518"/>
    <w:rsid w:val="00A36C34"/>
    <w:rsid w:val="00A373A1"/>
    <w:rsid w:val="00A40ECB"/>
    <w:rsid w:val="00A42B46"/>
    <w:rsid w:val="00A42B52"/>
    <w:rsid w:val="00A434C0"/>
    <w:rsid w:val="00A4353C"/>
    <w:rsid w:val="00A447DD"/>
    <w:rsid w:val="00A45BF3"/>
    <w:rsid w:val="00A54702"/>
    <w:rsid w:val="00A564AE"/>
    <w:rsid w:val="00A56F66"/>
    <w:rsid w:val="00A570D9"/>
    <w:rsid w:val="00A57499"/>
    <w:rsid w:val="00A60041"/>
    <w:rsid w:val="00A639F7"/>
    <w:rsid w:val="00A64F5F"/>
    <w:rsid w:val="00A73FE2"/>
    <w:rsid w:val="00A74B12"/>
    <w:rsid w:val="00A74C2E"/>
    <w:rsid w:val="00A76216"/>
    <w:rsid w:val="00A81CD4"/>
    <w:rsid w:val="00A82A4F"/>
    <w:rsid w:val="00A8652D"/>
    <w:rsid w:val="00A866B0"/>
    <w:rsid w:val="00A87350"/>
    <w:rsid w:val="00A87790"/>
    <w:rsid w:val="00A87ABB"/>
    <w:rsid w:val="00A87D61"/>
    <w:rsid w:val="00A928C5"/>
    <w:rsid w:val="00A92BDF"/>
    <w:rsid w:val="00A92CFC"/>
    <w:rsid w:val="00A93659"/>
    <w:rsid w:val="00AA2D55"/>
    <w:rsid w:val="00AA35A8"/>
    <w:rsid w:val="00AA4773"/>
    <w:rsid w:val="00AA59EE"/>
    <w:rsid w:val="00AA61BC"/>
    <w:rsid w:val="00AB042F"/>
    <w:rsid w:val="00AB1B4C"/>
    <w:rsid w:val="00AB1D4C"/>
    <w:rsid w:val="00AB33BF"/>
    <w:rsid w:val="00AB67C4"/>
    <w:rsid w:val="00AB7325"/>
    <w:rsid w:val="00AC07F4"/>
    <w:rsid w:val="00AC1286"/>
    <w:rsid w:val="00AC239F"/>
    <w:rsid w:val="00AC2AF6"/>
    <w:rsid w:val="00AC30D4"/>
    <w:rsid w:val="00AC3B28"/>
    <w:rsid w:val="00AC468C"/>
    <w:rsid w:val="00AC794E"/>
    <w:rsid w:val="00AD41B9"/>
    <w:rsid w:val="00AD56DD"/>
    <w:rsid w:val="00AF529E"/>
    <w:rsid w:val="00AF64E4"/>
    <w:rsid w:val="00AF7EB1"/>
    <w:rsid w:val="00B00055"/>
    <w:rsid w:val="00B016AF"/>
    <w:rsid w:val="00B02312"/>
    <w:rsid w:val="00B036DF"/>
    <w:rsid w:val="00B06309"/>
    <w:rsid w:val="00B06465"/>
    <w:rsid w:val="00B06CB0"/>
    <w:rsid w:val="00B075B8"/>
    <w:rsid w:val="00B10945"/>
    <w:rsid w:val="00B11ABA"/>
    <w:rsid w:val="00B13FF6"/>
    <w:rsid w:val="00B157CE"/>
    <w:rsid w:val="00B16C22"/>
    <w:rsid w:val="00B16C5B"/>
    <w:rsid w:val="00B173B6"/>
    <w:rsid w:val="00B2171D"/>
    <w:rsid w:val="00B2652A"/>
    <w:rsid w:val="00B2675A"/>
    <w:rsid w:val="00B270E9"/>
    <w:rsid w:val="00B32191"/>
    <w:rsid w:val="00B322DB"/>
    <w:rsid w:val="00B32807"/>
    <w:rsid w:val="00B378CA"/>
    <w:rsid w:val="00B37EE6"/>
    <w:rsid w:val="00B45B9F"/>
    <w:rsid w:val="00B46F40"/>
    <w:rsid w:val="00B509EF"/>
    <w:rsid w:val="00B50E02"/>
    <w:rsid w:val="00B5643B"/>
    <w:rsid w:val="00B60B62"/>
    <w:rsid w:val="00B60C11"/>
    <w:rsid w:val="00B6103F"/>
    <w:rsid w:val="00B65495"/>
    <w:rsid w:val="00B655CE"/>
    <w:rsid w:val="00B656AD"/>
    <w:rsid w:val="00B7727F"/>
    <w:rsid w:val="00B77E7B"/>
    <w:rsid w:val="00B80D1A"/>
    <w:rsid w:val="00B828E7"/>
    <w:rsid w:val="00B83CA5"/>
    <w:rsid w:val="00B84313"/>
    <w:rsid w:val="00B90C54"/>
    <w:rsid w:val="00B92D68"/>
    <w:rsid w:val="00B9443E"/>
    <w:rsid w:val="00BA2DCD"/>
    <w:rsid w:val="00BA6397"/>
    <w:rsid w:val="00BA7D11"/>
    <w:rsid w:val="00BB09DE"/>
    <w:rsid w:val="00BB3DBE"/>
    <w:rsid w:val="00BB4316"/>
    <w:rsid w:val="00BB4BB4"/>
    <w:rsid w:val="00BB503F"/>
    <w:rsid w:val="00BC0F8F"/>
    <w:rsid w:val="00BC1A00"/>
    <w:rsid w:val="00BC26E5"/>
    <w:rsid w:val="00BC3689"/>
    <w:rsid w:val="00BC37E3"/>
    <w:rsid w:val="00BC3DE6"/>
    <w:rsid w:val="00BC6F9F"/>
    <w:rsid w:val="00BC7024"/>
    <w:rsid w:val="00BC7F2E"/>
    <w:rsid w:val="00BD174C"/>
    <w:rsid w:val="00BD1919"/>
    <w:rsid w:val="00BD21B5"/>
    <w:rsid w:val="00BD2408"/>
    <w:rsid w:val="00BD2414"/>
    <w:rsid w:val="00BD6147"/>
    <w:rsid w:val="00BD70AB"/>
    <w:rsid w:val="00BD7BB7"/>
    <w:rsid w:val="00BE01A6"/>
    <w:rsid w:val="00BE1CB2"/>
    <w:rsid w:val="00BE20BC"/>
    <w:rsid w:val="00BE2DDB"/>
    <w:rsid w:val="00BE39F9"/>
    <w:rsid w:val="00BE74E6"/>
    <w:rsid w:val="00BF06A6"/>
    <w:rsid w:val="00BF0B49"/>
    <w:rsid w:val="00BF0FF8"/>
    <w:rsid w:val="00BF1D47"/>
    <w:rsid w:val="00BF4BD6"/>
    <w:rsid w:val="00BF50EF"/>
    <w:rsid w:val="00C064F5"/>
    <w:rsid w:val="00C06513"/>
    <w:rsid w:val="00C115B8"/>
    <w:rsid w:val="00C129DD"/>
    <w:rsid w:val="00C17569"/>
    <w:rsid w:val="00C2128F"/>
    <w:rsid w:val="00C218F4"/>
    <w:rsid w:val="00C24020"/>
    <w:rsid w:val="00C25FAC"/>
    <w:rsid w:val="00C269B4"/>
    <w:rsid w:val="00C26CE2"/>
    <w:rsid w:val="00C26D8D"/>
    <w:rsid w:val="00C279B3"/>
    <w:rsid w:val="00C30CE2"/>
    <w:rsid w:val="00C30F07"/>
    <w:rsid w:val="00C33866"/>
    <w:rsid w:val="00C346F6"/>
    <w:rsid w:val="00C358B9"/>
    <w:rsid w:val="00C41BDB"/>
    <w:rsid w:val="00C45099"/>
    <w:rsid w:val="00C451BC"/>
    <w:rsid w:val="00C455D8"/>
    <w:rsid w:val="00C46651"/>
    <w:rsid w:val="00C5254B"/>
    <w:rsid w:val="00C542B5"/>
    <w:rsid w:val="00C54FBB"/>
    <w:rsid w:val="00C553EE"/>
    <w:rsid w:val="00C57670"/>
    <w:rsid w:val="00C61DEB"/>
    <w:rsid w:val="00C70436"/>
    <w:rsid w:val="00C7215F"/>
    <w:rsid w:val="00C7455F"/>
    <w:rsid w:val="00C75819"/>
    <w:rsid w:val="00C8162D"/>
    <w:rsid w:val="00C84A18"/>
    <w:rsid w:val="00C86012"/>
    <w:rsid w:val="00C86900"/>
    <w:rsid w:val="00C902A8"/>
    <w:rsid w:val="00C92763"/>
    <w:rsid w:val="00C940F5"/>
    <w:rsid w:val="00C94623"/>
    <w:rsid w:val="00C952EC"/>
    <w:rsid w:val="00C966EF"/>
    <w:rsid w:val="00C979D8"/>
    <w:rsid w:val="00C97E83"/>
    <w:rsid w:val="00CA0FEB"/>
    <w:rsid w:val="00CA1299"/>
    <w:rsid w:val="00CA1EC1"/>
    <w:rsid w:val="00CA3C07"/>
    <w:rsid w:val="00CA54E2"/>
    <w:rsid w:val="00CB03C4"/>
    <w:rsid w:val="00CB0F68"/>
    <w:rsid w:val="00CB2952"/>
    <w:rsid w:val="00CB7E77"/>
    <w:rsid w:val="00CC1EFA"/>
    <w:rsid w:val="00CC4BB5"/>
    <w:rsid w:val="00CC610C"/>
    <w:rsid w:val="00CD3621"/>
    <w:rsid w:val="00CD400A"/>
    <w:rsid w:val="00CD48FD"/>
    <w:rsid w:val="00CD6465"/>
    <w:rsid w:val="00CD7415"/>
    <w:rsid w:val="00CE0C6E"/>
    <w:rsid w:val="00CE1F13"/>
    <w:rsid w:val="00CE3648"/>
    <w:rsid w:val="00CE616A"/>
    <w:rsid w:val="00CE6770"/>
    <w:rsid w:val="00CE6F1F"/>
    <w:rsid w:val="00CE79F0"/>
    <w:rsid w:val="00CF0329"/>
    <w:rsid w:val="00CF0C55"/>
    <w:rsid w:val="00CF2682"/>
    <w:rsid w:val="00CF5A83"/>
    <w:rsid w:val="00D01ABC"/>
    <w:rsid w:val="00D027BC"/>
    <w:rsid w:val="00D05FFA"/>
    <w:rsid w:val="00D06643"/>
    <w:rsid w:val="00D13BD1"/>
    <w:rsid w:val="00D1611B"/>
    <w:rsid w:val="00D16A57"/>
    <w:rsid w:val="00D16AE6"/>
    <w:rsid w:val="00D2279E"/>
    <w:rsid w:val="00D23414"/>
    <w:rsid w:val="00D247EA"/>
    <w:rsid w:val="00D32599"/>
    <w:rsid w:val="00D334C8"/>
    <w:rsid w:val="00D40FC9"/>
    <w:rsid w:val="00D44B68"/>
    <w:rsid w:val="00D453ED"/>
    <w:rsid w:val="00D45C09"/>
    <w:rsid w:val="00D4626C"/>
    <w:rsid w:val="00D50B35"/>
    <w:rsid w:val="00D51E60"/>
    <w:rsid w:val="00D52FA4"/>
    <w:rsid w:val="00D539E2"/>
    <w:rsid w:val="00D600EC"/>
    <w:rsid w:val="00D62667"/>
    <w:rsid w:val="00D72F0A"/>
    <w:rsid w:val="00D73E50"/>
    <w:rsid w:val="00D7501A"/>
    <w:rsid w:val="00D75868"/>
    <w:rsid w:val="00D77377"/>
    <w:rsid w:val="00D80297"/>
    <w:rsid w:val="00D80A24"/>
    <w:rsid w:val="00D82D95"/>
    <w:rsid w:val="00D839BF"/>
    <w:rsid w:val="00D84317"/>
    <w:rsid w:val="00D847CF"/>
    <w:rsid w:val="00D84D48"/>
    <w:rsid w:val="00D854A8"/>
    <w:rsid w:val="00D86BD1"/>
    <w:rsid w:val="00D92327"/>
    <w:rsid w:val="00D92CFA"/>
    <w:rsid w:val="00D940C8"/>
    <w:rsid w:val="00D941B1"/>
    <w:rsid w:val="00D94DDB"/>
    <w:rsid w:val="00D9529C"/>
    <w:rsid w:val="00D96923"/>
    <w:rsid w:val="00DA1084"/>
    <w:rsid w:val="00DA4197"/>
    <w:rsid w:val="00DA5177"/>
    <w:rsid w:val="00DA551C"/>
    <w:rsid w:val="00DA6CD3"/>
    <w:rsid w:val="00DA7A30"/>
    <w:rsid w:val="00DB1D08"/>
    <w:rsid w:val="00DB210F"/>
    <w:rsid w:val="00DB3026"/>
    <w:rsid w:val="00DB458E"/>
    <w:rsid w:val="00DB4BC1"/>
    <w:rsid w:val="00DB4BEA"/>
    <w:rsid w:val="00DB5D7E"/>
    <w:rsid w:val="00DC2EFE"/>
    <w:rsid w:val="00DC4346"/>
    <w:rsid w:val="00DC5A14"/>
    <w:rsid w:val="00DC651A"/>
    <w:rsid w:val="00DC6992"/>
    <w:rsid w:val="00DD30B0"/>
    <w:rsid w:val="00DD53B5"/>
    <w:rsid w:val="00DD5D22"/>
    <w:rsid w:val="00DE7EDA"/>
    <w:rsid w:val="00DF0E9C"/>
    <w:rsid w:val="00DF41F8"/>
    <w:rsid w:val="00DF4383"/>
    <w:rsid w:val="00DF739F"/>
    <w:rsid w:val="00DF74C7"/>
    <w:rsid w:val="00E052BD"/>
    <w:rsid w:val="00E05583"/>
    <w:rsid w:val="00E11DE1"/>
    <w:rsid w:val="00E16FD3"/>
    <w:rsid w:val="00E17224"/>
    <w:rsid w:val="00E1772E"/>
    <w:rsid w:val="00E26456"/>
    <w:rsid w:val="00E3089A"/>
    <w:rsid w:val="00E33BBE"/>
    <w:rsid w:val="00E34D0F"/>
    <w:rsid w:val="00E35189"/>
    <w:rsid w:val="00E40CE5"/>
    <w:rsid w:val="00E4347E"/>
    <w:rsid w:val="00E4462D"/>
    <w:rsid w:val="00E45DB7"/>
    <w:rsid w:val="00E47137"/>
    <w:rsid w:val="00E51119"/>
    <w:rsid w:val="00E51EF7"/>
    <w:rsid w:val="00E52646"/>
    <w:rsid w:val="00E55688"/>
    <w:rsid w:val="00E55BBB"/>
    <w:rsid w:val="00E60E97"/>
    <w:rsid w:val="00E62621"/>
    <w:rsid w:val="00E67538"/>
    <w:rsid w:val="00E72F46"/>
    <w:rsid w:val="00E73258"/>
    <w:rsid w:val="00E73D3B"/>
    <w:rsid w:val="00E742F8"/>
    <w:rsid w:val="00E75A0B"/>
    <w:rsid w:val="00E7624F"/>
    <w:rsid w:val="00E7707E"/>
    <w:rsid w:val="00E8069F"/>
    <w:rsid w:val="00E8343F"/>
    <w:rsid w:val="00E8599C"/>
    <w:rsid w:val="00E85BE4"/>
    <w:rsid w:val="00E85DB2"/>
    <w:rsid w:val="00E9386C"/>
    <w:rsid w:val="00E9615A"/>
    <w:rsid w:val="00EA2B80"/>
    <w:rsid w:val="00EA35B8"/>
    <w:rsid w:val="00EA7203"/>
    <w:rsid w:val="00EA7551"/>
    <w:rsid w:val="00EA7842"/>
    <w:rsid w:val="00EA7E41"/>
    <w:rsid w:val="00EB0264"/>
    <w:rsid w:val="00EB4A2F"/>
    <w:rsid w:val="00EB4D10"/>
    <w:rsid w:val="00EB58CD"/>
    <w:rsid w:val="00EC0FE5"/>
    <w:rsid w:val="00EC4EA0"/>
    <w:rsid w:val="00EC60EE"/>
    <w:rsid w:val="00EC6C6C"/>
    <w:rsid w:val="00EC75F4"/>
    <w:rsid w:val="00ED1880"/>
    <w:rsid w:val="00ED44BE"/>
    <w:rsid w:val="00ED4541"/>
    <w:rsid w:val="00ED5C9C"/>
    <w:rsid w:val="00ED5FFB"/>
    <w:rsid w:val="00EE051E"/>
    <w:rsid w:val="00EE2FDB"/>
    <w:rsid w:val="00EE3B24"/>
    <w:rsid w:val="00EE4182"/>
    <w:rsid w:val="00EE426E"/>
    <w:rsid w:val="00EE4530"/>
    <w:rsid w:val="00EE5572"/>
    <w:rsid w:val="00EF08DC"/>
    <w:rsid w:val="00EF0F8C"/>
    <w:rsid w:val="00EF242A"/>
    <w:rsid w:val="00EF246A"/>
    <w:rsid w:val="00EF63C0"/>
    <w:rsid w:val="00EF7362"/>
    <w:rsid w:val="00F01653"/>
    <w:rsid w:val="00F025D5"/>
    <w:rsid w:val="00F046A3"/>
    <w:rsid w:val="00F05568"/>
    <w:rsid w:val="00F05859"/>
    <w:rsid w:val="00F069DD"/>
    <w:rsid w:val="00F1439C"/>
    <w:rsid w:val="00F15066"/>
    <w:rsid w:val="00F17243"/>
    <w:rsid w:val="00F1767A"/>
    <w:rsid w:val="00F21395"/>
    <w:rsid w:val="00F245EB"/>
    <w:rsid w:val="00F30748"/>
    <w:rsid w:val="00F30FCA"/>
    <w:rsid w:val="00F3190D"/>
    <w:rsid w:val="00F34EF9"/>
    <w:rsid w:val="00F36C14"/>
    <w:rsid w:val="00F3767B"/>
    <w:rsid w:val="00F42A52"/>
    <w:rsid w:val="00F42D6D"/>
    <w:rsid w:val="00F42FCE"/>
    <w:rsid w:val="00F437B7"/>
    <w:rsid w:val="00F43DD3"/>
    <w:rsid w:val="00F45D36"/>
    <w:rsid w:val="00F51518"/>
    <w:rsid w:val="00F51CDA"/>
    <w:rsid w:val="00F56060"/>
    <w:rsid w:val="00F61EE8"/>
    <w:rsid w:val="00F646CB"/>
    <w:rsid w:val="00F70097"/>
    <w:rsid w:val="00F70147"/>
    <w:rsid w:val="00F743F1"/>
    <w:rsid w:val="00F80179"/>
    <w:rsid w:val="00F81782"/>
    <w:rsid w:val="00F83F87"/>
    <w:rsid w:val="00F85C03"/>
    <w:rsid w:val="00F87829"/>
    <w:rsid w:val="00F95DAF"/>
    <w:rsid w:val="00FA29B7"/>
    <w:rsid w:val="00FA2A42"/>
    <w:rsid w:val="00FB1026"/>
    <w:rsid w:val="00FB1CFC"/>
    <w:rsid w:val="00FB31FC"/>
    <w:rsid w:val="00FC0F8C"/>
    <w:rsid w:val="00FC0FAD"/>
    <w:rsid w:val="00FC1831"/>
    <w:rsid w:val="00FC59D7"/>
    <w:rsid w:val="00FD18BB"/>
    <w:rsid w:val="00FD3D9D"/>
    <w:rsid w:val="00FD479D"/>
    <w:rsid w:val="00FD4B26"/>
    <w:rsid w:val="00FD4B63"/>
    <w:rsid w:val="00FD5225"/>
    <w:rsid w:val="00FD6FC8"/>
    <w:rsid w:val="00FE369E"/>
    <w:rsid w:val="00FE6F6A"/>
    <w:rsid w:val="00FE753A"/>
    <w:rsid w:val="00FE7A49"/>
    <w:rsid w:val="00FF73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F38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BodyTextNoSpacing">
    <w:name w:val="Body Text No Spacing"/>
    <w:basedOn w:val="BodyText"/>
    <w:qFormat/>
    <w:rsid w:val="00CD6465"/>
    <w:pPr>
      <w:spacing w:after="0" w:line="240" w:lineRule="atLeast"/>
    </w:pPr>
    <w:rPr>
      <w:rFonts w:ascii="Verdana" w:eastAsiaTheme="minorHAnsi" w:hAnsi="Verdana" w:cstheme="minorBidi"/>
      <w:sz w:val="20"/>
      <w:lang w:eastAsia="en-US"/>
    </w:rPr>
  </w:style>
  <w:style w:type="paragraph" w:styleId="BodyText">
    <w:name w:val="Body Text"/>
    <w:basedOn w:val="Normal"/>
    <w:link w:val="BodyTextChar"/>
    <w:rsid w:val="00CD6465"/>
    <w:pPr>
      <w:spacing w:after="120"/>
    </w:pPr>
  </w:style>
  <w:style w:type="character" w:customStyle="1" w:styleId="BodyTextChar">
    <w:name w:val="Body Text Char"/>
    <w:basedOn w:val="DefaultParagraphFont"/>
    <w:link w:val="BodyText"/>
    <w:rsid w:val="00CD6465"/>
    <w:rPr>
      <w:sz w:val="24"/>
      <w:szCs w:val="24"/>
    </w:rPr>
  </w:style>
  <w:style w:type="character" w:customStyle="1" w:styleId="FootnoteTextChar">
    <w:name w:val="Footnote Text Char"/>
    <w:basedOn w:val="DefaultParagraphFont"/>
    <w:link w:val="FootnoteText"/>
    <w:uiPriority w:val="99"/>
    <w:rsid w:val="005E38F1"/>
  </w:style>
  <w:style w:type="paragraph" w:styleId="ListBullet">
    <w:name w:val="List Bullet"/>
    <w:basedOn w:val="Normal"/>
    <w:rsid w:val="009201DE"/>
    <w:pPr>
      <w:numPr>
        <w:numId w:val="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BodyTextNoSpacing">
    <w:name w:val="Body Text No Spacing"/>
    <w:basedOn w:val="BodyText"/>
    <w:qFormat/>
    <w:rsid w:val="00CD6465"/>
    <w:pPr>
      <w:spacing w:after="0" w:line="240" w:lineRule="atLeast"/>
    </w:pPr>
    <w:rPr>
      <w:rFonts w:ascii="Verdana" w:eastAsiaTheme="minorHAnsi" w:hAnsi="Verdana" w:cstheme="minorBidi"/>
      <w:sz w:val="20"/>
      <w:lang w:eastAsia="en-US"/>
    </w:rPr>
  </w:style>
  <w:style w:type="paragraph" w:styleId="BodyText">
    <w:name w:val="Body Text"/>
    <w:basedOn w:val="Normal"/>
    <w:link w:val="BodyTextChar"/>
    <w:rsid w:val="00CD6465"/>
    <w:pPr>
      <w:spacing w:after="120"/>
    </w:pPr>
  </w:style>
  <w:style w:type="character" w:customStyle="1" w:styleId="BodyTextChar">
    <w:name w:val="Body Text Char"/>
    <w:basedOn w:val="DefaultParagraphFont"/>
    <w:link w:val="BodyText"/>
    <w:rsid w:val="00CD6465"/>
    <w:rPr>
      <w:sz w:val="24"/>
      <w:szCs w:val="24"/>
    </w:rPr>
  </w:style>
  <w:style w:type="character" w:customStyle="1" w:styleId="FootnoteTextChar">
    <w:name w:val="Footnote Text Char"/>
    <w:basedOn w:val="DefaultParagraphFont"/>
    <w:link w:val="FootnoteText"/>
    <w:uiPriority w:val="99"/>
    <w:rsid w:val="005E38F1"/>
  </w:style>
  <w:style w:type="paragraph" w:styleId="ListBullet">
    <w:name w:val="List Bullet"/>
    <w:basedOn w:val="Normal"/>
    <w:rsid w:val="009201DE"/>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114199">
      <w:bodyDiv w:val="1"/>
      <w:marLeft w:val="0"/>
      <w:marRight w:val="0"/>
      <w:marTop w:val="0"/>
      <w:marBottom w:val="0"/>
      <w:divBdr>
        <w:top w:val="none" w:sz="0" w:space="0" w:color="auto"/>
        <w:left w:val="none" w:sz="0" w:space="0" w:color="auto"/>
        <w:bottom w:val="none" w:sz="0" w:space="0" w:color="auto"/>
        <w:right w:val="none" w:sz="0" w:space="0" w:color="auto"/>
      </w:divBdr>
    </w:div>
    <w:div w:id="93293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cusa@electralink.co.u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30B57-CB72-4052-B004-92C415698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4742</Words>
  <Characters>25807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DCUSA CONSULTATION DOCUMENT</vt:lpstr>
    </vt:vector>
  </TitlesOfParts>
  <Company>Electralink</Company>
  <LinksUpToDate>false</LinksUpToDate>
  <CharactersWithSpaces>30489</CharactersWithSpaces>
  <SharedDoc>false</SharedDoc>
  <HLinks>
    <vt:vector size="12" baseType="variant">
      <vt:variant>
        <vt:i4>2293841</vt:i4>
      </vt:variant>
      <vt:variant>
        <vt:i4>3</vt:i4>
      </vt:variant>
      <vt:variant>
        <vt:i4>0</vt:i4>
      </vt:variant>
      <vt:variant>
        <vt:i4>5</vt:i4>
      </vt:variant>
      <vt:variant>
        <vt:lpwstr>mailto:dcusa@electralink.co.uk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CONSULTATION DOCUMENT</dc:title>
  <dc:creator>burforda</dc:creator>
  <cp:lastModifiedBy>Roz</cp:lastModifiedBy>
  <cp:revision>13</cp:revision>
  <cp:lastPrinted>2015-04-08T14:05:00Z</cp:lastPrinted>
  <dcterms:created xsi:type="dcterms:W3CDTF">2015-05-01T11:06:00Z</dcterms:created>
  <dcterms:modified xsi:type="dcterms:W3CDTF">2015-07-10T10:09:00Z</dcterms:modified>
</cp:coreProperties>
</file>