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098" w:rsidRPr="00222E7B" w:rsidRDefault="009424C0" w:rsidP="00435098">
      <w:pPr>
        <w:ind w:hanging="851"/>
        <w:rPr>
          <w:rFonts w:asciiTheme="minorHAnsi" w:hAnsiTheme="minorHAnsi"/>
          <w:noProof/>
          <w:sz w:val="28"/>
          <w:lang w:val="en-US"/>
        </w:rPr>
      </w:pPr>
      <w:r w:rsidRPr="00222E7B">
        <w:rPr>
          <w:rFonts w:asciiTheme="minorHAnsi" w:hAnsiTheme="minorHAnsi"/>
          <w:noProof/>
          <w:sz w:val="28"/>
        </w:rPr>
        <w:drawing>
          <wp:inline distT="0" distB="0" distL="0" distR="0">
            <wp:extent cx="2647950" cy="857250"/>
            <wp:effectExtent l="19050" t="0" r="0" b="0"/>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srcRect/>
                    <a:stretch>
                      <a:fillRect/>
                    </a:stretch>
                  </pic:blipFill>
                  <pic:spPr bwMode="auto">
                    <a:xfrm>
                      <a:off x="0" y="0"/>
                      <a:ext cx="2647950" cy="857250"/>
                    </a:xfrm>
                    <a:prstGeom prst="rect">
                      <a:avLst/>
                    </a:prstGeom>
                    <a:noFill/>
                    <a:ln w="9525">
                      <a:noFill/>
                      <a:miter lim="800000"/>
                      <a:headEnd/>
                      <a:tailEnd/>
                    </a:ln>
                  </pic:spPr>
                </pic:pic>
              </a:graphicData>
            </a:graphic>
          </wp:inline>
        </w:drawing>
      </w:r>
    </w:p>
    <w:p w:rsidR="00435098" w:rsidRPr="00222E7B" w:rsidRDefault="00435098">
      <w:pPr>
        <w:rPr>
          <w:rFonts w:asciiTheme="minorHAnsi" w:hAnsiTheme="minorHAnsi"/>
          <w:noProof/>
          <w:sz w:val="28"/>
          <w:lang w:val="en-US"/>
        </w:rPr>
      </w:pPr>
    </w:p>
    <w:p w:rsidR="00435098" w:rsidRPr="00222E7B" w:rsidRDefault="00435098">
      <w:pPr>
        <w:rPr>
          <w:rFonts w:asciiTheme="minorHAnsi" w:hAnsiTheme="minorHAnsi"/>
          <w:noProof/>
          <w:sz w:val="28"/>
          <w:lang w:val="en-US"/>
        </w:rPr>
      </w:pPr>
    </w:p>
    <w:p w:rsidR="00612C60" w:rsidRPr="00222E7B" w:rsidRDefault="00612C60">
      <w:pPr>
        <w:rPr>
          <w:rFonts w:asciiTheme="minorHAnsi" w:hAnsiTheme="minorHAnsi"/>
          <w:sz w:val="28"/>
        </w:rPr>
      </w:pPr>
    </w:p>
    <w:p w:rsidR="00594568" w:rsidRPr="00222E7B" w:rsidRDefault="00594568" w:rsidP="00594568">
      <w:pPr>
        <w:pStyle w:val="Header"/>
        <w:rPr>
          <w:rFonts w:asciiTheme="minorHAnsi" w:hAnsiTheme="minorHAnsi"/>
          <w:sz w:val="28"/>
        </w:rPr>
      </w:pPr>
    </w:p>
    <w:p w:rsidR="00594568" w:rsidRPr="00222E7B" w:rsidRDefault="00594568" w:rsidP="00594568">
      <w:pPr>
        <w:pStyle w:val="Header"/>
        <w:rPr>
          <w:rFonts w:asciiTheme="minorHAnsi" w:hAnsiTheme="minorHAnsi"/>
          <w:sz w:val="28"/>
        </w:rPr>
      </w:pPr>
    </w:p>
    <w:p w:rsidR="00594568" w:rsidRPr="00222E7B" w:rsidRDefault="0076312D" w:rsidP="00594568">
      <w:pPr>
        <w:pStyle w:val="Header"/>
        <w:rPr>
          <w:rFonts w:asciiTheme="minorHAnsi" w:hAnsiTheme="minorHAnsi"/>
          <w:sz w:val="28"/>
        </w:rPr>
      </w:pPr>
      <w:r>
        <w:rPr>
          <w:rFonts w:asciiTheme="minorHAnsi" w:hAnsiTheme="minorHAnsi"/>
          <w:noProof/>
          <w:sz w:val="28"/>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0</wp:posOffset>
                </wp:positionV>
                <wp:extent cx="5218430" cy="1309370"/>
                <wp:effectExtent l="0" t="0" r="20320" b="2413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8430" cy="1309370"/>
                        </a:xfrm>
                        <a:prstGeom prst="rect">
                          <a:avLst/>
                        </a:prstGeom>
                        <a:solidFill>
                          <a:srgbClr val="FFFFFF"/>
                        </a:solidFill>
                        <a:ln w="9525">
                          <a:solidFill>
                            <a:srgbClr val="000000"/>
                          </a:solidFill>
                          <a:miter lim="800000"/>
                          <a:headEnd/>
                          <a:tailEnd/>
                        </a:ln>
                      </wps:spPr>
                      <wps:txbx>
                        <w:txbxContent>
                          <w:p w:rsidR="005F4C49" w:rsidRPr="00594568" w:rsidRDefault="005F4C49" w:rsidP="00594568">
                            <w:pPr>
                              <w:rPr>
                                <w:rFonts w:asciiTheme="minorHAnsi" w:hAnsiTheme="minorHAnsi"/>
                                <w:b/>
                                <w:sz w:val="40"/>
                                <w:szCs w:val="40"/>
                              </w:rPr>
                            </w:pPr>
                            <w:r w:rsidRPr="00594568">
                              <w:rPr>
                                <w:rFonts w:asciiTheme="minorHAnsi" w:hAnsiTheme="minorHAnsi"/>
                                <w:b/>
                                <w:sz w:val="40"/>
                                <w:szCs w:val="40"/>
                              </w:rPr>
                              <w:t>DCUSA C</w:t>
                            </w:r>
                            <w:r>
                              <w:rPr>
                                <w:rFonts w:asciiTheme="minorHAnsi" w:hAnsiTheme="minorHAnsi"/>
                                <w:b/>
                                <w:sz w:val="40"/>
                                <w:szCs w:val="40"/>
                              </w:rPr>
                              <w:t>HANGE REPORT</w:t>
                            </w:r>
                          </w:p>
                          <w:p w:rsidR="005F4C49" w:rsidRPr="00594568" w:rsidRDefault="005F4C49" w:rsidP="00594568">
                            <w:pPr>
                              <w:rPr>
                                <w:rFonts w:asciiTheme="minorHAnsi" w:hAnsiTheme="minorHAnsi"/>
                                <w:sz w:val="40"/>
                                <w:szCs w:val="40"/>
                              </w:rPr>
                            </w:pPr>
                          </w:p>
                          <w:p w:rsidR="005F4C49" w:rsidRPr="00594568" w:rsidRDefault="005F4C49" w:rsidP="00594568">
                            <w:pPr>
                              <w:rPr>
                                <w:rFonts w:asciiTheme="minorHAnsi" w:hAnsiTheme="minorHAnsi"/>
                                <w:b/>
                                <w:sz w:val="40"/>
                                <w:szCs w:val="40"/>
                              </w:rPr>
                            </w:pPr>
                            <w:r>
                              <w:rPr>
                                <w:rFonts w:asciiTheme="minorHAnsi" w:hAnsiTheme="minorHAnsi"/>
                                <w:b/>
                                <w:sz w:val="40"/>
                                <w:szCs w:val="40"/>
                              </w:rPr>
                              <w:t>DCP 210 – THE ASSESSMENT TIMETABLE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0;margin-top:0;width:410.9pt;height:103.1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">
                <v:textbox>
                  <w:txbxContent>
                    <w:p w:rsidR="005F4C49" w:rsidRPr="00594568" w:rsidRDefault="005F4C49" w:rsidP="00594568">
                      <w:pPr>
                        <w:rPr>
                          <w:rFonts w:asciiTheme="minorHAnsi" w:hAnsiTheme="minorHAnsi"/>
                          <w:b/>
                          <w:sz w:val="40"/>
                          <w:szCs w:val="40"/>
                        </w:rPr>
                      </w:pPr>
                      <w:r w:rsidRPr="00594568">
                        <w:rPr>
                          <w:rFonts w:asciiTheme="minorHAnsi" w:hAnsiTheme="minorHAnsi"/>
                          <w:b/>
                          <w:sz w:val="40"/>
                          <w:szCs w:val="40"/>
                        </w:rPr>
                        <w:t>DCUSA C</w:t>
                      </w:r>
                      <w:r>
                        <w:rPr>
                          <w:rFonts w:asciiTheme="minorHAnsi" w:hAnsiTheme="minorHAnsi"/>
                          <w:b/>
                          <w:sz w:val="40"/>
                          <w:szCs w:val="40"/>
                        </w:rPr>
                        <w:t>HANGE REPORT</w:t>
                      </w:r>
                    </w:p>
                    <w:p w:rsidR="005F4C49" w:rsidRPr="00594568" w:rsidRDefault="005F4C49" w:rsidP="00594568">
                      <w:pPr>
                        <w:rPr>
                          <w:rFonts w:asciiTheme="minorHAnsi" w:hAnsiTheme="minorHAnsi"/>
                          <w:sz w:val="40"/>
                          <w:szCs w:val="40"/>
                        </w:rPr>
                      </w:pPr>
                    </w:p>
                    <w:p w:rsidR="005F4C49" w:rsidRPr="00594568" w:rsidRDefault="005F4C49" w:rsidP="00594568">
                      <w:pPr>
                        <w:rPr>
                          <w:rFonts w:asciiTheme="minorHAnsi" w:hAnsiTheme="minorHAnsi"/>
                          <w:b/>
                          <w:sz w:val="40"/>
                          <w:szCs w:val="40"/>
                        </w:rPr>
                      </w:pPr>
                      <w:r>
                        <w:rPr>
                          <w:rFonts w:asciiTheme="minorHAnsi" w:hAnsiTheme="minorHAnsi"/>
                          <w:b/>
                          <w:sz w:val="40"/>
                          <w:szCs w:val="40"/>
                        </w:rPr>
                        <w:t>DCP 210 – THE ASSESSMENT TIMETABLE</w:t>
                      </w:r>
                    </w:p>
                  </w:txbxContent>
                </v:textbox>
              </v:shape>
            </w:pict>
          </mc:Fallback>
        </mc:AlternateContent>
      </w: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76312D">
      <w:pPr>
        <w:rPr>
          <w:rFonts w:asciiTheme="minorHAnsi" w:hAnsiTheme="minorHAnsi"/>
          <w:sz w:val="28"/>
        </w:rPr>
      </w:pPr>
      <w:r>
        <w:rPr>
          <w:noProof/>
        </w:rPr>
        <mc:AlternateContent>
          <mc:Choice Requires="wps">
            <w:drawing>
              <wp:anchor distT="0" distB="0" distL="114300" distR="114300" simplePos="0" relativeHeight="251662336" behindDoc="0" locked="0" layoutInCell="1" allowOverlap="1">
                <wp:simplePos x="0" y="0"/>
                <wp:positionH relativeFrom="column">
                  <wp:posOffset>142875</wp:posOffset>
                </wp:positionH>
                <wp:positionV relativeFrom="paragraph">
                  <wp:posOffset>157480</wp:posOffset>
                </wp:positionV>
                <wp:extent cx="5172710" cy="1809750"/>
                <wp:effectExtent l="0" t="0" r="27940" b="1905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2710" cy="1809750"/>
                        </a:xfrm>
                        <a:prstGeom prst="rect">
                          <a:avLst/>
                        </a:prstGeom>
                        <a:solidFill>
                          <a:srgbClr val="FFFFFF"/>
                        </a:solidFill>
                        <a:ln w="9525">
                          <a:solidFill>
                            <a:srgbClr val="000000"/>
                          </a:solidFill>
                          <a:miter lim="800000"/>
                          <a:headEnd/>
                          <a:tailEnd/>
                        </a:ln>
                      </wps:spPr>
                      <wps:txbx>
                        <w:txbxContent>
                          <w:p w:rsidR="005F4C49" w:rsidRDefault="005F4C49" w:rsidP="00CD5627">
                            <w:pPr>
                              <w:rPr>
                                <w:rFonts w:asciiTheme="minorHAnsi" w:hAnsiTheme="minorHAnsi"/>
                                <w:b/>
                              </w:rPr>
                            </w:pPr>
                            <w:r w:rsidRPr="00F23E8A">
                              <w:rPr>
                                <w:rFonts w:asciiTheme="minorHAnsi" w:hAnsiTheme="minorHAnsi"/>
                                <w:b/>
                              </w:rPr>
                              <w:t>Executive Summary</w:t>
                            </w:r>
                          </w:p>
                          <w:p w:rsidR="005F4C49" w:rsidRDefault="005F4C49" w:rsidP="00CD5627">
                            <w:pPr>
                              <w:rPr>
                                <w:rFonts w:asciiTheme="minorHAnsi" w:hAnsiTheme="minorHAnsi"/>
                              </w:rPr>
                            </w:pPr>
                          </w:p>
                          <w:p w:rsidR="005F4C49" w:rsidRPr="009B7B9A" w:rsidRDefault="005F4C49" w:rsidP="00CD5627">
                            <w:pPr>
                              <w:rPr>
                                <w:rFonts w:asciiTheme="minorHAnsi" w:hAnsiTheme="minorHAnsi"/>
                              </w:rPr>
                            </w:pPr>
                            <w:r w:rsidRPr="009B7B9A">
                              <w:rPr>
                                <w:rFonts w:asciiTheme="minorHAnsi" w:hAnsiTheme="minorHAnsi"/>
                              </w:rPr>
                              <w:t xml:space="preserve">DCP 210 seeks to adopt a timetable for the progression of Change Proposals that is based </w:t>
                            </w:r>
                            <w:r w:rsidRPr="009B7B9A">
                              <w:rPr>
                                <w:rFonts w:asciiTheme="minorHAnsi" w:hAnsiTheme="minorHAnsi" w:cstheme="minorHAnsi"/>
                                <w:sz w:val="22"/>
                                <w:szCs w:val="22"/>
                              </w:rPr>
                              <w:t>on the complexity, significance and urgency of that proposal</w:t>
                            </w:r>
                            <w:r w:rsidRPr="009B7B9A">
                              <w:rPr>
                                <w:rFonts w:asciiTheme="minorHAnsi" w:hAnsiTheme="minorHAnsi"/>
                              </w:rPr>
                              <w:t xml:space="preserve">, instead of the current procedure of </w:t>
                            </w:r>
                            <w:r>
                              <w:rPr>
                                <w:rFonts w:asciiTheme="minorHAnsi" w:hAnsiTheme="minorHAnsi"/>
                              </w:rPr>
                              <w:t xml:space="preserve">using </w:t>
                            </w:r>
                            <w:r w:rsidRPr="009B7B9A">
                              <w:rPr>
                                <w:rFonts w:asciiTheme="minorHAnsi" w:hAnsiTheme="minorHAnsi"/>
                              </w:rPr>
                              <w:t xml:space="preserve">a fixed timetable for a Change Proposal irrespective of the nature of the change proposed. </w:t>
                            </w:r>
                          </w:p>
                          <w:p w:rsidR="005F4C49" w:rsidRPr="009B7B9A" w:rsidRDefault="005F4C49" w:rsidP="00CD5627">
                            <w:pPr>
                              <w:rPr>
                                <w:rFonts w:asciiTheme="minorHAnsi" w:hAnsiTheme="minorHAnsi"/>
                              </w:rPr>
                            </w:pPr>
                          </w:p>
                          <w:p w:rsidR="005F4C49" w:rsidRDefault="005F4C49" w:rsidP="00CD5627">
                            <w:pPr>
                              <w:rPr>
                                <w:rFonts w:asciiTheme="minorHAnsi" w:hAnsiTheme="minorHAnsi"/>
                              </w:rPr>
                            </w:pPr>
                            <w:r w:rsidRPr="009B7B9A">
                              <w:rPr>
                                <w:rFonts w:asciiTheme="minorHAnsi" w:hAnsiTheme="minorHAnsi"/>
                              </w:rPr>
                              <w:t>This document presents the Change Report for DCP 210 and invites respondents to vote on the proposed change.</w:t>
                            </w:r>
                          </w:p>
                          <w:p w:rsidR="005F4C49" w:rsidRDefault="005F4C49" w:rsidP="00CD5627">
                            <w:pPr>
                              <w:rPr>
                                <w:rFonts w:asciiTheme="minorHAnsi" w:hAnsiTheme="minorHAnsi"/>
                              </w:rPr>
                            </w:pPr>
                          </w:p>
                          <w:p w:rsidR="005F4C49" w:rsidRDefault="005F4C49" w:rsidP="00CD562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27" type="#_x0000_t202" style="position:absolute;margin-left:11.25pt;margin-top:12.4pt;width:407.3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">
                <v:textbox>
                  <w:txbxContent>
                    <w:p w:rsidR="005F4C49" w:rsidRDefault="005F4C49" w:rsidP="00CD5627">
                      <w:pPr>
                        <w:rPr>
                          <w:rFonts w:asciiTheme="minorHAnsi" w:hAnsiTheme="minorHAnsi"/>
                          <w:b/>
                        </w:rPr>
                      </w:pPr>
                      <w:r w:rsidRPr="00F23E8A">
                        <w:rPr>
                          <w:rFonts w:asciiTheme="minorHAnsi" w:hAnsiTheme="minorHAnsi"/>
                          <w:b/>
                        </w:rPr>
                        <w:t>Executive Summary</w:t>
                      </w:r>
                    </w:p>
                    <w:p w:rsidR="005F4C49" w:rsidRDefault="005F4C49" w:rsidP="00CD5627">
                      <w:pPr>
                        <w:rPr>
                          <w:rFonts w:asciiTheme="minorHAnsi" w:hAnsiTheme="minorHAnsi"/>
                        </w:rPr>
                      </w:pPr>
                    </w:p>
                    <w:p w:rsidR="005F4C49" w:rsidRPr="009B7B9A" w:rsidRDefault="005F4C49" w:rsidP="00CD5627">
                      <w:pPr>
                        <w:rPr>
                          <w:rFonts w:asciiTheme="minorHAnsi" w:hAnsiTheme="minorHAnsi"/>
                        </w:rPr>
                      </w:pPr>
                      <w:r w:rsidRPr="009B7B9A">
                        <w:rPr>
                          <w:rFonts w:asciiTheme="minorHAnsi" w:hAnsiTheme="minorHAnsi"/>
                        </w:rPr>
                        <w:t xml:space="preserve">DCP 210 seeks to adopt a timetable for the progression of Change Proposals that is based </w:t>
                      </w:r>
                      <w:r w:rsidRPr="009B7B9A">
                        <w:rPr>
                          <w:rFonts w:asciiTheme="minorHAnsi" w:hAnsiTheme="minorHAnsi" w:cstheme="minorHAnsi"/>
                          <w:sz w:val="22"/>
                          <w:szCs w:val="22"/>
                        </w:rPr>
                        <w:t>on the complexity, significance and urgency of that proposal</w:t>
                      </w:r>
                      <w:r w:rsidRPr="009B7B9A">
                        <w:rPr>
                          <w:rFonts w:asciiTheme="minorHAnsi" w:hAnsiTheme="minorHAnsi"/>
                        </w:rPr>
                        <w:t xml:space="preserve">, instead of the current procedure of </w:t>
                      </w:r>
                      <w:r>
                        <w:rPr>
                          <w:rFonts w:asciiTheme="minorHAnsi" w:hAnsiTheme="minorHAnsi"/>
                        </w:rPr>
                        <w:t xml:space="preserve">using </w:t>
                      </w:r>
                      <w:r w:rsidRPr="009B7B9A">
                        <w:rPr>
                          <w:rFonts w:asciiTheme="minorHAnsi" w:hAnsiTheme="minorHAnsi"/>
                        </w:rPr>
                        <w:t xml:space="preserve">a fixed timetable for a Change Proposal irrespective of the nature of the change proposed. </w:t>
                      </w:r>
                    </w:p>
                    <w:p w:rsidR="005F4C49" w:rsidRPr="009B7B9A" w:rsidRDefault="005F4C49" w:rsidP="00CD5627">
                      <w:pPr>
                        <w:rPr>
                          <w:rFonts w:asciiTheme="minorHAnsi" w:hAnsiTheme="minorHAnsi"/>
                        </w:rPr>
                      </w:pPr>
                    </w:p>
                    <w:p w:rsidR="005F4C49" w:rsidRDefault="005F4C49" w:rsidP="00CD5627">
                      <w:pPr>
                        <w:rPr>
                          <w:rFonts w:asciiTheme="minorHAnsi" w:hAnsiTheme="minorHAnsi"/>
                        </w:rPr>
                      </w:pPr>
                      <w:r w:rsidRPr="009B7B9A">
                        <w:rPr>
                          <w:rFonts w:asciiTheme="minorHAnsi" w:hAnsiTheme="minorHAnsi"/>
                        </w:rPr>
                        <w:t>This document presents the Change Report for DCP 210 and invites respondents to vote on the proposed change.</w:t>
                      </w:r>
                    </w:p>
                    <w:p w:rsidR="005F4C49" w:rsidRDefault="005F4C49" w:rsidP="00CD5627">
                      <w:pPr>
                        <w:rPr>
                          <w:rFonts w:asciiTheme="minorHAnsi" w:hAnsiTheme="minorHAnsi"/>
                        </w:rPr>
                      </w:pPr>
                    </w:p>
                    <w:p w:rsidR="005F4C49" w:rsidRDefault="005F4C49" w:rsidP="00CD5627"/>
                  </w:txbxContent>
                </v:textbox>
              </v:shape>
            </w:pict>
          </mc:Fallback>
        </mc:AlternateContent>
      </w: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594568" w:rsidRPr="00222E7B" w:rsidRDefault="00594568">
      <w:pPr>
        <w:rPr>
          <w:rFonts w:asciiTheme="minorHAnsi" w:hAnsiTheme="minorHAnsi"/>
          <w:sz w:val="28"/>
        </w:rPr>
      </w:pPr>
    </w:p>
    <w:p w:rsidR="00E8599C" w:rsidRPr="00222E7B" w:rsidRDefault="00E8599C"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lastRenderedPageBreak/>
        <w:t>PURPOSE</w:t>
      </w:r>
    </w:p>
    <w:p w:rsidR="00115122" w:rsidRPr="00222E7B" w:rsidRDefault="00115122" w:rsidP="0096329C">
      <w:pPr>
        <w:pStyle w:val="Heading2"/>
        <w:tabs>
          <w:tab w:val="clear" w:pos="576"/>
        </w:tabs>
        <w:spacing w:line="360" w:lineRule="auto"/>
        <w:ind w:left="567" w:hanging="567"/>
        <w:rPr>
          <w:rFonts w:asciiTheme="minorHAnsi" w:hAnsiTheme="minorHAnsi"/>
          <w:sz w:val="22"/>
          <w:szCs w:val="20"/>
        </w:rPr>
      </w:pPr>
      <w:r w:rsidRPr="00222E7B">
        <w:rPr>
          <w:rFonts w:asciiTheme="minorHAnsi" w:hAnsiTheme="minorHAnsi"/>
          <w:sz w:val="22"/>
          <w:szCs w:val="20"/>
        </w:rPr>
        <w:t xml:space="preserve">This document is issued in accordance with Clause 11.20 of the DCUSA, and details DCP </w:t>
      </w:r>
      <w:r w:rsidR="003208FA" w:rsidRPr="00222E7B">
        <w:rPr>
          <w:rFonts w:asciiTheme="minorHAnsi" w:hAnsiTheme="minorHAnsi"/>
          <w:sz w:val="22"/>
          <w:szCs w:val="20"/>
        </w:rPr>
        <w:t>210</w:t>
      </w:r>
      <w:r w:rsidR="009C4B5F" w:rsidRPr="00222E7B">
        <w:rPr>
          <w:rFonts w:asciiTheme="minorHAnsi" w:hAnsiTheme="minorHAnsi"/>
          <w:sz w:val="22"/>
          <w:szCs w:val="20"/>
        </w:rPr>
        <w:t xml:space="preserve"> – </w:t>
      </w:r>
      <w:r w:rsidR="00FC4025" w:rsidRPr="00222E7B">
        <w:rPr>
          <w:rFonts w:asciiTheme="minorHAnsi" w:hAnsiTheme="minorHAnsi"/>
          <w:sz w:val="22"/>
          <w:szCs w:val="20"/>
        </w:rPr>
        <w:t>‘</w:t>
      </w:r>
      <w:r w:rsidR="003208FA" w:rsidRPr="00222E7B">
        <w:rPr>
          <w:rFonts w:asciiTheme="minorHAnsi" w:hAnsiTheme="minorHAnsi"/>
          <w:sz w:val="22"/>
          <w:szCs w:val="20"/>
        </w:rPr>
        <w:t>The Assessment Timetable</w:t>
      </w:r>
      <w:r w:rsidR="00FC4025" w:rsidRPr="00222E7B">
        <w:rPr>
          <w:rFonts w:asciiTheme="minorHAnsi" w:hAnsiTheme="minorHAnsi"/>
          <w:sz w:val="22"/>
          <w:szCs w:val="20"/>
        </w:rPr>
        <w:t>’</w:t>
      </w:r>
      <w:r w:rsidR="003208FA" w:rsidRPr="00222E7B">
        <w:rPr>
          <w:rFonts w:asciiTheme="minorHAnsi" w:hAnsiTheme="minorHAnsi"/>
          <w:sz w:val="22"/>
          <w:szCs w:val="20"/>
        </w:rPr>
        <w:t xml:space="preserve">. </w:t>
      </w:r>
      <w:r w:rsidRPr="00222E7B">
        <w:rPr>
          <w:rFonts w:asciiTheme="minorHAnsi" w:hAnsiTheme="minorHAnsi"/>
          <w:sz w:val="22"/>
          <w:szCs w:val="20"/>
        </w:rPr>
        <w:t xml:space="preserve"> The voting process for the proposed variation and the timetable of the progression of the Change Proposal (CP) through the DCUSA Change Control Process is set out in this document. </w:t>
      </w:r>
    </w:p>
    <w:p w:rsidR="00FC53E8" w:rsidRPr="00222E7B" w:rsidRDefault="00115122" w:rsidP="0096329C">
      <w:pPr>
        <w:pStyle w:val="Heading2"/>
        <w:tabs>
          <w:tab w:val="clear" w:pos="576"/>
        </w:tabs>
        <w:spacing w:line="360" w:lineRule="auto"/>
        <w:ind w:left="567" w:hanging="567"/>
        <w:rPr>
          <w:rFonts w:asciiTheme="minorHAnsi" w:hAnsiTheme="minorHAnsi"/>
          <w:sz w:val="22"/>
          <w:szCs w:val="20"/>
        </w:rPr>
      </w:pPr>
      <w:r w:rsidRPr="00222E7B">
        <w:rPr>
          <w:rFonts w:asciiTheme="minorHAnsi" w:hAnsiTheme="minorHAnsi"/>
          <w:sz w:val="22"/>
          <w:szCs w:val="20"/>
        </w:rPr>
        <w:t>Parties are invited to consider t</w:t>
      </w:r>
      <w:r w:rsidR="0063417C" w:rsidRPr="00222E7B">
        <w:rPr>
          <w:rFonts w:asciiTheme="minorHAnsi" w:hAnsiTheme="minorHAnsi"/>
          <w:sz w:val="22"/>
          <w:szCs w:val="20"/>
        </w:rPr>
        <w:t>he proposed amendment (Attachment 1</w:t>
      </w:r>
      <w:r w:rsidRPr="00222E7B">
        <w:rPr>
          <w:rFonts w:asciiTheme="minorHAnsi" w:hAnsiTheme="minorHAnsi"/>
          <w:sz w:val="22"/>
          <w:szCs w:val="20"/>
        </w:rPr>
        <w:t xml:space="preserve">) and submit their votes using the Voting form </w:t>
      </w:r>
      <w:r w:rsidR="0063417C" w:rsidRPr="00222E7B">
        <w:rPr>
          <w:rFonts w:asciiTheme="minorHAnsi" w:hAnsiTheme="minorHAnsi"/>
          <w:sz w:val="22"/>
          <w:szCs w:val="20"/>
        </w:rPr>
        <w:t>(Attachment 2)</w:t>
      </w:r>
      <w:r w:rsidR="00630652" w:rsidRPr="00222E7B">
        <w:rPr>
          <w:rFonts w:asciiTheme="minorHAnsi" w:hAnsiTheme="minorHAnsi"/>
          <w:sz w:val="22"/>
          <w:szCs w:val="20"/>
        </w:rPr>
        <w:t xml:space="preserve"> </w:t>
      </w:r>
      <w:r w:rsidRPr="00222E7B">
        <w:rPr>
          <w:rFonts w:asciiTheme="minorHAnsi" w:hAnsiTheme="minorHAnsi"/>
          <w:sz w:val="22"/>
          <w:szCs w:val="20"/>
        </w:rPr>
        <w:t xml:space="preserve">to dcusa@electralink.co.uk by </w:t>
      </w:r>
      <w:del w:id="0" w:author="Katherine Rushton" w:date="2015-01-08T10:44:00Z">
        <w:r w:rsidR="00F075B9" w:rsidRPr="00222E7B" w:rsidDel="00133F28">
          <w:rPr>
            <w:rFonts w:asciiTheme="minorHAnsi" w:hAnsiTheme="minorHAnsi"/>
            <w:b/>
            <w:sz w:val="22"/>
            <w:szCs w:val="20"/>
          </w:rPr>
          <w:delText>9 January 2015</w:delText>
        </w:r>
        <w:r w:rsidRPr="00222E7B" w:rsidDel="00133F28">
          <w:rPr>
            <w:rFonts w:asciiTheme="minorHAnsi" w:hAnsiTheme="minorHAnsi"/>
            <w:sz w:val="22"/>
            <w:szCs w:val="20"/>
          </w:rPr>
          <w:delText>.</w:delText>
        </w:r>
      </w:del>
      <w:ins w:id="1" w:author="Katherine Rushton" w:date="2015-01-08T10:44:00Z">
        <w:r w:rsidR="00133F28">
          <w:rPr>
            <w:rFonts w:asciiTheme="minorHAnsi" w:hAnsiTheme="minorHAnsi"/>
            <w:sz w:val="22"/>
            <w:szCs w:val="20"/>
          </w:rPr>
          <w:t xml:space="preserve"> 13 February 2015. </w:t>
        </w:r>
      </w:ins>
    </w:p>
    <w:p w:rsidR="00A218BB" w:rsidRPr="00222E7B" w:rsidRDefault="00EF7362"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t>Background</w:t>
      </w:r>
      <w:r w:rsidR="00115122" w:rsidRPr="00222E7B">
        <w:rPr>
          <w:rFonts w:asciiTheme="minorHAnsi" w:hAnsiTheme="minorHAnsi"/>
          <w:b/>
          <w:caps/>
          <w:sz w:val="22"/>
          <w:szCs w:val="20"/>
        </w:rPr>
        <w:t xml:space="preserve"> and Summary</w:t>
      </w:r>
      <w:r w:rsidRPr="00222E7B">
        <w:rPr>
          <w:rFonts w:asciiTheme="minorHAnsi" w:hAnsiTheme="minorHAnsi"/>
          <w:b/>
          <w:caps/>
          <w:sz w:val="22"/>
          <w:szCs w:val="20"/>
        </w:rPr>
        <w:t xml:space="preserve"> of DCP</w:t>
      </w:r>
      <w:r w:rsidR="003208FA" w:rsidRPr="00222E7B">
        <w:rPr>
          <w:rFonts w:asciiTheme="minorHAnsi" w:hAnsiTheme="minorHAnsi"/>
          <w:b/>
          <w:caps/>
          <w:sz w:val="22"/>
          <w:szCs w:val="20"/>
        </w:rPr>
        <w:t xml:space="preserve"> 210</w:t>
      </w:r>
    </w:p>
    <w:p w:rsidR="004A7435" w:rsidRPr="00222E7B" w:rsidRDefault="004A7435" w:rsidP="0096329C">
      <w:pPr>
        <w:pStyle w:val="Heading2"/>
        <w:tabs>
          <w:tab w:val="clear" w:pos="576"/>
        </w:tabs>
        <w:spacing w:line="360" w:lineRule="auto"/>
        <w:ind w:left="567" w:hanging="567"/>
        <w:rPr>
          <w:rFonts w:ascii="Calibri" w:hAnsi="Calibri"/>
          <w:bCs w:val="0"/>
          <w:iCs w:val="0"/>
          <w:sz w:val="22"/>
          <w:szCs w:val="20"/>
        </w:rPr>
      </w:pPr>
      <w:r w:rsidRPr="00222E7B">
        <w:rPr>
          <w:rFonts w:ascii="Calibri" w:hAnsi="Calibri"/>
          <w:bCs w:val="0"/>
          <w:iCs w:val="0"/>
          <w:sz w:val="22"/>
          <w:szCs w:val="20"/>
        </w:rPr>
        <w:t xml:space="preserve">When a DCUSA Change Proposal is submitted to a Working Group for definition, the Working Group is subject to an “assessment timetable” that defines how long the group has to progress the change. The assessment timetable is defined within DCUSA Clauses 11.10 to 11.13. Currently, except where directed by Ofgem, the overall timetable originally </w:t>
      </w:r>
      <w:r w:rsidRPr="00761DF8">
        <w:rPr>
          <w:rFonts w:asciiTheme="minorHAnsi" w:hAnsiTheme="minorHAnsi"/>
          <w:sz w:val="22"/>
          <w:szCs w:val="20"/>
        </w:rPr>
        <w:t>established</w:t>
      </w:r>
      <w:r w:rsidRPr="00222E7B">
        <w:rPr>
          <w:rFonts w:ascii="Calibri" w:hAnsi="Calibri"/>
          <w:bCs w:val="0"/>
          <w:iCs w:val="0"/>
          <w:sz w:val="22"/>
          <w:szCs w:val="20"/>
        </w:rPr>
        <w:t xml:space="preserve"> to assess the CP may not exceed 60 Working Days. Should the Working Group require additional time, then the Panel may extend the assessment period beyond the original limit of 60 Working Days by successive periods of up to 40 Working Days.</w:t>
      </w:r>
    </w:p>
    <w:p w:rsidR="004A7435" w:rsidRPr="00222E7B" w:rsidRDefault="004A7435" w:rsidP="0096329C">
      <w:pPr>
        <w:pStyle w:val="Heading2"/>
        <w:tabs>
          <w:tab w:val="clear" w:pos="576"/>
        </w:tabs>
        <w:spacing w:line="360" w:lineRule="auto"/>
        <w:ind w:left="567" w:hanging="567"/>
        <w:rPr>
          <w:rFonts w:ascii="Calibri" w:hAnsi="Calibri"/>
          <w:bCs w:val="0"/>
          <w:iCs w:val="0"/>
          <w:sz w:val="22"/>
          <w:szCs w:val="20"/>
        </w:rPr>
      </w:pPr>
      <w:r w:rsidRPr="00222E7B">
        <w:rPr>
          <w:rFonts w:ascii="Calibri" w:hAnsi="Calibri"/>
          <w:bCs w:val="0"/>
          <w:iCs w:val="0"/>
          <w:sz w:val="22"/>
          <w:szCs w:val="20"/>
        </w:rPr>
        <w:t xml:space="preserve">As part of the recent DCUSA Panel review of the Change Process, it was identified that the Panel regularly has to give consent to a number of change proposals where the initial assessment timetable had been reached.  This is due to a specific time being allocated by the DCUSA irrespective of the nature of the change proposal. This results in an administrative burden on the Code Administrator and that of the Panel.  </w:t>
      </w:r>
    </w:p>
    <w:p w:rsidR="00FC53E8" w:rsidRPr="00222E7B" w:rsidRDefault="004A7435" w:rsidP="0096329C">
      <w:pPr>
        <w:pStyle w:val="Heading2"/>
        <w:tabs>
          <w:tab w:val="clear" w:pos="576"/>
        </w:tabs>
        <w:spacing w:line="360" w:lineRule="auto"/>
        <w:ind w:left="567" w:hanging="567"/>
        <w:rPr>
          <w:rFonts w:ascii="Calibri" w:hAnsi="Calibri"/>
          <w:bCs w:val="0"/>
          <w:iCs w:val="0"/>
          <w:sz w:val="22"/>
          <w:szCs w:val="20"/>
        </w:rPr>
      </w:pPr>
      <w:r w:rsidRPr="00222E7B">
        <w:rPr>
          <w:rFonts w:ascii="Calibri" w:hAnsi="Calibri"/>
          <w:bCs w:val="0"/>
          <w:iCs w:val="0"/>
          <w:sz w:val="22"/>
          <w:szCs w:val="20"/>
        </w:rPr>
        <w:t xml:space="preserve">Consequently, DCP 210 has been raised by Electricity North West seeking to introduce a more flexible approach </w:t>
      </w:r>
      <w:ins w:id="2" w:author="Katherine Rushton" w:date="2015-01-08T10:38:00Z">
        <w:r w:rsidR="00133F28">
          <w:rPr>
            <w:rFonts w:ascii="Calibri" w:hAnsi="Calibri"/>
            <w:bCs w:val="0"/>
            <w:iCs w:val="0"/>
            <w:sz w:val="22"/>
            <w:szCs w:val="20"/>
          </w:rPr>
          <w:t xml:space="preserve">to determine the Assessment Timetable </w:t>
        </w:r>
      </w:ins>
      <w:r w:rsidRPr="00222E7B">
        <w:rPr>
          <w:rFonts w:ascii="Calibri" w:hAnsi="Calibri"/>
          <w:bCs w:val="0"/>
          <w:iCs w:val="0"/>
          <w:sz w:val="22"/>
          <w:szCs w:val="20"/>
        </w:rPr>
        <w:t xml:space="preserve">based on the complexity, significance and urgency of that proposal. This will reduce the administrative burden and ensure that a more appropriate timetable is applied to each change proposal. </w:t>
      </w:r>
      <w:r w:rsidR="00FC53E8" w:rsidRPr="00222E7B">
        <w:rPr>
          <w:rFonts w:asciiTheme="minorHAnsi" w:hAnsiTheme="minorHAnsi"/>
          <w:sz w:val="22"/>
          <w:szCs w:val="22"/>
        </w:rPr>
        <w:t>Full details of the Change Proposal (CP) are provided in the CP form (</w:t>
      </w:r>
      <w:r w:rsidR="00FC53E8" w:rsidRPr="00222E7B">
        <w:rPr>
          <w:rFonts w:asciiTheme="minorHAnsi" w:hAnsiTheme="minorHAnsi"/>
          <w:color w:val="000000" w:themeColor="text1"/>
          <w:sz w:val="22"/>
          <w:szCs w:val="22"/>
        </w:rPr>
        <w:t xml:space="preserve">Attachment </w:t>
      </w:r>
      <w:r w:rsidR="00BD1E01" w:rsidRPr="00222E7B">
        <w:rPr>
          <w:rFonts w:asciiTheme="minorHAnsi" w:hAnsiTheme="minorHAnsi"/>
          <w:color w:val="000000" w:themeColor="text1"/>
          <w:sz w:val="22"/>
          <w:szCs w:val="22"/>
        </w:rPr>
        <w:t>3</w:t>
      </w:r>
      <w:r w:rsidR="00FC53E8" w:rsidRPr="00222E7B">
        <w:rPr>
          <w:rFonts w:asciiTheme="minorHAnsi" w:hAnsiTheme="minorHAnsi"/>
          <w:sz w:val="22"/>
          <w:szCs w:val="22"/>
        </w:rPr>
        <w:t>).</w:t>
      </w:r>
    </w:p>
    <w:p w:rsidR="003208FA" w:rsidRPr="00222E7B" w:rsidRDefault="003208FA" w:rsidP="0096329C">
      <w:pPr>
        <w:keepNext/>
      </w:pPr>
    </w:p>
    <w:p w:rsidR="00115122" w:rsidRPr="00222E7B" w:rsidRDefault="00115122"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lastRenderedPageBreak/>
        <w:t>Working Group</w:t>
      </w:r>
    </w:p>
    <w:p w:rsidR="00BD1E01" w:rsidRPr="00222E7B" w:rsidRDefault="00020ACF" w:rsidP="0096329C">
      <w:pPr>
        <w:pStyle w:val="Heading2"/>
        <w:tabs>
          <w:tab w:val="clear" w:pos="576"/>
        </w:tabs>
        <w:spacing w:line="360" w:lineRule="auto"/>
        <w:ind w:left="567" w:hanging="567"/>
        <w:rPr>
          <w:rFonts w:asciiTheme="minorHAnsi" w:hAnsiTheme="minorHAnsi"/>
          <w:sz w:val="22"/>
        </w:rPr>
      </w:pPr>
      <w:r w:rsidRPr="00222E7B">
        <w:rPr>
          <w:rFonts w:asciiTheme="minorHAnsi" w:hAnsiTheme="minorHAnsi"/>
          <w:sz w:val="22"/>
        </w:rPr>
        <w:t xml:space="preserve">The DCUSA Panel established a Working Group to assess DCP </w:t>
      </w:r>
      <w:r w:rsidR="00371DA4" w:rsidRPr="00222E7B">
        <w:rPr>
          <w:rFonts w:asciiTheme="minorHAnsi" w:hAnsiTheme="minorHAnsi"/>
          <w:sz w:val="22"/>
        </w:rPr>
        <w:t>210</w:t>
      </w:r>
      <w:r w:rsidRPr="00222E7B">
        <w:rPr>
          <w:rFonts w:asciiTheme="minorHAnsi" w:hAnsiTheme="minorHAnsi"/>
          <w:sz w:val="22"/>
        </w:rPr>
        <w:t xml:space="preserve">. This Working Group consists of DNO, Supplier and Ofgem representatives. Meetings were held in open session and the minutes and papers of each meeting are available on the DCUSA website – </w:t>
      </w:r>
      <w:hyperlink r:id="rId10" w:history="1">
        <w:r w:rsidRPr="00222E7B">
          <w:rPr>
            <w:rFonts w:asciiTheme="minorHAnsi" w:hAnsiTheme="minorHAnsi"/>
            <w:sz w:val="22"/>
            <w:u w:val="single"/>
          </w:rPr>
          <w:t>www.dcusa.co.uk</w:t>
        </w:r>
      </w:hyperlink>
      <w:r w:rsidRPr="00222E7B">
        <w:rPr>
          <w:rFonts w:asciiTheme="minorHAnsi" w:hAnsiTheme="minorHAnsi"/>
          <w:sz w:val="22"/>
        </w:rPr>
        <w:t>.</w:t>
      </w:r>
    </w:p>
    <w:p w:rsidR="00BD1E01" w:rsidRPr="00222E7B" w:rsidRDefault="00BD1E01" w:rsidP="0096329C">
      <w:pPr>
        <w:pStyle w:val="Heading2"/>
        <w:widowControl w:val="0"/>
        <w:numPr>
          <w:ilvl w:val="0"/>
          <w:numId w:val="0"/>
        </w:numPr>
        <w:spacing w:after="0" w:line="360" w:lineRule="auto"/>
        <w:ind w:left="567"/>
        <w:jc w:val="both"/>
        <w:rPr>
          <w:rFonts w:ascii="Calibri" w:hAnsi="Calibri"/>
          <w:b/>
          <w:sz w:val="22"/>
          <w:szCs w:val="20"/>
          <w:u w:val="single"/>
        </w:rPr>
      </w:pPr>
      <w:r w:rsidRPr="00222E7B">
        <w:rPr>
          <w:rFonts w:ascii="Calibri" w:hAnsi="Calibri"/>
          <w:b/>
          <w:sz w:val="22"/>
          <w:szCs w:val="20"/>
          <w:u w:val="single"/>
        </w:rPr>
        <w:t>The Assessment Process</w:t>
      </w:r>
    </w:p>
    <w:p w:rsidR="00BD1E01" w:rsidRPr="00222E7B" w:rsidRDefault="00BD1E01" w:rsidP="0096329C">
      <w:pPr>
        <w:pStyle w:val="Heading2"/>
        <w:widowControl w:val="0"/>
        <w:tabs>
          <w:tab w:val="clear" w:pos="576"/>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w:t>
      </w:r>
      <w:r w:rsidR="00050996">
        <w:rPr>
          <w:rFonts w:ascii="Calibri" w:hAnsi="Calibri"/>
          <w:sz w:val="22"/>
          <w:szCs w:val="20"/>
        </w:rPr>
        <w:t>determined</w:t>
      </w:r>
      <w:r w:rsidR="00050996" w:rsidRPr="00222E7B">
        <w:rPr>
          <w:rFonts w:ascii="Calibri" w:hAnsi="Calibri"/>
          <w:sz w:val="22"/>
          <w:szCs w:val="20"/>
        </w:rPr>
        <w:t xml:space="preserve"> </w:t>
      </w:r>
      <w:r w:rsidRPr="00222E7B">
        <w:rPr>
          <w:rFonts w:ascii="Calibri" w:hAnsi="Calibri"/>
          <w:sz w:val="22"/>
          <w:szCs w:val="20"/>
        </w:rPr>
        <w:t>that for CPs that go through the DCUSA assessment procedure, the shortest reasonable timescales are generally as follows:</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It is approximately one month after the Panel meeting at which the CP is raised before the first Working Group meeting is held (to allow time for a Working Group to be formed and the first meeting to be scheduled)</w:t>
      </w:r>
      <w:r w:rsidR="00222E7B" w:rsidRPr="00222E7B">
        <w:t>;</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It takes the Working Group approximately two to four weeks to draft a consultation document</w:t>
      </w:r>
      <w:r w:rsidR="00222E7B" w:rsidRPr="00222E7B">
        <w:t>;</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Consultations are generally is</w:t>
      </w:r>
      <w:r w:rsidR="00222E7B" w:rsidRPr="00222E7B">
        <w:t>sued for a minimum of two weeks;</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 xml:space="preserve">The Working Group usually meets within about two weeks of a consultation </w:t>
      </w:r>
      <w:r w:rsidR="00222E7B" w:rsidRPr="00222E7B">
        <w:t>closing to review the responses;</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For reasonably simple changes, this is followed by a further meeting in about two weeks’ time to review the legal text and Change Report</w:t>
      </w:r>
      <w:r w:rsidR="00222E7B" w:rsidRPr="00222E7B">
        <w:t>;</w:t>
      </w:r>
    </w:p>
    <w:p w:rsidR="00BD1E01" w:rsidRPr="00222E7B" w:rsidRDefault="00BD1E01" w:rsidP="0096329C">
      <w:pPr>
        <w:pStyle w:val="GSBodyParawithnumb"/>
        <w:keepNext/>
        <w:widowControl w:val="0"/>
        <w:numPr>
          <w:ilvl w:val="0"/>
          <w:numId w:val="6"/>
        </w:numPr>
        <w:spacing w:line="360" w:lineRule="auto"/>
        <w:ind w:left="1134" w:hanging="357"/>
        <w:jc w:val="both"/>
      </w:pPr>
      <w:r w:rsidRPr="00222E7B">
        <w:t xml:space="preserve">The legal text is then submitted to the DCUSA legal advisor for review which takes approximately two weeks. </w:t>
      </w:r>
    </w:p>
    <w:p w:rsidR="00050996" w:rsidRDefault="00BD1E01" w:rsidP="0096329C">
      <w:pPr>
        <w:pStyle w:val="Heading2"/>
        <w:widowControl w:val="0"/>
        <w:tabs>
          <w:tab w:val="clear" w:pos="576"/>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agreed that based on this very simplistic timescale, which equates to approximately 80 Working Days, it appears logical that the current assessment procedure timescales within the DCUSA need to be amended. </w:t>
      </w:r>
    </w:p>
    <w:p w:rsidR="00BD1E01" w:rsidRDefault="00775BD4" w:rsidP="0096329C">
      <w:pPr>
        <w:pStyle w:val="Heading2"/>
        <w:widowControl w:val="0"/>
        <w:tabs>
          <w:tab w:val="clear" w:pos="576"/>
        </w:tabs>
        <w:spacing w:line="360" w:lineRule="auto"/>
        <w:ind w:left="567" w:hanging="567"/>
        <w:jc w:val="both"/>
        <w:rPr>
          <w:rFonts w:ascii="Calibri" w:hAnsi="Calibri"/>
          <w:sz w:val="22"/>
          <w:szCs w:val="20"/>
        </w:rPr>
      </w:pPr>
      <w:r>
        <w:rPr>
          <w:rFonts w:ascii="Calibri" w:hAnsi="Calibri"/>
          <w:sz w:val="22"/>
          <w:szCs w:val="20"/>
        </w:rPr>
        <w:t>To examine the issue in greater detail</w:t>
      </w:r>
      <w:r w:rsidR="00050996">
        <w:rPr>
          <w:rFonts w:ascii="Calibri" w:hAnsi="Calibri"/>
          <w:sz w:val="22"/>
          <w:szCs w:val="20"/>
        </w:rPr>
        <w:t xml:space="preserve">, the Working Group analysed the data associated with </w:t>
      </w:r>
      <w:r w:rsidR="001D4F0A">
        <w:rPr>
          <w:rFonts w:ascii="Calibri" w:hAnsi="Calibri"/>
          <w:sz w:val="22"/>
          <w:szCs w:val="20"/>
        </w:rPr>
        <w:t xml:space="preserve">the number of extension periods granted and </w:t>
      </w:r>
      <w:r w:rsidR="00050996">
        <w:rPr>
          <w:rFonts w:ascii="Calibri" w:hAnsi="Calibri"/>
          <w:sz w:val="22"/>
          <w:szCs w:val="20"/>
        </w:rPr>
        <w:t xml:space="preserve">the time taken for each </w:t>
      </w:r>
      <w:r w:rsidR="001D4F0A">
        <w:rPr>
          <w:rFonts w:ascii="Calibri" w:hAnsi="Calibri"/>
          <w:sz w:val="22"/>
          <w:szCs w:val="20"/>
        </w:rPr>
        <w:t xml:space="preserve">type of </w:t>
      </w:r>
      <w:r w:rsidR="00050996">
        <w:rPr>
          <w:rFonts w:ascii="Calibri" w:hAnsi="Calibri"/>
          <w:sz w:val="22"/>
          <w:szCs w:val="20"/>
        </w:rPr>
        <w:t>change proposal since the formation of DCUSA in 2006</w:t>
      </w:r>
      <w:r w:rsidR="001D4F0A">
        <w:rPr>
          <w:rFonts w:ascii="Calibri" w:hAnsi="Calibri"/>
          <w:sz w:val="22"/>
          <w:szCs w:val="20"/>
        </w:rPr>
        <w:t>.</w:t>
      </w:r>
    </w:p>
    <w:p w:rsidR="002804B5" w:rsidRPr="002804B5" w:rsidRDefault="002804B5" w:rsidP="002804B5"/>
    <w:p w:rsidR="00BD1E01" w:rsidRPr="00222E7B" w:rsidRDefault="00BD1E01" w:rsidP="0096329C">
      <w:pPr>
        <w:pStyle w:val="Heading2"/>
        <w:widowControl w:val="0"/>
        <w:numPr>
          <w:ilvl w:val="0"/>
          <w:numId w:val="0"/>
        </w:numPr>
        <w:spacing w:after="0" w:line="360" w:lineRule="auto"/>
        <w:ind w:left="567"/>
        <w:jc w:val="both"/>
        <w:rPr>
          <w:rFonts w:ascii="Calibri" w:hAnsi="Calibri"/>
          <w:b/>
          <w:sz w:val="22"/>
          <w:szCs w:val="20"/>
          <w:u w:val="single"/>
        </w:rPr>
      </w:pPr>
      <w:r w:rsidRPr="00222E7B">
        <w:rPr>
          <w:rFonts w:ascii="Calibri" w:hAnsi="Calibri"/>
          <w:b/>
          <w:sz w:val="22"/>
          <w:szCs w:val="20"/>
          <w:u w:val="single"/>
        </w:rPr>
        <w:lastRenderedPageBreak/>
        <w:t>CPs that Require an Extension</w:t>
      </w:r>
    </w:p>
    <w:p w:rsidR="00BD1E01" w:rsidRPr="00222E7B" w:rsidRDefault="00BD1E01" w:rsidP="0096329C">
      <w:pPr>
        <w:pStyle w:val="Heading2"/>
        <w:widowControl w:val="0"/>
        <w:tabs>
          <w:tab w:val="clear" w:pos="576"/>
          <w:tab w:val="num" w:pos="567"/>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reviewed the number of extensions requested at DCUSA Panel meetings over the previous two years and noted that on average 42% of CPs required an extension at each meeting. The following table details the number of extensions granted at previous Panel meetings. </w:t>
      </w:r>
    </w:p>
    <w:p w:rsidR="00BD1E01" w:rsidRPr="00222E7B" w:rsidRDefault="00BD1E01" w:rsidP="0096329C">
      <w:pPr>
        <w:keepNext/>
      </w:pPr>
    </w:p>
    <w:tbl>
      <w:tblPr>
        <w:tblW w:w="8352" w:type="dxa"/>
        <w:jc w:val="center"/>
        <w:tblInd w:w="-836" w:type="dxa"/>
        <w:tblLook w:val="00A0" w:firstRow="1" w:lastRow="0" w:firstColumn="1" w:lastColumn="0" w:noHBand="0" w:noVBand="0"/>
      </w:tblPr>
      <w:tblGrid>
        <w:gridCol w:w="2379"/>
        <w:gridCol w:w="1732"/>
        <w:gridCol w:w="1798"/>
        <w:gridCol w:w="2443"/>
      </w:tblGrid>
      <w:tr w:rsidR="00BD1E01" w:rsidRPr="00222E7B" w:rsidTr="004B0DBB">
        <w:trPr>
          <w:trHeight w:val="483"/>
          <w:jc w:val="center"/>
        </w:trPr>
        <w:tc>
          <w:tcPr>
            <w:tcW w:w="2379" w:type="dxa"/>
            <w:tcBorders>
              <w:top w:val="single" w:sz="8" w:space="0" w:color="auto"/>
              <w:left w:val="single" w:sz="8" w:space="0" w:color="auto"/>
              <w:bottom w:val="single" w:sz="8" w:space="0" w:color="auto"/>
              <w:right w:val="single" w:sz="4" w:space="0" w:color="auto"/>
            </w:tcBorders>
            <w:shd w:val="clear" w:color="000000" w:fill="D6E3BC"/>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DCUSA Panel meeting</w:t>
            </w:r>
          </w:p>
        </w:tc>
        <w:tc>
          <w:tcPr>
            <w:tcW w:w="1732" w:type="dxa"/>
            <w:tcBorders>
              <w:top w:val="single" w:sz="8" w:space="0" w:color="auto"/>
              <w:left w:val="nil"/>
              <w:bottom w:val="single" w:sz="8" w:space="0" w:color="auto"/>
              <w:right w:val="single" w:sz="4" w:space="0" w:color="auto"/>
            </w:tcBorders>
            <w:shd w:val="clear" w:color="000000" w:fill="D6E3BC"/>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No. Of CPs requiring an extension</w:t>
            </w:r>
          </w:p>
        </w:tc>
        <w:tc>
          <w:tcPr>
            <w:tcW w:w="1798" w:type="dxa"/>
            <w:tcBorders>
              <w:top w:val="single" w:sz="8" w:space="0" w:color="auto"/>
              <w:left w:val="nil"/>
              <w:bottom w:val="single" w:sz="8" w:space="0" w:color="auto"/>
              <w:right w:val="single" w:sz="4" w:space="0" w:color="auto"/>
            </w:tcBorders>
            <w:shd w:val="clear" w:color="000000" w:fill="D6E3BC"/>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No. Of CPs in Definition stage</w:t>
            </w:r>
          </w:p>
        </w:tc>
        <w:tc>
          <w:tcPr>
            <w:tcW w:w="2443" w:type="dxa"/>
            <w:tcBorders>
              <w:top w:val="single" w:sz="8" w:space="0" w:color="auto"/>
              <w:left w:val="nil"/>
              <w:bottom w:val="single" w:sz="8" w:space="0" w:color="auto"/>
              <w:right w:val="single" w:sz="8" w:space="0" w:color="auto"/>
            </w:tcBorders>
            <w:shd w:val="clear" w:color="000000" w:fill="D6E3BC"/>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%age of CPs seeking an extension</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Sep-14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10</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23</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43%</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Aug-14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11</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24</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46%</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Jul-14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21</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31</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68%</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Jun-14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10</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34</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29%</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May-14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23</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33</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70%</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Apr-14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6</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33</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18%</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Mar-14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20</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30</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67%</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Feb-14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14%</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Jan-14</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22</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31</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71%</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Dec-13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29</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10%</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Nov-13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24</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86%</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Oct-13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31</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13%</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Sep-13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24</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33</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73%</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Aug-13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11%</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Jul-13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20</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71%</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Jun-13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21</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14%</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May-13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8</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21</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38%</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Apr-13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15</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23</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65%</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Mar-13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8</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25</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32%</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Feb-13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15</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47%</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Jan-13</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6</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20</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30%</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Dec-12</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10</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20</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50%</w:t>
            </w:r>
          </w:p>
        </w:tc>
      </w:tr>
      <w:tr w:rsidR="00BD1E01" w:rsidRPr="00222E7B" w:rsidTr="004B0DBB">
        <w:trPr>
          <w:trHeight w:val="255"/>
          <w:jc w:val="center"/>
        </w:trPr>
        <w:tc>
          <w:tcPr>
            <w:tcW w:w="2379" w:type="dxa"/>
            <w:tcBorders>
              <w:top w:val="nil"/>
              <w:left w:val="single" w:sz="8" w:space="0" w:color="auto"/>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Nov-12</w:t>
            </w:r>
          </w:p>
        </w:tc>
        <w:tc>
          <w:tcPr>
            <w:tcW w:w="1732" w:type="dxa"/>
            <w:tcBorders>
              <w:top w:val="nil"/>
              <w:left w:val="nil"/>
              <w:bottom w:val="single" w:sz="4"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7</w:t>
            </w:r>
          </w:p>
        </w:tc>
        <w:tc>
          <w:tcPr>
            <w:tcW w:w="1798" w:type="dxa"/>
            <w:tcBorders>
              <w:top w:val="nil"/>
              <w:left w:val="nil"/>
              <w:bottom w:val="single" w:sz="4"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4"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25%</w:t>
            </w:r>
          </w:p>
        </w:tc>
      </w:tr>
      <w:tr w:rsidR="00BD1E01" w:rsidRPr="00222E7B" w:rsidTr="004B0DBB">
        <w:trPr>
          <w:trHeight w:val="270"/>
          <w:jc w:val="center"/>
        </w:trPr>
        <w:tc>
          <w:tcPr>
            <w:tcW w:w="2379" w:type="dxa"/>
            <w:tcBorders>
              <w:top w:val="nil"/>
              <w:left w:val="single" w:sz="8" w:space="0" w:color="auto"/>
              <w:bottom w:val="single" w:sz="8"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Oct-12</w:t>
            </w:r>
          </w:p>
        </w:tc>
        <w:tc>
          <w:tcPr>
            <w:tcW w:w="1732" w:type="dxa"/>
            <w:tcBorders>
              <w:top w:val="nil"/>
              <w:left w:val="nil"/>
              <w:bottom w:val="single" w:sz="8" w:space="0" w:color="auto"/>
              <w:right w:val="single" w:sz="4"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4</w:t>
            </w:r>
          </w:p>
        </w:tc>
        <w:tc>
          <w:tcPr>
            <w:tcW w:w="1798" w:type="dxa"/>
            <w:tcBorders>
              <w:top w:val="nil"/>
              <w:left w:val="nil"/>
              <w:bottom w:val="single" w:sz="8" w:space="0" w:color="auto"/>
              <w:right w:val="single" w:sz="4" w:space="0" w:color="auto"/>
            </w:tcBorders>
            <w:noWrap/>
            <w:vAlign w:val="center"/>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28</w:t>
            </w:r>
          </w:p>
        </w:tc>
        <w:tc>
          <w:tcPr>
            <w:tcW w:w="2443" w:type="dxa"/>
            <w:tcBorders>
              <w:top w:val="nil"/>
              <w:left w:val="nil"/>
              <w:bottom w:val="single" w:sz="8" w:space="0" w:color="auto"/>
              <w:right w:val="single" w:sz="8" w:space="0" w:color="auto"/>
            </w:tcBorders>
            <w:noWrap/>
            <w:vAlign w:val="bottom"/>
          </w:tcPr>
          <w:p w:rsidR="00BD1E01" w:rsidRPr="00222E7B" w:rsidRDefault="00BD1E01" w:rsidP="0096329C">
            <w:pPr>
              <w:keepNext/>
              <w:widowControl w:val="0"/>
              <w:jc w:val="center"/>
              <w:rPr>
                <w:rFonts w:ascii="Calibri" w:hAnsi="Calibri" w:cs="Arial"/>
                <w:sz w:val="20"/>
                <w:szCs w:val="20"/>
              </w:rPr>
            </w:pPr>
            <w:r w:rsidRPr="00222E7B">
              <w:rPr>
                <w:rFonts w:ascii="Calibri" w:hAnsi="Calibri" w:cs="Arial"/>
                <w:sz w:val="20"/>
                <w:szCs w:val="20"/>
              </w:rPr>
              <w:t>14%</w:t>
            </w:r>
          </w:p>
        </w:tc>
      </w:tr>
      <w:tr w:rsidR="00BD1E01" w:rsidRPr="00222E7B" w:rsidTr="004B0DBB">
        <w:trPr>
          <w:trHeight w:val="270"/>
          <w:jc w:val="center"/>
        </w:trPr>
        <w:tc>
          <w:tcPr>
            <w:tcW w:w="2379" w:type="dxa"/>
            <w:tcBorders>
              <w:top w:val="single" w:sz="8" w:space="0" w:color="auto"/>
              <w:left w:val="single" w:sz="8" w:space="0" w:color="auto"/>
              <w:bottom w:val="single" w:sz="8" w:space="0" w:color="auto"/>
              <w:right w:val="single" w:sz="4" w:space="0" w:color="auto"/>
            </w:tcBorders>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Average</w:t>
            </w:r>
          </w:p>
        </w:tc>
        <w:tc>
          <w:tcPr>
            <w:tcW w:w="1732" w:type="dxa"/>
            <w:tcBorders>
              <w:top w:val="single" w:sz="8" w:space="0" w:color="auto"/>
              <w:left w:val="nil"/>
              <w:bottom w:val="single" w:sz="8" w:space="0" w:color="auto"/>
              <w:right w:val="single" w:sz="4" w:space="0" w:color="auto"/>
            </w:tcBorders>
            <w:noWrap/>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11</w:t>
            </w:r>
          </w:p>
        </w:tc>
        <w:tc>
          <w:tcPr>
            <w:tcW w:w="1798" w:type="dxa"/>
            <w:tcBorders>
              <w:top w:val="single" w:sz="8" w:space="0" w:color="auto"/>
              <w:left w:val="nil"/>
              <w:bottom w:val="single" w:sz="8" w:space="0" w:color="auto"/>
              <w:right w:val="single" w:sz="4" w:space="0" w:color="auto"/>
            </w:tcBorders>
            <w:noWrap/>
            <w:vAlign w:val="center"/>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27</w:t>
            </w:r>
          </w:p>
        </w:tc>
        <w:tc>
          <w:tcPr>
            <w:tcW w:w="2443" w:type="dxa"/>
            <w:tcBorders>
              <w:top w:val="single" w:sz="8" w:space="0" w:color="auto"/>
              <w:left w:val="nil"/>
              <w:bottom w:val="single" w:sz="8" w:space="0" w:color="auto"/>
              <w:right w:val="single" w:sz="8" w:space="0" w:color="auto"/>
            </w:tcBorders>
            <w:noWrap/>
            <w:vAlign w:val="bottom"/>
          </w:tcPr>
          <w:p w:rsidR="00BD1E01" w:rsidRPr="00222E7B" w:rsidRDefault="00BD1E01" w:rsidP="0096329C">
            <w:pPr>
              <w:keepNext/>
              <w:widowControl w:val="0"/>
              <w:jc w:val="center"/>
              <w:rPr>
                <w:rFonts w:ascii="Calibri" w:hAnsi="Calibri" w:cs="Arial"/>
                <w:b/>
                <w:bCs/>
                <w:sz w:val="20"/>
                <w:szCs w:val="20"/>
              </w:rPr>
            </w:pPr>
            <w:r w:rsidRPr="00222E7B">
              <w:rPr>
                <w:rFonts w:ascii="Calibri" w:hAnsi="Calibri" w:cs="Arial"/>
                <w:b/>
                <w:bCs/>
                <w:sz w:val="20"/>
                <w:szCs w:val="20"/>
              </w:rPr>
              <w:t>42%</w:t>
            </w:r>
          </w:p>
        </w:tc>
      </w:tr>
    </w:tbl>
    <w:p w:rsidR="00050996" w:rsidRPr="001D4F0A" w:rsidRDefault="001D4F0A" w:rsidP="00050996">
      <w:pPr>
        <w:pStyle w:val="Heading2"/>
        <w:widowControl w:val="0"/>
        <w:numPr>
          <w:ilvl w:val="0"/>
          <w:numId w:val="0"/>
        </w:numPr>
        <w:tabs>
          <w:tab w:val="num" w:pos="567"/>
        </w:tabs>
        <w:spacing w:line="360" w:lineRule="auto"/>
        <w:jc w:val="both"/>
        <w:rPr>
          <w:rFonts w:ascii="Calibri" w:hAnsi="Calibri"/>
          <w:b/>
          <w:sz w:val="22"/>
          <w:szCs w:val="20"/>
        </w:rPr>
      </w:pPr>
      <w:r w:rsidRPr="001D4F0A">
        <w:rPr>
          <w:rFonts w:ascii="Calibri" w:hAnsi="Calibri"/>
          <w:b/>
          <w:sz w:val="22"/>
          <w:szCs w:val="20"/>
        </w:rPr>
        <w:t>Length of time associated with a CP</w:t>
      </w:r>
    </w:p>
    <w:p w:rsidR="00BD1E01" w:rsidRDefault="00BD1E01" w:rsidP="0096329C">
      <w:pPr>
        <w:pStyle w:val="Heading2"/>
        <w:widowControl w:val="0"/>
        <w:tabs>
          <w:tab w:val="clear" w:pos="576"/>
          <w:tab w:val="num" w:pos="567"/>
          <w:tab w:val="num" w:pos="859"/>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also reviewed all closed CPs that went through the assessment phase and determined how long they had taken to progress from the point of being raised to the point where they were submitted for voting.  The following table provides an overview of this analysis. </w:t>
      </w:r>
    </w:p>
    <w:p w:rsidR="001D4F0A" w:rsidRDefault="001D4F0A">
      <w:r>
        <w:br w:type="page"/>
      </w:r>
    </w:p>
    <w:p w:rsidR="00222E7B" w:rsidRPr="00222E7B" w:rsidRDefault="00222E7B" w:rsidP="0096329C">
      <w:pPr>
        <w:keepNext/>
      </w:pP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5"/>
        <w:gridCol w:w="1519"/>
        <w:gridCol w:w="1699"/>
        <w:gridCol w:w="1419"/>
        <w:gridCol w:w="1701"/>
      </w:tblGrid>
      <w:tr w:rsidR="00BD1E01" w:rsidRPr="00222E7B" w:rsidTr="004B0DBB">
        <w:trPr>
          <w:trHeight w:val="300"/>
        </w:trPr>
        <w:tc>
          <w:tcPr>
            <w:tcW w:w="2025" w:type="dxa"/>
            <w:shd w:val="clear" w:color="DCE6F1" w:fill="D6E3BC"/>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Area of Change</w:t>
            </w:r>
          </w:p>
        </w:tc>
        <w:tc>
          <w:tcPr>
            <w:tcW w:w="1519" w:type="dxa"/>
            <w:shd w:val="clear" w:color="DCE6F1" w:fill="D6E3BC"/>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Average Number of Working Days to reach Voting</w:t>
            </w:r>
          </w:p>
        </w:tc>
        <w:tc>
          <w:tcPr>
            <w:tcW w:w="1699" w:type="dxa"/>
            <w:shd w:val="clear" w:color="DCE6F1" w:fill="D6E3BC"/>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Max Number of Working Days to reach Voting</w:t>
            </w:r>
          </w:p>
        </w:tc>
        <w:tc>
          <w:tcPr>
            <w:tcW w:w="1419" w:type="dxa"/>
            <w:shd w:val="clear" w:color="DCE6F1" w:fill="D6E3BC"/>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Min Number of Working Days to reach Voting</w:t>
            </w:r>
          </w:p>
        </w:tc>
        <w:tc>
          <w:tcPr>
            <w:tcW w:w="1701" w:type="dxa"/>
            <w:shd w:val="clear" w:color="DCE6F1" w:fill="D6E3BC"/>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Count of DCPs to have reached voting stage</w:t>
            </w:r>
          </w:p>
        </w:tc>
      </w:tr>
      <w:tr w:rsidR="00BD1E01" w:rsidRPr="00222E7B" w:rsidTr="004B0DBB">
        <w:trPr>
          <w:trHeight w:val="300"/>
        </w:trPr>
        <w:tc>
          <w:tcPr>
            <w:tcW w:w="2025" w:type="dxa"/>
            <w:shd w:val="clear" w:color="DCE6F1" w:fill="FFFFFF"/>
            <w:noWrap/>
            <w:vAlign w:val="center"/>
          </w:tcPr>
          <w:p w:rsidR="00BD1E01" w:rsidRPr="00222E7B" w:rsidRDefault="00BD1E01" w:rsidP="0096329C">
            <w:pPr>
              <w:keepNext/>
              <w:jc w:val="center"/>
              <w:rPr>
                <w:rFonts w:ascii="Calibri" w:hAnsi="Calibri"/>
                <w:sz w:val="20"/>
              </w:rPr>
            </w:pPr>
            <w:r w:rsidRPr="00222E7B">
              <w:rPr>
                <w:rFonts w:ascii="Calibri" w:hAnsi="Calibri"/>
                <w:sz w:val="20"/>
                <w:szCs w:val="22"/>
              </w:rPr>
              <w:t>Common Connection Charging Methodology  (CCCM)</w:t>
            </w:r>
          </w:p>
        </w:tc>
        <w:tc>
          <w:tcPr>
            <w:tcW w:w="15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259</w:t>
            </w:r>
          </w:p>
        </w:tc>
        <w:tc>
          <w:tcPr>
            <w:tcW w:w="169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402</w:t>
            </w:r>
          </w:p>
        </w:tc>
        <w:tc>
          <w:tcPr>
            <w:tcW w:w="14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48</w:t>
            </w:r>
          </w:p>
        </w:tc>
        <w:tc>
          <w:tcPr>
            <w:tcW w:w="1701"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5</w:t>
            </w:r>
          </w:p>
        </w:tc>
      </w:tr>
      <w:tr w:rsidR="00BD1E01" w:rsidRPr="00222E7B" w:rsidTr="004B0DBB">
        <w:trPr>
          <w:trHeight w:val="300"/>
        </w:trPr>
        <w:tc>
          <w:tcPr>
            <w:tcW w:w="2025" w:type="dxa"/>
            <w:shd w:val="clear" w:color="DCE6F1" w:fill="FFFFFF"/>
            <w:noWrap/>
            <w:vAlign w:val="center"/>
          </w:tcPr>
          <w:p w:rsidR="00BD1E01" w:rsidRPr="00222E7B" w:rsidRDefault="00BD1E01" w:rsidP="0096329C">
            <w:pPr>
              <w:keepNext/>
              <w:jc w:val="center"/>
              <w:rPr>
                <w:rFonts w:ascii="Calibri" w:hAnsi="Calibri"/>
                <w:sz w:val="20"/>
              </w:rPr>
            </w:pPr>
            <w:r w:rsidRPr="00222E7B">
              <w:rPr>
                <w:rFonts w:ascii="Calibri" w:hAnsi="Calibri"/>
                <w:sz w:val="20"/>
                <w:szCs w:val="22"/>
              </w:rPr>
              <w:t>Common Distribution Charging Methodology  (CDCM)</w:t>
            </w:r>
          </w:p>
        </w:tc>
        <w:tc>
          <w:tcPr>
            <w:tcW w:w="15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207</w:t>
            </w:r>
          </w:p>
        </w:tc>
        <w:tc>
          <w:tcPr>
            <w:tcW w:w="169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613</w:t>
            </w:r>
          </w:p>
        </w:tc>
        <w:tc>
          <w:tcPr>
            <w:tcW w:w="14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47</w:t>
            </w:r>
          </w:p>
        </w:tc>
        <w:tc>
          <w:tcPr>
            <w:tcW w:w="1701"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31</w:t>
            </w:r>
          </w:p>
        </w:tc>
      </w:tr>
      <w:tr w:rsidR="00BD1E01" w:rsidRPr="00222E7B" w:rsidTr="004B0DBB">
        <w:trPr>
          <w:trHeight w:val="300"/>
        </w:trPr>
        <w:tc>
          <w:tcPr>
            <w:tcW w:w="2025" w:type="dxa"/>
            <w:shd w:val="clear" w:color="DCE6F1" w:fill="FFFFFF"/>
            <w:noWrap/>
            <w:vAlign w:val="center"/>
          </w:tcPr>
          <w:p w:rsidR="00BD1E01" w:rsidRPr="00222E7B" w:rsidRDefault="00BD1E01" w:rsidP="0096329C">
            <w:pPr>
              <w:keepNext/>
              <w:jc w:val="center"/>
              <w:rPr>
                <w:rFonts w:ascii="Calibri" w:hAnsi="Calibri"/>
                <w:sz w:val="20"/>
              </w:rPr>
            </w:pPr>
            <w:r w:rsidRPr="00222E7B">
              <w:rPr>
                <w:rFonts w:ascii="Calibri" w:hAnsi="Calibri"/>
                <w:sz w:val="20"/>
                <w:szCs w:val="22"/>
              </w:rPr>
              <w:t>EHV Distribution Charging Methodology  (EDCM)</w:t>
            </w:r>
          </w:p>
        </w:tc>
        <w:tc>
          <w:tcPr>
            <w:tcW w:w="15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186</w:t>
            </w:r>
          </w:p>
        </w:tc>
        <w:tc>
          <w:tcPr>
            <w:tcW w:w="169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294</w:t>
            </w:r>
          </w:p>
        </w:tc>
        <w:tc>
          <w:tcPr>
            <w:tcW w:w="14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76</w:t>
            </w:r>
          </w:p>
        </w:tc>
        <w:tc>
          <w:tcPr>
            <w:tcW w:w="1701"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4</w:t>
            </w:r>
          </w:p>
        </w:tc>
      </w:tr>
      <w:tr w:rsidR="00BD1E01" w:rsidRPr="00222E7B" w:rsidTr="004B0DBB">
        <w:trPr>
          <w:trHeight w:val="300"/>
        </w:trPr>
        <w:tc>
          <w:tcPr>
            <w:tcW w:w="2025" w:type="dxa"/>
            <w:shd w:val="clear" w:color="DCE6F1" w:fill="FFFFFF"/>
            <w:noWrap/>
            <w:vAlign w:val="center"/>
          </w:tcPr>
          <w:p w:rsidR="00BD1E01" w:rsidRPr="00222E7B" w:rsidRDefault="00BD1E01" w:rsidP="0096329C">
            <w:pPr>
              <w:keepNext/>
              <w:jc w:val="center"/>
              <w:rPr>
                <w:rFonts w:ascii="Calibri" w:hAnsi="Calibri"/>
                <w:sz w:val="20"/>
              </w:rPr>
            </w:pPr>
            <w:r w:rsidRPr="00222E7B">
              <w:rPr>
                <w:rFonts w:ascii="Calibri" w:hAnsi="Calibri"/>
                <w:sz w:val="20"/>
                <w:szCs w:val="22"/>
              </w:rPr>
              <w:t>General</w:t>
            </w:r>
          </w:p>
        </w:tc>
        <w:tc>
          <w:tcPr>
            <w:tcW w:w="15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118</w:t>
            </w:r>
          </w:p>
        </w:tc>
        <w:tc>
          <w:tcPr>
            <w:tcW w:w="169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931</w:t>
            </w:r>
          </w:p>
        </w:tc>
        <w:tc>
          <w:tcPr>
            <w:tcW w:w="1419"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27</w:t>
            </w:r>
          </w:p>
        </w:tc>
        <w:tc>
          <w:tcPr>
            <w:tcW w:w="1701" w:type="dxa"/>
            <w:shd w:val="clear" w:color="DCE6F1" w:fill="FFFFFF"/>
            <w:noWrap/>
            <w:vAlign w:val="center"/>
          </w:tcPr>
          <w:p w:rsidR="00BD1E01" w:rsidRPr="00222E7B" w:rsidRDefault="00BD1E01" w:rsidP="0096329C">
            <w:pPr>
              <w:keepNext/>
              <w:jc w:val="center"/>
              <w:rPr>
                <w:rFonts w:ascii="Calibri" w:hAnsi="Calibri"/>
                <w:bCs/>
                <w:sz w:val="20"/>
              </w:rPr>
            </w:pPr>
            <w:r w:rsidRPr="00222E7B">
              <w:rPr>
                <w:rFonts w:ascii="Calibri" w:hAnsi="Calibri"/>
                <w:bCs/>
                <w:sz w:val="20"/>
                <w:szCs w:val="22"/>
              </w:rPr>
              <w:t>103</w:t>
            </w:r>
          </w:p>
        </w:tc>
      </w:tr>
      <w:tr w:rsidR="00BD1E01" w:rsidRPr="00222E7B" w:rsidTr="004B0DBB">
        <w:trPr>
          <w:trHeight w:val="300"/>
        </w:trPr>
        <w:tc>
          <w:tcPr>
            <w:tcW w:w="2025" w:type="dxa"/>
            <w:shd w:val="clear" w:color="DCE6F1" w:fill="FFFFFF"/>
            <w:noWrap/>
            <w:vAlign w:val="center"/>
          </w:tcPr>
          <w:p w:rsidR="00BD1E01" w:rsidRPr="00222E7B" w:rsidRDefault="00BD1E01" w:rsidP="0096329C">
            <w:pPr>
              <w:keepNext/>
              <w:jc w:val="center"/>
              <w:rPr>
                <w:rFonts w:ascii="Calibri" w:hAnsi="Calibri"/>
                <w:b/>
                <w:bCs/>
                <w:sz w:val="20"/>
              </w:rPr>
            </w:pPr>
          </w:p>
        </w:tc>
        <w:tc>
          <w:tcPr>
            <w:tcW w:w="1519" w:type="dxa"/>
            <w:shd w:val="clear" w:color="DCE6F1" w:fill="FFFFFF"/>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144</w:t>
            </w:r>
          </w:p>
        </w:tc>
        <w:tc>
          <w:tcPr>
            <w:tcW w:w="1699" w:type="dxa"/>
            <w:shd w:val="clear" w:color="DCE6F1" w:fill="FFFFFF"/>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931</w:t>
            </w:r>
          </w:p>
        </w:tc>
        <w:tc>
          <w:tcPr>
            <w:tcW w:w="1419" w:type="dxa"/>
            <w:shd w:val="clear" w:color="DCE6F1" w:fill="FFFFFF"/>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27</w:t>
            </w:r>
          </w:p>
        </w:tc>
        <w:tc>
          <w:tcPr>
            <w:tcW w:w="1701" w:type="dxa"/>
            <w:shd w:val="clear" w:color="DCE6F1" w:fill="FFFFFF"/>
            <w:noWrap/>
            <w:vAlign w:val="center"/>
          </w:tcPr>
          <w:p w:rsidR="00BD1E01" w:rsidRPr="00222E7B" w:rsidRDefault="00BD1E01" w:rsidP="0096329C">
            <w:pPr>
              <w:keepNext/>
              <w:jc w:val="center"/>
              <w:rPr>
                <w:rFonts w:ascii="Calibri" w:hAnsi="Calibri"/>
                <w:b/>
                <w:bCs/>
                <w:sz w:val="20"/>
              </w:rPr>
            </w:pPr>
            <w:r w:rsidRPr="00222E7B">
              <w:rPr>
                <w:rFonts w:ascii="Calibri" w:hAnsi="Calibri"/>
                <w:b/>
                <w:bCs/>
                <w:sz w:val="20"/>
                <w:szCs w:val="22"/>
              </w:rPr>
              <w:t>143</w:t>
            </w:r>
          </w:p>
        </w:tc>
      </w:tr>
    </w:tbl>
    <w:p w:rsidR="00BD1E01" w:rsidRPr="00222E7B" w:rsidRDefault="00BD1E01" w:rsidP="0096329C">
      <w:pPr>
        <w:keepNext/>
      </w:pPr>
    </w:p>
    <w:p w:rsidR="00BD1E01" w:rsidRPr="00222E7B" w:rsidRDefault="00BD1E01" w:rsidP="0096329C">
      <w:pPr>
        <w:pStyle w:val="Heading2"/>
        <w:widowControl w:val="0"/>
        <w:tabs>
          <w:tab w:val="clear" w:pos="576"/>
          <w:tab w:val="num" w:pos="718"/>
          <w:tab w:val="num" w:pos="859"/>
        </w:tabs>
        <w:spacing w:line="360" w:lineRule="auto"/>
        <w:ind w:left="567" w:hanging="567"/>
        <w:rPr>
          <w:rFonts w:ascii="Calibri" w:hAnsi="Calibri"/>
          <w:sz w:val="22"/>
          <w:szCs w:val="20"/>
        </w:rPr>
      </w:pPr>
      <w:r w:rsidRPr="00222E7B">
        <w:rPr>
          <w:rFonts w:ascii="Calibri" w:hAnsi="Calibri"/>
          <w:sz w:val="22"/>
          <w:szCs w:val="20"/>
        </w:rPr>
        <w:t xml:space="preserve">The above table shows that on average DCUSA changes take 144 Working Days to progress to voting, which significantly exceeds the initial 60 Working Day period defined within the DCUSA. </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2"/>
        </w:rPr>
      </w:pPr>
      <w:r w:rsidRPr="00222E7B">
        <w:rPr>
          <w:rFonts w:ascii="Calibri" w:hAnsi="Calibri"/>
          <w:sz w:val="22"/>
          <w:szCs w:val="22"/>
        </w:rPr>
        <w:t>The Working Group recognised that some of these change proposals have suffered from the initial lack of availability of modelling support, some have been on hold awaiting the outcome of other changes and some have taken a considerable amount of time to develop.</w:t>
      </w:r>
    </w:p>
    <w:p w:rsidR="00BD1E01" w:rsidRPr="00222E7B" w:rsidRDefault="00BD1E01" w:rsidP="0096329C">
      <w:pPr>
        <w:pStyle w:val="Heading1"/>
        <w:widowControl w:val="0"/>
        <w:numPr>
          <w:ilvl w:val="0"/>
          <w:numId w:val="0"/>
        </w:numPr>
        <w:spacing w:line="360" w:lineRule="auto"/>
        <w:ind w:left="432"/>
        <w:rPr>
          <w:rFonts w:ascii="Calibri" w:hAnsi="Calibri"/>
          <w:b/>
          <w:sz w:val="22"/>
          <w:szCs w:val="20"/>
          <w:u w:val="single"/>
        </w:rPr>
      </w:pPr>
      <w:r w:rsidRPr="00222E7B">
        <w:rPr>
          <w:rFonts w:ascii="Calibri" w:hAnsi="Calibri"/>
          <w:b/>
          <w:sz w:val="22"/>
          <w:szCs w:val="20"/>
          <w:u w:val="single"/>
        </w:rPr>
        <w:t>Assessment Timescales in Other Codes</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reviewed the assessment timetables in other industry codes. It was observed that there is a mixture of prescriptive deadline dates and options for the Code </w:t>
      </w:r>
      <w:r w:rsidR="001D4F0A">
        <w:rPr>
          <w:rFonts w:ascii="Calibri" w:hAnsi="Calibri"/>
          <w:sz w:val="22"/>
          <w:szCs w:val="20"/>
        </w:rPr>
        <w:t>P</w:t>
      </w:r>
      <w:r w:rsidR="001D4F0A" w:rsidRPr="00222E7B">
        <w:rPr>
          <w:rFonts w:ascii="Calibri" w:hAnsi="Calibri"/>
          <w:sz w:val="22"/>
          <w:szCs w:val="20"/>
        </w:rPr>
        <w:t xml:space="preserve">anel </w:t>
      </w:r>
      <w:r w:rsidRPr="00222E7B">
        <w:rPr>
          <w:rFonts w:ascii="Calibri" w:hAnsi="Calibri"/>
          <w:sz w:val="22"/>
          <w:szCs w:val="20"/>
        </w:rPr>
        <w:t xml:space="preserve">to decide. The following table provides a brief summary of the other code timetables reviewed by the </w:t>
      </w:r>
      <w:r w:rsidR="001D4F0A">
        <w:rPr>
          <w:rFonts w:ascii="Calibri" w:hAnsi="Calibri"/>
          <w:sz w:val="22"/>
          <w:szCs w:val="20"/>
        </w:rPr>
        <w:t>Working G</w:t>
      </w:r>
      <w:r w:rsidRPr="00222E7B">
        <w:rPr>
          <w:rFonts w:ascii="Calibri" w:hAnsi="Calibri"/>
          <w:sz w:val="22"/>
          <w:szCs w:val="20"/>
        </w:rPr>
        <w:t xml:space="preserve">roup. </w:t>
      </w:r>
    </w:p>
    <w:p w:rsidR="00BD1E01" w:rsidRPr="00222E7B" w:rsidRDefault="00BD1E01" w:rsidP="0096329C">
      <w:pPr>
        <w:keepNext/>
        <w:widowControl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9"/>
        <w:gridCol w:w="3047"/>
        <w:gridCol w:w="1093"/>
        <w:gridCol w:w="2602"/>
        <w:gridCol w:w="1134"/>
      </w:tblGrid>
      <w:tr w:rsidR="00BD1E01" w:rsidRPr="00222E7B" w:rsidTr="004B0DBB">
        <w:tc>
          <w:tcPr>
            <w:tcW w:w="879" w:type="dxa"/>
            <w:shd w:val="clear" w:color="auto" w:fill="D6E3BC"/>
          </w:tcPr>
          <w:p w:rsidR="00BD1E01" w:rsidRPr="00222E7B" w:rsidRDefault="00BD1E01" w:rsidP="0096329C">
            <w:pPr>
              <w:keepNext/>
              <w:widowControl w:val="0"/>
              <w:jc w:val="both"/>
              <w:rPr>
                <w:rFonts w:ascii="Calibri" w:hAnsi="Calibri"/>
                <w:b/>
                <w:sz w:val="20"/>
                <w:szCs w:val="20"/>
                <w:lang w:val="en-US" w:eastAsia="en-US"/>
              </w:rPr>
            </w:pPr>
            <w:r w:rsidRPr="00222E7B">
              <w:rPr>
                <w:rFonts w:ascii="Calibri" w:hAnsi="Calibri"/>
                <w:b/>
                <w:sz w:val="20"/>
                <w:szCs w:val="20"/>
                <w:lang w:val="en-US" w:eastAsia="en-US"/>
              </w:rPr>
              <w:t>Code</w:t>
            </w:r>
          </w:p>
        </w:tc>
        <w:tc>
          <w:tcPr>
            <w:tcW w:w="3047" w:type="dxa"/>
            <w:shd w:val="clear" w:color="auto" w:fill="D6E3BC"/>
          </w:tcPr>
          <w:p w:rsidR="00BD1E01" w:rsidRPr="00222E7B" w:rsidRDefault="00BD1E01" w:rsidP="0096329C">
            <w:pPr>
              <w:keepNext/>
              <w:widowControl w:val="0"/>
              <w:jc w:val="both"/>
              <w:rPr>
                <w:rFonts w:ascii="Calibri" w:hAnsi="Calibri"/>
                <w:b/>
                <w:sz w:val="20"/>
                <w:szCs w:val="20"/>
                <w:lang w:val="en-US" w:eastAsia="en-US"/>
              </w:rPr>
            </w:pPr>
            <w:r w:rsidRPr="00222E7B">
              <w:rPr>
                <w:rFonts w:ascii="Calibri" w:hAnsi="Calibri"/>
                <w:b/>
                <w:sz w:val="20"/>
                <w:szCs w:val="20"/>
                <w:lang w:val="en-US" w:eastAsia="en-US"/>
              </w:rPr>
              <w:t>Initial Timetable</w:t>
            </w:r>
          </w:p>
        </w:tc>
        <w:tc>
          <w:tcPr>
            <w:tcW w:w="1093" w:type="dxa"/>
            <w:shd w:val="clear" w:color="auto" w:fill="D6E3BC"/>
          </w:tcPr>
          <w:p w:rsidR="00BD1E01" w:rsidRPr="00222E7B" w:rsidRDefault="00BD1E01" w:rsidP="0096329C">
            <w:pPr>
              <w:keepNext/>
              <w:widowControl w:val="0"/>
              <w:jc w:val="both"/>
              <w:rPr>
                <w:rFonts w:ascii="Calibri" w:hAnsi="Calibri"/>
                <w:b/>
                <w:sz w:val="20"/>
                <w:szCs w:val="20"/>
                <w:lang w:val="en-US" w:eastAsia="en-US"/>
              </w:rPr>
            </w:pPr>
            <w:r w:rsidRPr="00222E7B">
              <w:rPr>
                <w:rFonts w:ascii="Calibri" w:hAnsi="Calibri"/>
                <w:b/>
                <w:sz w:val="20"/>
                <w:szCs w:val="20"/>
                <w:lang w:val="en-US" w:eastAsia="en-US"/>
              </w:rPr>
              <w:t>Code Ref No.</w:t>
            </w:r>
          </w:p>
        </w:tc>
        <w:tc>
          <w:tcPr>
            <w:tcW w:w="2602" w:type="dxa"/>
            <w:shd w:val="clear" w:color="auto" w:fill="D6E3BC"/>
          </w:tcPr>
          <w:p w:rsidR="00BD1E01" w:rsidRPr="00222E7B" w:rsidRDefault="00BD1E01" w:rsidP="0096329C">
            <w:pPr>
              <w:keepNext/>
              <w:widowControl w:val="0"/>
              <w:jc w:val="both"/>
              <w:rPr>
                <w:rFonts w:ascii="Calibri" w:hAnsi="Calibri"/>
                <w:b/>
                <w:sz w:val="20"/>
                <w:szCs w:val="20"/>
                <w:lang w:val="en-US" w:eastAsia="en-US"/>
              </w:rPr>
            </w:pPr>
            <w:r w:rsidRPr="00222E7B">
              <w:rPr>
                <w:rFonts w:ascii="Calibri" w:hAnsi="Calibri"/>
                <w:b/>
                <w:sz w:val="20"/>
                <w:szCs w:val="20"/>
                <w:lang w:val="en-US" w:eastAsia="en-US"/>
              </w:rPr>
              <w:t>Revision to timetable</w:t>
            </w:r>
          </w:p>
        </w:tc>
        <w:tc>
          <w:tcPr>
            <w:tcW w:w="1134" w:type="dxa"/>
            <w:shd w:val="clear" w:color="auto" w:fill="D6E3BC"/>
          </w:tcPr>
          <w:p w:rsidR="00BD1E01" w:rsidRPr="00222E7B" w:rsidRDefault="00BD1E01" w:rsidP="0096329C">
            <w:pPr>
              <w:keepNext/>
              <w:widowControl w:val="0"/>
              <w:jc w:val="both"/>
              <w:rPr>
                <w:rFonts w:ascii="Calibri" w:hAnsi="Calibri"/>
                <w:b/>
                <w:sz w:val="20"/>
                <w:szCs w:val="20"/>
                <w:lang w:val="en-US" w:eastAsia="en-US"/>
              </w:rPr>
            </w:pPr>
            <w:r w:rsidRPr="00222E7B">
              <w:rPr>
                <w:rFonts w:ascii="Calibri" w:hAnsi="Calibri"/>
                <w:b/>
                <w:sz w:val="20"/>
                <w:szCs w:val="20"/>
                <w:lang w:val="en-US" w:eastAsia="en-US"/>
              </w:rPr>
              <w:t>Code Ref No.</w:t>
            </w:r>
          </w:p>
        </w:tc>
      </w:tr>
      <w:tr w:rsidR="00BD1E01" w:rsidRPr="00222E7B" w:rsidTr="004B0DBB">
        <w:tc>
          <w:tcPr>
            <w:tcW w:w="879"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DCUSA</w:t>
            </w:r>
          </w:p>
        </w:tc>
        <w:tc>
          <w:tcPr>
            <w:tcW w:w="3047"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 xml:space="preserve">Up to 60WDs </w:t>
            </w:r>
          </w:p>
        </w:tc>
        <w:tc>
          <w:tcPr>
            <w:tcW w:w="1093"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11.11</w:t>
            </w:r>
          </w:p>
        </w:tc>
        <w:tc>
          <w:tcPr>
            <w:tcW w:w="2602"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Up to 40WDs extension or successive extensions plus send back power</w:t>
            </w:r>
          </w:p>
        </w:tc>
        <w:tc>
          <w:tcPr>
            <w:tcW w:w="1134"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11.12</w:t>
            </w:r>
          </w:p>
        </w:tc>
      </w:tr>
      <w:tr w:rsidR="00BD1E01" w:rsidRPr="00222E7B" w:rsidTr="004B0DBB">
        <w:tc>
          <w:tcPr>
            <w:tcW w:w="879"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MRA</w:t>
            </w:r>
          </w:p>
        </w:tc>
        <w:tc>
          <w:tcPr>
            <w:tcW w:w="3047"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 xml:space="preserve">MEC to decide, </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Note MAP17 states:</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 xml:space="preserve">“The assessment period shall be </w:t>
            </w:r>
            <w:r w:rsidRPr="00222E7B">
              <w:rPr>
                <w:rFonts w:ascii="Calibri" w:hAnsi="Calibri"/>
                <w:sz w:val="20"/>
                <w:szCs w:val="20"/>
                <w:lang w:val="en-US" w:eastAsia="en-US"/>
              </w:rPr>
              <w:lastRenderedPageBreak/>
              <w:t>30 WDs unless MDB determines that the assessment period needs to be shorter.”</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Elexon to decide (relating to the BSC priority provisions)</w:t>
            </w:r>
          </w:p>
        </w:tc>
        <w:tc>
          <w:tcPr>
            <w:tcW w:w="1093"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lastRenderedPageBreak/>
              <w:t>9.8, 9.16, 9.18B</w:t>
            </w:r>
          </w:p>
          <w:p w:rsidR="00BD1E01" w:rsidRPr="00222E7B" w:rsidRDefault="00BD1E01" w:rsidP="0096329C">
            <w:pPr>
              <w:keepNext/>
              <w:widowControl w:val="0"/>
              <w:jc w:val="both"/>
              <w:rPr>
                <w:rFonts w:ascii="Calibri" w:hAnsi="Calibri"/>
                <w:sz w:val="20"/>
                <w:szCs w:val="20"/>
                <w:lang w:val="en-US" w:eastAsia="en-US"/>
              </w:rPr>
            </w:pPr>
          </w:p>
          <w:p w:rsidR="00BD1E01" w:rsidRPr="00222E7B" w:rsidRDefault="00BD1E01" w:rsidP="0096329C">
            <w:pPr>
              <w:keepNext/>
              <w:widowControl w:val="0"/>
              <w:jc w:val="both"/>
              <w:rPr>
                <w:rFonts w:ascii="Calibri" w:hAnsi="Calibri"/>
                <w:sz w:val="20"/>
                <w:szCs w:val="20"/>
                <w:lang w:val="en-US" w:eastAsia="en-US"/>
              </w:rPr>
            </w:pPr>
          </w:p>
          <w:p w:rsidR="00BD1E01" w:rsidRPr="00222E7B" w:rsidRDefault="00BD1E01" w:rsidP="0096329C">
            <w:pPr>
              <w:keepNext/>
              <w:widowControl w:val="0"/>
              <w:jc w:val="both"/>
              <w:rPr>
                <w:rFonts w:ascii="Calibri" w:hAnsi="Calibri"/>
                <w:sz w:val="20"/>
                <w:szCs w:val="20"/>
                <w:lang w:val="en-US" w:eastAsia="en-US"/>
              </w:rPr>
            </w:pP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9.12</w:t>
            </w:r>
          </w:p>
        </w:tc>
        <w:tc>
          <w:tcPr>
            <w:tcW w:w="2602"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lastRenderedPageBreak/>
              <w:t>None, but send back power for further review.</w:t>
            </w:r>
          </w:p>
        </w:tc>
        <w:tc>
          <w:tcPr>
            <w:tcW w:w="1134"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MAP17</w:t>
            </w:r>
          </w:p>
        </w:tc>
      </w:tr>
      <w:tr w:rsidR="00BD1E01" w:rsidRPr="00222E7B" w:rsidTr="004B0DBB">
        <w:tc>
          <w:tcPr>
            <w:tcW w:w="879"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lastRenderedPageBreak/>
              <w:t>SEC</w:t>
            </w:r>
          </w:p>
        </w:tc>
        <w:tc>
          <w:tcPr>
            <w:tcW w:w="3047"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Panel to decide (no mention of report phase timetable, and may include the need of a Modification Report consultation which would extend the timeline by one month)</w:t>
            </w:r>
          </w:p>
        </w:tc>
        <w:tc>
          <w:tcPr>
            <w:tcW w:w="1093"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D3.10</w:t>
            </w:r>
          </w:p>
        </w:tc>
        <w:tc>
          <w:tcPr>
            <w:tcW w:w="2602"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 xml:space="preserve">Panel to decide, </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Panel to decide if send back power used and the timeline to respond back</w:t>
            </w:r>
          </w:p>
        </w:tc>
        <w:tc>
          <w:tcPr>
            <w:tcW w:w="1134"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 xml:space="preserve">D3.11 </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D7.5(a)</w:t>
            </w:r>
          </w:p>
        </w:tc>
      </w:tr>
      <w:tr w:rsidR="00BD1E01" w:rsidRPr="00222E7B" w:rsidTr="004B0DBB">
        <w:tc>
          <w:tcPr>
            <w:tcW w:w="879"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BSC</w:t>
            </w:r>
          </w:p>
        </w:tc>
        <w:tc>
          <w:tcPr>
            <w:tcW w:w="3047"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Definition procedure no longer than 2 months;</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Assessment Procedure no longer than 3 months</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Panel can decide based on complexity an alternate timetable</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Report consultation is 15 business Days</w:t>
            </w:r>
          </w:p>
        </w:tc>
        <w:tc>
          <w:tcPr>
            <w:tcW w:w="1093"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2.2.9</w:t>
            </w:r>
          </w:p>
          <w:p w:rsidR="00BD1E01" w:rsidRPr="00222E7B" w:rsidRDefault="00BD1E01" w:rsidP="0096329C">
            <w:pPr>
              <w:keepNext/>
              <w:widowControl w:val="0"/>
              <w:jc w:val="both"/>
              <w:rPr>
                <w:rFonts w:ascii="Calibri" w:hAnsi="Calibri"/>
                <w:sz w:val="20"/>
                <w:szCs w:val="20"/>
                <w:lang w:val="en-US" w:eastAsia="en-US"/>
              </w:rPr>
            </w:pP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2.2.9</w:t>
            </w: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2.2.10</w:t>
            </w:r>
          </w:p>
          <w:p w:rsidR="00BD1E01" w:rsidRPr="00222E7B" w:rsidRDefault="00BD1E01" w:rsidP="0096329C">
            <w:pPr>
              <w:keepNext/>
              <w:widowControl w:val="0"/>
              <w:jc w:val="both"/>
              <w:rPr>
                <w:rFonts w:ascii="Calibri" w:hAnsi="Calibri"/>
                <w:sz w:val="20"/>
                <w:szCs w:val="20"/>
                <w:lang w:val="en-US" w:eastAsia="en-US"/>
              </w:rPr>
            </w:pPr>
          </w:p>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2.7.4</w:t>
            </w:r>
          </w:p>
        </w:tc>
        <w:tc>
          <w:tcPr>
            <w:tcW w:w="2602"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Panel decides whether to send back or go to any one of the next process stages</w:t>
            </w:r>
          </w:p>
        </w:tc>
        <w:tc>
          <w:tcPr>
            <w:tcW w:w="1134" w:type="dxa"/>
          </w:tcPr>
          <w:p w:rsidR="00BD1E01" w:rsidRPr="00222E7B" w:rsidRDefault="00BD1E01" w:rsidP="0096329C">
            <w:pPr>
              <w:keepNext/>
              <w:widowControl w:val="0"/>
              <w:jc w:val="both"/>
              <w:rPr>
                <w:rFonts w:ascii="Calibri" w:hAnsi="Calibri"/>
                <w:sz w:val="20"/>
                <w:szCs w:val="20"/>
                <w:lang w:val="en-US" w:eastAsia="en-US"/>
              </w:rPr>
            </w:pPr>
            <w:r w:rsidRPr="00222E7B">
              <w:rPr>
                <w:rFonts w:ascii="Calibri" w:hAnsi="Calibri"/>
                <w:sz w:val="20"/>
                <w:szCs w:val="20"/>
                <w:lang w:val="en-US" w:eastAsia="en-US"/>
              </w:rPr>
              <w:t>2.5.9; 2.6.13</w:t>
            </w:r>
          </w:p>
        </w:tc>
      </w:tr>
    </w:tbl>
    <w:p w:rsidR="00BD1E01" w:rsidRPr="00222E7B" w:rsidRDefault="00BD1E01" w:rsidP="0096329C">
      <w:pPr>
        <w:keepNext/>
        <w:widowControl w:val="0"/>
      </w:pPr>
    </w:p>
    <w:p w:rsidR="00BD1E01" w:rsidRPr="00222E7B" w:rsidRDefault="00BD1E01" w:rsidP="0096329C">
      <w:pPr>
        <w:pStyle w:val="Heading1"/>
        <w:widowControl w:val="0"/>
        <w:numPr>
          <w:ilvl w:val="0"/>
          <w:numId w:val="0"/>
        </w:numPr>
        <w:spacing w:line="360" w:lineRule="auto"/>
        <w:ind w:left="432"/>
        <w:rPr>
          <w:rFonts w:ascii="Calibri" w:hAnsi="Calibri"/>
          <w:b/>
          <w:sz w:val="22"/>
          <w:szCs w:val="20"/>
          <w:u w:val="single"/>
        </w:rPr>
      </w:pPr>
      <w:r w:rsidRPr="00222E7B">
        <w:rPr>
          <w:rFonts w:ascii="Calibri" w:hAnsi="Calibri"/>
          <w:b/>
          <w:sz w:val="22"/>
          <w:szCs w:val="20"/>
          <w:u w:val="single"/>
        </w:rPr>
        <w:t>Options for Progression</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0"/>
        </w:rPr>
      </w:pPr>
      <w:r w:rsidRPr="00222E7B">
        <w:rPr>
          <w:rFonts w:ascii="Calibri" w:hAnsi="Calibri"/>
          <w:sz w:val="22"/>
          <w:szCs w:val="20"/>
        </w:rPr>
        <w:t>Based on its discussions the Working Group identified three potential options for progression</w:t>
      </w:r>
      <w:r w:rsidR="001D4F0A">
        <w:rPr>
          <w:rFonts w:ascii="Calibri" w:hAnsi="Calibri"/>
          <w:sz w:val="22"/>
          <w:szCs w:val="20"/>
        </w:rPr>
        <w:t xml:space="preserve"> to a consultation stage</w:t>
      </w:r>
      <w:r w:rsidRPr="00222E7B">
        <w:rPr>
          <w:rFonts w:ascii="Calibri" w:hAnsi="Calibri"/>
          <w:sz w:val="22"/>
          <w:szCs w:val="20"/>
        </w:rPr>
        <w:t>, as follows:</w:t>
      </w:r>
    </w:p>
    <w:p w:rsidR="00BD1E01" w:rsidRPr="00222E7B" w:rsidRDefault="00BD1E01" w:rsidP="000670BA">
      <w:pPr>
        <w:pStyle w:val="GSBodyParawithnumb"/>
        <w:keepNext/>
        <w:widowControl w:val="0"/>
        <w:numPr>
          <w:ilvl w:val="0"/>
          <w:numId w:val="6"/>
        </w:numPr>
        <w:spacing w:line="360" w:lineRule="auto"/>
        <w:ind w:left="714" w:hanging="357"/>
        <w:jc w:val="both"/>
      </w:pPr>
      <w:r w:rsidRPr="00222E7B">
        <w:rPr>
          <w:b/>
        </w:rPr>
        <w:t>Option 1:</w:t>
      </w:r>
      <w:r w:rsidRPr="00222E7B">
        <w:t xml:space="preserve"> replace the current 60 and 40 Working Day values in the DCUSA with new values. In this legal text the </w:t>
      </w:r>
      <w:r w:rsidR="005419A1">
        <w:t>6</w:t>
      </w:r>
      <w:r w:rsidRPr="00222E7B">
        <w:t xml:space="preserve">0 and </w:t>
      </w:r>
      <w:r w:rsidR="005419A1">
        <w:t>4</w:t>
      </w:r>
      <w:r w:rsidRPr="00222E7B">
        <w:t>0 Working Day values have been placed in square brackets and would be replaced by alternative values to be determined</w:t>
      </w:r>
      <w:r w:rsidR="001D4F0A">
        <w:t xml:space="preserve"> by the responses received from the consultation</w:t>
      </w:r>
      <w:r w:rsidR="005419A1">
        <w:t xml:space="preserve">. </w:t>
      </w:r>
      <w:r w:rsidR="00817E28">
        <w:t xml:space="preserve">However the Working Group noted that, </w:t>
      </w:r>
      <w:r w:rsidRPr="00222E7B">
        <w:t>based on the analysis above</w:t>
      </w:r>
      <w:r w:rsidR="00817E28">
        <w:t>,</w:t>
      </w:r>
      <w:r w:rsidRPr="00222E7B">
        <w:t xml:space="preserve"> replacing the </w:t>
      </w:r>
      <w:r w:rsidR="00D95470">
        <w:t xml:space="preserve">initial </w:t>
      </w:r>
      <w:r w:rsidR="00817E28">
        <w:t>60 Working Day</w:t>
      </w:r>
      <w:r w:rsidRPr="00222E7B">
        <w:t xml:space="preserve"> value with the average number of Working Days </w:t>
      </w:r>
      <w:r w:rsidR="00817E28">
        <w:t xml:space="preserve">taken (144 Working Days) </w:t>
      </w:r>
      <w:r w:rsidRPr="00222E7B">
        <w:t>would almost align with the</w:t>
      </w:r>
      <w:r w:rsidR="00D95470">
        <w:t xml:space="preserve"> equivalent</w:t>
      </w:r>
      <w:r w:rsidRPr="00222E7B">
        <w:t xml:space="preserve"> BSC </w:t>
      </w:r>
      <w:r w:rsidR="00817E28">
        <w:t xml:space="preserve">period, </w:t>
      </w:r>
      <w:r w:rsidRPr="00222E7B">
        <w:t xml:space="preserve">which can be up to six months. </w:t>
      </w:r>
    </w:p>
    <w:p w:rsidR="00BD1E01" w:rsidRPr="00222E7B" w:rsidRDefault="00BD1E01" w:rsidP="000670BA">
      <w:pPr>
        <w:pStyle w:val="GSBodyParawithnumb"/>
        <w:keepNext/>
        <w:widowControl w:val="0"/>
        <w:numPr>
          <w:ilvl w:val="0"/>
          <w:numId w:val="6"/>
        </w:numPr>
        <w:spacing w:line="360" w:lineRule="auto"/>
        <w:ind w:left="714" w:hanging="357"/>
        <w:jc w:val="both"/>
      </w:pPr>
      <w:r w:rsidRPr="00222E7B">
        <w:rPr>
          <w:b/>
        </w:rPr>
        <w:t>Option 2:</w:t>
      </w:r>
      <w:r w:rsidRPr="00222E7B">
        <w:t xml:space="preserve"> the Panel ask each Working Group to recommend proposed timescales following the first Working Group meeting, apart from urgent changes where a timetable would be determined at the initial assessment stage by the DCUSA Panel. The DCUSA legal text would permit the </w:t>
      </w:r>
      <w:r w:rsidR="001D4F0A">
        <w:t xml:space="preserve">DCUSA </w:t>
      </w:r>
      <w:r w:rsidRPr="00222E7B">
        <w:t>Panel to choose a timescale based on the Working Group recommendation, i.e. there would no longer be an ‘up to’ fixed value within the DCUSA. This option however would retain the extensions to review period by successive periods of up to 40 Working Days once the expected timescale had been reached.</w:t>
      </w:r>
    </w:p>
    <w:p w:rsidR="00BD1E01" w:rsidRPr="00222E7B" w:rsidRDefault="00BD1E01" w:rsidP="000670BA">
      <w:pPr>
        <w:pStyle w:val="GSBodyParawithnumb"/>
        <w:keepNext/>
        <w:widowControl w:val="0"/>
        <w:numPr>
          <w:ilvl w:val="0"/>
          <w:numId w:val="6"/>
        </w:numPr>
        <w:spacing w:line="360" w:lineRule="auto"/>
        <w:ind w:left="714" w:hanging="357"/>
        <w:jc w:val="both"/>
      </w:pPr>
      <w:r w:rsidRPr="00222E7B">
        <w:rPr>
          <w:b/>
        </w:rPr>
        <w:lastRenderedPageBreak/>
        <w:t>Option 3:</w:t>
      </w:r>
      <w:r w:rsidRPr="00222E7B">
        <w:t xml:space="preserve"> the initial assessment period remains at up to 60 Working Days but when the Working Group returns to the</w:t>
      </w:r>
      <w:r w:rsidR="001D4F0A">
        <w:t xml:space="preserve"> DCUSA</w:t>
      </w:r>
      <w:r w:rsidRPr="00222E7B">
        <w:t xml:space="preserve"> Panel to ask for an extension it will recommend to the </w:t>
      </w:r>
      <w:r w:rsidR="001D4F0A">
        <w:t xml:space="preserve">DCUSA </w:t>
      </w:r>
      <w:r w:rsidRPr="00222E7B">
        <w:t xml:space="preserve">Panel how much additional time is required for the assessment process, i.e. the up to 40 Working Day value would be replaced by a variable value chosen by the </w:t>
      </w:r>
      <w:r w:rsidR="001D4F0A">
        <w:t xml:space="preserve">DCUSA </w:t>
      </w:r>
      <w:r w:rsidRPr="00222E7B">
        <w:t>Panel taking into account the Working Group recommendation. Under this option, the initial up to 60 Working Day period would remain in the DCUSA but there would no longer be a</w:t>
      </w:r>
      <w:r w:rsidR="001D4F0A">
        <w:t>n ‘up to’</w:t>
      </w:r>
      <w:r w:rsidRPr="00222E7B">
        <w:t xml:space="preserve"> maximum extension period/s. </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0"/>
        </w:rPr>
      </w:pPr>
      <w:r w:rsidRPr="00222E7B">
        <w:rPr>
          <w:rFonts w:ascii="Calibri" w:hAnsi="Calibri"/>
          <w:sz w:val="22"/>
          <w:szCs w:val="20"/>
        </w:rPr>
        <w:t>The Working Group also discussed a fourth potential option under which the assessment timescales would vary depending on which section of the DCUSA was being changed. For example, charging methodology changes would have a longer assessment timescale than general changes. However, the</w:t>
      </w:r>
      <w:r w:rsidR="00EA74CC">
        <w:rPr>
          <w:rFonts w:ascii="Calibri" w:hAnsi="Calibri"/>
          <w:sz w:val="22"/>
          <w:szCs w:val="20"/>
        </w:rPr>
        <w:t xml:space="preserve"> Working</w:t>
      </w:r>
      <w:r w:rsidRPr="00222E7B">
        <w:rPr>
          <w:rFonts w:ascii="Calibri" w:hAnsi="Calibri"/>
          <w:sz w:val="22"/>
          <w:szCs w:val="20"/>
        </w:rPr>
        <w:t xml:space="preserve"> </w:t>
      </w:r>
      <w:r w:rsidR="00D95470">
        <w:rPr>
          <w:rFonts w:ascii="Calibri" w:hAnsi="Calibri"/>
          <w:sz w:val="22"/>
          <w:szCs w:val="20"/>
        </w:rPr>
        <w:t>G</w:t>
      </w:r>
      <w:r w:rsidRPr="00222E7B">
        <w:rPr>
          <w:rFonts w:ascii="Calibri" w:hAnsi="Calibri"/>
          <w:sz w:val="22"/>
          <w:szCs w:val="20"/>
        </w:rPr>
        <w:t xml:space="preserve">roup noted that the length of time to progress a change is not necessarily related to the area of the Code that it impacts and as the periods shown are the maximums, the </w:t>
      </w:r>
      <w:r w:rsidR="00EA74CC">
        <w:rPr>
          <w:rFonts w:ascii="Calibri" w:hAnsi="Calibri"/>
          <w:sz w:val="22"/>
          <w:szCs w:val="20"/>
        </w:rPr>
        <w:t xml:space="preserve">DCUSA </w:t>
      </w:r>
      <w:r w:rsidRPr="00222E7B">
        <w:rPr>
          <w:rFonts w:ascii="Calibri" w:hAnsi="Calibri"/>
          <w:sz w:val="22"/>
          <w:szCs w:val="20"/>
        </w:rPr>
        <w:t>Panel may still allocate a shorter timescale where appropriate for each of the options. The Working Group therefore felt that this was not an appropriate option to take forward.</w:t>
      </w:r>
    </w:p>
    <w:p w:rsidR="00BD1E01" w:rsidRPr="00222E7B" w:rsidRDefault="00BD1E01" w:rsidP="0096329C">
      <w:pPr>
        <w:pStyle w:val="Heading1"/>
        <w:widowControl w:val="0"/>
        <w:numPr>
          <w:ilvl w:val="0"/>
          <w:numId w:val="0"/>
        </w:numPr>
        <w:spacing w:line="360" w:lineRule="auto"/>
        <w:ind w:left="432"/>
        <w:rPr>
          <w:rFonts w:ascii="Calibri" w:hAnsi="Calibri"/>
          <w:b/>
          <w:sz w:val="22"/>
          <w:szCs w:val="20"/>
          <w:u w:val="single"/>
        </w:rPr>
      </w:pPr>
      <w:r w:rsidRPr="00222E7B">
        <w:rPr>
          <w:rFonts w:ascii="Calibri" w:hAnsi="Calibri"/>
          <w:b/>
          <w:sz w:val="22"/>
          <w:szCs w:val="20"/>
          <w:u w:val="single"/>
        </w:rPr>
        <w:t>Information Provided to the DCUSA Panel</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0"/>
        </w:rPr>
      </w:pPr>
      <w:r w:rsidRPr="00222E7B">
        <w:rPr>
          <w:rFonts w:ascii="Calibri" w:hAnsi="Calibri"/>
          <w:sz w:val="22"/>
          <w:szCs w:val="20"/>
        </w:rPr>
        <w:t xml:space="preserve">The Working Group noted that at each DCUSA Panel meeting extensions are requested as part of the Change Register paper prepared by the Secretariat. </w:t>
      </w:r>
    </w:p>
    <w:p w:rsidR="00BD1E01" w:rsidRPr="00222E7B" w:rsidRDefault="00BD1E01" w:rsidP="0096329C">
      <w:pPr>
        <w:pStyle w:val="Heading2"/>
        <w:widowControl w:val="0"/>
        <w:tabs>
          <w:tab w:val="clear" w:pos="576"/>
          <w:tab w:val="num" w:pos="718"/>
          <w:tab w:val="num" w:pos="859"/>
        </w:tabs>
        <w:spacing w:line="360" w:lineRule="auto"/>
        <w:ind w:left="567" w:hanging="567"/>
        <w:jc w:val="both"/>
        <w:rPr>
          <w:rFonts w:ascii="Calibri" w:hAnsi="Calibri"/>
          <w:sz w:val="22"/>
          <w:szCs w:val="20"/>
        </w:rPr>
      </w:pPr>
      <w:r w:rsidRPr="00222E7B">
        <w:rPr>
          <w:rFonts w:ascii="Calibri" w:hAnsi="Calibri"/>
          <w:sz w:val="22"/>
          <w:szCs w:val="20"/>
        </w:rPr>
        <w:t xml:space="preserve">Each month, as part of the Change Register Paper, the Secretariat provides the Panel with a brief update on the status of each of the CPs that require an extension. The Working Group noted that this status update was inconsistent with the requirements set out in the standard DCUSA Working Group terms of reference, which state that a clear justification for the request and a timetable for the progression of the CP should be provided. </w:t>
      </w:r>
    </w:p>
    <w:p w:rsidR="00BD1E01" w:rsidRPr="00222E7B" w:rsidRDefault="00BD1E01" w:rsidP="0096329C">
      <w:pPr>
        <w:keepNext/>
        <w:widowControl w:val="0"/>
        <w:ind w:firstLine="567"/>
        <w:rPr>
          <w:rFonts w:ascii="Calibri" w:hAnsi="Calibri"/>
          <w:b/>
          <w:sz w:val="22"/>
        </w:rPr>
      </w:pPr>
      <w:r w:rsidRPr="00222E7B">
        <w:rPr>
          <w:rFonts w:ascii="Calibri" w:hAnsi="Calibri"/>
          <w:b/>
          <w:sz w:val="22"/>
        </w:rPr>
        <w:t>Extract from standard Terms of Reference</w:t>
      </w:r>
    </w:p>
    <w:p w:rsidR="00BD1E01" w:rsidRPr="00222E7B" w:rsidRDefault="00BD1E01" w:rsidP="0096329C">
      <w:pPr>
        <w:keepNext/>
        <w:widowControl w:val="0"/>
        <w:jc w:val="center"/>
      </w:pPr>
      <w:r w:rsidRPr="00222E7B">
        <w:rPr>
          <w:noProof/>
        </w:rPr>
        <w:lastRenderedPageBreak/>
        <w:drawing>
          <wp:inline distT="0" distB="0" distL="0" distR="0" wp14:anchorId="4BCDA48F" wp14:editId="2B2EE17C">
            <wp:extent cx="5854244" cy="1774540"/>
            <wp:effectExtent l="133350" t="57150" r="127456" b="5426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cstate="print"/>
                    <a:srcRect l="31423" t="31978" r="14062" b="50461"/>
                    <a:stretch/>
                  </pic:blipFill>
                  <pic:spPr bwMode="auto">
                    <a:xfrm>
                      <a:off x="0" y="0"/>
                      <a:ext cx="5854244" cy="17745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pic:spPr>
                </pic:pic>
              </a:graphicData>
            </a:graphic>
          </wp:inline>
        </w:drawing>
      </w:r>
    </w:p>
    <w:p w:rsidR="004A7435" w:rsidRPr="00222E7B" w:rsidRDefault="00630652" w:rsidP="0096329C">
      <w:pPr>
        <w:pStyle w:val="Heading2"/>
        <w:spacing w:line="360" w:lineRule="auto"/>
        <w:ind w:left="567" w:hanging="567"/>
        <w:rPr>
          <w:rFonts w:asciiTheme="minorHAnsi" w:hAnsiTheme="minorHAnsi"/>
          <w:sz w:val="22"/>
        </w:rPr>
      </w:pPr>
      <w:r w:rsidRPr="00222E7B">
        <w:rPr>
          <w:rFonts w:asciiTheme="minorHAnsi" w:hAnsiTheme="minorHAnsi"/>
          <w:sz w:val="22"/>
        </w:rPr>
        <w:t xml:space="preserve">The Working Group developed a consultation document (Attachment </w:t>
      </w:r>
      <w:r w:rsidR="00222E7B" w:rsidRPr="00222E7B">
        <w:rPr>
          <w:rFonts w:asciiTheme="minorHAnsi" w:hAnsiTheme="minorHAnsi"/>
          <w:sz w:val="22"/>
        </w:rPr>
        <w:t>4</w:t>
      </w:r>
      <w:r w:rsidRPr="00222E7B">
        <w:rPr>
          <w:rFonts w:asciiTheme="minorHAnsi" w:hAnsiTheme="minorHAnsi"/>
          <w:sz w:val="22"/>
        </w:rPr>
        <w:t>) to gather information and feedback from market participants</w:t>
      </w:r>
      <w:r w:rsidR="00F862C1">
        <w:rPr>
          <w:rFonts w:asciiTheme="minorHAnsi" w:hAnsiTheme="minorHAnsi"/>
          <w:sz w:val="22"/>
        </w:rPr>
        <w:t xml:space="preserve"> associated with the three options the Working Group developed</w:t>
      </w:r>
      <w:r w:rsidRPr="00222E7B">
        <w:rPr>
          <w:rFonts w:asciiTheme="minorHAnsi" w:hAnsiTheme="minorHAnsi"/>
          <w:sz w:val="22"/>
        </w:rPr>
        <w:t xml:space="preserve">. </w:t>
      </w:r>
    </w:p>
    <w:p w:rsidR="00630652" w:rsidRPr="00222E7B" w:rsidRDefault="00FC53E8"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t>DCP 210</w:t>
      </w:r>
      <w:r w:rsidR="00630652" w:rsidRPr="00222E7B">
        <w:rPr>
          <w:rFonts w:asciiTheme="minorHAnsi" w:hAnsiTheme="minorHAnsi"/>
          <w:b/>
          <w:caps/>
          <w:sz w:val="22"/>
          <w:szCs w:val="20"/>
        </w:rPr>
        <w:t xml:space="preserve"> CONSULTATION</w:t>
      </w:r>
    </w:p>
    <w:p w:rsidR="00630652" w:rsidRPr="00222E7B" w:rsidRDefault="00630652" w:rsidP="0096329C">
      <w:pPr>
        <w:pStyle w:val="Heading2"/>
        <w:widowControl w:val="0"/>
        <w:spacing w:line="360" w:lineRule="auto"/>
        <w:ind w:left="567" w:hanging="567"/>
        <w:rPr>
          <w:rFonts w:asciiTheme="minorHAnsi" w:hAnsiTheme="minorHAnsi"/>
          <w:sz w:val="22"/>
        </w:rPr>
      </w:pPr>
      <w:r w:rsidRPr="00222E7B">
        <w:rPr>
          <w:rFonts w:asciiTheme="minorHAnsi" w:hAnsiTheme="minorHAnsi"/>
          <w:sz w:val="22"/>
        </w:rPr>
        <w:t xml:space="preserve">The </w:t>
      </w:r>
      <w:r w:rsidR="00FC53E8" w:rsidRPr="00222E7B">
        <w:rPr>
          <w:rFonts w:asciiTheme="minorHAnsi" w:hAnsiTheme="minorHAnsi"/>
          <w:sz w:val="22"/>
        </w:rPr>
        <w:t>DCP 210</w:t>
      </w:r>
      <w:r w:rsidRPr="00222E7B">
        <w:rPr>
          <w:rFonts w:asciiTheme="minorHAnsi" w:hAnsiTheme="minorHAnsi"/>
          <w:sz w:val="22"/>
        </w:rPr>
        <w:t xml:space="preserve"> consultation was issued on </w:t>
      </w:r>
      <w:r w:rsidR="00C23E10" w:rsidRPr="000670BA">
        <w:rPr>
          <w:rFonts w:asciiTheme="minorHAnsi" w:hAnsiTheme="minorHAnsi"/>
          <w:sz w:val="22"/>
        </w:rPr>
        <w:t>13 October 2014</w:t>
      </w:r>
      <w:r w:rsidRPr="00222E7B">
        <w:rPr>
          <w:rFonts w:asciiTheme="minorHAnsi" w:hAnsiTheme="minorHAnsi"/>
          <w:sz w:val="22"/>
        </w:rPr>
        <w:t xml:space="preserve"> and there were </w:t>
      </w:r>
      <w:r w:rsidR="00C23E10" w:rsidRPr="00222E7B">
        <w:rPr>
          <w:rFonts w:asciiTheme="minorHAnsi" w:hAnsiTheme="minorHAnsi"/>
          <w:sz w:val="22"/>
        </w:rPr>
        <w:t>eight</w:t>
      </w:r>
      <w:r w:rsidRPr="00222E7B">
        <w:rPr>
          <w:rFonts w:asciiTheme="minorHAnsi" w:hAnsiTheme="minorHAnsi"/>
          <w:sz w:val="22"/>
        </w:rPr>
        <w:t xml:space="preserve"> responses received. </w:t>
      </w:r>
    </w:p>
    <w:p w:rsidR="00630652" w:rsidRPr="00222E7B" w:rsidRDefault="00630652" w:rsidP="0096329C">
      <w:pPr>
        <w:pStyle w:val="Heading2"/>
        <w:widowControl w:val="0"/>
        <w:spacing w:line="360" w:lineRule="auto"/>
        <w:ind w:left="567" w:hanging="567"/>
        <w:rPr>
          <w:rFonts w:asciiTheme="minorHAnsi" w:hAnsiTheme="minorHAnsi"/>
          <w:sz w:val="22"/>
        </w:rPr>
      </w:pPr>
      <w:r w:rsidRPr="00222E7B">
        <w:rPr>
          <w:rFonts w:asciiTheme="minorHAnsi" w:hAnsiTheme="minorHAnsi"/>
          <w:sz w:val="22"/>
        </w:rPr>
        <w:t>A summary of the responses received, and the Working Group’s conclusions are set out below. The full set of responses and the Working Group’s comme</w:t>
      </w:r>
      <w:r w:rsidR="00222E7B" w:rsidRPr="00222E7B">
        <w:rPr>
          <w:rFonts w:asciiTheme="minorHAnsi" w:hAnsiTheme="minorHAnsi"/>
          <w:sz w:val="22"/>
        </w:rPr>
        <w:t>nts are provided in Attachment 5</w:t>
      </w:r>
      <w:r w:rsidRPr="00222E7B">
        <w:rPr>
          <w:rFonts w:asciiTheme="minorHAnsi" w:hAnsiTheme="minorHAnsi"/>
          <w:sz w:val="22"/>
        </w:rPr>
        <w:t>.</w:t>
      </w:r>
    </w:p>
    <w:p w:rsidR="00630652" w:rsidRPr="00222E7B" w:rsidRDefault="00630652" w:rsidP="0096329C">
      <w:pPr>
        <w:keepNext/>
        <w:rPr>
          <w:rFonts w:asciiTheme="minorHAnsi" w:hAnsiTheme="minorHAnsi"/>
          <w:b/>
          <w:bCs/>
          <w:iCs/>
          <w:sz w:val="22"/>
          <w:u w:val="single"/>
        </w:rPr>
      </w:pPr>
      <w:r w:rsidRPr="00222E7B">
        <w:rPr>
          <w:rFonts w:asciiTheme="minorHAnsi" w:hAnsiTheme="minorHAnsi"/>
          <w:b/>
          <w:sz w:val="22"/>
          <w:u w:val="single"/>
        </w:rPr>
        <w:t>Question 1 - Do you understand the intent of the CP?</w:t>
      </w:r>
    </w:p>
    <w:p w:rsidR="00630652" w:rsidRPr="00222E7B" w:rsidRDefault="00630652" w:rsidP="0096329C">
      <w:pPr>
        <w:pStyle w:val="Heading2"/>
        <w:widowControl w:val="0"/>
        <w:spacing w:line="360" w:lineRule="auto"/>
        <w:ind w:left="567" w:hanging="567"/>
        <w:rPr>
          <w:rFonts w:asciiTheme="minorHAnsi" w:hAnsiTheme="minorHAnsi"/>
          <w:sz w:val="22"/>
        </w:rPr>
      </w:pPr>
      <w:r w:rsidRPr="00222E7B">
        <w:rPr>
          <w:rFonts w:asciiTheme="minorHAnsi" w:hAnsiTheme="minorHAnsi"/>
          <w:sz w:val="22"/>
        </w:rPr>
        <w:t xml:space="preserve">The Working Group noted that </w:t>
      </w:r>
      <w:r w:rsidR="00C23E10" w:rsidRPr="00222E7B">
        <w:rPr>
          <w:rFonts w:asciiTheme="minorHAnsi" w:hAnsiTheme="minorHAnsi"/>
          <w:sz w:val="22"/>
        </w:rPr>
        <w:t xml:space="preserve">all eight respondents understood the intent of the CP. </w:t>
      </w:r>
    </w:p>
    <w:p w:rsidR="00630652" w:rsidRPr="00222E7B" w:rsidRDefault="00630652" w:rsidP="0096329C">
      <w:pPr>
        <w:keepNext/>
        <w:rPr>
          <w:rFonts w:asciiTheme="minorHAnsi" w:hAnsiTheme="minorHAnsi"/>
          <w:b/>
          <w:bCs/>
          <w:iCs/>
          <w:sz w:val="22"/>
          <w:u w:val="single"/>
        </w:rPr>
      </w:pPr>
      <w:r w:rsidRPr="00222E7B">
        <w:rPr>
          <w:rFonts w:asciiTheme="minorHAnsi" w:hAnsiTheme="minorHAnsi"/>
          <w:b/>
          <w:sz w:val="22"/>
          <w:u w:val="single"/>
        </w:rPr>
        <w:t>Question 2 - Are you supportive of the principles established by this proposal?</w:t>
      </w:r>
    </w:p>
    <w:p w:rsidR="00630652" w:rsidRPr="00222E7B" w:rsidRDefault="00C23E10" w:rsidP="0096329C">
      <w:pPr>
        <w:pStyle w:val="Heading2"/>
        <w:widowControl w:val="0"/>
        <w:spacing w:line="360" w:lineRule="auto"/>
        <w:ind w:left="567" w:hanging="567"/>
        <w:rPr>
          <w:rFonts w:asciiTheme="minorHAnsi" w:hAnsiTheme="minorHAnsi"/>
          <w:sz w:val="22"/>
        </w:rPr>
      </w:pPr>
      <w:r w:rsidRPr="00222E7B">
        <w:rPr>
          <w:rFonts w:asciiTheme="minorHAnsi" w:hAnsiTheme="minorHAnsi"/>
          <w:sz w:val="22"/>
        </w:rPr>
        <w:t>All</w:t>
      </w:r>
      <w:r w:rsidR="00630652" w:rsidRPr="00222E7B">
        <w:rPr>
          <w:rFonts w:asciiTheme="minorHAnsi" w:hAnsiTheme="minorHAnsi"/>
          <w:sz w:val="22"/>
        </w:rPr>
        <w:t xml:space="preserve"> of the respondents we</w:t>
      </w:r>
      <w:r w:rsidRPr="00222E7B">
        <w:rPr>
          <w:rFonts w:asciiTheme="minorHAnsi" w:hAnsiTheme="minorHAnsi"/>
          <w:sz w:val="22"/>
        </w:rPr>
        <w:t xml:space="preserve">re supportive of the principles. </w:t>
      </w:r>
    </w:p>
    <w:p w:rsidR="00630652" w:rsidRPr="00222E7B" w:rsidRDefault="00630652" w:rsidP="0096329C">
      <w:pPr>
        <w:keepNext/>
        <w:rPr>
          <w:rFonts w:asciiTheme="minorHAnsi" w:hAnsiTheme="minorHAnsi"/>
          <w:b/>
          <w:bCs/>
          <w:iCs/>
          <w:sz w:val="22"/>
          <w:u w:val="single"/>
        </w:rPr>
      </w:pPr>
      <w:r w:rsidRPr="00222E7B">
        <w:rPr>
          <w:rFonts w:asciiTheme="minorHAnsi" w:hAnsiTheme="minorHAnsi"/>
          <w:b/>
          <w:sz w:val="22"/>
          <w:u w:val="single"/>
        </w:rPr>
        <w:t xml:space="preserve">Question 3 </w:t>
      </w:r>
      <w:r w:rsidR="00C23E10" w:rsidRPr="00222E7B">
        <w:rPr>
          <w:rFonts w:asciiTheme="minorHAnsi" w:hAnsiTheme="minorHAnsi"/>
          <w:b/>
          <w:sz w:val="22"/>
          <w:u w:val="single"/>
        </w:rPr>
        <w:t>– Do you believe that there should be a maximum defined assessment period</w:t>
      </w:r>
      <w:r w:rsidRPr="00222E7B">
        <w:rPr>
          <w:rFonts w:asciiTheme="minorHAnsi" w:hAnsiTheme="minorHAnsi"/>
          <w:b/>
          <w:sz w:val="22"/>
          <w:u w:val="single"/>
        </w:rPr>
        <w:t xml:space="preserve"> </w:t>
      </w:r>
      <w:r w:rsidR="00F7538D" w:rsidRPr="00222E7B">
        <w:rPr>
          <w:rFonts w:asciiTheme="minorHAnsi" w:hAnsiTheme="minorHAnsi"/>
          <w:b/>
          <w:sz w:val="22"/>
          <w:u w:val="single"/>
        </w:rPr>
        <w:t>timescale within the DCUSA, or should the assessment period by the Panel?</w:t>
      </w:r>
    </w:p>
    <w:p w:rsidR="00271372" w:rsidRPr="00222E7B" w:rsidRDefault="00630652"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sz w:val="22"/>
          <w:szCs w:val="22"/>
        </w:rPr>
        <w:t xml:space="preserve">The Working Group noted that </w:t>
      </w:r>
      <w:r w:rsidR="00F7538D" w:rsidRPr="00222E7B">
        <w:rPr>
          <w:rFonts w:asciiTheme="minorHAnsi" w:hAnsiTheme="minorHAnsi" w:cstheme="minorHAnsi"/>
          <w:sz w:val="22"/>
          <w:szCs w:val="22"/>
        </w:rPr>
        <w:t xml:space="preserve">five of the respondents preferred an assessment period </w:t>
      </w:r>
      <w:r w:rsidR="00D95470">
        <w:rPr>
          <w:rFonts w:asciiTheme="minorHAnsi" w:hAnsiTheme="minorHAnsi" w:cstheme="minorHAnsi"/>
          <w:sz w:val="22"/>
          <w:szCs w:val="22"/>
        </w:rPr>
        <w:t xml:space="preserve">set </w:t>
      </w:r>
      <w:r w:rsidR="00F7538D" w:rsidRPr="00222E7B">
        <w:rPr>
          <w:rFonts w:asciiTheme="minorHAnsi" w:hAnsiTheme="minorHAnsi" w:cstheme="minorHAnsi"/>
          <w:sz w:val="22"/>
          <w:szCs w:val="22"/>
        </w:rPr>
        <w:t xml:space="preserve">by the </w:t>
      </w:r>
      <w:r w:rsidR="00F862C1">
        <w:rPr>
          <w:rFonts w:asciiTheme="minorHAnsi" w:hAnsiTheme="minorHAnsi" w:cstheme="minorHAnsi"/>
          <w:sz w:val="22"/>
          <w:szCs w:val="22"/>
        </w:rPr>
        <w:t xml:space="preserve">DCUSA </w:t>
      </w:r>
      <w:r w:rsidR="00F7538D" w:rsidRPr="00222E7B">
        <w:rPr>
          <w:rFonts w:asciiTheme="minorHAnsi" w:hAnsiTheme="minorHAnsi" w:cstheme="minorHAnsi"/>
          <w:sz w:val="22"/>
          <w:szCs w:val="22"/>
        </w:rPr>
        <w:t>Panel</w:t>
      </w:r>
      <w:r w:rsidR="0007536C">
        <w:rPr>
          <w:rFonts w:asciiTheme="minorHAnsi" w:hAnsiTheme="minorHAnsi" w:cstheme="minorHAnsi"/>
          <w:sz w:val="22"/>
          <w:szCs w:val="22"/>
        </w:rPr>
        <w:t xml:space="preserve"> with no </w:t>
      </w:r>
      <w:r w:rsidR="00E40E1C">
        <w:rPr>
          <w:rFonts w:asciiTheme="minorHAnsi" w:hAnsiTheme="minorHAnsi" w:cstheme="minorHAnsi"/>
          <w:sz w:val="22"/>
          <w:szCs w:val="22"/>
        </w:rPr>
        <w:t>pre-</w:t>
      </w:r>
      <w:r w:rsidR="0007536C">
        <w:rPr>
          <w:rFonts w:asciiTheme="minorHAnsi" w:hAnsiTheme="minorHAnsi" w:cstheme="minorHAnsi"/>
          <w:sz w:val="22"/>
          <w:szCs w:val="22"/>
        </w:rPr>
        <w:t>defined timescale</w:t>
      </w:r>
      <w:r w:rsidR="00F7538D" w:rsidRPr="00222E7B">
        <w:rPr>
          <w:rFonts w:asciiTheme="minorHAnsi" w:hAnsiTheme="minorHAnsi" w:cstheme="minorHAnsi"/>
          <w:sz w:val="22"/>
          <w:szCs w:val="22"/>
        </w:rPr>
        <w:t xml:space="preserve">; two preferred a maximum defined assessment period timescale; and one respondent gave an inconclusive response. </w:t>
      </w:r>
      <w:r w:rsidR="00271372" w:rsidRPr="00222E7B">
        <w:rPr>
          <w:rFonts w:asciiTheme="minorHAnsi" w:hAnsiTheme="minorHAnsi" w:cstheme="minorHAnsi"/>
          <w:sz w:val="22"/>
          <w:szCs w:val="22"/>
        </w:rPr>
        <w:t xml:space="preserve">Overall the responses </w:t>
      </w:r>
      <w:r w:rsidR="00271372" w:rsidRPr="00222E7B">
        <w:rPr>
          <w:rFonts w:asciiTheme="minorHAnsi" w:hAnsiTheme="minorHAnsi" w:cstheme="minorHAnsi"/>
          <w:color w:val="000000"/>
          <w:sz w:val="22"/>
          <w:szCs w:val="22"/>
        </w:rPr>
        <w:t>do not support a defined end date but rather extensions based on timetables submitted by the Working Groups</w:t>
      </w:r>
      <w:r w:rsidR="00F862C1">
        <w:rPr>
          <w:rFonts w:asciiTheme="minorHAnsi" w:hAnsiTheme="minorHAnsi" w:cstheme="minorHAnsi"/>
          <w:color w:val="000000"/>
          <w:sz w:val="22"/>
          <w:szCs w:val="22"/>
        </w:rPr>
        <w:t xml:space="preserve"> associated with each CP</w:t>
      </w:r>
      <w:r w:rsidR="00271372" w:rsidRPr="00222E7B">
        <w:rPr>
          <w:rFonts w:asciiTheme="minorHAnsi" w:hAnsiTheme="minorHAnsi" w:cstheme="minorHAnsi"/>
          <w:color w:val="000000"/>
          <w:sz w:val="22"/>
          <w:szCs w:val="22"/>
        </w:rPr>
        <w:t xml:space="preserve">. </w:t>
      </w:r>
    </w:p>
    <w:p w:rsidR="00271372" w:rsidRPr="00222E7B" w:rsidRDefault="00271372" w:rsidP="0096329C">
      <w:pPr>
        <w:keepNext/>
        <w:rPr>
          <w:rFonts w:asciiTheme="minorHAnsi" w:hAnsiTheme="minorHAnsi" w:cstheme="minorHAnsi"/>
          <w:sz w:val="22"/>
          <w:szCs w:val="22"/>
        </w:rPr>
      </w:pPr>
    </w:p>
    <w:p w:rsidR="00285A87" w:rsidRPr="00222E7B" w:rsidRDefault="00285A87" w:rsidP="0096329C">
      <w:pPr>
        <w:keepNext/>
        <w:rPr>
          <w:rFonts w:asciiTheme="minorHAnsi" w:hAnsiTheme="minorHAnsi" w:cstheme="minorHAnsi"/>
          <w:b/>
          <w:sz w:val="22"/>
          <w:szCs w:val="22"/>
          <w:u w:val="single"/>
        </w:rPr>
      </w:pPr>
      <w:r w:rsidRPr="00222E7B">
        <w:rPr>
          <w:rFonts w:asciiTheme="minorHAnsi" w:hAnsiTheme="minorHAnsi" w:cstheme="minorHAnsi"/>
          <w:b/>
          <w:sz w:val="22"/>
          <w:szCs w:val="22"/>
          <w:u w:val="single"/>
        </w:rPr>
        <w:lastRenderedPageBreak/>
        <w:t>Question 4</w:t>
      </w:r>
      <w:r w:rsidR="00271372" w:rsidRPr="00222E7B">
        <w:rPr>
          <w:rFonts w:asciiTheme="minorHAnsi" w:hAnsiTheme="minorHAnsi" w:cstheme="minorHAnsi"/>
          <w:b/>
          <w:sz w:val="22"/>
          <w:szCs w:val="22"/>
          <w:u w:val="single"/>
        </w:rPr>
        <w:t xml:space="preserve"> - </w:t>
      </w:r>
      <w:r w:rsidRPr="00222E7B">
        <w:rPr>
          <w:rFonts w:asciiTheme="minorHAnsi" w:hAnsiTheme="minorHAnsi" w:cstheme="minorHAnsi"/>
          <w:b/>
          <w:bCs/>
          <w:color w:val="000000"/>
          <w:sz w:val="22"/>
          <w:szCs w:val="22"/>
          <w:u w:val="single"/>
        </w:rPr>
        <w:t>Of the three options identified by the Working Group, do you have a preferred option? Please provide your rationale.</w:t>
      </w:r>
      <w:r w:rsidRPr="00222E7B">
        <w:rPr>
          <w:rFonts w:asciiTheme="minorHAnsi" w:hAnsiTheme="minorHAnsi" w:cstheme="minorHAnsi"/>
          <w:b/>
          <w:bCs/>
          <w:color w:val="000000"/>
          <w:sz w:val="22"/>
          <w:szCs w:val="22"/>
        </w:rPr>
        <w:t xml:space="preserve"> </w:t>
      </w:r>
    </w:p>
    <w:p w:rsidR="00345BF5" w:rsidRPr="00222E7B" w:rsidRDefault="00345BF5"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 xml:space="preserve">The Working Group noted that option three is the option preferred by </w:t>
      </w:r>
      <w:r w:rsidR="00F862C1">
        <w:rPr>
          <w:rFonts w:asciiTheme="minorHAnsi" w:hAnsiTheme="minorHAnsi" w:cstheme="minorHAnsi"/>
          <w:color w:val="000000"/>
          <w:sz w:val="22"/>
          <w:szCs w:val="22"/>
        </w:rPr>
        <w:t xml:space="preserve">the majority of the </w:t>
      </w:r>
      <w:r w:rsidRPr="00222E7B">
        <w:rPr>
          <w:rFonts w:asciiTheme="minorHAnsi" w:hAnsiTheme="minorHAnsi" w:cstheme="minorHAnsi"/>
          <w:color w:val="000000"/>
          <w:sz w:val="22"/>
          <w:szCs w:val="22"/>
        </w:rPr>
        <w:t>consultation respondents</w:t>
      </w:r>
      <w:r w:rsidRPr="00222E7B">
        <w:rPr>
          <w:rFonts w:asciiTheme="minorHAnsi" w:hAnsiTheme="minorHAnsi" w:cstheme="minorHAnsi"/>
          <w:sz w:val="22"/>
          <w:szCs w:val="22"/>
        </w:rPr>
        <w:t xml:space="preserve">. Half of the respondents indicated a preference for Option 3, two respondents preferred option 2; one preferred option 1; and one respondent indicated no preference between option 1 or 2. </w:t>
      </w:r>
    </w:p>
    <w:p w:rsidR="00345BF5" w:rsidRPr="00222E7B" w:rsidRDefault="00345BF5"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 xml:space="preserve">The Working Group agreed to progress option three, subject to variants that arise due to further consultation question responses. </w:t>
      </w:r>
    </w:p>
    <w:p w:rsidR="00345BF5" w:rsidRPr="00222E7B" w:rsidRDefault="00345BF5"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 xml:space="preserve">The Working Group noted that DCP 210 should be part of a set of </w:t>
      </w:r>
      <w:r w:rsidR="00E40E1C">
        <w:rPr>
          <w:rFonts w:asciiTheme="minorHAnsi" w:hAnsiTheme="minorHAnsi" w:cstheme="minorHAnsi"/>
          <w:color w:val="000000"/>
          <w:sz w:val="22"/>
          <w:szCs w:val="22"/>
        </w:rPr>
        <w:t xml:space="preserve">related </w:t>
      </w:r>
      <w:r w:rsidRPr="00222E7B">
        <w:rPr>
          <w:rFonts w:asciiTheme="minorHAnsi" w:hAnsiTheme="minorHAnsi" w:cstheme="minorHAnsi"/>
          <w:color w:val="000000"/>
          <w:sz w:val="22"/>
          <w:szCs w:val="22"/>
        </w:rPr>
        <w:t xml:space="preserve">changes (including updates to the Working Group Terms of Reference and a requirement on Working Groups to produce and work to a defined timetable). </w:t>
      </w:r>
    </w:p>
    <w:p w:rsidR="00D30D7D" w:rsidRPr="00222E7B" w:rsidRDefault="00416C0E" w:rsidP="0096329C">
      <w:pPr>
        <w:keepNext/>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5 </w:t>
      </w:r>
      <w:r w:rsidR="00D30D7D" w:rsidRPr="00222E7B">
        <w:rPr>
          <w:rFonts w:asciiTheme="minorHAnsi" w:hAnsiTheme="minorHAnsi" w:cstheme="minorHAnsi"/>
          <w:b/>
          <w:sz w:val="22"/>
          <w:szCs w:val="22"/>
          <w:u w:val="single"/>
        </w:rPr>
        <w:t>–</w:t>
      </w:r>
      <w:r w:rsidRPr="00222E7B">
        <w:rPr>
          <w:rFonts w:asciiTheme="minorHAnsi" w:hAnsiTheme="minorHAnsi" w:cstheme="minorHAnsi"/>
          <w:b/>
          <w:sz w:val="22"/>
          <w:szCs w:val="22"/>
          <w:u w:val="single"/>
        </w:rPr>
        <w:t xml:space="preserve"> </w:t>
      </w:r>
      <w:r w:rsidR="00D30D7D" w:rsidRPr="00222E7B">
        <w:rPr>
          <w:rFonts w:asciiTheme="minorHAnsi" w:hAnsiTheme="minorHAnsi" w:cstheme="minorHAnsi"/>
          <w:b/>
          <w:bCs/>
          <w:color w:val="000000"/>
          <w:sz w:val="22"/>
          <w:szCs w:val="22"/>
          <w:u w:val="single"/>
        </w:rPr>
        <w:t>If fixed maximum values are to be included in the DCUSA, what values would you recommend for:</w:t>
      </w:r>
    </w:p>
    <w:p w:rsidR="00416C0E" w:rsidRPr="00222E7B" w:rsidRDefault="00D30D7D" w:rsidP="0096329C">
      <w:pPr>
        <w:pStyle w:val="ListParagraph"/>
        <w:keepNext/>
        <w:numPr>
          <w:ilvl w:val="0"/>
          <w:numId w:val="4"/>
        </w:numPr>
        <w:rPr>
          <w:rFonts w:asciiTheme="minorHAnsi" w:hAnsiTheme="minorHAnsi" w:cstheme="minorHAnsi"/>
          <w:b/>
          <w:sz w:val="22"/>
          <w:szCs w:val="22"/>
          <w:u w:val="single"/>
        </w:rPr>
      </w:pPr>
      <w:r w:rsidRPr="00222E7B">
        <w:rPr>
          <w:rFonts w:asciiTheme="minorHAnsi" w:hAnsiTheme="minorHAnsi" w:cstheme="minorHAnsi"/>
          <w:b/>
          <w:sz w:val="22"/>
          <w:szCs w:val="22"/>
          <w:u w:val="single"/>
        </w:rPr>
        <w:t>The initial assessment period (currently up to 60 Working Days)</w:t>
      </w:r>
    </w:p>
    <w:p w:rsidR="00D30D7D" w:rsidRPr="00222E7B" w:rsidRDefault="00D30D7D" w:rsidP="0096329C">
      <w:pPr>
        <w:pStyle w:val="ListParagraph"/>
        <w:keepNext/>
        <w:numPr>
          <w:ilvl w:val="0"/>
          <w:numId w:val="4"/>
        </w:numPr>
        <w:rPr>
          <w:rFonts w:asciiTheme="minorHAnsi" w:hAnsiTheme="minorHAnsi" w:cstheme="minorHAnsi"/>
          <w:b/>
          <w:sz w:val="22"/>
          <w:szCs w:val="22"/>
          <w:u w:val="single"/>
        </w:rPr>
      </w:pPr>
      <w:r w:rsidRPr="00222E7B">
        <w:rPr>
          <w:rFonts w:asciiTheme="minorHAnsi" w:hAnsiTheme="minorHAnsi" w:cstheme="minorHAnsi"/>
          <w:b/>
          <w:sz w:val="22"/>
          <w:szCs w:val="22"/>
          <w:u w:val="single"/>
        </w:rPr>
        <w:t>The extension period (currently up to 40 Working Days)</w:t>
      </w:r>
    </w:p>
    <w:p w:rsidR="00BF0B49" w:rsidRPr="00222E7B" w:rsidRDefault="00D30D7D" w:rsidP="0096329C">
      <w:pPr>
        <w:keepNext/>
        <w:ind w:left="405"/>
        <w:rPr>
          <w:rFonts w:asciiTheme="minorHAnsi" w:hAnsiTheme="minorHAnsi" w:cstheme="minorHAnsi"/>
          <w:b/>
          <w:sz w:val="22"/>
          <w:szCs w:val="22"/>
          <w:u w:val="single"/>
        </w:rPr>
      </w:pPr>
      <w:r w:rsidRPr="00222E7B">
        <w:rPr>
          <w:rFonts w:asciiTheme="minorHAnsi" w:hAnsiTheme="minorHAnsi" w:cstheme="minorHAnsi"/>
          <w:b/>
          <w:sz w:val="22"/>
          <w:szCs w:val="22"/>
          <w:u w:val="single"/>
        </w:rPr>
        <w:t xml:space="preserve">Please provide your rationale. </w:t>
      </w:r>
    </w:p>
    <w:p w:rsidR="002A6015" w:rsidRDefault="00D30D7D"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w:t>
      </w:r>
      <w:r w:rsidR="00F7094F" w:rsidRPr="00222E7B">
        <w:rPr>
          <w:rFonts w:asciiTheme="minorHAnsi" w:hAnsiTheme="minorHAnsi" w:cstheme="minorHAnsi"/>
          <w:color w:val="000000"/>
          <w:sz w:val="22"/>
          <w:szCs w:val="22"/>
        </w:rPr>
        <w:t>that in respect to the initial assessment period</w:t>
      </w:r>
      <w:r w:rsidR="002A6015">
        <w:rPr>
          <w:rFonts w:asciiTheme="minorHAnsi" w:hAnsiTheme="minorHAnsi" w:cstheme="minorHAnsi"/>
          <w:color w:val="000000"/>
          <w:sz w:val="22"/>
          <w:szCs w:val="22"/>
        </w:rPr>
        <w:t>,</w:t>
      </w:r>
      <w:r w:rsidR="00F7094F" w:rsidRPr="00222E7B">
        <w:rPr>
          <w:rFonts w:asciiTheme="minorHAnsi" w:hAnsiTheme="minorHAnsi" w:cstheme="minorHAnsi"/>
          <w:color w:val="000000"/>
          <w:sz w:val="22"/>
          <w:szCs w:val="22"/>
        </w:rPr>
        <w:t xml:space="preserve"> five respondents felt that it should be longer than at present</w:t>
      </w:r>
      <w:r w:rsidR="002A6015">
        <w:rPr>
          <w:rFonts w:asciiTheme="minorHAnsi" w:hAnsiTheme="minorHAnsi" w:cstheme="minorHAnsi"/>
          <w:color w:val="000000"/>
          <w:sz w:val="22"/>
          <w:szCs w:val="22"/>
        </w:rPr>
        <w:t>. Of these five respondents:</w:t>
      </w:r>
    </w:p>
    <w:p w:rsidR="002A6015" w:rsidRDefault="00F7094F" w:rsidP="0096329C">
      <w:pPr>
        <w:pStyle w:val="Heading2"/>
        <w:widowControl w:val="0"/>
        <w:numPr>
          <w:ilvl w:val="0"/>
          <w:numId w:val="7"/>
        </w:numPr>
        <w:spacing w:line="360" w:lineRule="auto"/>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two </w:t>
      </w:r>
      <w:r w:rsidR="002A6015">
        <w:rPr>
          <w:rFonts w:asciiTheme="minorHAnsi" w:hAnsiTheme="minorHAnsi" w:cstheme="minorHAnsi"/>
          <w:color w:val="000000"/>
          <w:sz w:val="22"/>
          <w:szCs w:val="22"/>
        </w:rPr>
        <w:t>expressed</w:t>
      </w:r>
      <w:r w:rsidRPr="00222E7B">
        <w:rPr>
          <w:rFonts w:asciiTheme="minorHAnsi" w:hAnsiTheme="minorHAnsi" w:cstheme="minorHAnsi"/>
          <w:color w:val="000000"/>
          <w:sz w:val="22"/>
          <w:szCs w:val="22"/>
        </w:rPr>
        <w:t xml:space="preserve"> a preference for </w:t>
      </w:r>
      <w:r w:rsidR="002A6015">
        <w:rPr>
          <w:rFonts w:asciiTheme="minorHAnsi" w:hAnsiTheme="minorHAnsi" w:cstheme="minorHAnsi"/>
          <w:color w:val="000000"/>
          <w:sz w:val="22"/>
          <w:szCs w:val="22"/>
        </w:rPr>
        <w:t xml:space="preserve">setting the initial assessment period </w:t>
      </w:r>
      <w:r w:rsidR="00DE05C2">
        <w:rPr>
          <w:rFonts w:asciiTheme="minorHAnsi" w:hAnsiTheme="minorHAnsi" w:cstheme="minorHAnsi"/>
          <w:color w:val="000000"/>
          <w:sz w:val="22"/>
          <w:szCs w:val="22"/>
        </w:rPr>
        <w:t xml:space="preserve">at </w:t>
      </w:r>
      <w:r w:rsidR="002A6015">
        <w:rPr>
          <w:rFonts w:asciiTheme="minorHAnsi" w:hAnsiTheme="minorHAnsi" w:cstheme="minorHAnsi"/>
          <w:color w:val="000000"/>
          <w:sz w:val="22"/>
          <w:szCs w:val="22"/>
        </w:rPr>
        <w:t>up to</w:t>
      </w:r>
      <w:ins w:id="3" w:author="Katherine Rushton" w:date="2015-01-08T10:40:00Z">
        <w:r w:rsidR="00133F28">
          <w:rPr>
            <w:rFonts w:asciiTheme="minorHAnsi" w:hAnsiTheme="minorHAnsi" w:cstheme="minorHAnsi"/>
            <w:color w:val="000000"/>
            <w:sz w:val="22"/>
            <w:szCs w:val="22"/>
          </w:rPr>
          <w:t xml:space="preserve"> </w:t>
        </w:r>
      </w:ins>
      <w:r w:rsidRPr="00222E7B">
        <w:rPr>
          <w:rFonts w:asciiTheme="minorHAnsi" w:hAnsiTheme="minorHAnsi" w:cstheme="minorHAnsi"/>
          <w:color w:val="000000"/>
          <w:sz w:val="22"/>
          <w:szCs w:val="22"/>
        </w:rPr>
        <w:t xml:space="preserve">120 </w:t>
      </w:r>
      <w:r w:rsidR="00DE05C2">
        <w:rPr>
          <w:rFonts w:asciiTheme="minorHAnsi" w:hAnsiTheme="minorHAnsi" w:cstheme="minorHAnsi"/>
          <w:color w:val="000000"/>
          <w:sz w:val="22"/>
          <w:szCs w:val="22"/>
        </w:rPr>
        <w:t>W</w:t>
      </w:r>
      <w:r w:rsidRPr="00222E7B">
        <w:rPr>
          <w:rFonts w:asciiTheme="minorHAnsi" w:hAnsiTheme="minorHAnsi" w:cstheme="minorHAnsi"/>
          <w:color w:val="000000"/>
          <w:sz w:val="22"/>
          <w:szCs w:val="22"/>
        </w:rPr>
        <w:t xml:space="preserve">orking </w:t>
      </w:r>
      <w:r w:rsidR="00DE05C2">
        <w:rPr>
          <w:rFonts w:asciiTheme="minorHAnsi" w:hAnsiTheme="minorHAnsi" w:cstheme="minorHAnsi"/>
          <w:color w:val="000000"/>
          <w:sz w:val="22"/>
          <w:szCs w:val="22"/>
        </w:rPr>
        <w:t>D</w:t>
      </w:r>
      <w:r w:rsidRPr="00222E7B">
        <w:rPr>
          <w:rFonts w:asciiTheme="minorHAnsi" w:hAnsiTheme="minorHAnsi" w:cstheme="minorHAnsi"/>
          <w:color w:val="000000"/>
          <w:sz w:val="22"/>
          <w:szCs w:val="22"/>
        </w:rPr>
        <w:t xml:space="preserve">ays; </w:t>
      </w:r>
    </w:p>
    <w:p w:rsidR="002A6015" w:rsidRDefault="00F7094F" w:rsidP="0096329C">
      <w:pPr>
        <w:pStyle w:val="Heading2"/>
        <w:widowControl w:val="0"/>
        <w:numPr>
          <w:ilvl w:val="0"/>
          <w:numId w:val="7"/>
        </w:numPr>
        <w:spacing w:line="360" w:lineRule="auto"/>
        <w:rPr>
          <w:rFonts w:asciiTheme="minorHAnsi" w:hAnsiTheme="minorHAnsi" w:cstheme="minorHAnsi"/>
          <w:color w:val="000000"/>
          <w:sz w:val="22"/>
          <w:szCs w:val="22"/>
        </w:rPr>
      </w:pPr>
      <w:r w:rsidRPr="002A6015">
        <w:rPr>
          <w:rFonts w:asciiTheme="minorHAnsi" w:hAnsiTheme="minorHAnsi" w:cstheme="minorHAnsi"/>
          <w:color w:val="000000"/>
          <w:sz w:val="22"/>
          <w:szCs w:val="22"/>
        </w:rPr>
        <w:t xml:space="preserve">two </w:t>
      </w:r>
      <w:r w:rsidR="002A6015" w:rsidRPr="002A6015">
        <w:rPr>
          <w:rFonts w:asciiTheme="minorHAnsi" w:hAnsiTheme="minorHAnsi" w:cstheme="minorHAnsi"/>
          <w:color w:val="000000"/>
          <w:sz w:val="22"/>
          <w:szCs w:val="22"/>
        </w:rPr>
        <w:t>preferred</w:t>
      </w:r>
      <w:r w:rsidRPr="002A6015">
        <w:rPr>
          <w:rFonts w:asciiTheme="minorHAnsi" w:hAnsiTheme="minorHAnsi" w:cstheme="minorHAnsi"/>
          <w:color w:val="000000"/>
          <w:sz w:val="22"/>
          <w:szCs w:val="22"/>
        </w:rPr>
        <w:t xml:space="preserve"> for the </w:t>
      </w:r>
      <w:r w:rsidR="00DE05C2">
        <w:rPr>
          <w:rFonts w:asciiTheme="minorHAnsi" w:hAnsiTheme="minorHAnsi" w:cstheme="minorHAnsi"/>
          <w:color w:val="000000"/>
          <w:sz w:val="22"/>
          <w:szCs w:val="22"/>
        </w:rPr>
        <w:t xml:space="preserve">period to be set with reference to the </w:t>
      </w:r>
      <w:r w:rsidRPr="002A6015">
        <w:rPr>
          <w:rFonts w:asciiTheme="minorHAnsi" w:hAnsiTheme="minorHAnsi" w:cstheme="minorHAnsi"/>
          <w:color w:val="000000"/>
          <w:sz w:val="22"/>
          <w:szCs w:val="22"/>
        </w:rPr>
        <w:t>average time to progress a CP</w:t>
      </w:r>
      <w:r w:rsidR="002A6015">
        <w:rPr>
          <w:rFonts w:asciiTheme="minorHAnsi" w:hAnsiTheme="minorHAnsi" w:cstheme="minorHAnsi"/>
          <w:color w:val="000000"/>
          <w:sz w:val="22"/>
          <w:szCs w:val="22"/>
        </w:rPr>
        <w:t xml:space="preserve"> based on </w:t>
      </w:r>
      <w:r w:rsidR="00DE05C2">
        <w:rPr>
          <w:rFonts w:asciiTheme="minorHAnsi" w:hAnsiTheme="minorHAnsi" w:cstheme="minorHAnsi"/>
          <w:color w:val="000000"/>
          <w:sz w:val="22"/>
          <w:szCs w:val="22"/>
        </w:rPr>
        <w:t xml:space="preserve">the </w:t>
      </w:r>
      <w:r w:rsidR="002A6015">
        <w:rPr>
          <w:rFonts w:asciiTheme="minorHAnsi" w:hAnsiTheme="minorHAnsi" w:cstheme="minorHAnsi"/>
          <w:color w:val="000000"/>
          <w:sz w:val="22"/>
          <w:szCs w:val="22"/>
        </w:rPr>
        <w:t>historic data</w:t>
      </w:r>
      <w:r w:rsidRPr="002A6015">
        <w:rPr>
          <w:rFonts w:asciiTheme="minorHAnsi" w:hAnsiTheme="minorHAnsi" w:cstheme="minorHAnsi"/>
          <w:color w:val="000000"/>
          <w:sz w:val="22"/>
          <w:szCs w:val="22"/>
        </w:rPr>
        <w:t xml:space="preserve"> </w:t>
      </w:r>
      <w:r w:rsidR="00DE05C2">
        <w:rPr>
          <w:rFonts w:asciiTheme="minorHAnsi" w:hAnsiTheme="minorHAnsi" w:cstheme="minorHAnsi"/>
          <w:color w:val="000000"/>
          <w:sz w:val="22"/>
          <w:szCs w:val="22"/>
        </w:rPr>
        <w:t>examined by the Group. O</w:t>
      </w:r>
      <w:r w:rsidR="000B1265">
        <w:rPr>
          <w:rFonts w:asciiTheme="minorHAnsi" w:hAnsiTheme="minorHAnsi" w:cstheme="minorHAnsi"/>
          <w:color w:val="000000"/>
          <w:sz w:val="22"/>
          <w:szCs w:val="22"/>
        </w:rPr>
        <w:t>ne respondent stated</w:t>
      </w:r>
      <w:r w:rsidRPr="002A6015">
        <w:rPr>
          <w:rFonts w:asciiTheme="minorHAnsi" w:hAnsiTheme="minorHAnsi" w:cstheme="minorHAnsi"/>
          <w:color w:val="000000"/>
          <w:sz w:val="22"/>
          <w:szCs w:val="22"/>
        </w:rPr>
        <w:t xml:space="preserve"> a preference for </w:t>
      </w:r>
      <w:r w:rsidR="000B1265">
        <w:rPr>
          <w:rFonts w:asciiTheme="minorHAnsi" w:hAnsiTheme="minorHAnsi" w:cstheme="minorHAnsi"/>
          <w:color w:val="000000"/>
          <w:sz w:val="22"/>
          <w:szCs w:val="22"/>
        </w:rPr>
        <w:t xml:space="preserve">a set period of </w:t>
      </w:r>
      <w:r w:rsidRPr="002A6015">
        <w:rPr>
          <w:rFonts w:asciiTheme="minorHAnsi" w:hAnsiTheme="minorHAnsi" w:cstheme="minorHAnsi"/>
          <w:color w:val="000000"/>
          <w:sz w:val="22"/>
          <w:szCs w:val="22"/>
        </w:rPr>
        <w:t xml:space="preserve">144 </w:t>
      </w:r>
      <w:r w:rsidR="004B0DBB">
        <w:rPr>
          <w:rFonts w:asciiTheme="minorHAnsi" w:hAnsiTheme="minorHAnsi" w:cstheme="minorHAnsi"/>
          <w:color w:val="000000"/>
          <w:sz w:val="22"/>
          <w:szCs w:val="22"/>
        </w:rPr>
        <w:t>W</w:t>
      </w:r>
      <w:r w:rsidR="004B0DBB" w:rsidRPr="002A6015">
        <w:rPr>
          <w:rFonts w:asciiTheme="minorHAnsi" w:hAnsiTheme="minorHAnsi" w:cstheme="minorHAnsi"/>
          <w:color w:val="000000"/>
          <w:sz w:val="22"/>
          <w:szCs w:val="22"/>
        </w:rPr>
        <w:t xml:space="preserve">orking </w:t>
      </w:r>
      <w:r w:rsidR="004B0DBB">
        <w:rPr>
          <w:rFonts w:asciiTheme="minorHAnsi" w:hAnsiTheme="minorHAnsi" w:cstheme="minorHAnsi"/>
          <w:color w:val="000000"/>
          <w:sz w:val="22"/>
          <w:szCs w:val="22"/>
        </w:rPr>
        <w:t>D</w:t>
      </w:r>
      <w:r w:rsidR="004B0DBB" w:rsidRPr="002A6015">
        <w:rPr>
          <w:rFonts w:asciiTheme="minorHAnsi" w:hAnsiTheme="minorHAnsi" w:cstheme="minorHAnsi"/>
          <w:color w:val="000000"/>
          <w:sz w:val="22"/>
          <w:szCs w:val="22"/>
        </w:rPr>
        <w:t xml:space="preserve">ays </w:t>
      </w:r>
      <w:r w:rsidRPr="002A6015">
        <w:rPr>
          <w:rFonts w:asciiTheme="minorHAnsi" w:hAnsiTheme="minorHAnsi" w:cstheme="minorHAnsi"/>
          <w:color w:val="000000"/>
          <w:sz w:val="22"/>
          <w:szCs w:val="22"/>
        </w:rPr>
        <w:t xml:space="preserve">and the other for </w:t>
      </w:r>
      <w:r w:rsidR="000B1265">
        <w:rPr>
          <w:rFonts w:asciiTheme="minorHAnsi" w:hAnsiTheme="minorHAnsi" w:cstheme="minorHAnsi"/>
          <w:color w:val="000000"/>
          <w:sz w:val="22"/>
          <w:szCs w:val="22"/>
        </w:rPr>
        <w:t xml:space="preserve">a period based on </w:t>
      </w:r>
      <w:r w:rsidRPr="002A6015">
        <w:rPr>
          <w:rFonts w:asciiTheme="minorHAnsi" w:hAnsiTheme="minorHAnsi" w:cstheme="minorHAnsi"/>
          <w:color w:val="000000"/>
          <w:sz w:val="22"/>
          <w:szCs w:val="22"/>
        </w:rPr>
        <w:t xml:space="preserve">the average time, when outlying values are removed </w:t>
      </w:r>
      <w:r w:rsidR="000B1265">
        <w:rPr>
          <w:rFonts w:asciiTheme="minorHAnsi" w:hAnsiTheme="minorHAnsi" w:cstheme="minorHAnsi"/>
          <w:color w:val="000000"/>
          <w:sz w:val="22"/>
          <w:szCs w:val="22"/>
        </w:rPr>
        <w:t xml:space="preserve">from the data </w:t>
      </w:r>
      <w:r w:rsidRPr="002A6015">
        <w:rPr>
          <w:rFonts w:asciiTheme="minorHAnsi" w:hAnsiTheme="minorHAnsi" w:cstheme="minorHAnsi"/>
          <w:color w:val="000000"/>
          <w:sz w:val="22"/>
          <w:szCs w:val="22"/>
        </w:rPr>
        <w:t xml:space="preserve"> analys</w:t>
      </w:r>
      <w:r w:rsidR="000B1265">
        <w:rPr>
          <w:rFonts w:asciiTheme="minorHAnsi" w:hAnsiTheme="minorHAnsi" w:cstheme="minorHAnsi"/>
          <w:color w:val="000000"/>
          <w:sz w:val="22"/>
          <w:szCs w:val="22"/>
        </w:rPr>
        <w:t>ed by the Group</w:t>
      </w:r>
      <w:r w:rsidRPr="002A6015">
        <w:rPr>
          <w:rFonts w:asciiTheme="minorHAnsi" w:hAnsiTheme="minorHAnsi" w:cstheme="minorHAnsi"/>
          <w:color w:val="000000"/>
          <w:sz w:val="22"/>
          <w:szCs w:val="22"/>
        </w:rPr>
        <w:t xml:space="preserve">; and </w:t>
      </w:r>
    </w:p>
    <w:p w:rsidR="002A6015" w:rsidRDefault="00F7094F" w:rsidP="0096329C">
      <w:pPr>
        <w:pStyle w:val="Heading2"/>
        <w:widowControl w:val="0"/>
        <w:numPr>
          <w:ilvl w:val="0"/>
          <w:numId w:val="7"/>
        </w:numPr>
        <w:spacing w:line="360" w:lineRule="auto"/>
        <w:rPr>
          <w:rFonts w:asciiTheme="minorHAnsi" w:hAnsiTheme="minorHAnsi" w:cstheme="minorHAnsi"/>
          <w:color w:val="000000"/>
          <w:sz w:val="22"/>
          <w:szCs w:val="22"/>
        </w:rPr>
      </w:pPr>
      <w:r w:rsidRPr="002A6015">
        <w:rPr>
          <w:rFonts w:asciiTheme="minorHAnsi" w:hAnsiTheme="minorHAnsi" w:cstheme="minorHAnsi"/>
          <w:color w:val="000000"/>
          <w:sz w:val="22"/>
          <w:szCs w:val="22"/>
        </w:rPr>
        <w:t>one respondent preferr</w:t>
      </w:r>
      <w:r w:rsidR="002A6015">
        <w:rPr>
          <w:rFonts w:asciiTheme="minorHAnsi" w:hAnsiTheme="minorHAnsi" w:cstheme="minorHAnsi"/>
          <w:color w:val="000000"/>
          <w:sz w:val="22"/>
          <w:szCs w:val="22"/>
        </w:rPr>
        <w:t>ed</w:t>
      </w:r>
      <w:r w:rsidRPr="002A6015">
        <w:rPr>
          <w:rFonts w:asciiTheme="minorHAnsi" w:hAnsiTheme="minorHAnsi" w:cstheme="minorHAnsi"/>
          <w:color w:val="000000"/>
          <w:sz w:val="22"/>
          <w:szCs w:val="22"/>
        </w:rPr>
        <w:t xml:space="preserve"> a period of six months. </w:t>
      </w:r>
    </w:p>
    <w:p w:rsidR="00547F7E" w:rsidRPr="002A6015" w:rsidRDefault="00F7094F" w:rsidP="0096329C">
      <w:pPr>
        <w:pStyle w:val="Heading2"/>
        <w:widowControl w:val="0"/>
        <w:spacing w:line="360" w:lineRule="auto"/>
        <w:ind w:left="567" w:hanging="567"/>
        <w:rPr>
          <w:rFonts w:asciiTheme="minorHAnsi" w:hAnsiTheme="minorHAnsi" w:cstheme="minorHAnsi"/>
          <w:color w:val="000000"/>
          <w:sz w:val="22"/>
          <w:szCs w:val="22"/>
        </w:rPr>
      </w:pPr>
      <w:r w:rsidRPr="002A6015">
        <w:rPr>
          <w:rFonts w:asciiTheme="minorHAnsi" w:hAnsiTheme="minorHAnsi" w:cstheme="minorHAnsi"/>
          <w:color w:val="000000"/>
          <w:sz w:val="22"/>
          <w:szCs w:val="22"/>
        </w:rPr>
        <w:t xml:space="preserve">Of the remaining three respondents, </w:t>
      </w:r>
      <w:r w:rsidR="00811137" w:rsidRPr="002A6015">
        <w:rPr>
          <w:rFonts w:asciiTheme="minorHAnsi" w:hAnsiTheme="minorHAnsi" w:cstheme="minorHAnsi"/>
          <w:color w:val="000000"/>
          <w:sz w:val="22"/>
          <w:szCs w:val="22"/>
        </w:rPr>
        <w:t xml:space="preserve">one expressed a preference for </w:t>
      </w:r>
      <w:r w:rsidR="00547F7E" w:rsidRPr="002A6015">
        <w:rPr>
          <w:rFonts w:asciiTheme="minorHAnsi" w:hAnsiTheme="minorHAnsi" w:cstheme="minorHAnsi"/>
          <w:color w:val="000000"/>
          <w:sz w:val="22"/>
          <w:szCs w:val="22"/>
        </w:rPr>
        <w:t xml:space="preserve">the current initial assessment period, one for a fixed period, but did not indicate a </w:t>
      </w:r>
      <w:r w:rsidR="000B1265">
        <w:rPr>
          <w:rFonts w:asciiTheme="minorHAnsi" w:hAnsiTheme="minorHAnsi" w:cstheme="minorHAnsi"/>
          <w:color w:val="000000"/>
          <w:sz w:val="22"/>
          <w:szCs w:val="22"/>
        </w:rPr>
        <w:t xml:space="preserve">preferred </w:t>
      </w:r>
      <w:r w:rsidR="00547F7E" w:rsidRPr="002A6015">
        <w:rPr>
          <w:rFonts w:asciiTheme="minorHAnsi" w:hAnsiTheme="minorHAnsi" w:cstheme="minorHAnsi"/>
          <w:color w:val="000000"/>
          <w:sz w:val="22"/>
          <w:szCs w:val="22"/>
        </w:rPr>
        <w:t xml:space="preserve">time period, and one respondent expressed a preference for timescales being set on a case-by-case </w:t>
      </w:r>
      <w:r w:rsidR="00547F7E" w:rsidRPr="002A6015">
        <w:rPr>
          <w:rFonts w:asciiTheme="minorHAnsi" w:hAnsiTheme="minorHAnsi" w:cstheme="minorHAnsi"/>
          <w:color w:val="000000"/>
          <w:sz w:val="22"/>
          <w:szCs w:val="22"/>
        </w:rPr>
        <w:lastRenderedPageBreak/>
        <w:t>basis.</w:t>
      </w:r>
    </w:p>
    <w:p w:rsidR="00C75465" w:rsidRPr="00222E7B" w:rsidRDefault="00547F7E"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only </w:t>
      </w:r>
      <w:r w:rsidR="00C75465" w:rsidRPr="00222E7B">
        <w:rPr>
          <w:rFonts w:asciiTheme="minorHAnsi" w:hAnsiTheme="minorHAnsi" w:cstheme="minorHAnsi"/>
          <w:color w:val="000000"/>
          <w:sz w:val="22"/>
          <w:szCs w:val="22"/>
        </w:rPr>
        <w:t xml:space="preserve">five </w:t>
      </w:r>
      <w:r w:rsidRPr="00222E7B">
        <w:rPr>
          <w:rFonts w:asciiTheme="minorHAnsi" w:hAnsiTheme="minorHAnsi" w:cstheme="minorHAnsi"/>
          <w:color w:val="000000"/>
          <w:sz w:val="22"/>
          <w:szCs w:val="22"/>
        </w:rPr>
        <w:t xml:space="preserve">respondents expressed </w:t>
      </w:r>
      <w:r w:rsidR="00C75465" w:rsidRPr="00222E7B">
        <w:rPr>
          <w:rFonts w:asciiTheme="minorHAnsi" w:hAnsiTheme="minorHAnsi" w:cstheme="minorHAnsi"/>
          <w:color w:val="000000"/>
          <w:sz w:val="22"/>
          <w:szCs w:val="22"/>
        </w:rPr>
        <w:t>a response on the extension period for a CP.  Two respondents preferred the current extension period; one respondent preferred an extension period of up to 90 Working Days; one preferred no extension period; and one respondent expressed the opinion that the extension period should be determined by the Working Group</w:t>
      </w:r>
      <w:r w:rsidR="002A6015">
        <w:rPr>
          <w:rFonts w:asciiTheme="minorHAnsi" w:hAnsiTheme="minorHAnsi" w:cstheme="minorHAnsi"/>
          <w:color w:val="000000"/>
          <w:sz w:val="22"/>
          <w:szCs w:val="22"/>
        </w:rPr>
        <w:t>.</w:t>
      </w:r>
    </w:p>
    <w:p w:rsidR="00C75465" w:rsidRDefault="00C75465"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agreed with the principle that Working Groups should produce a timeline. It was agreed that this timeline should be defined within the Working Group Terms of Reference. </w:t>
      </w:r>
      <w:r w:rsidR="007B514D">
        <w:rPr>
          <w:rFonts w:asciiTheme="minorHAnsi" w:hAnsiTheme="minorHAnsi" w:cstheme="minorHAnsi"/>
          <w:color w:val="000000"/>
          <w:sz w:val="22"/>
          <w:szCs w:val="22"/>
        </w:rPr>
        <w:t>This timeline can then be presented to the DCUSA Panel to support extension requests.</w:t>
      </w:r>
    </w:p>
    <w:p w:rsidR="00904F14" w:rsidRPr="00222E7B" w:rsidRDefault="00904F14" w:rsidP="0096329C">
      <w:pPr>
        <w:keepNext/>
        <w:rPr>
          <w:rFonts w:asciiTheme="minorHAnsi" w:hAnsiTheme="minorHAnsi" w:cstheme="minorHAnsi"/>
          <w:b/>
          <w:sz w:val="22"/>
          <w:szCs w:val="22"/>
          <w:u w:val="single"/>
        </w:rPr>
      </w:pPr>
      <w:r w:rsidRPr="00222E7B">
        <w:rPr>
          <w:rFonts w:asciiTheme="minorHAnsi" w:hAnsiTheme="minorHAnsi" w:cstheme="minorHAnsi"/>
          <w:b/>
          <w:sz w:val="22"/>
          <w:szCs w:val="22"/>
          <w:u w:val="single"/>
        </w:rPr>
        <w:t xml:space="preserve">Question 6 </w:t>
      </w:r>
      <w:r w:rsidR="00B539AA" w:rsidRPr="00222E7B">
        <w:rPr>
          <w:rFonts w:asciiTheme="minorHAnsi" w:hAnsiTheme="minorHAnsi" w:cstheme="minorHAnsi"/>
          <w:b/>
          <w:sz w:val="22"/>
          <w:szCs w:val="22"/>
          <w:u w:val="single"/>
        </w:rPr>
        <w:t>–</w:t>
      </w:r>
      <w:r w:rsidRPr="00222E7B">
        <w:rPr>
          <w:rFonts w:asciiTheme="minorHAnsi" w:hAnsiTheme="minorHAnsi" w:cstheme="minorHAnsi"/>
          <w:b/>
          <w:sz w:val="22"/>
          <w:szCs w:val="22"/>
          <w:u w:val="single"/>
        </w:rPr>
        <w:t xml:space="preserve"> </w:t>
      </w:r>
      <w:r w:rsidR="00B539AA" w:rsidRPr="00222E7B">
        <w:rPr>
          <w:rFonts w:asciiTheme="minorHAnsi" w:hAnsiTheme="minorHAnsi" w:cstheme="minorHAnsi"/>
          <w:b/>
          <w:bCs/>
          <w:color w:val="000000"/>
          <w:sz w:val="22"/>
          <w:szCs w:val="22"/>
          <w:u w:val="single"/>
        </w:rPr>
        <w:t>Do you have any comments on the proposed legal text for options 1, 2 and 3?</w:t>
      </w:r>
      <w:r w:rsidRPr="00222E7B">
        <w:rPr>
          <w:rFonts w:asciiTheme="minorHAnsi" w:hAnsiTheme="minorHAnsi" w:cstheme="minorHAnsi"/>
          <w:b/>
          <w:bCs/>
          <w:color w:val="000000"/>
          <w:sz w:val="22"/>
          <w:szCs w:val="22"/>
        </w:rPr>
        <w:t xml:space="preserve"> </w:t>
      </w:r>
    </w:p>
    <w:p w:rsidR="00EF68B3" w:rsidRPr="00222E7B" w:rsidRDefault="00904F14"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w:t>
      </w:r>
      <w:r w:rsidR="00B96D21" w:rsidRPr="00222E7B">
        <w:rPr>
          <w:rFonts w:asciiTheme="minorHAnsi" w:hAnsiTheme="minorHAnsi" w:cstheme="minorHAnsi"/>
          <w:color w:val="000000"/>
          <w:sz w:val="22"/>
          <w:szCs w:val="22"/>
        </w:rPr>
        <w:t xml:space="preserve">only two respondents had comments on the legal text. </w:t>
      </w:r>
      <w:r w:rsidRPr="00222E7B">
        <w:rPr>
          <w:rFonts w:asciiTheme="minorHAnsi" w:hAnsiTheme="minorHAnsi" w:cstheme="minorHAnsi"/>
          <w:sz w:val="22"/>
          <w:szCs w:val="22"/>
        </w:rPr>
        <w:t xml:space="preserve"> </w:t>
      </w:r>
      <w:r w:rsidR="00EF68B3" w:rsidRPr="00222E7B">
        <w:rPr>
          <w:rFonts w:asciiTheme="minorHAnsi" w:hAnsiTheme="minorHAnsi" w:cstheme="minorHAnsi"/>
          <w:sz w:val="22"/>
          <w:szCs w:val="22"/>
        </w:rPr>
        <w:t xml:space="preserve">One respondent mentioned that </w:t>
      </w:r>
      <w:r w:rsidR="00EF68B3" w:rsidRPr="00222E7B">
        <w:rPr>
          <w:rFonts w:asciiTheme="minorHAnsi" w:hAnsiTheme="minorHAnsi" w:cstheme="minorHAnsi"/>
          <w:color w:val="000000"/>
          <w:sz w:val="22"/>
          <w:szCs w:val="22"/>
        </w:rPr>
        <w:t xml:space="preserve">Option 3 should include a requirement for the Working Group to request the extension as soon as they know it is required. The other respondent mentioned that Option 2 necessitates further work to the Working Group Terms of Reference and perhaps a change to the </w:t>
      </w:r>
      <w:r w:rsidR="00C3684A">
        <w:rPr>
          <w:rFonts w:asciiTheme="minorHAnsi" w:hAnsiTheme="minorHAnsi" w:cstheme="minorHAnsi"/>
          <w:color w:val="000000"/>
          <w:sz w:val="22"/>
          <w:szCs w:val="22"/>
        </w:rPr>
        <w:t>C</w:t>
      </w:r>
      <w:r w:rsidR="00EF68B3" w:rsidRPr="00222E7B">
        <w:rPr>
          <w:rFonts w:asciiTheme="minorHAnsi" w:hAnsiTheme="minorHAnsi" w:cstheme="minorHAnsi"/>
          <w:color w:val="000000"/>
          <w:sz w:val="22"/>
          <w:szCs w:val="22"/>
        </w:rPr>
        <w:t xml:space="preserve">hange </w:t>
      </w:r>
      <w:r w:rsidR="00C3684A">
        <w:rPr>
          <w:rFonts w:asciiTheme="minorHAnsi" w:hAnsiTheme="minorHAnsi" w:cstheme="minorHAnsi"/>
          <w:color w:val="000000"/>
          <w:sz w:val="22"/>
          <w:szCs w:val="22"/>
        </w:rPr>
        <w:t>P</w:t>
      </w:r>
      <w:r w:rsidR="00EF68B3" w:rsidRPr="00222E7B">
        <w:rPr>
          <w:rFonts w:asciiTheme="minorHAnsi" w:hAnsiTheme="minorHAnsi" w:cstheme="minorHAnsi"/>
          <w:color w:val="000000"/>
          <w:sz w:val="22"/>
          <w:szCs w:val="22"/>
        </w:rPr>
        <w:t xml:space="preserve">roposal template to include a view of how long the assessment process should take. </w:t>
      </w:r>
      <w:r w:rsidR="00D517A9" w:rsidRPr="00222E7B">
        <w:rPr>
          <w:rFonts w:asciiTheme="minorHAnsi" w:hAnsiTheme="minorHAnsi" w:cstheme="minorHAnsi"/>
          <w:color w:val="000000"/>
          <w:sz w:val="22"/>
          <w:szCs w:val="22"/>
        </w:rPr>
        <w:t xml:space="preserve">This respondent agreed with the amendments for Options 1 and 2. </w:t>
      </w:r>
    </w:p>
    <w:p w:rsidR="00EF68B3" w:rsidRPr="00222E7B" w:rsidRDefault="00EF68B3" w:rsidP="0096329C">
      <w:pPr>
        <w:keepNext/>
      </w:pPr>
    </w:p>
    <w:p w:rsidR="005938CF" w:rsidRPr="00222E7B" w:rsidRDefault="00D517A9" w:rsidP="0096329C">
      <w:pPr>
        <w:keepNext/>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7– </w:t>
      </w:r>
      <w:r w:rsidR="005938CF" w:rsidRPr="00222E7B">
        <w:rPr>
          <w:rFonts w:asciiTheme="minorHAnsi" w:hAnsiTheme="minorHAnsi" w:cstheme="minorHAnsi"/>
          <w:b/>
          <w:bCs/>
          <w:color w:val="000000"/>
          <w:sz w:val="22"/>
          <w:szCs w:val="22"/>
          <w:u w:val="single"/>
        </w:rPr>
        <w:t xml:space="preserve">The Working Group discussed whether to codify the assessment timescales by change type (e.g. CDCM, EDCM, CCCM, general) but felt that this would not be appropriate as the type of change does not necessarily relate to its complexity. Do you agree? </w:t>
      </w:r>
    </w:p>
    <w:p w:rsidR="005938CF" w:rsidRPr="00222E7B" w:rsidRDefault="005938CF" w:rsidP="0096329C">
      <w:pPr>
        <w:keepNext/>
        <w:rPr>
          <w:rFonts w:asciiTheme="minorHAnsi" w:hAnsiTheme="minorHAnsi" w:cstheme="minorHAnsi"/>
          <w:b/>
          <w:sz w:val="22"/>
          <w:szCs w:val="22"/>
          <w:u w:val="single"/>
        </w:rPr>
      </w:pPr>
    </w:p>
    <w:p w:rsidR="006C5EB1" w:rsidRPr="00222E7B" w:rsidRDefault="00D517A9"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w:t>
      </w:r>
      <w:r w:rsidR="00BF403E" w:rsidRPr="00222E7B">
        <w:rPr>
          <w:rFonts w:asciiTheme="minorHAnsi" w:hAnsiTheme="minorHAnsi" w:cstheme="minorHAnsi"/>
          <w:color w:val="000000"/>
          <w:sz w:val="22"/>
          <w:szCs w:val="22"/>
        </w:rPr>
        <w:t xml:space="preserve">seven respondents agreed with the Working Group in its assessment </w:t>
      </w:r>
      <w:r w:rsidR="00920BEB">
        <w:rPr>
          <w:rFonts w:asciiTheme="minorHAnsi" w:hAnsiTheme="minorHAnsi" w:cstheme="minorHAnsi"/>
          <w:color w:val="000000"/>
          <w:sz w:val="22"/>
          <w:szCs w:val="22"/>
        </w:rPr>
        <w:t>that this approach should not be considered further</w:t>
      </w:r>
      <w:r w:rsidR="00920BEB" w:rsidRPr="00222E7B">
        <w:rPr>
          <w:rFonts w:asciiTheme="minorHAnsi" w:hAnsiTheme="minorHAnsi" w:cstheme="minorHAnsi"/>
          <w:color w:val="000000"/>
          <w:sz w:val="22"/>
          <w:szCs w:val="22"/>
        </w:rPr>
        <w:t xml:space="preserve"> </w:t>
      </w:r>
      <w:r w:rsidR="00BF403E" w:rsidRPr="00222E7B">
        <w:rPr>
          <w:rFonts w:asciiTheme="minorHAnsi" w:hAnsiTheme="minorHAnsi" w:cstheme="minorHAnsi"/>
          <w:color w:val="000000"/>
          <w:sz w:val="22"/>
          <w:szCs w:val="22"/>
        </w:rPr>
        <w:t>and one respondent did not give a response.</w:t>
      </w:r>
    </w:p>
    <w:p w:rsidR="00BF403E" w:rsidRPr="00222E7B" w:rsidRDefault="00BF403E"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t>
      </w:r>
      <w:r w:rsidR="006C5EB1" w:rsidRPr="00222E7B">
        <w:rPr>
          <w:rFonts w:asciiTheme="minorHAnsi" w:hAnsiTheme="minorHAnsi" w:cstheme="minorHAnsi"/>
          <w:color w:val="000000"/>
          <w:sz w:val="22"/>
          <w:szCs w:val="22"/>
        </w:rPr>
        <w:t xml:space="preserve">Working </w:t>
      </w:r>
      <w:r w:rsidRPr="00222E7B">
        <w:rPr>
          <w:rFonts w:asciiTheme="minorHAnsi" w:hAnsiTheme="minorHAnsi" w:cstheme="minorHAnsi"/>
          <w:color w:val="000000"/>
          <w:sz w:val="22"/>
          <w:szCs w:val="22"/>
        </w:rPr>
        <w:t xml:space="preserve">Group agreed that timetables should not be set by change type. </w:t>
      </w:r>
    </w:p>
    <w:p w:rsidR="00BF403E" w:rsidRPr="00222E7B" w:rsidRDefault="00BF403E" w:rsidP="0096329C">
      <w:pPr>
        <w:keepNext/>
      </w:pPr>
    </w:p>
    <w:p w:rsidR="006C5EB1" w:rsidRPr="00222E7B" w:rsidRDefault="006C5EB1" w:rsidP="0096329C">
      <w:pPr>
        <w:keepNext/>
        <w:rPr>
          <w:rFonts w:asciiTheme="minorHAnsi" w:hAnsiTheme="minorHAnsi" w:cstheme="minorHAnsi"/>
          <w:b/>
          <w:sz w:val="22"/>
          <w:szCs w:val="22"/>
          <w:u w:val="single"/>
        </w:rPr>
      </w:pPr>
      <w:r w:rsidRPr="00222E7B">
        <w:rPr>
          <w:rFonts w:asciiTheme="minorHAnsi" w:hAnsiTheme="minorHAnsi" w:cstheme="minorHAnsi"/>
          <w:b/>
          <w:sz w:val="22"/>
          <w:szCs w:val="22"/>
          <w:u w:val="single"/>
        </w:rPr>
        <w:t xml:space="preserve">Question 8 </w:t>
      </w:r>
      <w:r w:rsidR="000E1CA0" w:rsidRPr="00222E7B">
        <w:rPr>
          <w:rFonts w:asciiTheme="minorHAnsi" w:hAnsiTheme="minorHAnsi" w:cstheme="minorHAnsi"/>
          <w:b/>
          <w:sz w:val="22"/>
          <w:szCs w:val="22"/>
          <w:u w:val="single"/>
        </w:rPr>
        <w:t>–</w:t>
      </w:r>
      <w:r w:rsidRPr="00222E7B">
        <w:rPr>
          <w:rFonts w:asciiTheme="minorHAnsi" w:hAnsiTheme="minorHAnsi" w:cstheme="minorHAnsi"/>
          <w:b/>
          <w:sz w:val="22"/>
          <w:szCs w:val="22"/>
          <w:u w:val="single"/>
        </w:rPr>
        <w:t xml:space="preserve"> </w:t>
      </w:r>
      <w:r w:rsidR="000E1CA0" w:rsidRPr="00222E7B">
        <w:rPr>
          <w:rFonts w:asciiTheme="minorHAnsi" w:hAnsiTheme="minorHAnsi" w:cstheme="minorHAnsi"/>
          <w:b/>
          <w:bCs/>
          <w:color w:val="000000"/>
          <w:sz w:val="22"/>
          <w:szCs w:val="22"/>
          <w:u w:val="single"/>
        </w:rPr>
        <w:t>Do you consider the proposal better facilitates the DCUSA objectives?</w:t>
      </w:r>
      <w:r w:rsidRPr="00222E7B">
        <w:rPr>
          <w:rFonts w:asciiTheme="minorHAnsi" w:hAnsiTheme="minorHAnsi" w:cstheme="minorHAnsi"/>
          <w:b/>
          <w:bCs/>
          <w:color w:val="000000"/>
          <w:sz w:val="22"/>
          <w:szCs w:val="22"/>
        </w:rPr>
        <w:t xml:space="preserve"> </w:t>
      </w:r>
    </w:p>
    <w:p w:rsidR="007B514D" w:rsidRDefault="006C5EB1"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 xml:space="preserve">The Working Group noted that </w:t>
      </w:r>
      <w:r w:rsidR="000E1CA0" w:rsidRPr="00222E7B">
        <w:rPr>
          <w:rFonts w:asciiTheme="minorHAnsi" w:hAnsiTheme="minorHAnsi" w:cstheme="minorHAnsi"/>
          <w:color w:val="000000"/>
          <w:sz w:val="22"/>
          <w:szCs w:val="22"/>
        </w:rPr>
        <w:t xml:space="preserve">all respondents agreed that the proposal better facilitates the DCUSA objectives. </w:t>
      </w:r>
      <w:r w:rsidRPr="00222E7B">
        <w:rPr>
          <w:rFonts w:asciiTheme="minorHAnsi" w:hAnsiTheme="minorHAnsi" w:cstheme="minorHAnsi"/>
          <w:sz w:val="22"/>
          <w:szCs w:val="22"/>
        </w:rPr>
        <w:t xml:space="preserve"> </w:t>
      </w:r>
      <w:r w:rsidR="007B514D">
        <w:rPr>
          <w:rFonts w:asciiTheme="minorHAnsi" w:hAnsiTheme="minorHAnsi" w:cstheme="minorHAnsi"/>
          <w:sz w:val="22"/>
          <w:szCs w:val="22"/>
        </w:rPr>
        <w:t xml:space="preserve">The following table provides a breakdown on which Objectives </w:t>
      </w:r>
      <w:r w:rsidR="007B514D">
        <w:rPr>
          <w:rFonts w:asciiTheme="minorHAnsi" w:hAnsiTheme="minorHAnsi" w:cstheme="minorHAnsi"/>
          <w:sz w:val="22"/>
          <w:szCs w:val="22"/>
        </w:rPr>
        <w:lastRenderedPageBreak/>
        <w:t>respondents specifically mentioned as being better facilitated:</w:t>
      </w:r>
    </w:p>
    <w:tbl>
      <w:tblPr>
        <w:tblW w:w="0" w:type="auto"/>
        <w:jc w:val="center"/>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9"/>
        <w:gridCol w:w="2552"/>
      </w:tblGrid>
      <w:tr w:rsidR="007B514D" w:rsidRPr="00F23E8A" w:rsidTr="004B0DBB">
        <w:trPr>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DCUSA General Objectives</w:t>
            </w:r>
          </w:p>
        </w:tc>
        <w:tc>
          <w:tcPr>
            <w:tcW w:w="2552"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No. Of Respondents that agree it is better facilitated</w:t>
            </w:r>
          </w:p>
        </w:tc>
      </w:tr>
      <w:tr w:rsidR="007B514D" w:rsidRPr="00F23E8A" w:rsidTr="004B0DBB">
        <w:trPr>
          <w:trHeight w:val="263"/>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1</w:t>
            </w:r>
          </w:p>
        </w:tc>
        <w:tc>
          <w:tcPr>
            <w:tcW w:w="2552" w:type="dxa"/>
          </w:tcPr>
          <w:p w:rsidR="007B514D" w:rsidRPr="00F23E8A" w:rsidRDefault="007B514D" w:rsidP="0096329C">
            <w:pPr>
              <w:keepNext/>
              <w:jc w:val="center"/>
              <w:rPr>
                <w:rFonts w:asciiTheme="minorHAnsi" w:hAnsiTheme="minorHAnsi" w:cs="Arial"/>
                <w:bCs/>
                <w:iCs/>
                <w:sz w:val="22"/>
                <w:szCs w:val="22"/>
              </w:rPr>
            </w:pPr>
            <w:r>
              <w:rPr>
                <w:rFonts w:asciiTheme="minorHAnsi" w:hAnsiTheme="minorHAnsi" w:cs="Arial"/>
                <w:bCs/>
                <w:iCs/>
                <w:sz w:val="22"/>
                <w:szCs w:val="22"/>
              </w:rPr>
              <w:t>0</w:t>
            </w:r>
          </w:p>
        </w:tc>
      </w:tr>
      <w:tr w:rsidR="007B514D" w:rsidRPr="00F23E8A" w:rsidTr="004B0DBB">
        <w:trPr>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2</w:t>
            </w:r>
          </w:p>
        </w:tc>
        <w:tc>
          <w:tcPr>
            <w:tcW w:w="2552" w:type="dxa"/>
          </w:tcPr>
          <w:p w:rsidR="007B514D" w:rsidRPr="00F23E8A" w:rsidRDefault="007B514D" w:rsidP="0096329C">
            <w:pPr>
              <w:keepNext/>
              <w:jc w:val="center"/>
              <w:rPr>
                <w:rFonts w:asciiTheme="minorHAnsi" w:hAnsiTheme="minorHAnsi" w:cs="Arial"/>
                <w:bCs/>
                <w:iCs/>
                <w:sz w:val="22"/>
                <w:szCs w:val="22"/>
              </w:rPr>
            </w:pPr>
            <w:r>
              <w:rPr>
                <w:rFonts w:asciiTheme="minorHAnsi" w:hAnsiTheme="minorHAnsi" w:cs="Arial"/>
                <w:bCs/>
                <w:iCs/>
                <w:sz w:val="22"/>
                <w:szCs w:val="22"/>
              </w:rPr>
              <w:t>0</w:t>
            </w:r>
          </w:p>
        </w:tc>
      </w:tr>
      <w:tr w:rsidR="007B514D" w:rsidRPr="00F23E8A" w:rsidTr="004B0DBB">
        <w:trPr>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3</w:t>
            </w:r>
          </w:p>
        </w:tc>
        <w:tc>
          <w:tcPr>
            <w:tcW w:w="2552" w:type="dxa"/>
          </w:tcPr>
          <w:p w:rsidR="007B514D" w:rsidRPr="00F23E8A" w:rsidRDefault="007B514D" w:rsidP="0096329C">
            <w:pPr>
              <w:keepNext/>
              <w:jc w:val="center"/>
              <w:rPr>
                <w:rFonts w:asciiTheme="minorHAnsi" w:hAnsiTheme="minorHAnsi" w:cs="Arial"/>
                <w:bCs/>
                <w:iCs/>
                <w:sz w:val="22"/>
                <w:szCs w:val="22"/>
              </w:rPr>
            </w:pPr>
            <w:r>
              <w:rPr>
                <w:rFonts w:asciiTheme="minorHAnsi" w:hAnsiTheme="minorHAnsi" w:cs="Arial"/>
                <w:bCs/>
                <w:iCs/>
                <w:sz w:val="22"/>
                <w:szCs w:val="22"/>
              </w:rPr>
              <w:t>0</w:t>
            </w:r>
          </w:p>
        </w:tc>
      </w:tr>
      <w:tr w:rsidR="007B514D" w:rsidRPr="00F23E8A" w:rsidTr="004B0DBB">
        <w:trPr>
          <w:trHeight w:val="70"/>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4</w:t>
            </w:r>
          </w:p>
        </w:tc>
        <w:tc>
          <w:tcPr>
            <w:tcW w:w="2552" w:type="dxa"/>
          </w:tcPr>
          <w:p w:rsidR="007B514D" w:rsidRPr="00F23E8A" w:rsidRDefault="007B514D" w:rsidP="0096329C">
            <w:pPr>
              <w:keepNext/>
              <w:jc w:val="center"/>
              <w:rPr>
                <w:rFonts w:asciiTheme="minorHAnsi" w:hAnsiTheme="minorHAnsi" w:cs="Arial"/>
                <w:bCs/>
                <w:iCs/>
                <w:sz w:val="22"/>
                <w:szCs w:val="22"/>
              </w:rPr>
            </w:pPr>
            <w:r>
              <w:rPr>
                <w:rFonts w:asciiTheme="minorHAnsi" w:hAnsiTheme="minorHAnsi" w:cs="Arial"/>
                <w:bCs/>
                <w:iCs/>
                <w:sz w:val="22"/>
                <w:szCs w:val="22"/>
              </w:rPr>
              <w:t>8</w:t>
            </w:r>
          </w:p>
        </w:tc>
      </w:tr>
      <w:tr w:rsidR="007B514D" w:rsidRPr="00F23E8A" w:rsidTr="004B0DBB">
        <w:trPr>
          <w:jc w:val="center"/>
        </w:trPr>
        <w:tc>
          <w:tcPr>
            <w:tcW w:w="1899" w:type="dxa"/>
          </w:tcPr>
          <w:p w:rsidR="007B514D" w:rsidRPr="00F23E8A" w:rsidRDefault="007B514D" w:rsidP="0096329C">
            <w:pPr>
              <w:keepNext/>
              <w:jc w:val="center"/>
              <w:rPr>
                <w:rFonts w:asciiTheme="minorHAnsi" w:hAnsiTheme="minorHAnsi" w:cs="Arial"/>
                <w:b/>
                <w:bCs/>
                <w:iCs/>
                <w:sz w:val="22"/>
                <w:szCs w:val="22"/>
              </w:rPr>
            </w:pPr>
            <w:r w:rsidRPr="00F23E8A">
              <w:rPr>
                <w:rFonts w:asciiTheme="minorHAnsi" w:hAnsiTheme="minorHAnsi" w:cs="Arial"/>
                <w:b/>
                <w:bCs/>
                <w:iCs/>
                <w:sz w:val="22"/>
                <w:szCs w:val="22"/>
              </w:rPr>
              <w:t>Objective 5</w:t>
            </w:r>
          </w:p>
        </w:tc>
        <w:tc>
          <w:tcPr>
            <w:tcW w:w="2552" w:type="dxa"/>
          </w:tcPr>
          <w:p w:rsidR="007B514D" w:rsidRPr="00F23E8A" w:rsidRDefault="007B514D" w:rsidP="0096329C">
            <w:pPr>
              <w:keepNext/>
              <w:jc w:val="center"/>
              <w:rPr>
                <w:rFonts w:asciiTheme="minorHAnsi" w:hAnsiTheme="minorHAnsi" w:cs="Arial"/>
                <w:bCs/>
                <w:iCs/>
                <w:sz w:val="22"/>
                <w:szCs w:val="22"/>
              </w:rPr>
            </w:pPr>
            <w:r>
              <w:rPr>
                <w:rFonts w:asciiTheme="minorHAnsi" w:hAnsiTheme="minorHAnsi" w:cs="Arial"/>
                <w:bCs/>
                <w:iCs/>
                <w:sz w:val="22"/>
                <w:szCs w:val="22"/>
              </w:rPr>
              <w:t>0</w:t>
            </w:r>
          </w:p>
        </w:tc>
      </w:tr>
    </w:tbl>
    <w:p w:rsidR="007B514D" w:rsidRPr="007B514D" w:rsidRDefault="007B514D" w:rsidP="0096329C">
      <w:pPr>
        <w:keepNext/>
      </w:pPr>
    </w:p>
    <w:p w:rsidR="005938CF" w:rsidRPr="00222E7B" w:rsidRDefault="005938CF" w:rsidP="0096329C">
      <w:pPr>
        <w:keepNext/>
        <w:autoSpaceDE w:val="0"/>
        <w:autoSpaceDN w:val="0"/>
        <w:adjustRightInd w:val="0"/>
        <w:rPr>
          <w:rFonts w:ascii="Verdana" w:hAnsi="Verdana"/>
        </w:rPr>
      </w:pPr>
    </w:p>
    <w:p w:rsidR="00891305" w:rsidRPr="00222E7B" w:rsidRDefault="00891305" w:rsidP="0096329C">
      <w:pPr>
        <w:keepNext/>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9 – </w:t>
      </w:r>
      <w:r w:rsidRPr="00222E7B">
        <w:rPr>
          <w:rFonts w:asciiTheme="minorHAnsi" w:hAnsiTheme="minorHAnsi" w:cstheme="minorHAnsi"/>
          <w:b/>
          <w:bCs/>
          <w:color w:val="000000"/>
          <w:sz w:val="22"/>
          <w:szCs w:val="22"/>
          <w:u w:val="single"/>
        </w:rPr>
        <w:t xml:space="preserve">Do you believe that it would be helpful if, on the Change Proposal form, the proposer indicates how long they would expect the assessment period to be for the proposal? </w:t>
      </w:r>
    </w:p>
    <w:p w:rsidR="00891305" w:rsidRPr="00222E7B" w:rsidRDefault="00891305" w:rsidP="0096329C">
      <w:pPr>
        <w:keepNext/>
        <w:rPr>
          <w:rFonts w:asciiTheme="minorHAnsi" w:hAnsiTheme="minorHAnsi" w:cstheme="minorHAnsi"/>
          <w:b/>
          <w:sz w:val="22"/>
          <w:szCs w:val="22"/>
          <w:u w:val="single"/>
        </w:rPr>
      </w:pPr>
    </w:p>
    <w:p w:rsidR="00E043BA" w:rsidRPr="00222E7B" w:rsidRDefault="00891305" w:rsidP="0096329C">
      <w:pPr>
        <w:pStyle w:val="Heading2"/>
        <w:widowControl w:val="0"/>
        <w:spacing w:line="360" w:lineRule="auto"/>
        <w:ind w:left="567" w:hanging="567"/>
      </w:pPr>
      <w:r w:rsidRPr="00222E7B">
        <w:rPr>
          <w:rFonts w:asciiTheme="minorHAnsi" w:hAnsiTheme="minorHAnsi" w:cstheme="minorHAnsi"/>
          <w:color w:val="000000"/>
          <w:sz w:val="22"/>
          <w:szCs w:val="22"/>
        </w:rPr>
        <w:t xml:space="preserve">The Working Group noted that </w:t>
      </w:r>
      <w:r w:rsidR="00E043BA" w:rsidRPr="00222E7B">
        <w:rPr>
          <w:rFonts w:asciiTheme="minorHAnsi" w:hAnsiTheme="minorHAnsi" w:cstheme="minorHAnsi"/>
          <w:color w:val="000000"/>
          <w:sz w:val="22"/>
          <w:szCs w:val="22"/>
        </w:rPr>
        <w:t xml:space="preserve">five respondents expressed the opinion that it would be helpful if the proposer did this and three respondents expressed the opinion that it would not be helpful, because it is not always possible for a proposer to do this. </w:t>
      </w:r>
    </w:p>
    <w:p w:rsidR="00577679" w:rsidRPr="00222E7B" w:rsidRDefault="00E043BA"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The Working Group noted that under option 3, the Working Group will be making an assessment of the timescales needed but that the proposer’s view may be of benefit where they have one</w:t>
      </w:r>
      <w:r w:rsidR="00920BEB">
        <w:rPr>
          <w:rFonts w:asciiTheme="minorHAnsi" w:hAnsiTheme="minorHAnsi" w:cstheme="minorHAnsi"/>
          <w:color w:val="000000"/>
          <w:sz w:val="22"/>
          <w:szCs w:val="22"/>
        </w:rPr>
        <w:t>, and indeed there is an expectation that the proposer forms part of the Working Group in any case.</w:t>
      </w:r>
    </w:p>
    <w:p w:rsidR="00E043BA" w:rsidRPr="00222E7B" w:rsidRDefault="00E043BA" w:rsidP="0096329C">
      <w:pPr>
        <w:pStyle w:val="Heading2"/>
        <w:widowControl w:val="0"/>
        <w:spacing w:line="360" w:lineRule="auto"/>
        <w:ind w:left="567" w:hanging="567"/>
        <w:rPr>
          <w:rFonts w:asciiTheme="minorHAnsi" w:hAnsiTheme="minorHAnsi" w:cstheme="minorHAnsi"/>
          <w:sz w:val="22"/>
          <w:szCs w:val="22"/>
        </w:rPr>
      </w:pPr>
      <w:r w:rsidRPr="00222E7B">
        <w:rPr>
          <w:rFonts w:asciiTheme="minorHAnsi" w:hAnsiTheme="minorHAnsi" w:cstheme="minorHAnsi"/>
          <w:color w:val="000000"/>
          <w:sz w:val="22"/>
          <w:szCs w:val="22"/>
        </w:rPr>
        <w:t xml:space="preserve">The </w:t>
      </w:r>
      <w:r w:rsidR="00577679" w:rsidRPr="00222E7B">
        <w:rPr>
          <w:rFonts w:asciiTheme="minorHAnsi" w:hAnsiTheme="minorHAnsi" w:cstheme="minorHAnsi"/>
          <w:color w:val="000000"/>
          <w:sz w:val="22"/>
          <w:szCs w:val="22"/>
        </w:rPr>
        <w:t xml:space="preserve">Working Group </w:t>
      </w:r>
      <w:r w:rsidRPr="00222E7B">
        <w:rPr>
          <w:rFonts w:asciiTheme="minorHAnsi" w:hAnsiTheme="minorHAnsi" w:cstheme="minorHAnsi"/>
          <w:color w:val="000000"/>
          <w:sz w:val="22"/>
          <w:szCs w:val="22"/>
        </w:rPr>
        <w:t xml:space="preserve">agreed that the proposer should not be mandated to provide suggested timescales but that they could should they choose to. </w:t>
      </w:r>
    </w:p>
    <w:p w:rsidR="000E1CA0" w:rsidRPr="00222E7B" w:rsidRDefault="000E1CA0" w:rsidP="0096329C">
      <w:pPr>
        <w:keepNext/>
        <w:rPr>
          <w:rFonts w:asciiTheme="minorHAnsi" w:hAnsiTheme="minorHAnsi"/>
          <w:sz w:val="28"/>
        </w:rPr>
      </w:pPr>
    </w:p>
    <w:p w:rsidR="00770F70" w:rsidRPr="00222E7B" w:rsidRDefault="00770F70" w:rsidP="0096329C">
      <w:pPr>
        <w:keepNext/>
        <w:autoSpaceDE w:val="0"/>
        <w:autoSpaceDN w:val="0"/>
        <w:adjustRightInd w:val="0"/>
        <w:rPr>
          <w:rFonts w:asciiTheme="minorHAnsi" w:hAnsiTheme="minorHAnsi" w:cstheme="minorHAnsi"/>
          <w:color w:val="000000"/>
          <w:sz w:val="22"/>
          <w:szCs w:val="22"/>
          <w:u w:val="single"/>
        </w:rPr>
      </w:pPr>
      <w:r w:rsidRPr="00222E7B">
        <w:rPr>
          <w:rFonts w:asciiTheme="minorHAnsi" w:hAnsiTheme="minorHAnsi" w:cstheme="minorHAnsi"/>
          <w:b/>
          <w:sz w:val="22"/>
          <w:szCs w:val="22"/>
          <w:u w:val="single"/>
        </w:rPr>
        <w:t xml:space="preserve">Question 10 – </w:t>
      </w:r>
      <w:r w:rsidRPr="00222E7B">
        <w:rPr>
          <w:rFonts w:asciiTheme="minorHAnsi" w:hAnsiTheme="minorHAnsi" w:cstheme="minorHAnsi"/>
          <w:b/>
          <w:bCs/>
          <w:color w:val="000000"/>
          <w:sz w:val="22"/>
          <w:szCs w:val="22"/>
          <w:u w:val="single"/>
        </w:rPr>
        <w:t xml:space="preserve">Should the Working Group maintain a timetable showing expected timescales for the progression of the CP? This timetable would be submitted to the DCUSA Panel each time an extension is requested. </w:t>
      </w:r>
    </w:p>
    <w:p w:rsidR="002A69DA" w:rsidRPr="00222E7B" w:rsidRDefault="001D2E4D" w:rsidP="0096329C">
      <w:pPr>
        <w:pStyle w:val="Heading2"/>
        <w:widowControl w:val="0"/>
        <w:spacing w:line="360" w:lineRule="auto"/>
        <w:ind w:left="567" w:hanging="567"/>
      </w:pPr>
      <w:r w:rsidRPr="00222E7B">
        <w:rPr>
          <w:rFonts w:asciiTheme="minorHAnsi" w:hAnsiTheme="minorHAnsi" w:cstheme="minorHAnsi"/>
          <w:color w:val="000000"/>
          <w:sz w:val="22"/>
          <w:szCs w:val="22"/>
        </w:rPr>
        <w:t xml:space="preserve">The Working Group noted that all respondents agreed that the Working Group should maintain a timetable showing expected timescales for the progression of the CP. </w:t>
      </w:r>
    </w:p>
    <w:p w:rsidR="00641C1F" w:rsidRPr="00222E7B" w:rsidRDefault="00641C1F" w:rsidP="0096329C">
      <w:pPr>
        <w:keepNext/>
        <w:rPr>
          <w:rFonts w:asciiTheme="minorHAnsi" w:hAnsiTheme="minorHAnsi"/>
          <w:sz w:val="28"/>
        </w:rPr>
      </w:pPr>
    </w:p>
    <w:p w:rsidR="00641C1F" w:rsidRPr="00222E7B" w:rsidRDefault="00641C1F" w:rsidP="0096329C">
      <w:pPr>
        <w:keepNext/>
        <w:autoSpaceDE w:val="0"/>
        <w:autoSpaceDN w:val="0"/>
        <w:adjustRightInd w:val="0"/>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11 – </w:t>
      </w:r>
      <w:r w:rsidRPr="00222E7B">
        <w:rPr>
          <w:rFonts w:asciiTheme="minorHAnsi" w:hAnsiTheme="minorHAnsi" w:cstheme="minorHAnsi"/>
          <w:b/>
          <w:bCs/>
          <w:color w:val="000000"/>
          <w:sz w:val="22"/>
          <w:szCs w:val="22"/>
          <w:u w:val="single"/>
        </w:rPr>
        <w:t xml:space="preserve">Are there any unintended consequences of this proposal? </w:t>
      </w:r>
    </w:p>
    <w:p w:rsidR="00641C1F" w:rsidRPr="00222E7B" w:rsidRDefault="00641C1F" w:rsidP="0096329C">
      <w:pPr>
        <w:keepNext/>
        <w:autoSpaceDE w:val="0"/>
        <w:autoSpaceDN w:val="0"/>
        <w:adjustRightInd w:val="0"/>
        <w:rPr>
          <w:rFonts w:asciiTheme="minorHAnsi" w:hAnsiTheme="minorHAnsi" w:cstheme="minorHAnsi"/>
          <w:color w:val="000000"/>
          <w:sz w:val="22"/>
          <w:szCs w:val="22"/>
          <w:u w:val="single"/>
        </w:rPr>
      </w:pPr>
    </w:p>
    <w:p w:rsidR="00C23758" w:rsidRPr="00222E7B" w:rsidRDefault="00641C1F" w:rsidP="0096329C">
      <w:pPr>
        <w:pStyle w:val="Heading2"/>
        <w:widowControl w:val="0"/>
        <w:spacing w:line="360" w:lineRule="auto"/>
        <w:ind w:left="567" w:hanging="567"/>
      </w:pPr>
      <w:r w:rsidRPr="00222E7B">
        <w:rPr>
          <w:rFonts w:asciiTheme="minorHAnsi" w:hAnsiTheme="minorHAnsi" w:cstheme="minorHAnsi"/>
          <w:color w:val="000000"/>
          <w:sz w:val="22"/>
          <w:szCs w:val="22"/>
        </w:rPr>
        <w:t xml:space="preserve">The Working Group noted that </w:t>
      </w:r>
      <w:r w:rsidR="00C23758" w:rsidRPr="00222E7B">
        <w:rPr>
          <w:rFonts w:asciiTheme="minorHAnsi" w:hAnsiTheme="minorHAnsi" w:cstheme="minorHAnsi"/>
          <w:color w:val="000000"/>
          <w:sz w:val="22"/>
          <w:szCs w:val="22"/>
        </w:rPr>
        <w:t xml:space="preserve">seven respondents expressed the opinion that there were no unintended consequences. However, one respondent expressed that the impact of this CP on CPs that are </w:t>
      </w:r>
      <w:r w:rsidR="007B514D">
        <w:rPr>
          <w:rFonts w:asciiTheme="minorHAnsi" w:hAnsiTheme="minorHAnsi" w:cstheme="minorHAnsi"/>
          <w:color w:val="000000"/>
          <w:sz w:val="22"/>
          <w:szCs w:val="22"/>
        </w:rPr>
        <w:t xml:space="preserve">currently </w:t>
      </w:r>
      <w:r w:rsidR="00C23758" w:rsidRPr="00222E7B">
        <w:rPr>
          <w:rFonts w:asciiTheme="minorHAnsi" w:hAnsiTheme="minorHAnsi" w:cstheme="minorHAnsi"/>
          <w:color w:val="000000"/>
          <w:sz w:val="22"/>
          <w:szCs w:val="22"/>
        </w:rPr>
        <w:t xml:space="preserve">in the assessment process needs to be considered. </w:t>
      </w:r>
    </w:p>
    <w:p w:rsidR="00AF4DED" w:rsidRPr="00222E7B" w:rsidRDefault="00C23758"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lastRenderedPageBreak/>
        <w:t>The Working Group noted that for CPs that are currently in the assessment process, when DCP 210 is implement</w:t>
      </w:r>
      <w:r w:rsidR="00920BEB">
        <w:rPr>
          <w:rFonts w:asciiTheme="minorHAnsi" w:hAnsiTheme="minorHAnsi" w:cstheme="minorHAnsi"/>
          <w:color w:val="000000"/>
          <w:sz w:val="22"/>
          <w:szCs w:val="22"/>
        </w:rPr>
        <w:t>ed</w:t>
      </w:r>
      <w:r w:rsidRPr="00222E7B">
        <w:rPr>
          <w:rFonts w:asciiTheme="minorHAnsi" w:hAnsiTheme="minorHAnsi" w:cstheme="minorHAnsi"/>
          <w:color w:val="000000"/>
          <w:sz w:val="22"/>
          <w:szCs w:val="22"/>
        </w:rPr>
        <w:t xml:space="preserve"> the Working Groups will have an obligation to submit a timetable to the </w:t>
      </w:r>
      <w:r w:rsidR="00920BEB">
        <w:rPr>
          <w:rFonts w:asciiTheme="minorHAnsi" w:hAnsiTheme="minorHAnsi" w:cstheme="minorHAnsi"/>
          <w:color w:val="000000"/>
          <w:sz w:val="22"/>
          <w:szCs w:val="22"/>
        </w:rPr>
        <w:t xml:space="preserve">DCUSA </w:t>
      </w:r>
      <w:r w:rsidRPr="00222E7B">
        <w:rPr>
          <w:rFonts w:asciiTheme="minorHAnsi" w:hAnsiTheme="minorHAnsi" w:cstheme="minorHAnsi"/>
          <w:color w:val="000000"/>
          <w:sz w:val="22"/>
          <w:szCs w:val="22"/>
        </w:rPr>
        <w:t>Panel at the earliest opportunity</w:t>
      </w:r>
      <w:r w:rsidR="00AF4DED" w:rsidRPr="00222E7B">
        <w:rPr>
          <w:rFonts w:asciiTheme="minorHAnsi" w:hAnsiTheme="minorHAnsi" w:cstheme="minorHAnsi"/>
          <w:color w:val="000000"/>
          <w:sz w:val="22"/>
          <w:szCs w:val="22"/>
        </w:rPr>
        <w:t>.</w:t>
      </w:r>
    </w:p>
    <w:p w:rsidR="00AF4DED" w:rsidRPr="00222E7B" w:rsidRDefault="00AF4DED" w:rsidP="0096329C">
      <w:pPr>
        <w:keepNext/>
      </w:pPr>
    </w:p>
    <w:p w:rsidR="00AF4DED" w:rsidRPr="00222E7B" w:rsidRDefault="00AF4DED" w:rsidP="0096329C">
      <w:pPr>
        <w:keepNext/>
        <w:autoSpaceDE w:val="0"/>
        <w:autoSpaceDN w:val="0"/>
        <w:adjustRightInd w:val="0"/>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12 – </w:t>
      </w:r>
      <w:r w:rsidRPr="00222E7B">
        <w:rPr>
          <w:rFonts w:asciiTheme="minorHAnsi" w:hAnsiTheme="minorHAnsi" w:cstheme="minorHAnsi"/>
          <w:b/>
          <w:bCs/>
          <w:color w:val="000000"/>
          <w:sz w:val="22"/>
          <w:szCs w:val="22"/>
          <w:u w:val="single"/>
        </w:rPr>
        <w:t>Are there any alternative solutions or matters that should be considered?</w:t>
      </w:r>
      <w:r w:rsidRPr="00222E7B">
        <w:rPr>
          <w:rFonts w:ascii="Verdana" w:hAnsi="Verdana" w:cs="Verdana"/>
          <w:b/>
          <w:bCs/>
          <w:color w:val="000000"/>
          <w:sz w:val="20"/>
          <w:szCs w:val="20"/>
          <w:u w:val="single"/>
        </w:rPr>
        <w:t xml:space="preserve"> </w:t>
      </w:r>
    </w:p>
    <w:p w:rsidR="00AF4DED" w:rsidRPr="00222E7B" w:rsidRDefault="00AF4DED" w:rsidP="0096329C">
      <w:pPr>
        <w:keepNext/>
        <w:autoSpaceDE w:val="0"/>
        <w:autoSpaceDN w:val="0"/>
        <w:adjustRightInd w:val="0"/>
        <w:rPr>
          <w:rFonts w:asciiTheme="minorHAnsi" w:hAnsiTheme="minorHAnsi" w:cstheme="minorHAnsi"/>
          <w:b/>
          <w:bCs/>
          <w:color w:val="000000"/>
          <w:sz w:val="22"/>
          <w:szCs w:val="22"/>
          <w:u w:val="single"/>
        </w:rPr>
      </w:pPr>
    </w:p>
    <w:p w:rsidR="000A095B" w:rsidRDefault="00AD6087"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three respondents commented with alternative solutions or matters that should be considered. Two respondents suggested changes to the Terms of Reference for the Working Group. One of these respondents mentioned that the </w:t>
      </w:r>
      <w:r w:rsidR="00920BEB">
        <w:rPr>
          <w:rFonts w:asciiTheme="minorHAnsi" w:hAnsiTheme="minorHAnsi" w:cstheme="minorHAnsi"/>
          <w:color w:val="000000"/>
          <w:sz w:val="22"/>
          <w:szCs w:val="22"/>
        </w:rPr>
        <w:t xml:space="preserve">DCUSA </w:t>
      </w:r>
      <w:r w:rsidRPr="00222E7B">
        <w:rPr>
          <w:rFonts w:asciiTheme="minorHAnsi" w:hAnsiTheme="minorHAnsi" w:cstheme="minorHAnsi"/>
          <w:color w:val="000000"/>
          <w:sz w:val="22"/>
          <w:szCs w:val="22"/>
        </w:rPr>
        <w:t xml:space="preserve">Panel should do this and a report should be produced with progression of the CP towards this target based on a ‘traffic light’ system to indicate progress. The Working Group discounted this on the basis that it is better if members understand the timescale the Working Group is required to work to. The other respondent suggested changes to the Terms of Reference requiring the addition of extensions. It was noted that the Working Group </w:t>
      </w:r>
      <w:r w:rsidR="00920BEB">
        <w:rPr>
          <w:rFonts w:asciiTheme="minorHAnsi" w:hAnsiTheme="minorHAnsi" w:cstheme="minorHAnsi"/>
          <w:color w:val="000000"/>
          <w:sz w:val="22"/>
          <w:szCs w:val="22"/>
        </w:rPr>
        <w:t>would review</w:t>
      </w:r>
      <w:r w:rsidR="00920BEB" w:rsidRPr="00222E7B">
        <w:rPr>
          <w:rFonts w:asciiTheme="minorHAnsi" w:hAnsiTheme="minorHAnsi" w:cstheme="minorHAnsi"/>
          <w:color w:val="000000"/>
          <w:sz w:val="22"/>
          <w:szCs w:val="22"/>
        </w:rPr>
        <w:t xml:space="preserve"> </w:t>
      </w:r>
      <w:r w:rsidRPr="00222E7B">
        <w:rPr>
          <w:rFonts w:asciiTheme="minorHAnsi" w:hAnsiTheme="minorHAnsi" w:cstheme="minorHAnsi"/>
          <w:color w:val="000000"/>
          <w:sz w:val="22"/>
          <w:szCs w:val="22"/>
        </w:rPr>
        <w:t xml:space="preserve">the </w:t>
      </w:r>
      <w:r w:rsidR="00920BEB">
        <w:rPr>
          <w:rFonts w:asciiTheme="minorHAnsi" w:hAnsiTheme="minorHAnsi" w:cstheme="minorHAnsi"/>
          <w:color w:val="000000"/>
          <w:sz w:val="22"/>
          <w:szCs w:val="22"/>
        </w:rPr>
        <w:t xml:space="preserve">Working Group </w:t>
      </w:r>
      <w:r w:rsidRPr="00222E7B">
        <w:rPr>
          <w:rFonts w:asciiTheme="minorHAnsi" w:hAnsiTheme="minorHAnsi" w:cstheme="minorHAnsi"/>
          <w:color w:val="000000"/>
          <w:sz w:val="22"/>
          <w:szCs w:val="22"/>
        </w:rPr>
        <w:t>Terms of Reference.</w:t>
      </w:r>
    </w:p>
    <w:p w:rsidR="00AF4DED" w:rsidRPr="000A095B" w:rsidRDefault="00AD6087" w:rsidP="0096329C">
      <w:pPr>
        <w:pStyle w:val="Heading2"/>
        <w:widowControl w:val="0"/>
        <w:spacing w:line="360" w:lineRule="auto"/>
        <w:ind w:left="567" w:hanging="567"/>
        <w:rPr>
          <w:rFonts w:asciiTheme="minorHAnsi" w:hAnsiTheme="minorHAnsi" w:cstheme="minorHAnsi"/>
          <w:color w:val="000000"/>
          <w:sz w:val="22"/>
          <w:szCs w:val="22"/>
        </w:rPr>
      </w:pPr>
      <w:r w:rsidRPr="000A095B">
        <w:rPr>
          <w:rFonts w:asciiTheme="minorHAnsi" w:hAnsiTheme="minorHAnsi" w:cstheme="minorHAnsi"/>
          <w:color w:val="000000"/>
          <w:sz w:val="22"/>
          <w:szCs w:val="22"/>
        </w:rPr>
        <w:t xml:space="preserve"> One respondent suggested that a 6 month initial period should be considered for a consultation and a limit be imposed of 2 years for a change before it is </w:t>
      </w:r>
      <w:r w:rsidR="00C22EC0">
        <w:rPr>
          <w:rFonts w:asciiTheme="minorHAnsi" w:hAnsiTheme="minorHAnsi" w:cstheme="minorHAnsi"/>
          <w:color w:val="000000"/>
          <w:sz w:val="22"/>
          <w:szCs w:val="22"/>
        </w:rPr>
        <w:t xml:space="preserve">automatically </w:t>
      </w:r>
      <w:r w:rsidRPr="000A095B">
        <w:rPr>
          <w:rFonts w:asciiTheme="minorHAnsi" w:hAnsiTheme="minorHAnsi" w:cstheme="minorHAnsi"/>
          <w:color w:val="000000"/>
          <w:sz w:val="22"/>
          <w:szCs w:val="22"/>
        </w:rPr>
        <w:t xml:space="preserve">withdrawn. </w:t>
      </w:r>
      <w:r w:rsidR="000A095B">
        <w:rPr>
          <w:rFonts w:asciiTheme="minorHAnsi" w:hAnsiTheme="minorHAnsi" w:cstheme="minorHAnsi"/>
          <w:color w:val="000000"/>
          <w:sz w:val="22"/>
          <w:szCs w:val="22"/>
        </w:rPr>
        <w:t xml:space="preserve">In response to this suggestion the Working Group </w:t>
      </w:r>
      <w:r w:rsidR="000A095B" w:rsidRPr="000A095B">
        <w:rPr>
          <w:rFonts w:asciiTheme="minorHAnsi" w:hAnsiTheme="minorHAnsi" w:cstheme="minorHAnsi"/>
          <w:color w:val="000000"/>
          <w:sz w:val="22"/>
          <w:szCs w:val="22"/>
        </w:rPr>
        <w:t>observed that a conscious decision had been made to keep the withdrawal process out of DCP 210 by the proposer</w:t>
      </w:r>
      <w:r w:rsidR="000A095B">
        <w:rPr>
          <w:rFonts w:asciiTheme="minorHAnsi" w:hAnsiTheme="minorHAnsi" w:cstheme="minorHAnsi"/>
          <w:color w:val="000000"/>
          <w:sz w:val="22"/>
          <w:szCs w:val="22"/>
        </w:rPr>
        <w:t>,</w:t>
      </w:r>
      <w:r w:rsidR="000A095B" w:rsidRPr="000A095B">
        <w:rPr>
          <w:rFonts w:asciiTheme="minorHAnsi" w:hAnsiTheme="minorHAnsi" w:cstheme="minorHAnsi"/>
          <w:color w:val="000000"/>
          <w:sz w:val="22"/>
          <w:szCs w:val="22"/>
        </w:rPr>
        <w:t xml:space="preserve"> as this </w:t>
      </w:r>
      <w:r w:rsidR="00920BEB">
        <w:rPr>
          <w:rFonts w:asciiTheme="minorHAnsi" w:hAnsiTheme="minorHAnsi" w:cstheme="minorHAnsi"/>
          <w:color w:val="000000"/>
          <w:sz w:val="22"/>
          <w:szCs w:val="22"/>
        </w:rPr>
        <w:t>may be</w:t>
      </w:r>
      <w:r w:rsidR="00920BEB" w:rsidRPr="000A095B">
        <w:rPr>
          <w:rFonts w:asciiTheme="minorHAnsi" w:hAnsiTheme="minorHAnsi" w:cstheme="minorHAnsi"/>
          <w:color w:val="000000"/>
          <w:sz w:val="22"/>
          <w:szCs w:val="22"/>
        </w:rPr>
        <w:t xml:space="preserve"> </w:t>
      </w:r>
      <w:r w:rsidR="000A095B" w:rsidRPr="000A095B">
        <w:rPr>
          <w:rFonts w:asciiTheme="minorHAnsi" w:hAnsiTheme="minorHAnsi" w:cstheme="minorHAnsi"/>
          <w:color w:val="000000"/>
          <w:sz w:val="22"/>
          <w:szCs w:val="22"/>
        </w:rPr>
        <w:t>a contentious issue that would b</w:t>
      </w:r>
      <w:r w:rsidR="000A095B">
        <w:rPr>
          <w:rFonts w:asciiTheme="minorHAnsi" w:hAnsiTheme="minorHAnsi" w:cstheme="minorHAnsi"/>
          <w:color w:val="000000"/>
          <w:sz w:val="22"/>
          <w:szCs w:val="22"/>
        </w:rPr>
        <w:t>e better suited for a separate CP</w:t>
      </w:r>
      <w:r w:rsidR="000A095B" w:rsidRPr="000A095B">
        <w:rPr>
          <w:rFonts w:asciiTheme="minorHAnsi" w:hAnsiTheme="minorHAnsi" w:cstheme="minorHAnsi"/>
          <w:color w:val="000000"/>
          <w:sz w:val="22"/>
          <w:szCs w:val="22"/>
        </w:rPr>
        <w:t>.</w:t>
      </w:r>
    </w:p>
    <w:p w:rsidR="00AF4DED" w:rsidRPr="00222E7B" w:rsidRDefault="00AF4DED" w:rsidP="0096329C">
      <w:pPr>
        <w:keepNext/>
      </w:pPr>
    </w:p>
    <w:p w:rsidR="00D0348C" w:rsidRPr="00222E7B" w:rsidRDefault="00D0348C" w:rsidP="0096329C">
      <w:pPr>
        <w:keepNext/>
        <w:autoSpaceDE w:val="0"/>
        <w:autoSpaceDN w:val="0"/>
        <w:adjustRightInd w:val="0"/>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13 – </w:t>
      </w:r>
      <w:r w:rsidRPr="00222E7B">
        <w:rPr>
          <w:rFonts w:asciiTheme="minorHAnsi" w:hAnsiTheme="minorHAnsi" w:cstheme="minorHAnsi"/>
          <w:b/>
          <w:bCs/>
          <w:color w:val="000000"/>
          <w:sz w:val="22"/>
          <w:szCs w:val="22"/>
          <w:u w:val="single"/>
        </w:rPr>
        <w:t xml:space="preserve">The proposed implementation is date 1 April 2015. Do you agree with this proposed date? </w:t>
      </w:r>
    </w:p>
    <w:p w:rsidR="00D0348C" w:rsidRPr="00222E7B" w:rsidRDefault="00D0348C" w:rsidP="0096329C">
      <w:pPr>
        <w:keepNext/>
        <w:autoSpaceDE w:val="0"/>
        <w:autoSpaceDN w:val="0"/>
        <w:adjustRightInd w:val="0"/>
        <w:rPr>
          <w:rFonts w:asciiTheme="minorHAnsi" w:hAnsiTheme="minorHAnsi" w:cstheme="minorHAnsi"/>
          <w:b/>
          <w:bCs/>
          <w:color w:val="000000"/>
          <w:sz w:val="22"/>
          <w:szCs w:val="22"/>
          <w:u w:val="single"/>
        </w:rPr>
      </w:pPr>
    </w:p>
    <w:p w:rsidR="00D0348C" w:rsidRPr="00222E7B" w:rsidRDefault="00D0348C"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all respondents agreed to the proposed implementation date. </w:t>
      </w:r>
    </w:p>
    <w:p w:rsidR="00231813" w:rsidRPr="00222E7B" w:rsidRDefault="00231813" w:rsidP="0096329C">
      <w:pPr>
        <w:keepNext/>
        <w:autoSpaceDE w:val="0"/>
        <w:autoSpaceDN w:val="0"/>
        <w:adjustRightInd w:val="0"/>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14 – </w:t>
      </w:r>
      <w:r w:rsidRPr="00222E7B">
        <w:rPr>
          <w:rFonts w:asciiTheme="minorHAnsi" w:hAnsiTheme="minorHAnsi" w:cstheme="minorHAnsi"/>
          <w:b/>
          <w:bCs/>
          <w:color w:val="000000"/>
          <w:sz w:val="22"/>
          <w:szCs w:val="22"/>
          <w:u w:val="single"/>
        </w:rPr>
        <w:t xml:space="preserve">Are there any road blocks that are slowing the DCUSA Working Group process down? From your experience of DCUSA changes and other Code changes, are there any improvements that you would recommend to the process? </w:t>
      </w:r>
    </w:p>
    <w:p w:rsidR="00231813" w:rsidRPr="00222E7B" w:rsidRDefault="00231813" w:rsidP="0096329C">
      <w:pPr>
        <w:keepNext/>
        <w:autoSpaceDE w:val="0"/>
        <w:autoSpaceDN w:val="0"/>
        <w:adjustRightInd w:val="0"/>
        <w:rPr>
          <w:rFonts w:asciiTheme="minorHAnsi" w:hAnsiTheme="minorHAnsi" w:cstheme="minorHAnsi"/>
          <w:b/>
          <w:bCs/>
          <w:color w:val="000000"/>
          <w:sz w:val="22"/>
          <w:szCs w:val="22"/>
          <w:u w:val="single"/>
        </w:rPr>
      </w:pPr>
    </w:p>
    <w:p w:rsidR="00371DA4" w:rsidRPr="00222E7B" w:rsidRDefault="009D5129"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that six respondents commented with examples of roadblocks </w:t>
      </w:r>
      <w:r w:rsidR="00AD6087" w:rsidRPr="00222E7B">
        <w:rPr>
          <w:rFonts w:asciiTheme="minorHAnsi" w:hAnsiTheme="minorHAnsi" w:cstheme="minorHAnsi"/>
          <w:color w:val="000000"/>
          <w:sz w:val="22"/>
          <w:szCs w:val="22"/>
        </w:rPr>
        <w:t>for</w:t>
      </w:r>
      <w:r w:rsidRPr="00222E7B">
        <w:rPr>
          <w:rFonts w:asciiTheme="minorHAnsi" w:hAnsiTheme="minorHAnsi" w:cstheme="minorHAnsi"/>
          <w:color w:val="000000"/>
          <w:sz w:val="22"/>
          <w:szCs w:val="22"/>
        </w:rPr>
        <w:t xml:space="preserve"> this question. Two respondents mentioned the need for meetings to have rigid start and end times, so that Working Group members could ensure that they are available. The </w:t>
      </w:r>
      <w:r w:rsidRPr="00222E7B">
        <w:rPr>
          <w:rFonts w:asciiTheme="minorHAnsi" w:hAnsiTheme="minorHAnsi" w:cstheme="minorHAnsi"/>
          <w:color w:val="000000"/>
          <w:sz w:val="22"/>
          <w:szCs w:val="22"/>
        </w:rPr>
        <w:lastRenderedPageBreak/>
        <w:t xml:space="preserve">problem of availability of Working Group members was also mentioned by another respondent. One respondent mentioned that the time between meetings can be a barrier to the progression of CPs, and this could be minimised by the Working Group determining a work plan at the first meeting; with the </w:t>
      </w:r>
      <w:r w:rsidR="00920BEB">
        <w:rPr>
          <w:rFonts w:asciiTheme="minorHAnsi" w:hAnsiTheme="minorHAnsi" w:cstheme="minorHAnsi"/>
          <w:color w:val="000000"/>
          <w:sz w:val="22"/>
          <w:szCs w:val="22"/>
        </w:rPr>
        <w:t xml:space="preserve">Working Group </w:t>
      </w:r>
      <w:r w:rsidRPr="00222E7B">
        <w:rPr>
          <w:rFonts w:asciiTheme="minorHAnsi" w:hAnsiTheme="minorHAnsi" w:cstheme="minorHAnsi"/>
          <w:color w:val="000000"/>
          <w:sz w:val="22"/>
          <w:szCs w:val="22"/>
        </w:rPr>
        <w:t>Chair taking ownership of the progression of the CP against the work plan, and the Secretariat recording progress. The Working Group noted that a timetable for meetings would minimise the road block of Working Group attendee availability, because they would know the time of meetings in advance. Another respondent mentioned that a lack of training on the DCUSA process was a road block. The Working Group discussed this issue and</w:t>
      </w:r>
      <w:r w:rsidR="000A095B">
        <w:rPr>
          <w:rFonts w:asciiTheme="minorHAnsi" w:hAnsiTheme="minorHAnsi" w:cstheme="minorHAnsi"/>
          <w:color w:val="000000"/>
          <w:sz w:val="22"/>
          <w:szCs w:val="22"/>
        </w:rPr>
        <w:t xml:space="preserve"> noted that</w:t>
      </w:r>
      <w:r w:rsidRPr="00222E7B">
        <w:rPr>
          <w:rFonts w:asciiTheme="minorHAnsi" w:hAnsiTheme="minorHAnsi" w:cstheme="minorHAnsi"/>
          <w:color w:val="000000"/>
          <w:sz w:val="22"/>
          <w:szCs w:val="22"/>
        </w:rPr>
        <w:t xml:space="preserve"> a welcome pack is sent out to Working Group</w:t>
      </w:r>
      <w:r w:rsidR="00920BEB">
        <w:rPr>
          <w:rFonts w:asciiTheme="minorHAnsi" w:hAnsiTheme="minorHAnsi" w:cstheme="minorHAnsi"/>
          <w:color w:val="000000"/>
          <w:sz w:val="22"/>
          <w:szCs w:val="22"/>
        </w:rPr>
        <w:t xml:space="preserve"> participants</w:t>
      </w:r>
      <w:r w:rsidR="000A095B">
        <w:rPr>
          <w:rFonts w:asciiTheme="minorHAnsi" w:hAnsiTheme="minorHAnsi" w:cstheme="minorHAnsi"/>
          <w:color w:val="000000"/>
          <w:sz w:val="22"/>
          <w:szCs w:val="22"/>
        </w:rPr>
        <w:t xml:space="preserve">. There is also an introduction to the DCUSA </w:t>
      </w:r>
      <w:r w:rsidR="000A095B" w:rsidRPr="000A095B">
        <w:rPr>
          <w:rFonts w:asciiTheme="minorHAnsi" w:hAnsiTheme="minorHAnsi" w:cstheme="minorHAnsi"/>
          <w:color w:val="000000"/>
          <w:sz w:val="22"/>
          <w:szCs w:val="22"/>
        </w:rPr>
        <w:t>training course that the DCUSA Panel could consider re-running</w:t>
      </w:r>
      <w:r w:rsidR="004B0DBB">
        <w:rPr>
          <w:rFonts w:asciiTheme="minorHAnsi" w:hAnsiTheme="minorHAnsi" w:cstheme="minorHAnsi"/>
          <w:color w:val="000000"/>
          <w:sz w:val="22"/>
          <w:szCs w:val="22"/>
        </w:rPr>
        <w:t>.</w:t>
      </w:r>
    </w:p>
    <w:p w:rsidR="00371DA4" w:rsidRPr="00222E7B" w:rsidRDefault="00371DA4"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Another respondent felt that the raising of alternative CPs was a road block</w:t>
      </w:r>
      <w:r w:rsidR="000A095B">
        <w:rPr>
          <w:rFonts w:asciiTheme="minorHAnsi" w:hAnsiTheme="minorHAnsi" w:cstheme="minorHAnsi"/>
          <w:color w:val="000000"/>
          <w:sz w:val="22"/>
          <w:szCs w:val="22"/>
        </w:rPr>
        <w:t xml:space="preserve"> that can slow the progress of the original CP</w:t>
      </w:r>
      <w:r w:rsidRPr="00222E7B">
        <w:rPr>
          <w:rFonts w:asciiTheme="minorHAnsi" w:hAnsiTheme="minorHAnsi" w:cstheme="minorHAnsi"/>
          <w:color w:val="000000"/>
          <w:sz w:val="22"/>
          <w:szCs w:val="22"/>
        </w:rPr>
        <w:t xml:space="preserve">, and that it was difficult to </w:t>
      </w:r>
      <w:r w:rsidR="005F4C49">
        <w:rPr>
          <w:rFonts w:asciiTheme="minorHAnsi" w:hAnsiTheme="minorHAnsi" w:cstheme="minorHAnsi"/>
          <w:color w:val="000000"/>
          <w:sz w:val="22"/>
          <w:szCs w:val="22"/>
        </w:rPr>
        <w:t>predict</w:t>
      </w:r>
      <w:r w:rsidRPr="00222E7B">
        <w:rPr>
          <w:rFonts w:asciiTheme="minorHAnsi" w:hAnsiTheme="minorHAnsi" w:cstheme="minorHAnsi"/>
          <w:color w:val="000000"/>
          <w:sz w:val="22"/>
          <w:szCs w:val="22"/>
        </w:rPr>
        <w:t xml:space="preserve"> if an alternative CP would be raised because they are usually only raised once the original CP had been significantly progressed.  </w:t>
      </w:r>
      <w:r w:rsidR="009D5129" w:rsidRPr="00222E7B">
        <w:rPr>
          <w:rFonts w:asciiTheme="minorHAnsi" w:hAnsiTheme="minorHAnsi" w:cstheme="minorHAnsi"/>
          <w:color w:val="000000"/>
          <w:sz w:val="22"/>
          <w:szCs w:val="22"/>
        </w:rPr>
        <w:t xml:space="preserve">The </w:t>
      </w:r>
      <w:r w:rsidR="004B0DBB">
        <w:rPr>
          <w:rFonts w:asciiTheme="minorHAnsi" w:hAnsiTheme="minorHAnsi" w:cstheme="minorHAnsi"/>
          <w:color w:val="000000"/>
          <w:sz w:val="22"/>
          <w:szCs w:val="22"/>
        </w:rPr>
        <w:t>Working G</w:t>
      </w:r>
      <w:r w:rsidR="009D5129" w:rsidRPr="00222E7B">
        <w:rPr>
          <w:rFonts w:asciiTheme="minorHAnsi" w:hAnsiTheme="minorHAnsi" w:cstheme="minorHAnsi"/>
          <w:color w:val="000000"/>
          <w:sz w:val="22"/>
          <w:szCs w:val="22"/>
        </w:rPr>
        <w:t xml:space="preserve">roup noted that </w:t>
      </w:r>
      <w:r w:rsidR="000670BA" w:rsidRPr="00222E7B">
        <w:rPr>
          <w:rFonts w:asciiTheme="minorHAnsi" w:hAnsiTheme="minorHAnsi" w:cstheme="minorHAnsi"/>
          <w:color w:val="000000"/>
          <w:sz w:val="22"/>
          <w:szCs w:val="22"/>
        </w:rPr>
        <w:t xml:space="preserve">several </w:t>
      </w:r>
      <w:r w:rsidR="000670BA">
        <w:rPr>
          <w:rFonts w:asciiTheme="minorHAnsi" w:hAnsiTheme="minorHAnsi" w:cstheme="minorHAnsi"/>
          <w:color w:val="000000"/>
          <w:sz w:val="22"/>
          <w:szCs w:val="22"/>
        </w:rPr>
        <w:t>Common</w:t>
      </w:r>
      <w:r w:rsidR="009D5129" w:rsidRPr="00222E7B">
        <w:rPr>
          <w:rFonts w:asciiTheme="minorHAnsi" w:hAnsiTheme="minorHAnsi" w:cstheme="minorHAnsi"/>
          <w:color w:val="000000"/>
          <w:sz w:val="22"/>
          <w:szCs w:val="22"/>
        </w:rPr>
        <w:t xml:space="preserve"> Connection Charging Methodology CPs had been delayed by </w:t>
      </w:r>
      <w:r w:rsidRPr="00222E7B">
        <w:rPr>
          <w:rFonts w:asciiTheme="minorHAnsi" w:hAnsiTheme="minorHAnsi" w:cstheme="minorHAnsi"/>
          <w:color w:val="000000"/>
          <w:sz w:val="22"/>
          <w:szCs w:val="22"/>
        </w:rPr>
        <w:t>the raising of alternative CPs.</w:t>
      </w:r>
    </w:p>
    <w:p w:rsidR="00371DA4" w:rsidRPr="00222E7B" w:rsidRDefault="009D5129"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It was noted that usually alternatives are raised where a Party has a particular clause or area that it does not wish to see changed in line with the majority view. These generally do not significantly delay progression. </w:t>
      </w:r>
    </w:p>
    <w:p w:rsidR="00371DA4" w:rsidRPr="00222E7B" w:rsidRDefault="009D5129"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It was observed that having an agreed timescale may help this situation going forward. The Working Group will have a time plan and, as set out in the Working Group Terms of Reference, justification will be needed for any extensions requested. </w:t>
      </w:r>
    </w:p>
    <w:p w:rsidR="009D5129" w:rsidRPr="00222E7B" w:rsidRDefault="009D5129"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group discussed the timescale plan and agreed that each Working Group </w:t>
      </w:r>
      <w:r w:rsidR="004B0DBB">
        <w:rPr>
          <w:rFonts w:asciiTheme="minorHAnsi" w:hAnsiTheme="minorHAnsi" w:cstheme="minorHAnsi"/>
          <w:color w:val="000000"/>
          <w:sz w:val="22"/>
          <w:szCs w:val="22"/>
        </w:rPr>
        <w:t>C</w:t>
      </w:r>
      <w:r w:rsidR="004B0DBB" w:rsidRPr="00222E7B">
        <w:rPr>
          <w:rFonts w:asciiTheme="minorHAnsi" w:hAnsiTheme="minorHAnsi" w:cstheme="minorHAnsi"/>
          <w:color w:val="000000"/>
          <w:sz w:val="22"/>
          <w:szCs w:val="22"/>
        </w:rPr>
        <w:t xml:space="preserve">hair </w:t>
      </w:r>
      <w:r w:rsidRPr="00222E7B">
        <w:rPr>
          <w:rFonts w:asciiTheme="minorHAnsi" w:hAnsiTheme="minorHAnsi" w:cstheme="minorHAnsi"/>
          <w:color w:val="000000"/>
          <w:sz w:val="22"/>
          <w:szCs w:val="22"/>
        </w:rPr>
        <w:t>would need to ensure that the plan is reviewed at each Working Group meeting</w:t>
      </w:r>
      <w:r w:rsidR="004B0DBB">
        <w:rPr>
          <w:rFonts w:asciiTheme="minorHAnsi" w:hAnsiTheme="minorHAnsi" w:cstheme="minorHAnsi"/>
          <w:color w:val="000000"/>
          <w:sz w:val="22"/>
          <w:szCs w:val="22"/>
        </w:rPr>
        <w:t xml:space="preserve"> and should be considered as a standing agenda item</w:t>
      </w:r>
      <w:r w:rsidRPr="00222E7B">
        <w:rPr>
          <w:rFonts w:asciiTheme="minorHAnsi" w:hAnsiTheme="minorHAnsi" w:cstheme="minorHAnsi"/>
          <w:color w:val="000000"/>
          <w:sz w:val="22"/>
          <w:szCs w:val="22"/>
        </w:rPr>
        <w:t xml:space="preserve">. </w:t>
      </w:r>
      <w:r w:rsidR="004B0DBB">
        <w:rPr>
          <w:rFonts w:asciiTheme="minorHAnsi" w:hAnsiTheme="minorHAnsi" w:cstheme="minorHAnsi"/>
          <w:color w:val="000000"/>
          <w:sz w:val="22"/>
          <w:szCs w:val="22"/>
        </w:rPr>
        <w:t xml:space="preserve"> It should review the remaining plan and not just the ‘next steps’. </w:t>
      </w:r>
      <w:r w:rsidRPr="00222E7B">
        <w:rPr>
          <w:rFonts w:asciiTheme="minorHAnsi" w:hAnsiTheme="minorHAnsi" w:cstheme="minorHAnsi"/>
          <w:color w:val="000000"/>
          <w:sz w:val="22"/>
          <w:szCs w:val="22"/>
        </w:rPr>
        <w:t xml:space="preserve">The Secretariat will be responsible for ensuring that the </w:t>
      </w:r>
      <w:r w:rsidR="004B0DBB">
        <w:rPr>
          <w:rFonts w:asciiTheme="minorHAnsi" w:hAnsiTheme="minorHAnsi" w:cstheme="minorHAnsi"/>
          <w:color w:val="000000"/>
          <w:sz w:val="22"/>
          <w:szCs w:val="22"/>
        </w:rPr>
        <w:t xml:space="preserve">Working Group </w:t>
      </w:r>
      <w:r w:rsidRPr="00222E7B">
        <w:rPr>
          <w:rFonts w:asciiTheme="minorHAnsi" w:hAnsiTheme="minorHAnsi" w:cstheme="minorHAnsi"/>
          <w:color w:val="000000"/>
          <w:sz w:val="22"/>
          <w:szCs w:val="22"/>
        </w:rPr>
        <w:t xml:space="preserve">Chair is aware of their obligations. </w:t>
      </w:r>
    </w:p>
    <w:p w:rsidR="001E5522" w:rsidRPr="00222E7B" w:rsidRDefault="001E5522" w:rsidP="0096329C">
      <w:pPr>
        <w:keepNext/>
        <w:autoSpaceDE w:val="0"/>
        <w:autoSpaceDN w:val="0"/>
        <w:adjustRightInd w:val="0"/>
        <w:rPr>
          <w:rFonts w:asciiTheme="minorHAnsi" w:hAnsiTheme="minorHAnsi" w:cstheme="minorHAnsi"/>
          <w:b/>
          <w:bCs/>
          <w:color w:val="000000"/>
          <w:sz w:val="22"/>
          <w:szCs w:val="22"/>
          <w:u w:val="single"/>
        </w:rPr>
      </w:pPr>
      <w:r w:rsidRPr="00222E7B">
        <w:rPr>
          <w:rFonts w:asciiTheme="minorHAnsi" w:hAnsiTheme="minorHAnsi" w:cstheme="minorHAnsi"/>
          <w:b/>
          <w:sz w:val="22"/>
          <w:szCs w:val="22"/>
          <w:u w:val="single"/>
        </w:rPr>
        <w:t xml:space="preserve">Question 15 – </w:t>
      </w:r>
      <w:r w:rsidRPr="00222E7B">
        <w:rPr>
          <w:rFonts w:asciiTheme="minorHAnsi" w:hAnsiTheme="minorHAnsi" w:cstheme="minorHAnsi"/>
          <w:b/>
          <w:bCs/>
          <w:color w:val="000000"/>
          <w:sz w:val="22"/>
          <w:szCs w:val="22"/>
          <w:u w:val="single"/>
        </w:rPr>
        <w:t xml:space="preserve">Please state any other comments or views on the Change Proposal. </w:t>
      </w:r>
      <w:r w:rsidRPr="00222E7B">
        <w:rPr>
          <w:rFonts w:ascii="Verdana" w:hAnsi="Verdana" w:cs="Verdana"/>
          <w:b/>
          <w:bCs/>
          <w:color w:val="000000"/>
          <w:sz w:val="20"/>
          <w:szCs w:val="20"/>
          <w:u w:val="single"/>
        </w:rPr>
        <w:t xml:space="preserve"> </w:t>
      </w:r>
    </w:p>
    <w:p w:rsidR="001E5522" w:rsidRPr="00222E7B" w:rsidRDefault="001E5522" w:rsidP="0096329C">
      <w:pPr>
        <w:keepNext/>
        <w:autoSpaceDE w:val="0"/>
        <w:autoSpaceDN w:val="0"/>
        <w:adjustRightInd w:val="0"/>
        <w:rPr>
          <w:rFonts w:asciiTheme="minorHAnsi" w:hAnsiTheme="minorHAnsi" w:cstheme="minorHAnsi"/>
          <w:b/>
          <w:bCs/>
          <w:color w:val="000000"/>
          <w:sz w:val="22"/>
          <w:szCs w:val="22"/>
          <w:u w:val="single"/>
        </w:rPr>
      </w:pPr>
    </w:p>
    <w:p w:rsidR="001E5522" w:rsidRPr="00222E7B" w:rsidRDefault="001E5522" w:rsidP="0096329C">
      <w:pPr>
        <w:pStyle w:val="Heading2"/>
        <w:widowControl w:val="0"/>
        <w:spacing w:line="360" w:lineRule="auto"/>
        <w:ind w:left="567" w:hanging="567"/>
        <w:rPr>
          <w:rFonts w:asciiTheme="minorHAnsi" w:hAnsiTheme="minorHAnsi" w:cstheme="minorHAnsi"/>
          <w:color w:val="000000"/>
          <w:sz w:val="22"/>
          <w:szCs w:val="22"/>
        </w:rPr>
      </w:pPr>
      <w:r w:rsidRPr="00222E7B">
        <w:rPr>
          <w:rFonts w:asciiTheme="minorHAnsi" w:hAnsiTheme="minorHAnsi" w:cstheme="minorHAnsi"/>
          <w:color w:val="000000"/>
          <w:sz w:val="22"/>
          <w:szCs w:val="22"/>
        </w:rPr>
        <w:t xml:space="preserve">The Working Group noted </w:t>
      </w:r>
      <w:r w:rsidR="009A7AC4" w:rsidRPr="00222E7B">
        <w:rPr>
          <w:rFonts w:asciiTheme="minorHAnsi" w:hAnsiTheme="minorHAnsi" w:cstheme="minorHAnsi"/>
          <w:color w:val="000000"/>
          <w:sz w:val="22"/>
          <w:szCs w:val="22"/>
        </w:rPr>
        <w:t xml:space="preserve">that no respondents expressed any other comments or views </w:t>
      </w:r>
      <w:r w:rsidR="009A7AC4" w:rsidRPr="00222E7B">
        <w:rPr>
          <w:rFonts w:asciiTheme="minorHAnsi" w:hAnsiTheme="minorHAnsi" w:cstheme="minorHAnsi"/>
          <w:color w:val="000000"/>
          <w:sz w:val="22"/>
          <w:szCs w:val="22"/>
        </w:rPr>
        <w:lastRenderedPageBreak/>
        <w:t xml:space="preserve">on the Change Proposal. </w:t>
      </w:r>
    </w:p>
    <w:p w:rsidR="004029BA" w:rsidRPr="00222E7B" w:rsidRDefault="004029BA"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t>WORKING GROUP ASSESSMENT OF THE CP FOLLOWING INDUSTRY CONSULTATION</w:t>
      </w:r>
    </w:p>
    <w:p w:rsidR="00AB3EAA" w:rsidRPr="00222E7B" w:rsidRDefault="00AB3EAA" w:rsidP="0096329C">
      <w:pPr>
        <w:pStyle w:val="Heading2"/>
        <w:widowControl w:val="0"/>
        <w:spacing w:line="360" w:lineRule="auto"/>
        <w:ind w:left="567" w:hanging="567"/>
        <w:rPr>
          <w:rFonts w:asciiTheme="minorHAnsi" w:hAnsiTheme="minorHAnsi"/>
          <w:sz w:val="22"/>
        </w:rPr>
      </w:pPr>
      <w:r w:rsidRPr="00222E7B">
        <w:rPr>
          <w:rFonts w:ascii="Calibri" w:hAnsi="Calibri"/>
          <w:sz w:val="22"/>
          <w:szCs w:val="20"/>
        </w:rPr>
        <w:t xml:space="preserve">Following its review of the responses to the industry consultation, the DCP 210 Working Group agreed to progress the option presented in the DCP 210 consultation as legal text Option 3 but with some refinements. Under this option the </w:t>
      </w:r>
      <w:r w:rsidR="004B0DBB">
        <w:rPr>
          <w:rFonts w:ascii="Calibri" w:hAnsi="Calibri"/>
          <w:sz w:val="22"/>
          <w:szCs w:val="20"/>
        </w:rPr>
        <w:t>initial</w:t>
      </w:r>
      <w:r w:rsidR="004B0DBB" w:rsidRPr="00222E7B">
        <w:rPr>
          <w:rFonts w:ascii="Calibri" w:hAnsi="Calibri"/>
          <w:sz w:val="22"/>
          <w:szCs w:val="20"/>
        </w:rPr>
        <w:t xml:space="preserve"> </w:t>
      </w:r>
      <w:r w:rsidR="004B0DBB">
        <w:rPr>
          <w:rFonts w:ascii="Calibri" w:hAnsi="Calibri"/>
          <w:sz w:val="22"/>
          <w:szCs w:val="20"/>
        </w:rPr>
        <w:t>assessment period</w:t>
      </w:r>
      <w:r w:rsidR="004B0DBB" w:rsidRPr="00222E7B">
        <w:rPr>
          <w:rFonts w:ascii="Calibri" w:hAnsi="Calibri"/>
          <w:sz w:val="22"/>
          <w:szCs w:val="20"/>
        </w:rPr>
        <w:t xml:space="preserve"> </w:t>
      </w:r>
      <w:r w:rsidRPr="00222E7B">
        <w:rPr>
          <w:rFonts w:ascii="Calibri" w:hAnsi="Calibri"/>
          <w:sz w:val="22"/>
          <w:szCs w:val="20"/>
        </w:rPr>
        <w:t xml:space="preserve">for an Assessment Process in accordance with Clause 11.10 may not exceed a fixed time period. </w:t>
      </w:r>
    </w:p>
    <w:p w:rsidR="00AB3EAA" w:rsidRPr="00222E7B" w:rsidRDefault="00AB3EAA" w:rsidP="0096329C">
      <w:pPr>
        <w:pStyle w:val="Heading2"/>
        <w:widowControl w:val="0"/>
        <w:spacing w:line="360" w:lineRule="auto"/>
        <w:ind w:left="567" w:hanging="567"/>
        <w:rPr>
          <w:rFonts w:asciiTheme="minorHAnsi" w:hAnsiTheme="minorHAnsi"/>
          <w:sz w:val="22"/>
        </w:rPr>
      </w:pPr>
      <w:r w:rsidRPr="00222E7B">
        <w:rPr>
          <w:rFonts w:ascii="Calibri" w:hAnsi="Calibri"/>
          <w:sz w:val="22"/>
          <w:szCs w:val="20"/>
        </w:rPr>
        <w:t xml:space="preserve">The group discussed what this time period should be set at. To aid it in determining this value the group reviewed the time taken to progress historic DCUSA Change Proposals. The following table shows the number of CPs that took more than </w:t>
      </w:r>
      <w:ins w:id="4" w:author="Katherine Rushton" w:date="2015-01-08T10:32:00Z">
        <w:r w:rsidR="00133F28">
          <w:rPr>
            <w:rFonts w:ascii="Calibri" w:hAnsi="Calibri"/>
            <w:sz w:val="22"/>
            <w:szCs w:val="20"/>
          </w:rPr>
          <w:t>three</w:t>
        </w:r>
      </w:ins>
      <w:ins w:id="5" w:author="Katherine Rushton" w:date="2015-01-08T13:40:00Z">
        <w:r w:rsidR="00F2017E">
          <w:rPr>
            <w:rFonts w:ascii="Calibri" w:hAnsi="Calibri"/>
            <w:sz w:val="22"/>
            <w:szCs w:val="20"/>
          </w:rPr>
          <w:t xml:space="preserve"> </w:t>
        </w:r>
      </w:ins>
      <w:del w:id="6" w:author="Katherine Rushton" w:date="2015-01-08T10:32:00Z">
        <w:r w:rsidRPr="00222E7B" w:rsidDel="00133F28">
          <w:rPr>
            <w:rFonts w:ascii="Calibri" w:hAnsi="Calibri"/>
            <w:sz w:val="22"/>
            <w:szCs w:val="20"/>
          </w:rPr>
          <w:delText xml:space="preserve">two </w:delText>
        </w:r>
      </w:del>
      <w:r w:rsidRPr="00222E7B">
        <w:rPr>
          <w:rFonts w:ascii="Calibri" w:hAnsi="Calibri"/>
          <w:sz w:val="22"/>
          <w:szCs w:val="20"/>
        </w:rPr>
        <w:t xml:space="preserve">months to progress to the Report stage and the number that took more than six months. </w:t>
      </w:r>
    </w:p>
    <w:tbl>
      <w:tblPr>
        <w:tblW w:w="7900" w:type="dxa"/>
        <w:jc w:val="center"/>
        <w:tblInd w:w="93" w:type="dxa"/>
        <w:tblLook w:val="04A0" w:firstRow="1" w:lastRow="0" w:firstColumn="1" w:lastColumn="0" w:noHBand="0" w:noVBand="1"/>
      </w:tblPr>
      <w:tblGrid>
        <w:gridCol w:w="1740"/>
        <w:gridCol w:w="3040"/>
        <w:gridCol w:w="3120"/>
      </w:tblGrid>
      <w:tr w:rsidR="00F547B9" w:rsidRPr="00222E7B" w:rsidTr="00F547B9">
        <w:trPr>
          <w:trHeight w:val="930"/>
          <w:jc w:val="center"/>
        </w:trPr>
        <w:tc>
          <w:tcPr>
            <w:tcW w:w="1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547B9" w:rsidRPr="00222E7B" w:rsidRDefault="00F547B9" w:rsidP="0096329C">
            <w:pPr>
              <w:keepNext/>
              <w:jc w:val="center"/>
              <w:rPr>
                <w:rFonts w:ascii="Calibri" w:hAnsi="Calibri"/>
                <w:b/>
                <w:color w:val="000000"/>
                <w:sz w:val="22"/>
                <w:szCs w:val="22"/>
              </w:rPr>
            </w:pPr>
            <w:r w:rsidRPr="00222E7B">
              <w:rPr>
                <w:rFonts w:ascii="Calibri" w:hAnsi="Calibri"/>
                <w:b/>
                <w:color w:val="000000"/>
                <w:sz w:val="22"/>
                <w:szCs w:val="22"/>
              </w:rPr>
              <w:t xml:space="preserve">CP Area </w:t>
            </w:r>
          </w:p>
        </w:tc>
        <w:tc>
          <w:tcPr>
            <w:tcW w:w="3040" w:type="dxa"/>
            <w:tcBorders>
              <w:top w:val="single" w:sz="4" w:space="0" w:color="auto"/>
              <w:left w:val="nil"/>
              <w:bottom w:val="single" w:sz="4" w:space="0" w:color="auto"/>
              <w:right w:val="single" w:sz="4" w:space="0" w:color="auto"/>
            </w:tcBorders>
            <w:shd w:val="clear" w:color="auto" w:fill="auto"/>
            <w:vAlign w:val="bottom"/>
            <w:hideMark/>
          </w:tcPr>
          <w:p w:rsidR="00F547B9" w:rsidRPr="00222E7B" w:rsidRDefault="00133F28" w:rsidP="00133F28">
            <w:pPr>
              <w:keepNext/>
              <w:jc w:val="center"/>
              <w:rPr>
                <w:rFonts w:ascii="Calibri" w:hAnsi="Calibri"/>
                <w:b/>
                <w:color w:val="000000"/>
                <w:sz w:val="22"/>
                <w:szCs w:val="22"/>
              </w:rPr>
            </w:pPr>
            <w:ins w:id="7" w:author="Katherine Rushton" w:date="2015-01-08T10:31:00Z">
              <w:r>
                <w:rPr>
                  <w:rFonts w:ascii="Calibri" w:hAnsi="Calibri"/>
                  <w:b/>
                  <w:color w:val="000000"/>
                  <w:sz w:val="22"/>
                  <w:szCs w:val="22"/>
                </w:rPr>
                <w:t xml:space="preserve">Total </w:t>
              </w:r>
            </w:ins>
            <w:del w:id="8" w:author="Katherine Rushton" w:date="2015-01-08T10:31:00Z">
              <w:r w:rsidR="00F547B9" w:rsidRPr="00222E7B" w:rsidDel="00133F28">
                <w:rPr>
                  <w:rFonts w:ascii="Calibri" w:hAnsi="Calibri"/>
                  <w:b/>
                  <w:color w:val="000000"/>
                  <w:sz w:val="22"/>
                  <w:szCs w:val="22"/>
                </w:rPr>
                <w:delText>Percentage</w:delText>
              </w:r>
            </w:del>
            <w:r w:rsidR="00F547B9" w:rsidRPr="00222E7B">
              <w:rPr>
                <w:rFonts w:ascii="Calibri" w:hAnsi="Calibri"/>
                <w:b/>
                <w:color w:val="000000"/>
                <w:sz w:val="22"/>
                <w:szCs w:val="22"/>
              </w:rPr>
              <w:t xml:space="preserve"> of CPs that take over t</w:t>
            </w:r>
            <w:ins w:id="9" w:author="Katherine Rushton" w:date="2015-01-08T10:31:00Z">
              <w:r>
                <w:rPr>
                  <w:rFonts w:ascii="Calibri" w:hAnsi="Calibri"/>
                  <w:b/>
                  <w:color w:val="000000"/>
                  <w:sz w:val="22"/>
                  <w:szCs w:val="22"/>
                </w:rPr>
                <w:t>hree</w:t>
              </w:r>
            </w:ins>
            <w:ins w:id="10" w:author="Katherine Rushton" w:date="2015-01-08T13:40:00Z">
              <w:r w:rsidR="00F2017E">
                <w:rPr>
                  <w:rFonts w:ascii="Calibri" w:hAnsi="Calibri"/>
                  <w:b/>
                  <w:color w:val="000000"/>
                  <w:sz w:val="22"/>
                  <w:szCs w:val="22"/>
                </w:rPr>
                <w:t xml:space="preserve"> </w:t>
              </w:r>
            </w:ins>
            <w:del w:id="11" w:author="Katherine Rushton" w:date="2015-01-08T10:31:00Z">
              <w:r w:rsidR="00F547B9" w:rsidRPr="00222E7B" w:rsidDel="00133F28">
                <w:rPr>
                  <w:rFonts w:ascii="Calibri" w:hAnsi="Calibri"/>
                  <w:b/>
                  <w:color w:val="000000"/>
                  <w:sz w:val="22"/>
                  <w:szCs w:val="22"/>
                </w:rPr>
                <w:delText xml:space="preserve">wo </w:delText>
              </w:r>
            </w:del>
            <w:r w:rsidR="00F547B9" w:rsidRPr="00222E7B">
              <w:rPr>
                <w:rFonts w:ascii="Calibri" w:hAnsi="Calibri"/>
                <w:b/>
                <w:color w:val="000000"/>
                <w:sz w:val="22"/>
                <w:szCs w:val="22"/>
              </w:rPr>
              <w:t xml:space="preserve">months to reach Report Phase </w:t>
            </w:r>
          </w:p>
        </w:tc>
        <w:tc>
          <w:tcPr>
            <w:tcW w:w="3120" w:type="dxa"/>
            <w:tcBorders>
              <w:top w:val="single" w:sz="4" w:space="0" w:color="auto"/>
              <w:left w:val="nil"/>
              <w:bottom w:val="single" w:sz="4" w:space="0" w:color="auto"/>
              <w:right w:val="single" w:sz="4" w:space="0" w:color="auto"/>
            </w:tcBorders>
            <w:shd w:val="clear" w:color="auto" w:fill="auto"/>
            <w:vAlign w:val="bottom"/>
            <w:hideMark/>
          </w:tcPr>
          <w:p w:rsidR="00F547B9" w:rsidRPr="00222E7B" w:rsidRDefault="00133F28" w:rsidP="00133F28">
            <w:pPr>
              <w:keepNext/>
              <w:jc w:val="center"/>
              <w:rPr>
                <w:rFonts w:ascii="Calibri" w:hAnsi="Calibri"/>
                <w:b/>
                <w:color w:val="000000"/>
                <w:sz w:val="22"/>
                <w:szCs w:val="22"/>
              </w:rPr>
            </w:pPr>
            <w:ins w:id="12" w:author="Katherine Rushton" w:date="2015-01-08T10:31:00Z">
              <w:r>
                <w:rPr>
                  <w:rFonts w:ascii="Calibri" w:hAnsi="Calibri"/>
                  <w:b/>
                  <w:color w:val="000000"/>
                  <w:sz w:val="22"/>
                  <w:szCs w:val="22"/>
                </w:rPr>
                <w:t xml:space="preserve">Total </w:t>
              </w:r>
            </w:ins>
            <w:del w:id="13" w:author="Katherine Rushton" w:date="2015-01-08T10:31:00Z">
              <w:r w:rsidR="00F547B9" w:rsidRPr="00222E7B" w:rsidDel="00133F28">
                <w:rPr>
                  <w:rFonts w:ascii="Calibri" w:hAnsi="Calibri"/>
                  <w:b/>
                  <w:color w:val="000000"/>
                  <w:sz w:val="22"/>
                  <w:szCs w:val="22"/>
                </w:rPr>
                <w:delText xml:space="preserve">Percentage </w:delText>
              </w:r>
            </w:del>
            <w:r w:rsidR="00F547B9" w:rsidRPr="00222E7B">
              <w:rPr>
                <w:rFonts w:ascii="Calibri" w:hAnsi="Calibri"/>
                <w:b/>
                <w:color w:val="000000"/>
                <w:sz w:val="22"/>
                <w:szCs w:val="22"/>
              </w:rPr>
              <w:t xml:space="preserve">of CPs that take over six months to reach Report Phase </w:t>
            </w:r>
          </w:p>
        </w:tc>
      </w:tr>
      <w:tr w:rsidR="00F547B9" w:rsidRPr="00222E7B" w:rsidTr="00F547B9">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CCCM</w:t>
            </w:r>
          </w:p>
        </w:tc>
        <w:tc>
          <w:tcPr>
            <w:tcW w:w="304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del w:id="14" w:author="Katherine Rushton" w:date="2015-01-08T10:32:00Z">
              <w:r w:rsidRPr="00222E7B" w:rsidDel="00133F28">
                <w:rPr>
                  <w:rFonts w:ascii="Calibri" w:hAnsi="Calibri"/>
                  <w:color w:val="000000"/>
                  <w:sz w:val="22"/>
                  <w:szCs w:val="22"/>
                </w:rPr>
                <w:delText>83</w:delText>
              </w:r>
            </w:del>
            <w:ins w:id="15" w:author="Katherine Rushton" w:date="2015-01-08T10:32:00Z">
              <w:r w:rsidR="00133F28">
                <w:rPr>
                  <w:rFonts w:ascii="Calibri" w:hAnsi="Calibri"/>
                  <w:color w:val="000000"/>
                  <w:sz w:val="22"/>
                  <w:szCs w:val="22"/>
                </w:rPr>
                <w:t xml:space="preserve"> </w:t>
              </w:r>
            </w:ins>
            <w:ins w:id="16" w:author="Katherine Rushton" w:date="2015-01-08T10:31:00Z">
              <w:r w:rsidR="00133F28">
                <w:rPr>
                  <w:rFonts w:ascii="Calibri" w:hAnsi="Calibri"/>
                  <w:color w:val="000000"/>
                  <w:sz w:val="22"/>
                  <w:szCs w:val="22"/>
                </w:rPr>
                <w:t>5</w:t>
              </w:r>
            </w:ins>
          </w:p>
        </w:tc>
        <w:tc>
          <w:tcPr>
            <w:tcW w:w="312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del w:id="17" w:author="Katherine Rushton" w:date="2015-01-08T10:32:00Z">
              <w:r w:rsidRPr="00222E7B" w:rsidDel="00133F28">
                <w:rPr>
                  <w:rFonts w:ascii="Calibri" w:hAnsi="Calibri"/>
                  <w:color w:val="000000"/>
                  <w:sz w:val="22"/>
                  <w:szCs w:val="22"/>
                </w:rPr>
                <w:delText>83</w:delText>
              </w:r>
            </w:del>
            <w:ins w:id="18" w:author="Katherine Rushton" w:date="2015-01-08T10:32:00Z">
              <w:r w:rsidR="00133F28">
                <w:rPr>
                  <w:rFonts w:ascii="Calibri" w:hAnsi="Calibri"/>
                  <w:color w:val="000000"/>
                  <w:sz w:val="22"/>
                  <w:szCs w:val="22"/>
                </w:rPr>
                <w:t xml:space="preserve"> 4</w:t>
              </w:r>
            </w:ins>
          </w:p>
        </w:tc>
      </w:tr>
      <w:tr w:rsidR="00F547B9" w:rsidRPr="00222E7B" w:rsidTr="00F547B9">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CDCM</w:t>
            </w:r>
          </w:p>
        </w:tc>
        <w:tc>
          <w:tcPr>
            <w:tcW w:w="304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del w:id="19" w:author="Katherine Rushton" w:date="2015-01-08T10:32:00Z">
              <w:r w:rsidRPr="00222E7B" w:rsidDel="00133F28">
                <w:rPr>
                  <w:rFonts w:ascii="Calibri" w:hAnsi="Calibri"/>
                  <w:color w:val="000000"/>
                  <w:sz w:val="22"/>
                  <w:szCs w:val="22"/>
                </w:rPr>
                <w:delText>97</w:delText>
              </w:r>
            </w:del>
            <w:ins w:id="20" w:author="Katherine Rushton" w:date="2015-01-08T10:32:00Z">
              <w:r w:rsidR="00133F28">
                <w:rPr>
                  <w:rFonts w:ascii="Calibri" w:hAnsi="Calibri"/>
                  <w:color w:val="000000"/>
                  <w:sz w:val="22"/>
                  <w:szCs w:val="22"/>
                </w:rPr>
                <w:t xml:space="preserve"> </w:t>
              </w:r>
            </w:ins>
            <w:ins w:id="21" w:author="Katherine Rushton" w:date="2015-01-08T10:31:00Z">
              <w:r w:rsidR="00133F28">
                <w:rPr>
                  <w:rFonts w:ascii="Calibri" w:hAnsi="Calibri"/>
                  <w:color w:val="000000"/>
                  <w:sz w:val="22"/>
                  <w:szCs w:val="22"/>
                </w:rPr>
                <w:t>29</w:t>
              </w:r>
            </w:ins>
          </w:p>
        </w:tc>
        <w:tc>
          <w:tcPr>
            <w:tcW w:w="312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del w:id="22" w:author="Katherine Rushton" w:date="2015-01-08T10:32:00Z">
              <w:r w:rsidRPr="00222E7B" w:rsidDel="00133F28">
                <w:rPr>
                  <w:rFonts w:ascii="Calibri" w:hAnsi="Calibri"/>
                  <w:color w:val="000000"/>
                  <w:sz w:val="22"/>
                  <w:szCs w:val="22"/>
                </w:rPr>
                <w:delText>48</w:delText>
              </w:r>
            </w:del>
            <w:ins w:id="23" w:author="Katherine Rushton" w:date="2015-01-08T10:32:00Z">
              <w:r w:rsidR="00133F28">
                <w:rPr>
                  <w:rFonts w:ascii="Calibri" w:hAnsi="Calibri"/>
                  <w:color w:val="000000"/>
                  <w:sz w:val="22"/>
                  <w:szCs w:val="22"/>
                </w:rPr>
                <w:t xml:space="preserve"> 16</w:t>
              </w:r>
            </w:ins>
          </w:p>
        </w:tc>
      </w:tr>
      <w:tr w:rsidR="00F547B9" w:rsidRPr="00222E7B" w:rsidTr="00F547B9">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EDCM</w:t>
            </w:r>
          </w:p>
        </w:tc>
        <w:tc>
          <w:tcPr>
            <w:tcW w:w="304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del w:id="24" w:author="Katherine Rushton" w:date="2015-01-08T10:32:00Z">
              <w:r w:rsidRPr="00222E7B" w:rsidDel="00133F28">
                <w:rPr>
                  <w:rFonts w:ascii="Calibri" w:hAnsi="Calibri"/>
                  <w:color w:val="000000"/>
                  <w:sz w:val="22"/>
                  <w:szCs w:val="22"/>
                </w:rPr>
                <w:delText>100</w:delText>
              </w:r>
            </w:del>
            <w:ins w:id="25" w:author="Katherine Rushton" w:date="2015-01-08T10:32:00Z">
              <w:r w:rsidR="00133F28">
                <w:rPr>
                  <w:rFonts w:ascii="Calibri" w:hAnsi="Calibri"/>
                  <w:color w:val="000000"/>
                  <w:sz w:val="22"/>
                  <w:szCs w:val="22"/>
                </w:rPr>
                <w:t xml:space="preserve"> </w:t>
              </w:r>
            </w:ins>
            <w:ins w:id="26" w:author="Katherine Rushton" w:date="2015-01-08T10:31:00Z">
              <w:r w:rsidR="00133F28">
                <w:rPr>
                  <w:rFonts w:ascii="Calibri" w:hAnsi="Calibri"/>
                  <w:color w:val="000000"/>
                  <w:sz w:val="22"/>
                  <w:szCs w:val="22"/>
                </w:rPr>
                <w:t>4</w:t>
              </w:r>
            </w:ins>
          </w:p>
        </w:tc>
        <w:tc>
          <w:tcPr>
            <w:tcW w:w="312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del w:id="27" w:author="Katherine Rushton" w:date="2015-01-08T10:32:00Z">
              <w:r w:rsidRPr="00222E7B" w:rsidDel="00133F28">
                <w:rPr>
                  <w:rFonts w:ascii="Calibri" w:hAnsi="Calibri"/>
                  <w:color w:val="000000"/>
                  <w:sz w:val="22"/>
                  <w:szCs w:val="22"/>
                </w:rPr>
                <w:delText>50</w:delText>
              </w:r>
            </w:del>
            <w:ins w:id="28" w:author="Katherine Rushton" w:date="2015-01-08T10:33:00Z">
              <w:r w:rsidR="00133F28">
                <w:rPr>
                  <w:rFonts w:ascii="Calibri" w:hAnsi="Calibri"/>
                  <w:color w:val="000000"/>
                  <w:sz w:val="22"/>
                  <w:szCs w:val="22"/>
                </w:rPr>
                <w:t xml:space="preserve"> </w:t>
              </w:r>
            </w:ins>
            <w:ins w:id="29" w:author="Katherine Rushton" w:date="2015-01-08T10:32:00Z">
              <w:r w:rsidR="00133F28">
                <w:rPr>
                  <w:rFonts w:ascii="Calibri" w:hAnsi="Calibri"/>
                  <w:color w:val="000000"/>
                  <w:sz w:val="22"/>
                  <w:szCs w:val="22"/>
                </w:rPr>
                <w:t>2</w:t>
              </w:r>
            </w:ins>
          </w:p>
        </w:tc>
      </w:tr>
      <w:tr w:rsidR="00F547B9" w:rsidRPr="00222E7B" w:rsidTr="00F547B9">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r w:rsidRPr="00222E7B">
              <w:rPr>
                <w:rFonts w:ascii="Calibri" w:hAnsi="Calibri"/>
                <w:color w:val="000000"/>
                <w:sz w:val="22"/>
                <w:szCs w:val="22"/>
              </w:rPr>
              <w:t>General</w:t>
            </w:r>
          </w:p>
        </w:tc>
        <w:tc>
          <w:tcPr>
            <w:tcW w:w="304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del w:id="30" w:author="Katherine Rushton" w:date="2015-01-08T10:32:00Z">
              <w:r w:rsidRPr="00222E7B" w:rsidDel="00133F28">
                <w:rPr>
                  <w:rFonts w:ascii="Calibri" w:hAnsi="Calibri"/>
                  <w:color w:val="000000"/>
                  <w:sz w:val="22"/>
                  <w:szCs w:val="22"/>
                </w:rPr>
                <w:delText>66</w:delText>
              </w:r>
            </w:del>
            <w:ins w:id="31" w:author="Katherine Rushton" w:date="2015-01-08T10:31:00Z">
              <w:r w:rsidR="00133F28">
                <w:rPr>
                  <w:rFonts w:ascii="Calibri" w:hAnsi="Calibri"/>
                  <w:color w:val="000000"/>
                  <w:sz w:val="22"/>
                  <w:szCs w:val="22"/>
                </w:rPr>
                <w:t>5</w:t>
              </w:r>
              <w:bookmarkStart w:id="32" w:name="_GoBack"/>
              <w:bookmarkEnd w:id="32"/>
              <w:r w:rsidR="00133F28">
                <w:rPr>
                  <w:rFonts w:ascii="Calibri" w:hAnsi="Calibri"/>
                  <w:color w:val="000000"/>
                  <w:sz w:val="22"/>
                  <w:szCs w:val="22"/>
                </w:rPr>
                <w:t>3</w:t>
              </w:r>
            </w:ins>
          </w:p>
        </w:tc>
        <w:tc>
          <w:tcPr>
            <w:tcW w:w="312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color w:val="000000"/>
                <w:sz w:val="22"/>
                <w:szCs w:val="22"/>
              </w:rPr>
            </w:pPr>
            <w:del w:id="33" w:author="Katherine Rushton" w:date="2015-01-08T10:32:00Z">
              <w:r w:rsidRPr="00222E7B" w:rsidDel="00133F28">
                <w:rPr>
                  <w:rFonts w:ascii="Calibri" w:hAnsi="Calibri"/>
                  <w:color w:val="000000"/>
                  <w:sz w:val="22"/>
                  <w:szCs w:val="22"/>
                </w:rPr>
                <w:delText>25</w:delText>
              </w:r>
            </w:del>
            <w:ins w:id="34" w:author="Katherine Rushton" w:date="2015-01-08T10:33:00Z">
              <w:r w:rsidR="00133F28">
                <w:rPr>
                  <w:rFonts w:ascii="Calibri" w:hAnsi="Calibri"/>
                  <w:color w:val="000000"/>
                  <w:sz w:val="22"/>
                  <w:szCs w:val="22"/>
                </w:rPr>
                <w:t xml:space="preserve"> </w:t>
              </w:r>
            </w:ins>
            <w:ins w:id="35" w:author="Katherine Rushton" w:date="2015-01-08T10:32:00Z">
              <w:r w:rsidR="00133F28">
                <w:rPr>
                  <w:rFonts w:ascii="Calibri" w:hAnsi="Calibri"/>
                  <w:color w:val="000000"/>
                  <w:sz w:val="22"/>
                  <w:szCs w:val="22"/>
                </w:rPr>
                <w:t>24</w:t>
              </w:r>
            </w:ins>
          </w:p>
        </w:tc>
      </w:tr>
      <w:tr w:rsidR="00F547B9" w:rsidRPr="00222E7B" w:rsidTr="00F547B9">
        <w:trPr>
          <w:trHeight w:val="300"/>
          <w:jc w:val="center"/>
        </w:trPr>
        <w:tc>
          <w:tcPr>
            <w:tcW w:w="1740" w:type="dxa"/>
            <w:tcBorders>
              <w:top w:val="nil"/>
              <w:left w:val="single" w:sz="4" w:space="0" w:color="auto"/>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b/>
                <w:color w:val="000000"/>
                <w:sz w:val="22"/>
                <w:szCs w:val="22"/>
              </w:rPr>
            </w:pPr>
            <w:r w:rsidRPr="00222E7B">
              <w:rPr>
                <w:rFonts w:ascii="Calibri" w:hAnsi="Calibri"/>
                <w:b/>
                <w:color w:val="000000"/>
                <w:sz w:val="22"/>
                <w:szCs w:val="22"/>
              </w:rPr>
              <w:t>Grand Total</w:t>
            </w:r>
          </w:p>
        </w:tc>
        <w:tc>
          <w:tcPr>
            <w:tcW w:w="304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b/>
                <w:color w:val="000000"/>
                <w:sz w:val="22"/>
                <w:szCs w:val="22"/>
              </w:rPr>
            </w:pPr>
            <w:del w:id="36" w:author="Katherine Rushton" w:date="2015-01-08T10:32:00Z">
              <w:r w:rsidRPr="00222E7B" w:rsidDel="00133F28">
                <w:rPr>
                  <w:rFonts w:ascii="Calibri" w:hAnsi="Calibri"/>
                  <w:b/>
                  <w:color w:val="000000"/>
                  <w:sz w:val="22"/>
                  <w:szCs w:val="22"/>
                </w:rPr>
                <w:delText>74</w:delText>
              </w:r>
            </w:del>
            <w:ins w:id="37" w:author="Katherine Rushton" w:date="2015-01-08T10:32:00Z">
              <w:r w:rsidR="00133F28">
                <w:rPr>
                  <w:rFonts w:ascii="Calibri" w:hAnsi="Calibri"/>
                  <w:b/>
                  <w:color w:val="000000"/>
                  <w:sz w:val="22"/>
                  <w:szCs w:val="22"/>
                </w:rPr>
                <w:t xml:space="preserve"> </w:t>
              </w:r>
            </w:ins>
            <w:ins w:id="38" w:author="Katherine Rushton" w:date="2015-01-08T10:31:00Z">
              <w:r w:rsidR="00133F28">
                <w:rPr>
                  <w:rFonts w:ascii="Calibri" w:hAnsi="Calibri"/>
                  <w:b/>
                  <w:color w:val="000000"/>
                  <w:sz w:val="22"/>
                  <w:szCs w:val="22"/>
                </w:rPr>
                <w:t>91</w:t>
              </w:r>
            </w:ins>
          </w:p>
        </w:tc>
        <w:tc>
          <w:tcPr>
            <w:tcW w:w="3120" w:type="dxa"/>
            <w:tcBorders>
              <w:top w:val="nil"/>
              <w:left w:val="nil"/>
              <w:bottom w:val="single" w:sz="4" w:space="0" w:color="auto"/>
              <w:right w:val="single" w:sz="4" w:space="0" w:color="auto"/>
            </w:tcBorders>
            <w:shd w:val="clear" w:color="auto" w:fill="auto"/>
            <w:noWrap/>
            <w:vAlign w:val="bottom"/>
            <w:hideMark/>
          </w:tcPr>
          <w:p w:rsidR="00F547B9" w:rsidRPr="00222E7B" w:rsidRDefault="00F547B9" w:rsidP="0096329C">
            <w:pPr>
              <w:keepNext/>
              <w:jc w:val="center"/>
              <w:rPr>
                <w:rFonts w:ascii="Calibri" w:hAnsi="Calibri"/>
                <w:b/>
                <w:color w:val="000000"/>
                <w:sz w:val="22"/>
                <w:szCs w:val="22"/>
              </w:rPr>
            </w:pPr>
            <w:del w:id="39" w:author="Katherine Rushton" w:date="2015-01-08T10:32:00Z">
              <w:r w:rsidRPr="00222E7B" w:rsidDel="00133F28">
                <w:rPr>
                  <w:rFonts w:ascii="Calibri" w:hAnsi="Calibri"/>
                  <w:b/>
                  <w:color w:val="000000"/>
                  <w:sz w:val="22"/>
                  <w:szCs w:val="22"/>
                </w:rPr>
                <w:delText>33</w:delText>
              </w:r>
            </w:del>
            <w:ins w:id="40" w:author="Katherine Rushton" w:date="2015-01-08T10:33:00Z">
              <w:r w:rsidR="00133F28">
                <w:rPr>
                  <w:rFonts w:ascii="Calibri" w:hAnsi="Calibri"/>
                  <w:b/>
                  <w:color w:val="000000"/>
                  <w:sz w:val="22"/>
                  <w:szCs w:val="22"/>
                </w:rPr>
                <w:t xml:space="preserve"> </w:t>
              </w:r>
            </w:ins>
            <w:ins w:id="41" w:author="Katherine Rushton" w:date="2015-01-08T10:32:00Z">
              <w:r w:rsidR="00133F28">
                <w:rPr>
                  <w:rFonts w:ascii="Calibri" w:hAnsi="Calibri"/>
                  <w:b/>
                  <w:color w:val="000000"/>
                  <w:sz w:val="22"/>
                  <w:szCs w:val="22"/>
                </w:rPr>
                <w:t>46</w:t>
              </w:r>
            </w:ins>
          </w:p>
        </w:tc>
      </w:tr>
    </w:tbl>
    <w:p w:rsidR="00AF4DED" w:rsidRPr="00222E7B" w:rsidRDefault="00AF4DED" w:rsidP="0096329C">
      <w:pPr>
        <w:keepNext/>
        <w:autoSpaceDE w:val="0"/>
        <w:autoSpaceDN w:val="0"/>
        <w:adjustRightInd w:val="0"/>
        <w:rPr>
          <w:rFonts w:ascii="Verdana" w:hAnsi="Verdana" w:cs="Verdana"/>
          <w:color w:val="000000"/>
          <w:sz w:val="20"/>
          <w:szCs w:val="20"/>
        </w:rPr>
      </w:pPr>
    </w:p>
    <w:p w:rsidR="00F547B9" w:rsidRDefault="00F547B9" w:rsidP="0096329C">
      <w:pPr>
        <w:pStyle w:val="Heading2"/>
        <w:widowControl w:val="0"/>
        <w:spacing w:line="360" w:lineRule="auto"/>
        <w:ind w:left="567" w:hanging="567"/>
        <w:rPr>
          <w:rFonts w:ascii="Calibri" w:hAnsi="Calibri"/>
          <w:sz w:val="22"/>
          <w:szCs w:val="20"/>
        </w:rPr>
      </w:pPr>
      <w:r w:rsidRPr="00222E7B">
        <w:rPr>
          <w:rFonts w:ascii="Calibri" w:hAnsi="Calibri"/>
          <w:sz w:val="22"/>
          <w:szCs w:val="20"/>
        </w:rPr>
        <w:t xml:space="preserve">The table indicates that with a </w:t>
      </w:r>
      <w:ins w:id="42" w:author="Katherine Rushton" w:date="2015-01-08T10:33:00Z">
        <w:r w:rsidR="00133F28">
          <w:rPr>
            <w:rFonts w:ascii="Calibri" w:hAnsi="Calibri"/>
            <w:sz w:val="22"/>
            <w:szCs w:val="20"/>
          </w:rPr>
          <w:t xml:space="preserve">three </w:t>
        </w:r>
      </w:ins>
      <w:del w:id="43" w:author="Katherine Rushton" w:date="2015-01-08T10:33:00Z">
        <w:r w:rsidRPr="00222E7B" w:rsidDel="00133F28">
          <w:rPr>
            <w:rFonts w:ascii="Calibri" w:hAnsi="Calibri"/>
            <w:sz w:val="22"/>
            <w:szCs w:val="20"/>
          </w:rPr>
          <w:delText xml:space="preserve">two </w:delText>
        </w:r>
      </w:del>
      <w:r w:rsidRPr="00222E7B">
        <w:rPr>
          <w:rFonts w:ascii="Calibri" w:hAnsi="Calibri"/>
          <w:sz w:val="22"/>
          <w:szCs w:val="20"/>
        </w:rPr>
        <w:t xml:space="preserve">month assessment period (which is roughly equivalent to the current 60 </w:t>
      </w:r>
      <w:ins w:id="44" w:author="Katherine Rushton" w:date="2015-01-08T10:33:00Z">
        <w:r w:rsidR="00133F28">
          <w:rPr>
            <w:rFonts w:ascii="Calibri" w:hAnsi="Calibri"/>
            <w:sz w:val="22"/>
            <w:szCs w:val="20"/>
          </w:rPr>
          <w:t>Working D</w:t>
        </w:r>
      </w:ins>
      <w:del w:id="45" w:author="Katherine Rushton" w:date="2015-01-08T10:33:00Z">
        <w:r w:rsidRPr="00222E7B" w:rsidDel="00133F28">
          <w:rPr>
            <w:rFonts w:ascii="Calibri" w:hAnsi="Calibri"/>
            <w:sz w:val="22"/>
            <w:szCs w:val="20"/>
          </w:rPr>
          <w:delText>d</w:delText>
        </w:r>
      </w:del>
      <w:r w:rsidRPr="00222E7B">
        <w:rPr>
          <w:rFonts w:ascii="Calibri" w:hAnsi="Calibri"/>
          <w:sz w:val="22"/>
          <w:szCs w:val="20"/>
        </w:rPr>
        <w:t xml:space="preserve">ay period) </w:t>
      </w:r>
      <w:ins w:id="46" w:author="Katherine Rushton" w:date="2015-01-08T10:34:00Z">
        <w:r w:rsidR="00133F28">
          <w:rPr>
            <w:rFonts w:ascii="Calibri" w:hAnsi="Calibri"/>
            <w:sz w:val="22"/>
            <w:szCs w:val="20"/>
          </w:rPr>
          <w:t xml:space="preserve">91 </w:t>
        </w:r>
      </w:ins>
      <w:del w:id="47" w:author="Katherine Rushton" w:date="2015-01-08T10:34:00Z">
        <w:r w:rsidRPr="00222E7B" w:rsidDel="00133F28">
          <w:rPr>
            <w:rFonts w:ascii="Calibri" w:hAnsi="Calibri"/>
            <w:sz w:val="22"/>
            <w:szCs w:val="20"/>
          </w:rPr>
          <w:delText>74% of</w:delText>
        </w:r>
      </w:del>
      <w:r w:rsidRPr="00222E7B">
        <w:rPr>
          <w:rFonts w:ascii="Calibri" w:hAnsi="Calibri"/>
          <w:sz w:val="22"/>
          <w:szCs w:val="20"/>
        </w:rPr>
        <w:t xml:space="preserve"> CPs would require an extension. Setting the timetable at </w:t>
      </w:r>
      <w:ins w:id="48" w:author="Katherine Rushton" w:date="2015-01-08T13:27:00Z">
        <w:r w:rsidR="00F2017E">
          <w:rPr>
            <w:rFonts w:ascii="Calibri" w:hAnsi="Calibri"/>
            <w:sz w:val="22"/>
            <w:szCs w:val="20"/>
          </w:rPr>
          <w:t>six</w:t>
        </w:r>
      </w:ins>
      <w:del w:id="49" w:author="Katherine Rushton" w:date="2015-01-08T13:27:00Z">
        <w:r w:rsidRPr="00222E7B" w:rsidDel="00F2017E">
          <w:rPr>
            <w:rFonts w:ascii="Calibri" w:hAnsi="Calibri"/>
            <w:sz w:val="22"/>
            <w:szCs w:val="20"/>
          </w:rPr>
          <w:delText>6</w:delText>
        </w:r>
      </w:del>
      <w:r w:rsidRPr="00222E7B">
        <w:rPr>
          <w:rFonts w:ascii="Calibri" w:hAnsi="Calibri"/>
          <w:sz w:val="22"/>
          <w:szCs w:val="20"/>
        </w:rPr>
        <w:t xml:space="preserve"> months would reduce the number of CPs that</w:t>
      </w:r>
      <w:del w:id="50" w:author="Katherine Rushton" w:date="2015-01-08T13:27:00Z">
        <w:r w:rsidRPr="00222E7B" w:rsidDel="00F2017E">
          <w:rPr>
            <w:rFonts w:ascii="Calibri" w:hAnsi="Calibri"/>
            <w:sz w:val="22"/>
            <w:szCs w:val="20"/>
          </w:rPr>
          <w:delText xml:space="preserve"> </w:delText>
        </w:r>
      </w:del>
      <w:ins w:id="51" w:author="Katherine Rushton" w:date="2015-01-08T13:40:00Z">
        <w:r w:rsidR="00F2017E">
          <w:rPr>
            <w:rFonts w:ascii="Calibri" w:hAnsi="Calibri"/>
            <w:sz w:val="22"/>
            <w:szCs w:val="20"/>
          </w:rPr>
          <w:t xml:space="preserve"> </w:t>
        </w:r>
      </w:ins>
      <w:r w:rsidRPr="00222E7B">
        <w:rPr>
          <w:rFonts w:ascii="Calibri" w:hAnsi="Calibri"/>
          <w:sz w:val="22"/>
          <w:szCs w:val="20"/>
        </w:rPr>
        <w:t xml:space="preserve">require an extension to </w:t>
      </w:r>
      <w:ins w:id="52" w:author="Katherine Rushton" w:date="2015-01-08T10:35:00Z">
        <w:r w:rsidR="00133F28">
          <w:rPr>
            <w:rFonts w:ascii="Calibri" w:hAnsi="Calibri"/>
            <w:sz w:val="22"/>
            <w:szCs w:val="20"/>
          </w:rPr>
          <w:t>46, which is a 49</w:t>
        </w:r>
      </w:ins>
      <w:ins w:id="53" w:author="Katherine Rushton" w:date="2015-01-08T10:34:00Z">
        <w:r w:rsidR="00133F28">
          <w:rPr>
            <w:rFonts w:ascii="Calibri" w:hAnsi="Calibri"/>
            <w:sz w:val="22"/>
            <w:szCs w:val="20"/>
          </w:rPr>
          <w:t xml:space="preserve">% </w:t>
        </w:r>
      </w:ins>
      <w:ins w:id="54" w:author="Katherine Rushton" w:date="2015-01-08T10:35:00Z">
        <w:r w:rsidR="00133F28">
          <w:rPr>
            <w:rFonts w:ascii="Calibri" w:hAnsi="Calibri"/>
            <w:sz w:val="22"/>
            <w:szCs w:val="20"/>
          </w:rPr>
          <w:t>reduction</w:t>
        </w:r>
      </w:ins>
      <w:del w:id="55" w:author="Katherine Rushton" w:date="2015-01-08T10:33:00Z">
        <w:r w:rsidRPr="00222E7B" w:rsidDel="00133F28">
          <w:rPr>
            <w:rFonts w:ascii="Calibri" w:hAnsi="Calibri"/>
            <w:sz w:val="22"/>
            <w:szCs w:val="20"/>
          </w:rPr>
          <w:delText>33%</w:delText>
        </w:r>
      </w:del>
      <w:r w:rsidRPr="00222E7B">
        <w:rPr>
          <w:rFonts w:ascii="Calibri" w:hAnsi="Calibri"/>
          <w:sz w:val="22"/>
          <w:szCs w:val="20"/>
        </w:rPr>
        <w:t xml:space="preserve">. </w:t>
      </w:r>
      <w:r w:rsidR="005F4C49">
        <w:rPr>
          <w:rFonts w:ascii="Calibri" w:hAnsi="Calibri"/>
          <w:sz w:val="22"/>
          <w:szCs w:val="20"/>
        </w:rPr>
        <w:t>B</w:t>
      </w:r>
      <w:r w:rsidRPr="00222E7B">
        <w:rPr>
          <w:rFonts w:ascii="Calibri" w:hAnsi="Calibri"/>
          <w:sz w:val="22"/>
          <w:szCs w:val="20"/>
        </w:rPr>
        <w:t xml:space="preserve">ased on this analysis </w:t>
      </w:r>
      <w:r w:rsidR="004B0DBB">
        <w:rPr>
          <w:rFonts w:ascii="Calibri" w:hAnsi="Calibri"/>
          <w:sz w:val="22"/>
          <w:szCs w:val="20"/>
        </w:rPr>
        <w:t>and the feedback received as part of the consultation where the majority of respondents</w:t>
      </w:r>
      <w:r w:rsidR="00BB416B">
        <w:rPr>
          <w:rFonts w:ascii="Calibri" w:hAnsi="Calibri"/>
          <w:sz w:val="22"/>
          <w:szCs w:val="20"/>
        </w:rPr>
        <w:t>’</w:t>
      </w:r>
      <w:r w:rsidR="004B0DBB">
        <w:rPr>
          <w:rFonts w:ascii="Calibri" w:hAnsi="Calibri"/>
          <w:sz w:val="22"/>
          <w:szCs w:val="20"/>
        </w:rPr>
        <w:t xml:space="preserve"> views were around the six month mark, </w:t>
      </w:r>
      <w:r w:rsidR="005F4C49">
        <w:rPr>
          <w:rFonts w:ascii="Calibri" w:hAnsi="Calibri"/>
          <w:sz w:val="22"/>
          <w:szCs w:val="20"/>
        </w:rPr>
        <w:t xml:space="preserve">the Working Group agreed </w:t>
      </w:r>
      <w:r w:rsidRPr="00222E7B">
        <w:rPr>
          <w:rFonts w:ascii="Calibri" w:hAnsi="Calibri"/>
          <w:sz w:val="22"/>
          <w:szCs w:val="20"/>
        </w:rPr>
        <w:t xml:space="preserve">that the initial timetable should not exceed a maximum of </w:t>
      </w:r>
      <w:ins w:id="56" w:author="Katherine Rushton" w:date="2015-01-08T13:27:00Z">
        <w:r w:rsidR="00F2017E">
          <w:rPr>
            <w:rFonts w:ascii="Calibri" w:hAnsi="Calibri"/>
            <w:sz w:val="22"/>
            <w:szCs w:val="20"/>
          </w:rPr>
          <w:t>six</w:t>
        </w:r>
      </w:ins>
      <w:del w:id="57" w:author="Katherine Rushton" w:date="2015-01-08T13:27:00Z">
        <w:r w:rsidRPr="00222E7B" w:rsidDel="00F2017E">
          <w:rPr>
            <w:rFonts w:ascii="Calibri" w:hAnsi="Calibri"/>
            <w:sz w:val="22"/>
            <w:szCs w:val="20"/>
          </w:rPr>
          <w:delText>6</w:delText>
        </w:r>
      </w:del>
      <w:r w:rsidRPr="00222E7B">
        <w:rPr>
          <w:rFonts w:ascii="Calibri" w:hAnsi="Calibri"/>
          <w:sz w:val="22"/>
          <w:szCs w:val="20"/>
        </w:rPr>
        <w:t xml:space="preserve"> months</w:t>
      </w:r>
      <w:r w:rsidR="0076312D">
        <w:rPr>
          <w:rFonts w:ascii="Calibri" w:hAnsi="Calibri"/>
          <w:sz w:val="22"/>
          <w:szCs w:val="20"/>
        </w:rPr>
        <w:t>. This</w:t>
      </w:r>
      <w:r w:rsidRPr="00222E7B">
        <w:rPr>
          <w:rFonts w:ascii="Calibri" w:hAnsi="Calibri"/>
          <w:sz w:val="22"/>
          <w:szCs w:val="20"/>
        </w:rPr>
        <w:t xml:space="preserve"> was </w:t>
      </w:r>
      <w:r w:rsidR="0076312D">
        <w:rPr>
          <w:rFonts w:ascii="Calibri" w:hAnsi="Calibri"/>
          <w:sz w:val="22"/>
          <w:szCs w:val="20"/>
        </w:rPr>
        <w:t xml:space="preserve">considered </w:t>
      </w:r>
      <w:r w:rsidRPr="00222E7B">
        <w:rPr>
          <w:rFonts w:ascii="Calibri" w:hAnsi="Calibri"/>
          <w:sz w:val="22"/>
          <w:szCs w:val="20"/>
        </w:rPr>
        <w:t xml:space="preserve">a reasonable compromise between ensuring that the majority of CPs would not require an extension to the timetable, reducing the administration burden on the DCUSA Panel, and ensuring that CPs progress in a timely manner. </w:t>
      </w:r>
    </w:p>
    <w:p w:rsidR="00906E9C" w:rsidRPr="00BB416B" w:rsidRDefault="00906E9C" w:rsidP="00906E9C">
      <w:pPr>
        <w:pStyle w:val="Heading2"/>
        <w:widowControl w:val="0"/>
        <w:spacing w:line="360" w:lineRule="auto"/>
        <w:ind w:left="567" w:hanging="567"/>
        <w:rPr>
          <w:rFonts w:ascii="Calibri" w:hAnsi="Calibri"/>
          <w:sz w:val="22"/>
          <w:szCs w:val="20"/>
        </w:rPr>
      </w:pPr>
      <w:r w:rsidRPr="00BB416B">
        <w:rPr>
          <w:rFonts w:ascii="Calibri" w:hAnsi="Calibri"/>
          <w:sz w:val="22"/>
          <w:szCs w:val="20"/>
        </w:rPr>
        <w:t xml:space="preserve">The second part of Option 3, the extension period, would be determined by the DCUSA </w:t>
      </w:r>
      <w:r w:rsidRPr="00BB416B">
        <w:rPr>
          <w:rFonts w:asciiTheme="minorHAnsi" w:hAnsiTheme="minorHAnsi"/>
          <w:sz w:val="22"/>
          <w:szCs w:val="22"/>
        </w:rPr>
        <w:lastRenderedPageBreak/>
        <w:t>Panel having due consideration of the Working Group timetable.</w:t>
      </w:r>
      <w:r w:rsidR="00EA74CC" w:rsidRPr="00BB416B">
        <w:rPr>
          <w:rFonts w:asciiTheme="minorHAnsi" w:hAnsiTheme="minorHAnsi"/>
          <w:sz w:val="22"/>
          <w:szCs w:val="22"/>
        </w:rPr>
        <w:t xml:space="preserve"> The Working Group agreed to make it explicit within DCUSA to place an obligation on Working Groups to develop a timetable and notify the DCUSA Panel should it differ from that of the initial assessment</w:t>
      </w:r>
      <w:r w:rsidR="00BB416B" w:rsidRPr="00BB416B">
        <w:rPr>
          <w:rFonts w:asciiTheme="minorHAnsi" w:hAnsiTheme="minorHAnsi"/>
          <w:sz w:val="22"/>
          <w:szCs w:val="22"/>
        </w:rPr>
        <w:t>.</w:t>
      </w:r>
    </w:p>
    <w:p w:rsidR="009502B2" w:rsidRPr="00222E7B" w:rsidRDefault="00DC5A14" w:rsidP="0096329C">
      <w:pPr>
        <w:pStyle w:val="Heading1"/>
        <w:rPr>
          <w:rFonts w:asciiTheme="minorHAnsi" w:hAnsiTheme="minorHAnsi" w:cstheme="minorHAnsi"/>
          <w:b/>
          <w:sz w:val="22"/>
          <w:szCs w:val="22"/>
        </w:rPr>
      </w:pPr>
      <w:r w:rsidRPr="00222E7B">
        <w:rPr>
          <w:rFonts w:asciiTheme="minorHAnsi" w:hAnsiTheme="minorHAnsi" w:cstheme="minorHAnsi"/>
          <w:b/>
          <w:sz w:val="22"/>
          <w:szCs w:val="22"/>
        </w:rPr>
        <w:t>ASSESSMENT AGAINST THE DCUSA OBJECTIVES</w:t>
      </w:r>
    </w:p>
    <w:p w:rsidR="006918EE" w:rsidRPr="00222E7B" w:rsidRDefault="006918EE" w:rsidP="0096329C">
      <w:pPr>
        <w:pStyle w:val="Heading2"/>
        <w:widowControl w:val="0"/>
        <w:spacing w:line="360" w:lineRule="auto"/>
        <w:ind w:left="567" w:hanging="567"/>
        <w:rPr>
          <w:rFonts w:asciiTheme="minorHAnsi" w:hAnsiTheme="minorHAnsi"/>
          <w:sz w:val="22"/>
        </w:rPr>
      </w:pPr>
      <w:r w:rsidRPr="00222E7B">
        <w:rPr>
          <w:rFonts w:asciiTheme="minorHAnsi" w:hAnsiTheme="minorHAnsi"/>
          <w:sz w:val="22"/>
        </w:rPr>
        <w:t>The Working Group considers that the following DCUSA Objective</w:t>
      </w:r>
      <w:r w:rsidR="000A095B">
        <w:rPr>
          <w:rFonts w:asciiTheme="minorHAnsi" w:hAnsiTheme="minorHAnsi"/>
          <w:sz w:val="22"/>
        </w:rPr>
        <w:t xml:space="preserve"> is</w:t>
      </w:r>
      <w:r w:rsidRPr="00222E7B">
        <w:rPr>
          <w:rFonts w:asciiTheme="minorHAnsi" w:hAnsiTheme="minorHAnsi"/>
          <w:sz w:val="22"/>
        </w:rPr>
        <w:t xml:space="preserve"> better facilitated by DCP </w:t>
      </w:r>
      <w:r w:rsidR="00AA04E3" w:rsidRPr="00222E7B">
        <w:rPr>
          <w:rFonts w:asciiTheme="minorHAnsi" w:hAnsiTheme="minorHAnsi"/>
          <w:sz w:val="22"/>
        </w:rPr>
        <w:t>210</w:t>
      </w:r>
      <w:r w:rsidR="00836740">
        <w:rPr>
          <w:rFonts w:asciiTheme="minorHAnsi" w:hAnsiTheme="minorHAnsi"/>
          <w:sz w:val="22"/>
        </w:rPr>
        <w:t>, and the change has a neutral effect on all the other objectives.</w:t>
      </w:r>
    </w:p>
    <w:p w:rsidR="006918EE" w:rsidRPr="00222E7B" w:rsidRDefault="00802D20" w:rsidP="0096329C">
      <w:pPr>
        <w:keepNext/>
        <w:rPr>
          <w:rFonts w:asciiTheme="minorHAnsi" w:hAnsiTheme="minorHAnsi" w:cs="Arial"/>
          <w:b/>
          <w:sz w:val="22"/>
          <w:szCs w:val="20"/>
          <w:u w:val="single"/>
        </w:rPr>
      </w:pPr>
      <w:r w:rsidRPr="00222E7B">
        <w:rPr>
          <w:rFonts w:asciiTheme="minorHAnsi" w:hAnsiTheme="minorHAnsi" w:cs="Arial"/>
          <w:b/>
          <w:sz w:val="22"/>
          <w:szCs w:val="20"/>
          <w:u w:val="single"/>
        </w:rPr>
        <w:t>General Objective Four</w:t>
      </w:r>
      <w:r w:rsidR="006918EE" w:rsidRPr="00222E7B">
        <w:rPr>
          <w:rFonts w:asciiTheme="minorHAnsi" w:hAnsiTheme="minorHAnsi" w:cs="Arial"/>
          <w:b/>
          <w:sz w:val="22"/>
          <w:szCs w:val="20"/>
          <w:u w:val="single"/>
        </w:rPr>
        <w:t xml:space="preserve"> - </w:t>
      </w:r>
      <w:r w:rsidRPr="00222E7B">
        <w:rPr>
          <w:rFonts w:ascii="Calibri" w:hAnsi="Calibri"/>
          <w:b/>
          <w:sz w:val="22"/>
          <w:szCs w:val="20"/>
          <w:u w:val="single"/>
        </w:rPr>
        <w:t>The promotion of efficiency in the implementation and administration of this Agreement</w:t>
      </w:r>
    </w:p>
    <w:p w:rsidR="00802D20" w:rsidRPr="00222E7B" w:rsidRDefault="006918EE" w:rsidP="0096329C">
      <w:pPr>
        <w:pStyle w:val="Heading2"/>
        <w:widowControl w:val="0"/>
        <w:spacing w:line="360" w:lineRule="auto"/>
        <w:ind w:left="567" w:hanging="567"/>
        <w:rPr>
          <w:rFonts w:asciiTheme="minorHAnsi" w:hAnsiTheme="minorHAnsi"/>
          <w:i/>
          <w:sz w:val="22"/>
          <w:szCs w:val="20"/>
        </w:rPr>
      </w:pPr>
      <w:r w:rsidRPr="00222E7B">
        <w:rPr>
          <w:rFonts w:asciiTheme="minorHAnsi" w:hAnsiTheme="minorHAnsi"/>
          <w:sz w:val="22"/>
        </w:rPr>
        <w:t xml:space="preserve">General Objective </w:t>
      </w:r>
      <w:r w:rsidR="00906E9C">
        <w:rPr>
          <w:rFonts w:asciiTheme="minorHAnsi" w:hAnsiTheme="minorHAnsi"/>
          <w:sz w:val="22"/>
        </w:rPr>
        <w:t>Four</w:t>
      </w:r>
      <w:r w:rsidR="00906E9C" w:rsidRPr="00222E7B">
        <w:rPr>
          <w:rFonts w:asciiTheme="minorHAnsi" w:hAnsiTheme="minorHAnsi"/>
          <w:sz w:val="22"/>
        </w:rPr>
        <w:t xml:space="preserve"> </w:t>
      </w:r>
      <w:r w:rsidRPr="00222E7B">
        <w:rPr>
          <w:rFonts w:asciiTheme="minorHAnsi" w:hAnsiTheme="minorHAnsi"/>
          <w:sz w:val="22"/>
        </w:rPr>
        <w:t xml:space="preserve">is </w:t>
      </w:r>
      <w:r w:rsidR="00802D20" w:rsidRPr="00222E7B">
        <w:rPr>
          <w:rFonts w:asciiTheme="minorHAnsi" w:hAnsiTheme="minorHAnsi"/>
          <w:sz w:val="22"/>
        </w:rPr>
        <w:t xml:space="preserve">better facilitated by </w:t>
      </w:r>
      <w:r w:rsidR="00906E9C">
        <w:rPr>
          <w:rFonts w:asciiTheme="minorHAnsi" w:hAnsiTheme="minorHAnsi"/>
          <w:sz w:val="22"/>
        </w:rPr>
        <w:t>this</w:t>
      </w:r>
      <w:r w:rsidR="00802D20" w:rsidRPr="00222E7B">
        <w:rPr>
          <w:rFonts w:ascii="Calibri" w:hAnsi="Calibri"/>
          <w:sz w:val="22"/>
          <w:szCs w:val="20"/>
        </w:rPr>
        <w:t xml:space="preserve"> CP </w:t>
      </w:r>
      <w:r w:rsidR="00906E9C">
        <w:rPr>
          <w:rFonts w:ascii="Calibri" w:hAnsi="Calibri"/>
          <w:sz w:val="22"/>
          <w:szCs w:val="20"/>
        </w:rPr>
        <w:t xml:space="preserve">because it </w:t>
      </w:r>
      <w:r w:rsidR="00802D20" w:rsidRPr="00222E7B">
        <w:rPr>
          <w:rFonts w:ascii="Calibri" w:hAnsi="Calibri"/>
          <w:sz w:val="22"/>
          <w:szCs w:val="20"/>
        </w:rPr>
        <w:t xml:space="preserve">will </w:t>
      </w:r>
      <w:r w:rsidR="000A095B">
        <w:rPr>
          <w:rFonts w:ascii="Calibri" w:hAnsi="Calibri"/>
          <w:sz w:val="22"/>
          <w:szCs w:val="20"/>
        </w:rPr>
        <w:t xml:space="preserve">make </w:t>
      </w:r>
      <w:r w:rsidR="00802D20" w:rsidRPr="00222E7B">
        <w:rPr>
          <w:rFonts w:ascii="Calibri" w:hAnsi="Calibri"/>
          <w:sz w:val="22"/>
          <w:szCs w:val="20"/>
        </w:rPr>
        <w:t xml:space="preserve">the DCUSA administration </w:t>
      </w:r>
      <w:r w:rsidR="000A095B">
        <w:rPr>
          <w:rFonts w:ascii="Calibri" w:hAnsi="Calibri"/>
          <w:sz w:val="22"/>
          <w:szCs w:val="20"/>
        </w:rPr>
        <w:t xml:space="preserve">process </w:t>
      </w:r>
      <w:r w:rsidR="00802D20" w:rsidRPr="00222E7B">
        <w:rPr>
          <w:rFonts w:ascii="Calibri" w:hAnsi="Calibri"/>
          <w:sz w:val="22"/>
          <w:szCs w:val="20"/>
        </w:rPr>
        <w:t xml:space="preserve">more effective, reducing time to prepare and review documentation for </w:t>
      </w:r>
      <w:r w:rsidR="00906E9C">
        <w:rPr>
          <w:rFonts w:ascii="Calibri" w:hAnsi="Calibri"/>
          <w:sz w:val="22"/>
          <w:szCs w:val="20"/>
        </w:rPr>
        <w:t xml:space="preserve">DCUSA </w:t>
      </w:r>
      <w:r w:rsidR="00802D20" w:rsidRPr="00222E7B">
        <w:rPr>
          <w:rFonts w:ascii="Calibri" w:hAnsi="Calibri"/>
          <w:sz w:val="22"/>
          <w:szCs w:val="20"/>
        </w:rPr>
        <w:t xml:space="preserve">Panel meetings and providing more flexibility to the </w:t>
      </w:r>
      <w:r w:rsidR="00906E9C">
        <w:rPr>
          <w:rFonts w:ascii="Calibri" w:hAnsi="Calibri"/>
          <w:sz w:val="22"/>
          <w:szCs w:val="20"/>
        </w:rPr>
        <w:t xml:space="preserve">DCUSA </w:t>
      </w:r>
      <w:r w:rsidR="00802D20" w:rsidRPr="00222E7B">
        <w:rPr>
          <w:rFonts w:ascii="Calibri" w:hAnsi="Calibri"/>
          <w:sz w:val="22"/>
          <w:szCs w:val="20"/>
        </w:rPr>
        <w:t>Panel when managing change.</w:t>
      </w:r>
      <w:r w:rsidR="00906E9C">
        <w:rPr>
          <w:rFonts w:ascii="Calibri" w:hAnsi="Calibri"/>
          <w:sz w:val="22"/>
          <w:szCs w:val="20"/>
        </w:rPr>
        <w:t xml:space="preserve"> It will also place an obligation on the Working Group to manage the change process which should result in a more accountable process.  </w:t>
      </w:r>
    </w:p>
    <w:p w:rsidR="009502B2" w:rsidRPr="00222E7B" w:rsidRDefault="00CD5627" w:rsidP="0096329C">
      <w:pPr>
        <w:pStyle w:val="Heading1"/>
        <w:spacing w:line="360" w:lineRule="auto"/>
        <w:rPr>
          <w:rFonts w:asciiTheme="minorHAnsi" w:hAnsiTheme="minorHAnsi"/>
          <w:b/>
          <w:sz w:val="22"/>
          <w:szCs w:val="20"/>
        </w:rPr>
      </w:pPr>
      <w:r w:rsidRPr="00222E7B">
        <w:rPr>
          <w:rFonts w:asciiTheme="minorHAnsi" w:hAnsiTheme="minorHAnsi"/>
          <w:b/>
          <w:sz w:val="22"/>
          <w:szCs w:val="20"/>
        </w:rPr>
        <w:t>DCP 210</w:t>
      </w:r>
      <w:r w:rsidR="00DC5A14" w:rsidRPr="00222E7B">
        <w:rPr>
          <w:rFonts w:asciiTheme="minorHAnsi" w:hAnsiTheme="minorHAnsi"/>
          <w:b/>
          <w:sz w:val="22"/>
          <w:szCs w:val="20"/>
        </w:rPr>
        <w:t xml:space="preserve"> </w:t>
      </w:r>
      <w:r w:rsidR="006918EE" w:rsidRPr="00222E7B">
        <w:rPr>
          <w:rFonts w:asciiTheme="minorHAnsi" w:hAnsiTheme="minorHAnsi"/>
          <w:b/>
          <w:sz w:val="22"/>
          <w:szCs w:val="20"/>
        </w:rPr>
        <w:t xml:space="preserve">- </w:t>
      </w:r>
      <w:r w:rsidR="00DC5A14" w:rsidRPr="00222E7B">
        <w:rPr>
          <w:rFonts w:asciiTheme="minorHAnsi" w:hAnsiTheme="minorHAnsi"/>
          <w:b/>
          <w:sz w:val="22"/>
          <w:szCs w:val="20"/>
        </w:rPr>
        <w:t>LEGAL DRAFTING</w:t>
      </w:r>
    </w:p>
    <w:p w:rsidR="009B7B9A" w:rsidRPr="00222E7B" w:rsidRDefault="009B7B9A" w:rsidP="0096329C">
      <w:pPr>
        <w:pStyle w:val="Heading2"/>
        <w:tabs>
          <w:tab w:val="num" w:pos="709"/>
        </w:tabs>
        <w:spacing w:line="360" w:lineRule="auto"/>
        <w:jc w:val="both"/>
        <w:rPr>
          <w:rFonts w:asciiTheme="minorHAnsi" w:hAnsiTheme="minorHAnsi"/>
          <w:sz w:val="22"/>
          <w:szCs w:val="22"/>
        </w:rPr>
      </w:pPr>
      <w:r w:rsidRPr="00222E7B">
        <w:rPr>
          <w:rFonts w:asciiTheme="minorHAnsi" w:hAnsiTheme="minorHAnsi"/>
          <w:sz w:val="22"/>
          <w:szCs w:val="22"/>
        </w:rPr>
        <w:t xml:space="preserve">The draft legal text has been reviewed by the DCUSA Legal Advisor and is provided as Attachment 1. </w:t>
      </w:r>
    </w:p>
    <w:p w:rsidR="008A4574" w:rsidRPr="008A4574" w:rsidRDefault="009B7B9A" w:rsidP="00421B2F">
      <w:pPr>
        <w:pStyle w:val="Heading2"/>
        <w:tabs>
          <w:tab w:val="num" w:pos="709"/>
        </w:tabs>
        <w:spacing w:line="360" w:lineRule="auto"/>
        <w:jc w:val="both"/>
        <w:rPr>
          <w:rFonts w:asciiTheme="minorHAnsi" w:hAnsiTheme="minorHAnsi"/>
          <w:sz w:val="22"/>
          <w:szCs w:val="20"/>
        </w:rPr>
      </w:pPr>
      <w:r w:rsidRPr="00222E7B">
        <w:rPr>
          <w:rFonts w:asciiTheme="minorHAnsi" w:hAnsiTheme="minorHAnsi"/>
          <w:sz w:val="22"/>
          <w:szCs w:val="22"/>
        </w:rPr>
        <w:t xml:space="preserve">The legal text </w:t>
      </w:r>
      <w:r w:rsidR="00A661BD">
        <w:rPr>
          <w:rFonts w:asciiTheme="minorHAnsi" w:hAnsiTheme="minorHAnsi"/>
          <w:sz w:val="22"/>
          <w:szCs w:val="22"/>
        </w:rPr>
        <w:t xml:space="preserve">proposes to </w:t>
      </w:r>
      <w:r w:rsidRPr="00222E7B">
        <w:rPr>
          <w:rFonts w:asciiTheme="minorHAnsi" w:hAnsiTheme="minorHAnsi"/>
          <w:sz w:val="22"/>
          <w:szCs w:val="22"/>
        </w:rPr>
        <w:t>a</w:t>
      </w:r>
      <w:r w:rsidR="00A661BD">
        <w:rPr>
          <w:rFonts w:asciiTheme="minorHAnsi" w:hAnsiTheme="minorHAnsi"/>
          <w:sz w:val="22"/>
          <w:szCs w:val="22"/>
        </w:rPr>
        <w:t xml:space="preserve"> </w:t>
      </w:r>
      <w:r w:rsidRPr="00222E7B">
        <w:rPr>
          <w:rFonts w:asciiTheme="minorHAnsi" w:hAnsiTheme="minorHAnsi"/>
          <w:sz w:val="22"/>
          <w:szCs w:val="22"/>
        </w:rPr>
        <w:t xml:space="preserve">mend the </w:t>
      </w:r>
      <w:r w:rsidR="00A661BD">
        <w:rPr>
          <w:rFonts w:asciiTheme="minorHAnsi" w:hAnsiTheme="minorHAnsi"/>
          <w:sz w:val="22"/>
          <w:szCs w:val="22"/>
        </w:rPr>
        <w:t xml:space="preserve">maximum </w:t>
      </w:r>
      <w:r w:rsidR="005550D3" w:rsidRPr="00222E7B">
        <w:rPr>
          <w:rFonts w:asciiTheme="minorHAnsi" w:hAnsiTheme="minorHAnsi"/>
          <w:sz w:val="22"/>
          <w:szCs w:val="22"/>
        </w:rPr>
        <w:t xml:space="preserve">timetable </w:t>
      </w:r>
      <w:r w:rsidR="00A661BD">
        <w:rPr>
          <w:rFonts w:asciiTheme="minorHAnsi" w:hAnsiTheme="minorHAnsi"/>
          <w:sz w:val="22"/>
          <w:szCs w:val="22"/>
        </w:rPr>
        <w:t xml:space="preserve">period </w:t>
      </w:r>
      <w:r w:rsidR="005550D3" w:rsidRPr="00222E7B">
        <w:rPr>
          <w:rFonts w:asciiTheme="minorHAnsi" w:hAnsiTheme="minorHAnsi"/>
          <w:sz w:val="22"/>
          <w:szCs w:val="22"/>
        </w:rPr>
        <w:t xml:space="preserve">originally established for an Assessment Process </w:t>
      </w:r>
      <w:r w:rsidRPr="00222E7B">
        <w:rPr>
          <w:rFonts w:asciiTheme="minorHAnsi" w:hAnsiTheme="minorHAnsi"/>
          <w:sz w:val="22"/>
          <w:szCs w:val="22"/>
        </w:rPr>
        <w:t xml:space="preserve">from </w:t>
      </w:r>
      <w:r w:rsidR="005550D3" w:rsidRPr="00222E7B">
        <w:rPr>
          <w:rFonts w:asciiTheme="minorHAnsi" w:hAnsiTheme="minorHAnsi"/>
          <w:sz w:val="22"/>
          <w:szCs w:val="22"/>
        </w:rPr>
        <w:t xml:space="preserve">60 </w:t>
      </w:r>
      <w:r w:rsidR="00906E9C">
        <w:rPr>
          <w:rFonts w:asciiTheme="minorHAnsi" w:hAnsiTheme="minorHAnsi"/>
          <w:sz w:val="22"/>
          <w:szCs w:val="22"/>
        </w:rPr>
        <w:t>Working D</w:t>
      </w:r>
      <w:r w:rsidR="005550D3" w:rsidRPr="00222E7B">
        <w:rPr>
          <w:rFonts w:asciiTheme="minorHAnsi" w:hAnsiTheme="minorHAnsi"/>
          <w:sz w:val="22"/>
          <w:szCs w:val="22"/>
        </w:rPr>
        <w:t>ays to 6 months</w:t>
      </w:r>
      <w:r w:rsidR="00A661BD">
        <w:rPr>
          <w:rFonts w:asciiTheme="minorHAnsi" w:hAnsiTheme="minorHAnsi"/>
          <w:sz w:val="22"/>
          <w:szCs w:val="22"/>
        </w:rPr>
        <w:t>;</w:t>
      </w:r>
      <w:r w:rsidR="005550D3" w:rsidRPr="00222E7B">
        <w:rPr>
          <w:rFonts w:asciiTheme="minorHAnsi" w:hAnsiTheme="minorHAnsi"/>
          <w:sz w:val="22"/>
          <w:szCs w:val="22"/>
        </w:rPr>
        <w:t xml:space="preserve"> </w:t>
      </w:r>
      <w:r w:rsidR="008A4574">
        <w:rPr>
          <w:rFonts w:asciiTheme="minorHAnsi" w:hAnsiTheme="minorHAnsi"/>
          <w:sz w:val="22"/>
          <w:szCs w:val="22"/>
        </w:rPr>
        <w:t xml:space="preserve">removes a defined time period for allowed </w:t>
      </w:r>
      <w:r w:rsidR="00A661BD">
        <w:rPr>
          <w:rFonts w:asciiTheme="minorHAnsi" w:hAnsiTheme="minorHAnsi"/>
          <w:sz w:val="22"/>
          <w:szCs w:val="22"/>
        </w:rPr>
        <w:t xml:space="preserve">timetable </w:t>
      </w:r>
      <w:r w:rsidR="008A4574">
        <w:rPr>
          <w:rFonts w:asciiTheme="minorHAnsi" w:hAnsiTheme="minorHAnsi"/>
          <w:sz w:val="22"/>
          <w:szCs w:val="22"/>
        </w:rPr>
        <w:t xml:space="preserve">extensions </w:t>
      </w:r>
      <w:r w:rsidR="005550D3" w:rsidRPr="00222E7B">
        <w:rPr>
          <w:rFonts w:asciiTheme="minorHAnsi" w:hAnsiTheme="minorHAnsi"/>
          <w:sz w:val="22"/>
          <w:szCs w:val="22"/>
        </w:rPr>
        <w:t xml:space="preserve">and includes </w:t>
      </w:r>
      <w:r w:rsidR="00D607BC">
        <w:rPr>
          <w:rFonts w:asciiTheme="minorHAnsi" w:hAnsiTheme="minorHAnsi"/>
          <w:sz w:val="22"/>
          <w:szCs w:val="22"/>
        </w:rPr>
        <w:t xml:space="preserve">an </w:t>
      </w:r>
      <w:r w:rsidR="005550D3" w:rsidRPr="00222E7B">
        <w:rPr>
          <w:rFonts w:asciiTheme="minorHAnsi" w:hAnsiTheme="minorHAnsi"/>
          <w:sz w:val="22"/>
          <w:szCs w:val="22"/>
        </w:rPr>
        <w:t>obligation for Working</w:t>
      </w:r>
      <w:r w:rsidR="00421B2F">
        <w:rPr>
          <w:rFonts w:asciiTheme="minorHAnsi" w:hAnsiTheme="minorHAnsi"/>
          <w:sz w:val="22"/>
          <w:szCs w:val="22"/>
        </w:rPr>
        <w:t xml:space="preserve"> </w:t>
      </w:r>
      <w:r w:rsidR="005550D3" w:rsidRPr="00421B2F">
        <w:rPr>
          <w:rFonts w:asciiTheme="minorHAnsi" w:hAnsiTheme="minorHAnsi"/>
          <w:sz w:val="22"/>
          <w:szCs w:val="22"/>
        </w:rPr>
        <w:t>Groups</w:t>
      </w:r>
      <w:r w:rsidR="00421B2F">
        <w:rPr>
          <w:rFonts w:asciiTheme="minorHAnsi" w:hAnsiTheme="minorHAnsi"/>
          <w:sz w:val="22"/>
          <w:szCs w:val="22"/>
        </w:rPr>
        <w:t xml:space="preserve"> to develop a plan to meet the timescales </w:t>
      </w:r>
      <w:r w:rsidR="00421B2F" w:rsidRPr="00421B2F">
        <w:rPr>
          <w:rFonts w:asciiTheme="minorHAnsi" w:hAnsiTheme="minorHAnsi"/>
          <w:sz w:val="22"/>
          <w:szCs w:val="22"/>
        </w:rPr>
        <w:t>outlined in the timetable</w:t>
      </w:r>
      <w:r w:rsidR="0076312D">
        <w:rPr>
          <w:rFonts w:asciiTheme="minorHAnsi" w:hAnsiTheme="minorHAnsi"/>
          <w:sz w:val="22"/>
          <w:szCs w:val="22"/>
        </w:rPr>
        <w:t xml:space="preserve">. </w:t>
      </w:r>
      <w:r w:rsidR="00A661BD">
        <w:rPr>
          <w:rFonts w:asciiTheme="minorHAnsi" w:hAnsiTheme="minorHAnsi"/>
          <w:sz w:val="22"/>
          <w:szCs w:val="22"/>
        </w:rPr>
        <w:t xml:space="preserve">In addition, </w:t>
      </w:r>
      <w:r w:rsidR="008A4574">
        <w:rPr>
          <w:rFonts w:asciiTheme="minorHAnsi" w:hAnsiTheme="minorHAnsi"/>
          <w:sz w:val="22"/>
          <w:szCs w:val="22"/>
        </w:rPr>
        <w:t xml:space="preserve">Working </w:t>
      </w:r>
      <w:r w:rsidR="0076312D">
        <w:rPr>
          <w:rFonts w:asciiTheme="minorHAnsi" w:hAnsiTheme="minorHAnsi"/>
          <w:sz w:val="22"/>
          <w:szCs w:val="22"/>
        </w:rPr>
        <w:t xml:space="preserve">Groups would be obliged </w:t>
      </w:r>
      <w:r w:rsidR="00421B2F" w:rsidRPr="00C6653D">
        <w:rPr>
          <w:rFonts w:asciiTheme="minorHAnsi" w:hAnsiTheme="minorHAnsi"/>
          <w:sz w:val="22"/>
          <w:szCs w:val="22"/>
        </w:rPr>
        <w:t xml:space="preserve">to notify the </w:t>
      </w:r>
      <w:r w:rsidR="00906E9C">
        <w:rPr>
          <w:rFonts w:asciiTheme="minorHAnsi" w:hAnsiTheme="minorHAnsi"/>
          <w:sz w:val="22"/>
          <w:szCs w:val="22"/>
        </w:rPr>
        <w:t>DCUSA P</w:t>
      </w:r>
      <w:r w:rsidR="00421B2F" w:rsidRPr="00C6653D">
        <w:rPr>
          <w:rFonts w:asciiTheme="minorHAnsi" w:hAnsiTheme="minorHAnsi"/>
          <w:sz w:val="22"/>
          <w:szCs w:val="22"/>
        </w:rPr>
        <w:t xml:space="preserve">anel if they don’t expect to meet the </w:t>
      </w:r>
      <w:r w:rsidR="008A4574">
        <w:rPr>
          <w:rFonts w:asciiTheme="minorHAnsi" w:hAnsiTheme="minorHAnsi"/>
          <w:sz w:val="22"/>
          <w:szCs w:val="22"/>
        </w:rPr>
        <w:t xml:space="preserve">original </w:t>
      </w:r>
      <w:r w:rsidR="00421B2F" w:rsidRPr="00C6653D">
        <w:rPr>
          <w:rFonts w:asciiTheme="minorHAnsi" w:hAnsiTheme="minorHAnsi"/>
          <w:sz w:val="22"/>
          <w:szCs w:val="22"/>
        </w:rPr>
        <w:t xml:space="preserve">timetable, </w:t>
      </w:r>
      <w:r w:rsidR="008A4574">
        <w:rPr>
          <w:rFonts w:asciiTheme="minorHAnsi" w:hAnsiTheme="minorHAnsi"/>
          <w:sz w:val="22"/>
          <w:szCs w:val="22"/>
        </w:rPr>
        <w:t>provide</w:t>
      </w:r>
      <w:r w:rsidR="00421B2F" w:rsidRPr="00C6653D">
        <w:rPr>
          <w:rFonts w:asciiTheme="minorHAnsi" w:hAnsiTheme="minorHAnsi"/>
          <w:sz w:val="22"/>
          <w:szCs w:val="22"/>
        </w:rPr>
        <w:t xml:space="preserve"> an explanation as to why this timetable is unlikely to be met and </w:t>
      </w:r>
      <w:r w:rsidR="008A4574">
        <w:rPr>
          <w:rFonts w:asciiTheme="minorHAnsi" w:hAnsiTheme="minorHAnsi"/>
          <w:sz w:val="22"/>
          <w:szCs w:val="22"/>
        </w:rPr>
        <w:t xml:space="preserve">submit </w:t>
      </w:r>
      <w:r w:rsidR="00E519EB">
        <w:rPr>
          <w:rFonts w:asciiTheme="minorHAnsi" w:hAnsiTheme="minorHAnsi"/>
          <w:sz w:val="22"/>
          <w:szCs w:val="22"/>
        </w:rPr>
        <w:t xml:space="preserve">their recommendation for </w:t>
      </w:r>
      <w:r w:rsidR="00421B2F" w:rsidRPr="00C6653D">
        <w:rPr>
          <w:rFonts w:asciiTheme="minorHAnsi" w:hAnsiTheme="minorHAnsi"/>
          <w:sz w:val="22"/>
          <w:szCs w:val="22"/>
        </w:rPr>
        <w:t xml:space="preserve"> </w:t>
      </w:r>
      <w:r w:rsidR="00421B2F" w:rsidRPr="00421B2F">
        <w:rPr>
          <w:rFonts w:asciiTheme="minorHAnsi" w:hAnsiTheme="minorHAnsi"/>
          <w:sz w:val="22"/>
          <w:szCs w:val="22"/>
        </w:rPr>
        <w:t>the revised timetable</w:t>
      </w:r>
      <w:r w:rsidR="00E519EB">
        <w:rPr>
          <w:rFonts w:asciiTheme="minorHAnsi" w:hAnsiTheme="minorHAnsi"/>
          <w:sz w:val="22"/>
          <w:szCs w:val="22"/>
        </w:rPr>
        <w:t>.</w:t>
      </w:r>
      <w:r w:rsidR="00421B2F">
        <w:rPr>
          <w:rFonts w:asciiTheme="minorHAnsi" w:hAnsiTheme="minorHAnsi"/>
          <w:sz w:val="22"/>
          <w:szCs w:val="22"/>
        </w:rPr>
        <w:t xml:space="preserve">, </w:t>
      </w:r>
    </w:p>
    <w:p w:rsidR="008A4574" w:rsidRPr="008A4574" w:rsidRDefault="009B7B9A" w:rsidP="00421B2F">
      <w:pPr>
        <w:pStyle w:val="Heading2"/>
        <w:tabs>
          <w:tab w:val="num" w:pos="709"/>
        </w:tabs>
        <w:spacing w:line="360" w:lineRule="auto"/>
        <w:jc w:val="both"/>
        <w:rPr>
          <w:rFonts w:asciiTheme="minorHAnsi" w:hAnsiTheme="minorHAnsi"/>
          <w:sz w:val="22"/>
          <w:szCs w:val="20"/>
        </w:rPr>
      </w:pPr>
      <w:r w:rsidRPr="00421B2F">
        <w:rPr>
          <w:rFonts w:asciiTheme="minorHAnsi" w:hAnsiTheme="minorHAnsi"/>
          <w:sz w:val="22"/>
          <w:szCs w:val="22"/>
        </w:rPr>
        <w:t>Th</w:t>
      </w:r>
      <w:r w:rsidR="008A4574">
        <w:rPr>
          <w:rFonts w:asciiTheme="minorHAnsi" w:hAnsiTheme="minorHAnsi"/>
          <w:sz w:val="22"/>
          <w:szCs w:val="22"/>
        </w:rPr>
        <w:t>ese changes are</w:t>
      </w:r>
      <w:r w:rsidRPr="00421B2F">
        <w:rPr>
          <w:rFonts w:asciiTheme="minorHAnsi" w:hAnsiTheme="minorHAnsi"/>
          <w:sz w:val="22"/>
          <w:szCs w:val="22"/>
        </w:rPr>
        <w:t xml:space="preserve"> achieved by</w:t>
      </w:r>
      <w:r w:rsidR="008A4574">
        <w:rPr>
          <w:rFonts w:asciiTheme="minorHAnsi" w:hAnsiTheme="minorHAnsi"/>
          <w:sz w:val="22"/>
          <w:szCs w:val="22"/>
        </w:rPr>
        <w:t>:</w:t>
      </w:r>
    </w:p>
    <w:p w:rsidR="00A661BD" w:rsidRPr="00A661BD" w:rsidRDefault="00A661BD" w:rsidP="00421B2F">
      <w:pPr>
        <w:pStyle w:val="Heading2"/>
        <w:tabs>
          <w:tab w:val="num" w:pos="709"/>
        </w:tabs>
        <w:spacing w:line="360" w:lineRule="auto"/>
        <w:jc w:val="both"/>
        <w:rPr>
          <w:rFonts w:asciiTheme="minorHAnsi" w:hAnsiTheme="minorHAnsi"/>
          <w:sz w:val="22"/>
          <w:szCs w:val="20"/>
        </w:rPr>
      </w:pPr>
      <w:r>
        <w:rPr>
          <w:rFonts w:asciiTheme="minorHAnsi" w:hAnsiTheme="minorHAnsi"/>
          <w:sz w:val="22"/>
          <w:szCs w:val="22"/>
        </w:rPr>
        <w:t>(a)</w:t>
      </w:r>
      <w:r>
        <w:rPr>
          <w:rFonts w:asciiTheme="minorHAnsi" w:hAnsiTheme="minorHAnsi"/>
          <w:sz w:val="22"/>
          <w:szCs w:val="22"/>
        </w:rPr>
        <w:tab/>
      </w:r>
      <w:r w:rsidR="009B7B9A" w:rsidRPr="00421B2F">
        <w:rPr>
          <w:rFonts w:asciiTheme="minorHAnsi" w:hAnsiTheme="minorHAnsi"/>
          <w:sz w:val="22"/>
          <w:szCs w:val="22"/>
        </w:rPr>
        <w:t xml:space="preserve"> amending the </w:t>
      </w:r>
      <w:r w:rsidR="005550D3" w:rsidRPr="00421B2F">
        <w:rPr>
          <w:rFonts w:asciiTheme="minorHAnsi" w:hAnsiTheme="minorHAnsi"/>
          <w:sz w:val="22"/>
          <w:szCs w:val="22"/>
        </w:rPr>
        <w:t>timetable</w:t>
      </w:r>
      <w:r w:rsidR="009B7B9A" w:rsidRPr="00421B2F">
        <w:rPr>
          <w:rFonts w:asciiTheme="minorHAnsi" w:hAnsiTheme="minorHAnsi"/>
          <w:sz w:val="22"/>
          <w:szCs w:val="22"/>
        </w:rPr>
        <w:t xml:space="preserve"> period specified in DCUSA Clause </w:t>
      </w:r>
      <w:r w:rsidR="005550D3" w:rsidRPr="00421B2F">
        <w:rPr>
          <w:rFonts w:asciiTheme="minorHAnsi" w:hAnsiTheme="minorHAnsi"/>
          <w:sz w:val="22"/>
          <w:szCs w:val="22"/>
        </w:rPr>
        <w:t>11.1</w:t>
      </w:r>
      <w:r w:rsidR="00D607BC" w:rsidRPr="00421B2F">
        <w:rPr>
          <w:rFonts w:asciiTheme="minorHAnsi" w:hAnsiTheme="minorHAnsi"/>
          <w:sz w:val="22"/>
          <w:szCs w:val="22"/>
        </w:rPr>
        <w:t>1</w:t>
      </w:r>
      <w:r>
        <w:rPr>
          <w:rFonts w:asciiTheme="minorHAnsi" w:hAnsiTheme="minorHAnsi"/>
          <w:sz w:val="22"/>
          <w:szCs w:val="22"/>
        </w:rPr>
        <w:t>;</w:t>
      </w:r>
      <w:r w:rsidR="005550D3" w:rsidRPr="00421B2F">
        <w:rPr>
          <w:rFonts w:asciiTheme="minorHAnsi" w:hAnsiTheme="minorHAnsi"/>
          <w:sz w:val="22"/>
          <w:szCs w:val="22"/>
        </w:rPr>
        <w:t xml:space="preserve"> and </w:t>
      </w:r>
    </w:p>
    <w:p w:rsidR="00F2017E" w:rsidRDefault="00A661BD" w:rsidP="00F2017E">
      <w:pPr>
        <w:pStyle w:val="Heading2"/>
        <w:numPr>
          <w:ilvl w:val="0"/>
          <w:numId w:val="0"/>
        </w:numPr>
        <w:tabs>
          <w:tab w:val="num" w:pos="709"/>
        </w:tabs>
        <w:spacing w:line="360" w:lineRule="auto"/>
        <w:ind w:left="576"/>
        <w:jc w:val="both"/>
        <w:rPr>
          <w:ins w:id="58" w:author="Katherine Rushton" w:date="2015-01-08T13:28:00Z"/>
          <w:rFonts w:asciiTheme="minorHAnsi" w:hAnsiTheme="minorHAnsi"/>
          <w:sz w:val="22"/>
          <w:szCs w:val="22"/>
        </w:rPr>
      </w:pPr>
      <w:r>
        <w:rPr>
          <w:rFonts w:asciiTheme="minorHAnsi" w:hAnsiTheme="minorHAnsi"/>
          <w:sz w:val="22"/>
          <w:szCs w:val="22"/>
        </w:rPr>
        <w:lastRenderedPageBreak/>
        <w:t>(b)</w:t>
      </w:r>
      <w:r>
        <w:rPr>
          <w:rFonts w:asciiTheme="minorHAnsi" w:hAnsiTheme="minorHAnsi"/>
          <w:sz w:val="22"/>
          <w:szCs w:val="22"/>
        </w:rPr>
        <w:tab/>
      </w:r>
      <w:r w:rsidRPr="00222E7B">
        <w:rPr>
          <w:rFonts w:asciiTheme="minorHAnsi" w:hAnsiTheme="minorHAnsi"/>
          <w:sz w:val="22"/>
          <w:szCs w:val="22"/>
        </w:rPr>
        <w:t>remov</w:t>
      </w:r>
      <w:r w:rsidR="00A139AF">
        <w:rPr>
          <w:rFonts w:asciiTheme="minorHAnsi" w:hAnsiTheme="minorHAnsi"/>
          <w:sz w:val="22"/>
          <w:szCs w:val="22"/>
        </w:rPr>
        <w:t>al of</w:t>
      </w:r>
      <w:r w:rsidRPr="00222E7B">
        <w:rPr>
          <w:rFonts w:asciiTheme="minorHAnsi" w:hAnsiTheme="minorHAnsi"/>
          <w:sz w:val="22"/>
          <w:szCs w:val="22"/>
        </w:rPr>
        <w:t xml:space="preserve"> the allowed extension period timescale</w:t>
      </w:r>
      <w:r w:rsidR="00A139AF">
        <w:rPr>
          <w:rFonts w:asciiTheme="minorHAnsi" w:hAnsiTheme="minorHAnsi"/>
          <w:sz w:val="22"/>
          <w:szCs w:val="22"/>
        </w:rPr>
        <w:t>s</w:t>
      </w:r>
      <w:r w:rsidRPr="00222E7B">
        <w:rPr>
          <w:rFonts w:asciiTheme="minorHAnsi" w:hAnsiTheme="minorHAnsi"/>
          <w:sz w:val="22"/>
          <w:szCs w:val="22"/>
        </w:rPr>
        <w:t xml:space="preserve"> specified in DCUSA Clause 11.</w:t>
      </w:r>
      <w:r>
        <w:rPr>
          <w:rFonts w:asciiTheme="minorHAnsi" w:hAnsiTheme="minorHAnsi"/>
          <w:sz w:val="22"/>
          <w:szCs w:val="22"/>
        </w:rPr>
        <w:t>1</w:t>
      </w:r>
      <w:r w:rsidRPr="00222E7B">
        <w:rPr>
          <w:rFonts w:asciiTheme="minorHAnsi" w:hAnsiTheme="minorHAnsi"/>
          <w:sz w:val="22"/>
          <w:szCs w:val="22"/>
        </w:rPr>
        <w:t>2</w:t>
      </w:r>
      <w:r>
        <w:rPr>
          <w:rFonts w:asciiTheme="minorHAnsi" w:hAnsiTheme="minorHAnsi"/>
          <w:sz w:val="22"/>
          <w:szCs w:val="22"/>
        </w:rPr>
        <w:t>; and</w:t>
      </w:r>
    </w:p>
    <w:p w:rsidR="00F2017E" w:rsidRPr="00F2017E" w:rsidRDefault="00F2017E" w:rsidP="00F2017E">
      <w:pPr>
        <w:pStyle w:val="Heading2"/>
        <w:numPr>
          <w:ilvl w:val="0"/>
          <w:numId w:val="0"/>
        </w:numPr>
        <w:tabs>
          <w:tab w:val="num" w:pos="709"/>
        </w:tabs>
        <w:spacing w:line="360" w:lineRule="auto"/>
        <w:ind w:left="576"/>
        <w:jc w:val="both"/>
        <w:rPr>
          <w:rFonts w:asciiTheme="minorHAnsi" w:hAnsiTheme="minorHAnsi"/>
          <w:sz w:val="22"/>
          <w:szCs w:val="22"/>
        </w:rPr>
      </w:pPr>
      <w:moveToRangeStart w:id="59" w:author="Katherine Rushton" w:date="2015-01-08T13:28:00Z" w:name="move408487039"/>
      <w:moveTo w:id="60" w:author="Katherine Rushton" w:date="2015-01-08T13:28:00Z">
        <w:r>
          <w:rPr>
            <w:rFonts w:asciiTheme="minorHAnsi" w:hAnsiTheme="minorHAnsi"/>
            <w:sz w:val="22"/>
            <w:szCs w:val="22"/>
          </w:rPr>
          <w:t>(c)</w:t>
        </w:r>
        <w:r>
          <w:rPr>
            <w:rFonts w:asciiTheme="minorHAnsi" w:hAnsiTheme="minorHAnsi"/>
            <w:sz w:val="22"/>
            <w:szCs w:val="22"/>
          </w:rPr>
          <w:tab/>
        </w:r>
        <w:r w:rsidRPr="00421B2F">
          <w:rPr>
            <w:rFonts w:asciiTheme="minorHAnsi" w:hAnsiTheme="minorHAnsi"/>
            <w:sz w:val="22"/>
            <w:szCs w:val="22"/>
          </w:rPr>
          <w:t xml:space="preserve"> the addition of a </w:t>
        </w:r>
        <w:r>
          <w:rPr>
            <w:rFonts w:asciiTheme="minorHAnsi" w:hAnsiTheme="minorHAnsi"/>
            <w:sz w:val="22"/>
            <w:szCs w:val="22"/>
          </w:rPr>
          <w:t>new DCUSA Clause 1.14.3A</w:t>
        </w:r>
        <w:r w:rsidRPr="00421B2F">
          <w:rPr>
            <w:rFonts w:asciiTheme="minorHAnsi" w:hAnsiTheme="minorHAnsi"/>
            <w:sz w:val="22"/>
            <w:szCs w:val="20"/>
          </w:rPr>
          <w:t xml:space="preserve"> </w:t>
        </w:r>
        <w:r>
          <w:rPr>
            <w:rFonts w:asciiTheme="minorHAnsi" w:hAnsiTheme="minorHAnsi"/>
            <w:sz w:val="22"/>
            <w:szCs w:val="20"/>
          </w:rPr>
          <w:t>placing</w:t>
        </w:r>
        <w:r w:rsidRPr="00421B2F">
          <w:rPr>
            <w:rFonts w:asciiTheme="minorHAnsi" w:hAnsiTheme="minorHAnsi"/>
            <w:sz w:val="22"/>
            <w:szCs w:val="20"/>
          </w:rPr>
          <w:t xml:space="preserve"> the obligation on Working Groups to</w:t>
        </w:r>
        <w:r>
          <w:rPr>
            <w:rFonts w:asciiTheme="minorHAnsi" w:hAnsiTheme="minorHAnsi"/>
            <w:sz w:val="22"/>
            <w:szCs w:val="20"/>
          </w:rPr>
          <w:t xml:space="preserve"> determine</w:t>
        </w:r>
        <w:r w:rsidRPr="00421B2F">
          <w:rPr>
            <w:rFonts w:asciiTheme="minorHAnsi" w:hAnsiTheme="minorHAnsi"/>
            <w:sz w:val="22"/>
            <w:szCs w:val="20"/>
          </w:rPr>
          <w:t xml:space="preserve"> a</w:t>
        </w:r>
        <w:r>
          <w:rPr>
            <w:rFonts w:asciiTheme="minorHAnsi" w:hAnsiTheme="minorHAnsi"/>
            <w:sz w:val="22"/>
            <w:szCs w:val="20"/>
          </w:rPr>
          <w:t xml:space="preserve"> plan to meet the timetable and to submit an alternative </w:t>
        </w:r>
        <w:r w:rsidRPr="00421B2F">
          <w:rPr>
            <w:rFonts w:asciiTheme="minorHAnsi" w:hAnsiTheme="minorHAnsi"/>
            <w:sz w:val="22"/>
            <w:szCs w:val="20"/>
          </w:rPr>
          <w:t>timetable with supporting evidence to the Panel where an extended timetable is required.</w:t>
        </w:r>
      </w:moveTo>
      <w:moveToRangeEnd w:id="59"/>
    </w:p>
    <w:p w:rsidR="00562145" w:rsidRPr="00222E7B" w:rsidRDefault="00A661BD" w:rsidP="0096329C">
      <w:pPr>
        <w:pStyle w:val="Heading1"/>
        <w:spacing w:line="360" w:lineRule="auto"/>
        <w:rPr>
          <w:rFonts w:asciiTheme="minorHAnsi" w:hAnsiTheme="minorHAnsi"/>
          <w:b/>
          <w:sz w:val="22"/>
          <w:szCs w:val="20"/>
        </w:rPr>
      </w:pPr>
      <w:moveFromRangeStart w:id="61" w:author="Katherine Rushton" w:date="2015-01-08T13:28:00Z" w:name="move408487039"/>
      <w:moveFrom w:id="62" w:author="Katherine Rushton" w:date="2015-01-08T13:28:00Z">
        <w:r w:rsidDel="00F2017E">
          <w:rPr>
            <w:rFonts w:asciiTheme="minorHAnsi" w:hAnsiTheme="minorHAnsi"/>
            <w:sz w:val="22"/>
            <w:szCs w:val="22"/>
          </w:rPr>
          <w:t>(c)</w:t>
        </w:r>
        <w:r w:rsidDel="00F2017E">
          <w:rPr>
            <w:rFonts w:asciiTheme="minorHAnsi" w:hAnsiTheme="minorHAnsi"/>
            <w:sz w:val="22"/>
            <w:szCs w:val="22"/>
          </w:rPr>
          <w:tab/>
        </w:r>
        <w:r w:rsidR="005550D3" w:rsidRPr="00421B2F" w:rsidDel="00F2017E">
          <w:rPr>
            <w:rFonts w:asciiTheme="minorHAnsi" w:hAnsiTheme="minorHAnsi"/>
            <w:sz w:val="22"/>
            <w:szCs w:val="22"/>
          </w:rPr>
          <w:t xml:space="preserve"> the addition of a </w:t>
        </w:r>
        <w:r w:rsidR="00E519EB" w:rsidDel="00F2017E">
          <w:rPr>
            <w:rFonts w:asciiTheme="minorHAnsi" w:hAnsiTheme="minorHAnsi"/>
            <w:sz w:val="22"/>
            <w:szCs w:val="22"/>
          </w:rPr>
          <w:t xml:space="preserve">new </w:t>
        </w:r>
        <w:r w:rsidR="008A4574" w:rsidDel="00F2017E">
          <w:rPr>
            <w:rFonts w:asciiTheme="minorHAnsi" w:hAnsiTheme="minorHAnsi"/>
            <w:sz w:val="22"/>
            <w:szCs w:val="22"/>
          </w:rPr>
          <w:t xml:space="preserve">DCUSA </w:t>
        </w:r>
        <w:r w:rsidR="00E519EB" w:rsidDel="00F2017E">
          <w:rPr>
            <w:rFonts w:asciiTheme="minorHAnsi" w:hAnsiTheme="minorHAnsi"/>
            <w:sz w:val="22"/>
            <w:szCs w:val="22"/>
          </w:rPr>
          <w:t>Clause 1.14.3A</w:t>
        </w:r>
        <w:r w:rsidR="005550D3" w:rsidRPr="00421B2F" w:rsidDel="00F2017E">
          <w:rPr>
            <w:rFonts w:asciiTheme="minorHAnsi" w:hAnsiTheme="minorHAnsi"/>
            <w:sz w:val="22"/>
            <w:szCs w:val="20"/>
          </w:rPr>
          <w:t xml:space="preserve"> </w:t>
        </w:r>
        <w:r w:rsidR="00E519EB" w:rsidDel="00F2017E">
          <w:rPr>
            <w:rFonts w:asciiTheme="minorHAnsi" w:hAnsiTheme="minorHAnsi"/>
            <w:sz w:val="22"/>
            <w:szCs w:val="20"/>
          </w:rPr>
          <w:t>placing</w:t>
        </w:r>
        <w:r w:rsidR="005550D3" w:rsidRPr="00421B2F" w:rsidDel="00F2017E">
          <w:rPr>
            <w:rFonts w:asciiTheme="minorHAnsi" w:hAnsiTheme="minorHAnsi"/>
            <w:sz w:val="22"/>
            <w:szCs w:val="20"/>
          </w:rPr>
          <w:t xml:space="preserve"> the obligation on Working Groups to</w:t>
        </w:r>
        <w:r w:rsidR="00E519EB" w:rsidDel="00F2017E">
          <w:rPr>
            <w:rFonts w:asciiTheme="minorHAnsi" w:hAnsiTheme="minorHAnsi"/>
            <w:sz w:val="22"/>
            <w:szCs w:val="20"/>
          </w:rPr>
          <w:t xml:space="preserve"> determine</w:t>
        </w:r>
        <w:r w:rsidR="005550D3" w:rsidRPr="00421B2F" w:rsidDel="00F2017E">
          <w:rPr>
            <w:rFonts w:asciiTheme="minorHAnsi" w:hAnsiTheme="minorHAnsi"/>
            <w:sz w:val="22"/>
            <w:szCs w:val="20"/>
          </w:rPr>
          <w:t xml:space="preserve"> a</w:t>
        </w:r>
        <w:r w:rsidR="00421B2F" w:rsidDel="00F2017E">
          <w:rPr>
            <w:rFonts w:asciiTheme="minorHAnsi" w:hAnsiTheme="minorHAnsi"/>
            <w:sz w:val="22"/>
            <w:szCs w:val="20"/>
          </w:rPr>
          <w:t xml:space="preserve"> plan to meet the timetable and </w:t>
        </w:r>
        <w:r w:rsidR="00C6653D" w:rsidDel="00F2017E">
          <w:rPr>
            <w:rFonts w:asciiTheme="minorHAnsi" w:hAnsiTheme="minorHAnsi"/>
            <w:sz w:val="22"/>
            <w:szCs w:val="20"/>
          </w:rPr>
          <w:t xml:space="preserve">to </w:t>
        </w:r>
        <w:r w:rsidR="00421B2F" w:rsidDel="00F2017E">
          <w:rPr>
            <w:rFonts w:asciiTheme="minorHAnsi" w:hAnsiTheme="minorHAnsi"/>
            <w:sz w:val="22"/>
            <w:szCs w:val="20"/>
          </w:rPr>
          <w:t>submit an alternative</w:t>
        </w:r>
        <w:r w:rsidR="00757EC5" w:rsidDel="00F2017E">
          <w:rPr>
            <w:rFonts w:asciiTheme="minorHAnsi" w:hAnsiTheme="minorHAnsi"/>
            <w:sz w:val="22"/>
            <w:szCs w:val="20"/>
          </w:rPr>
          <w:t xml:space="preserve"> </w:t>
        </w:r>
        <w:r w:rsidR="005550D3" w:rsidRPr="00421B2F" w:rsidDel="00F2017E">
          <w:rPr>
            <w:rFonts w:asciiTheme="minorHAnsi" w:hAnsiTheme="minorHAnsi"/>
            <w:sz w:val="22"/>
            <w:szCs w:val="20"/>
          </w:rPr>
          <w:t xml:space="preserve">timetable with supporting evidence to the Panel where an extended timetable is required. </w:t>
        </w:r>
      </w:moveFrom>
      <w:moveFromRangeEnd w:id="61"/>
      <w:r w:rsidR="00562145" w:rsidRPr="00222E7B">
        <w:rPr>
          <w:rFonts w:asciiTheme="minorHAnsi" w:hAnsiTheme="minorHAnsi"/>
          <w:b/>
          <w:sz w:val="22"/>
          <w:szCs w:val="20"/>
        </w:rPr>
        <w:t>ENVIRONMENTAL IMPACT</w:t>
      </w:r>
    </w:p>
    <w:p w:rsidR="00562145" w:rsidRPr="00222E7B" w:rsidRDefault="00562145" w:rsidP="0096329C">
      <w:pPr>
        <w:pStyle w:val="Heading2"/>
        <w:widowControl w:val="0"/>
        <w:spacing w:line="360" w:lineRule="auto"/>
        <w:ind w:left="567" w:hanging="567"/>
        <w:rPr>
          <w:rFonts w:asciiTheme="minorHAnsi" w:hAnsiTheme="minorHAnsi" w:cs="Verdana"/>
          <w:sz w:val="22"/>
        </w:rPr>
      </w:pPr>
      <w:r w:rsidRPr="00222E7B">
        <w:rPr>
          <w:rFonts w:asciiTheme="minorHAnsi" w:hAnsiTheme="minorHAnsi" w:cs="Verdana"/>
          <w:sz w:val="22"/>
        </w:rPr>
        <w:t xml:space="preserve">In accordance with DCUSA clause 11.14.6, the Working Group assessed whether there would be a material impact on greenhouse gas emissions if DCP </w:t>
      </w:r>
      <w:r w:rsidR="00F7094F" w:rsidRPr="00222E7B">
        <w:rPr>
          <w:rFonts w:asciiTheme="minorHAnsi" w:hAnsiTheme="minorHAnsi" w:cs="Verdana"/>
          <w:sz w:val="22"/>
        </w:rPr>
        <w:t xml:space="preserve">210 </w:t>
      </w:r>
      <w:r w:rsidRPr="00222E7B">
        <w:rPr>
          <w:rFonts w:asciiTheme="minorHAnsi" w:hAnsiTheme="minorHAnsi" w:cs="Verdana"/>
          <w:sz w:val="22"/>
        </w:rPr>
        <w:t>were implemented.  The Working Group did not identify any material impact on greenhouse gas emissions from the implementation of this Change Proposal. </w:t>
      </w:r>
    </w:p>
    <w:p w:rsidR="00020ACF" w:rsidRPr="00222E7B" w:rsidRDefault="00020ACF" w:rsidP="0096329C">
      <w:pPr>
        <w:pStyle w:val="Heading1"/>
        <w:spacing w:line="360" w:lineRule="auto"/>
        <w:rPr>
          <w:rFonts w:asciiTheme="minorHAnsi" w:hAnsiTheme="minorHAnsi"/>
          <w:b/>
          <w:caps/>
          <w:sz w:val="22"/>
          <w:szCs w:val="20"/>
        </w:rPr>
      </w:pPr>
      <w:r w:rsidRPr="00222E7B">
        <w:rPr>
          <w:rFonts w:asciiTheme="minorHAnsi" w:hAnsiTheme="minorHAnsi"/>
          <w:b/>
          <w:caps/>
          <w:sz w:val="22"/>
          <w:szCs w:val="20"/>
        </w:rPr>
        <w:t>ENGAGEMENT with the authority</w:t>
      </w:r>
    </w:p>
    <w:p w:rsidR="00020ACF" w:rsidRPr="00222E7B" w:rsidRDefault="00562145" w:rsidP="0096329C">
      <w:pPr>
        <w:pStyle w:val="Heading2"/>
        <w:tabs>
          <w:tab w:val="clear" w:pos="576"/>
        </w:tabs>
        <w:spacing w:line="360" w:lineRule="auto"/>
        <w:ind w:left="567" w:hanging="567"/>
        <w:rPr>
          <w:rFonts w:asciiTheme="minorHAnsi" w:hAnsiTheme="minorHAnsi" w:cs="Verdana"/>
          <w:sz w:val="22"/>
        </w:rPr>
      </w:pPr>
      <w:r w:rsidRPr="00222E7B">
        <w:rPr>
          <w:rFonts w:asciiTheme="minorHAnsi" w:hAnsiTheme="minorHAnsi" w:cs="Verdana"/>
          <w:sz w:val="22"/>
        </w:rPr>
        <w:t xml:space="preserve">Ofgem has been fully engaged throughout the development of </w:t>
      </w:r>
      <w:r w:rsidR="009B7B9A" w:rsidRPr="00222E7B">
        <w:rPr>
          <w:rFonts w:asciiTheme="minorHAnsi" w:hAnsiTheme="minorHAnsi" w:cs="Verdana"/>
          <w:sz w:val="22"/>
        </w:rPr>
        <w:t>DCP 210</w:t>
      </w:r>
      <w:r w:rsidRPr="00222E7B">
        <w:rPr>
          <w:rFonts w:asciiTheme="minorHAnsi" w:hAnsiTheme="minorHAnsi" w:cs="Verdana"/>
          <w:sz w:val="22"/>
        </w:rPr>
        <w:t xml:space="preserve"> as a member of the Working Group.</w:t>
      </w:r>
    </w:p>
    <w:p w:rsidR="009B7B9A" w:rsidRPr="00222E7B" w:rsidRDefault="009502B2" w:rsidP="0096329C">
      <w:pPr>
        <w:pStyle w:val="Heading1"/>
        <w:spacing w:line="360" w:lineRule="auto"/>
        <w:rPr>
          <w:rFonts w:asciiTheme="minorHAnsi" w:hAnsiTheme="minorHAnsi"/>
          <w:b/>
          <w:caps/>
          <w:kern w:val="0"/>
          <w:sz w:val="22"/>
          <w:szCs w:val="20"/>
        </w:rPr>
      </w:pPr>
      <w:r w:rsidRPr="00222E7B">
        <w:rPr>
          <w:rFonts w:asciiTheme="minorHAnsi" w:hAnsiTheme="minorHAnsi"/>
          <w:b/>
          <w:caps/>
          <w:kern w:val="0"/>
          <w:sz w:val="22"/>
          <w:szCs w:val="20"/>
        </w:rPr>
        <w:t>implementation</w:t>
      </w:r>
    </w:p>
    <w:p w:rsidR="007B514D" w:rsidRPr="007B514D" w:rsidRDefault="009B7B9A" w:rsidP="0096329C">
      <w:pPr>
        <w:pStyle w:val="Heading2"/>
        <w:spacing w:line="360" w:lineRule="auto"/>
        <w:ind w:left="567" w:hanging="567"/>
        <w:rPr>
          <w:rFonts w:asciiTheme="minorHAnsi" w:hAnsiTheme="minorHAnsi"/>
          <w:sz w:val="22"/>
          <w:szCs w:val="22"/>
        </w:rPr>
      </w:pPr>
      <w:r w:rsidRPr="00222E7B">
        <w:rPr>
          <w:rFonts w:asciiTheme="minorHAnsi" w:hAnsiTheme="minorHAnsi"/>
          <w:sz w:val="22"/>
          <w:szCs w:val="22"/>
        </w:rPr>
        <w:t xml:space="preserve">The implementation date proposed for DCP 210 is 1 April 2015.  </w:t>
      </w:r>
      <w:r w:rsidR="004A7435" w:rsidRPr="00222E7B">
        <w:rPr>
          <w:rFonts w:ascii="Calibri" w:hAnsi="Calibri"/>
          <w:sz w:val="22"/>
          <w:szCs w:val="20"/>
        </w:rPr>
        <w:t xml:space="preserve">The Working Group has selected this date based on the expected timescales to progress the CP. </w:t>
      </w:r>
    </w:p>
    <w:p w:rsidR="007B514D" w:rsidRPr="000670BA" w:rsidRDefault="004A7435" w:rsidP="0096329C">
      <w:pPr>
        <w:pStyle w:val="Heading2"/>
        <w:spacing w:line="360" w:lineRule="auto"/>
        <w:ind w:left="567" w:hanging="567"/>
        <w:rPr>
          <w:rFonts w:asciiTheme="minorHAnsi" w:hAnsiTheme="minorHAnsi"/>
          <w:sz w:val="22"/>
          <w:szCs w:val="22"/>
        </w:rPr>
      </w:pPr>
      <w:r w:rsidRPr="00222E7B">
        <w:rPr>
          <w:rFonts w:ascii="Calibri" w:hAnsi="Calibri"/>
          <w:sz w:val="22"/>
          <w:szCs w:val="20"/>
        </w:rPr>
        <w:t xml:space="preserve">It should be noted that, in setting this date, the Working Group recognised the potential requirement for post approval activity associated with this CP, in particular amendments to </w:t>
      </w:r>
      <w:del w:id="63" w:author="Katherine Rushton" w:date="2015-01-08T10:42:00Z">
        <w:r w:rsidRPr="00222E7B" w:rsidDel="00133F28">
          <w:rPr>
            <w:rFonts w:ascii="Calibri" w:hAnsi="Calibri"/>
            <w:sz w:val="22"/>
            <w:szCs w:val="20"/>
          </w:rPr>
          <w:delText xml:space="preserve">the template change proposal document and </w:delText>
        </w:r>
      </w:del>
      <w:r w:rsidRPr="00222E7B">
        <w:rPr>
          <w:rFonts w:ascii="Calibri" w:hAnsi="Calibri"/>
          <w:sz w:val="22"/>
          <w:szCs w:val="20"/>
        </w:rPr>
        <w:t xml:space="preserve">the generic Working Group </w:t>
      </w:r>
      <w:r w:rsidR="007B514D">
        <w:rPr>
          <w:rFonts w:ascii="Calibri" w:hAnsi="Calibri"/>
          <w:sz w:val="22"/>
          <w:szCs w:val="20"/>
        </w:rPr>
        <w:t>T</w:t>
      </w:r>
      <w:r w:rsidRPr="00222E7B">
        <w:rPr>
          <w:rFonts w:ascii="Calibri" w:hAnsi="Calibri"/>
          <w:sz w:val="22"/>
          <w:szCs w:val="20"/>
        </w:rPr>
        <w:t xml:space="preserve">erms of </w:t>
      </w:r>
      <w:r w:rsidR="007B514D">
        <w:rPr>
          <w:rFonts w:ascii="Calibri" w:hAnsi="Calibri"/>
          <w:sz w:val="22"/>
          <w:szCs w:val="20"/>
        </w:rPr>
        <w:t>R</w:t>
      </w:r>
      <w:r w:rsidRPr="00222E7B">
        <w:rPr>
          <w:rFonts w:ascii="Calibri" w:hAnsi="Calibri"/>
          <w:sz w:val="22"/>
          <w:szCs w:val="20"/>
        </w:rPr>
        <w:t>eference.</w:t>
      </w:r>
      <w:r w:rsidR="007B514D">
        <w:rPr>
          <w:rFonts w:ascii="Calibri" w:hAnsi="Calibri"/>
          <w:sz w:val="22"/>
          <w:szCs w:val="20"/>
        </w:rPr>
        <w:t xml:space="preserve"> </w:t>
      </w:r>
    </w:p>
    <w:p w:rsidR="00BB416B" w:rsidRPr="00BB416B" w:rsidRDefault="007B514D" w:rsidP="0096329C">
      <w:pPr>
        <w:pStyle w:val="Heading1"/>
        <w:spacing w:line="360" w:lineRule="auto"/>
        <w:rPr>
          <w:rFonts w:asciiTheme="minorHAnsi" w:hAnsiTheme="minorHAnsi"/>
          <w:b/>
          <w:caps/>
          <w:kern w:val="0"/>
          <w:sz w:val="22"/>
          <w:szCs w:val="20"/>
        </w:rPr>
      </w:pPr>
      <w:r>
        <w:rPr>
          <w:rFonts w:ascii="Calibri" w:hAnsi="Calibri"/>
          <w:sz w:val="22"/>
          <w:szCs w:val="20"/>
        </w:rPr>
        <w:t xml:space="preserve">Whilst amending the Terms of Reference is outside of the scope of the DCP 210 Working Group, the group has prepared suggested changes for the consideration of the DCUSA Panel. These suggested changes are provided as Attachment </w:t>
      </w:r>
      <w:r w:rsidR="000A095B">
        <w:rPr>
          <w:rFonts w:ascii="Calibri" w:hAnsi="Calibri"/>
          <w:sz w:val="22"/>
          <w:szCs w:val="20"/>
        </w:rPr>
        <w:t>6</w:t>
      </w:r>
      <w:r w:rsidR="00C44DA8">
        <w:rPr>
          <w:rFonts w:ascii="Calibri" w:hAnsi="Calibri"/>
          <w:sz w:val="22"/>
          <w:szCs w:val="20"/>
        </w:rPr>
        <w:t xml:space="preserve">, and includes </w:t>
      </w:r>
      <w:r w:rsidR="006916BA">
        <w:rPr>
          <w:rFonts w:ascii="Calibri" w:hAnsi="Calibri"/>
          <w:sz w:val="22"/>
          <w:szCs w:val="20"/>
        </w:rPr>
        <w:t xml:space="preserve">a working </w:t>
      </w:r>
      <w:r w:rsidR="00C44DA8">
        <w:rPr>
          <w:rFonts w:ascii="Calibri" w:hAnsi="Calibri"/>
          <w:sz w:val="22"/>
          <w:szCs w:val="20"/>
        </w:rPr>
        <w:t xml:space="preserve">example of a draft work plan that a Working Group should produce and </w:t>
      </w:r>
      <w:r w:rsidR="006916BA">
        <w:rPr>
          <w:rFonts w:ascii="Calibri" w:hAnsi="Calibri"/>
          <w:sz w:val="22"/>
          <w:szCs w:val="20"/>
        </w:rPr>
        <w:t xml:space="preserve">routine </w:t>
      </w:r>
      <w:r w:rsidR="00C44DA8">
        <w:rPr>
          <w:rFonts w:ascii="Calibri" w:hAnsi="Calibri"/>
          <w:sz w:val="22"/>
          <w:szCs w:val="20"/>
        </w:rPr>
        <w:t xml:space="preserve">monitor </w:t>
      </w:r>
      <w:r w:rsidR="008E6AF5">
        <w:rPr>
          <w:rFonts w:ascii="Calibri" w:hAnsi="Calibri"/>
          <w:sz w:val="22"/>
          <w:szCs w:val="20"/>
        </w:rPr>
        <w:t>progress against</w:t>
      </w:r>
      <w:r w:rsidR="00160D34">
        <w:rPr>
          <w:rFonts w:ascii="Calibri" w:hAnsi="Calibri"/>
          <w:sz w:val="22"/>
          <w:szCs w:val="20"/>
        </w:rPr>
        <w:t>.</w:t>
      </w:r>
    </w:p>
    <w:p w:rsidR="00BF0B49" w:rsidRPr="00222E7B" w:rsidRDefault="00BF0B49" w:rsidP="0096329C">
      <w:pPr>
        <w:pStyle w:val="Heading1"/>
        <w:spacing w:line="360" w:lineRule="auto"/>
        <w:rPr>
          <w:rFonts w:asciiTheme="minorHAnsi" w:hAnsiTheme="minorHAnsi"/>
          <w:b/>
          <w:caps/>
          <w:kern w:val="0"/>
          <w:sz w:val="22"/>
          <w:szCs w:val="20"/>
        </w:rPr>
      </w:pPr>
      <w:r w:rsidRPr="00222E7B">
        <w:rPr>
          <w:rFonts w:asciiTheme="minorHAnsi" w:hAnsiTheme="minorHAnsi"/>
          <w:b/>
          <w:caps/>
          <w:kern w:val="0"/>
          <w:sz w:val="22"/>
          <w:szCs w:val="20"/>
        </w:rPr>
        <w:t>panel recommendation</w:t>
      </w:r>
    </w:p>
    <w:p w:rsidR="00BF0B49" w:rsidRPr="00222E7B" w:rsidRDefault="00BF0B49" w:rsidP="0096329C">
      <w:pPr>
        <w:pStyle w:val="Heading2"/>
        <w:spacing w:line="360" w:lineRule="auto"/>
        <w:rPr>
          <w:rFonts w:asciiTheme="minorHAnsi" w:hAnsiTheme="minorHAnsi"/>
          <w:sz w:val="22"/>
          <w:szCs w:val="20"/>
        </w:rPr>
      </w:pPr>
      <w:r w:rsidRPr="00222E7B">
        <w:rPr>
          <w:rFonts w:asciiTheme="minorHAnsi" w:hAnsiTheme="minorHAnsi"/>
          <w:sz w:val="22"/>
          <w:szCs w:val="20"/>
        </w:rPr>
        <w:lastRenderedPageBreak/>
        <w:t>The Panel approved this Change Report at its meeting on</w:t>
      </w:r>
      <w:r w:rsidR="00616821">
        <w:rPr>
          <w:rFonts w:asciiTheme="minorHAnsi" w:hAnsiTheme="minorHAnsi"/>
          <w:sz w:val="22"/>
          <w:szCs w:val="20"/>
        </w:rPr>
        <w:t xml:space="preserve"> </w:t>
      </w:r>
      <w:ins w:id="64" w:author="Katherine Rushton" w:date="2015-01-08T10:43:00Z">
        <w:r w:rsidR="00133F28">
          <w:rPr>
            <w:rFonts w:asciiTheme="minorHAnsi" w:hAnsiTheme="minorHAnsi"/>
            <w:sz w:val="22"/>
            <w:szCs w:val="20"/>
          </w:rPr>
          <w:t>2</w:t>
        </w:r>
      </w:ins>
      <w:ins w:id="65" w:author="Katherine Rushton" w:date="2015-01-08T10:47:00Z">
        <w:r w:rsidR="00133F28">
          <w:rPr>
            <w:rFonts w:asciiTheme="minorHAnsi" w:hAnsiTheme="minorHAnsi"/>
            <w:sz w:val="22"/>
            <w:szCs w:val="20"/>
          </w:rPr>
          <w:t>1</w:t>
        </w:r>
      </w:ins>
      <w:ins w:id="66" w:author="Katherine Rushton" w:date="2015-01-08T10:43:00Z">
        <w:r w:rsidR="00133F28">
          <w:rPr>
            <w:rFonts w:asciiTheme="minorHAnsi" w:hAnsiTheme="minorHAnsi"/>
            <w:sz w:val="22"/>
            <w:szCs w:val="20"/>
          </w:rPr>
          <w:t xml:space="preserve"> January 2015</w:t>
        </w:r>
      </w:ins>
      <w:del w:id="67" w:author="Katherine Rushton" w:date="2015-01-08T10:43:00Z">
        <w:r w:rsidR="000A095B" w:rsidRPr="000A095B" w:rsidDel="00133F28">
          <w:rPr>
            <w:rFonts w:asciiTheme="minorHAnsi" w:hAnsiTheme="minorHAnsi"/>
            <w:b/>
            <w:sz w:val="22"/>
            <w:szCs w:val="20"/>
          </w:rPr>
          <w:delText>17 December 2014</w:delText>
        </w:r>
      </w:del>
      <w:r w:rsidRPr="00222E7B">
        <w:rPr>
          <w:rFonts w:asciiTheme="minorHAnsi" w:hAnsiTheme="minorHAnsi"/>
          <w:sz w:val="22"/>
          <w:szCs w:val="20"/>
        </w:rPr>
        <w:t xml:space="preserve">. Detail what the Panel considered (levels of analysis, Parties eligible to vote, </w:t>
      </w:r>
      <w:r w:rsidR="000670BA" w:rsidRPr="00222E7B">
        <w:rPr>
          <w:rFonts w:asciiTheme="minorHAnsi" w:hAnsiTheme="minorHAnsi"/>
          <w:sz w:val="22"/>
          <w:szCs w:val="20"/>
        </w:rPr>
        <w:t>etc.</w:t>
      </w:r>
      <w:r w:rsidRPr="00222E7B">
        <w:rPr>
          <w:rFonts w:asciiTheme="minorHAnsi" w:hAnsiTheme="minorHAnsi"/>
          <w:sz w:val="22"/>
          <w:szCs w:val="20"/>
        </w:rPr>
        <w:t>)</w:t>
      </w:r>
    </w:p>
    <w:p w:rsidR="00BF0B49" w:rsidRPr="00222E7B" w:rsidRDefault="00151738" w:rsidP="0096329C">
      <w:pPr>
        <w:pStyle w:val="Heading2"/>
        <w:spacing w:line="360" w:lineRule="auto"/>
        <w:rPr>
          <w:rFonts w:asciiTheme="minorHAnsi" w:hAnsiTheme="minorHAnsi"/>
          <w:sz w:val="22"/>
          <w:szCs w:val="20"/>
        </w:rPr>
      </w:pPr>
      <w:r w:rsidRPr="00222E7B">
        <w:rPr>
          <w:rFonts w:asciiTheme="minorHAnsi" w:hAnsiTheme="minorHAnsi"/>
          <w:sz w:val="22"/>
          <w:szCs w:val="20"/>
        </w:rPr>
        <w:t>The timetabl</w:t>
      </w:r>
      <w:r w:rsidR="00FC4025" w:rsidRPr="00222E7B">
        <w:rPr>
          <w:rFonts w:asciiTheme="minorHAnsi" w:hAnsiTheme="minorHAnsi"/>
          <w:sz w:val="22"/>
          <w:szCs w:val="20"/>
        </w:rPr>
        <w:t>e</w:t>
      </w:r>
      <w:r w:rsidR="00BF0B49" w:rsidRPr="00222E7B">
        <w:rPr>
          <w:rFonts w:asciiTheme="minorHAnsi" w:hAnsiTheme="minorHAnsi"/>
          <w:sz w:val="22"/>
          <w:szCs w:val="20"/>
        </w:rPr>
        <w:t xml:space="preserve"> for the progression of the CP:</w:t>
      </w:r>
    </w:p>
    <w:p w:rsidR="00222E7B" w:rsidRPr="00222E7B" w:rsidRDefault="00222E7B" w:rsidP="0096329C">
      <w:pPr>
        <w:keepNext/>
        <w:rPr>
          <w:rFonts w:asciiTheme="minorHAnsi" w:hAnsiTheme="minorHAnsi"/>
          <w:sz w:val="22"/>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0"/>
        <w:gridCol w:w="3480"/>
      </w:tblGrid>
      <w:tr w:rsidR="00BF0B49" w:rsidRPr="00222E7B" w:rsidTr="004B0DBB">
        <w:trPr>
          <w:trHeight w:val="257"/>
          <w:jc w:val="center"/>
        </w:trPr>
        <w:tc>
          <w:tcPr>
            <w:tcW w:w="3480" w:type="dxa"/>
          </w:tcPr>
          <w:p w:rsidR="00BF0B49" w:rsidRPr="00222E7B" w:rsidRDefault="00BF0B49" w:rsidP="0096329C">
            <w:pPr>
              <w:keepNext/>
              <w:rPr>
                <w:rFonts w:asciiTheme="minorHAnsi" w:hAnsiTheme="minorHAnsi"/>
                <w:b/>
                <w:sz w:val="22"/>
                <w:szCs w:val="20"/>
              </w:rPr>
            </w:pPr>
            <w:r w:rsidRPr="00222E7B">
              <w:rPr>
                <w:rFonts w:asciiTheme="minorHAnsi" w:hAnsiTheme="minorHAnsi"/>
                <w:b/>
                <w:sz w:val="22"/>
                <w:szCs w:val="20"/>
              </w:rPr>
              <w:t>Activity</w:t>
            </w:r>
          </w:p>
        </w:tc>
        <w:tc>
          <w:tcPr>
            <w:tcW w:w="3480" w:type="dxa"/>
          </w:tcPr>
          <w:p w:rsidR="00BF0B49" w:rsidRPr="00222E7B" w:rsidRDefault="00BF0B49" w:rsidP="0096329C">
            <w:pPr>
              <w:keepNext/>
              <w:rPr>
                <w:rFonts w:asciiTheme="minorHAnsi" w:hAnsiTheme="minorHAnsi"/>
                <w:b/>
                <w:sz w:val="22"/>
                <w:szCs w:val="20"/>
              </w:rPr>
            </w:pPr>
            <w:r w:rsidRPr="00222E7B">
              <w:rPr>
                <w:rFonts w:asciiTheme="minorHAnsi" w:hAnsiTheme="minorHAnsi"/>
                <w:b/>
                <w:sz w:val="22"/>
                <w:szCs w:val="20"/>
              </w:rPr>
              <w:t>Date</w:t>
            </w:r>
          </w:p>
        </w:tc>
      </w:tr>
      <w:tr w:rsidR="00BF0B49" w:rsidRPr="00222E7B" w:rsidTr="004B0DBB">
        <w:trPr>
          <w:trHeight w:val="257"/>
          <w:jc w:val="center"/>
        </w:trPr>
        <w:tc>
          <w:tcPr>
            <w:tcW w:w="3480" w:type="dxa"/>
          </w:tcPr>
          <w:p w:rsidR="00BF0B49" w:rsidRPr="00222E7B" w:rsidRDefault="00BF0B49" w:rsidP="0096329C">
            <w:pPr>
              <w:keepNext/>
              <w:rPr>
                <w:rFonts w:asciiTheme="minorHAnsi" w:hAnsiTheme="minorHAnsi"/>
                <w:sz w:val="22"/>
                <w:szCs w:val="20"/>
              </w:rPr>
            </w:pPr>
            <w:r w:rsidRPr="00222E7B">
              <w:rPr>
                <w:rFonts w:asciiTheme="minorHAnsi" w:hAnsiTheme="minorHAnsi"/>
                <w:sz w:val="22"/>
                <w:szCs w:val="20"/>
              </w:rPr>
              <w:t>Change Report issued for voting</w:t>
            </w:r>
          </w:p>
        </w:tc>
        <w:tc>
          <w:tcPr>
            <w:tcW w:w="3480" w:type="dxa"/>
          </w:tcPr>
          <w:p w:rsidR="00BF0B49" w:rsidRPr="00222E7B" w:rsidRDefault="007A7C9E" w:rsidP="0096329C">
            <w:pPr>
              <w:keepNext/>
              <w:rPr>
                <w:rFonts w:asciiTheme="minorHAnsi" w:hAnsiTheme="minorHAnsi"/>
                <w:sz w:val="22"/>
                <w:szCs w:val="20"/>
              </w:rPr>
            </w:pPr>
            <w:del w:id="68" w:author="Katherine Rushton" w:date="2015-01-08T10:43:00Z">
              <w:r w:rsidRPr="00222E7B" w:rsidDel="00133F28">
                <w:rPr>
                  <w:rFonts w:asciiTheme="minorHAnsi" w:hAnsiTheme="minorHAnsi"/>
                  <w:sz w:val="22"/>
                  <w:szCs w:val="20"/>
                </w:rPr>
                <w:delText>19 December 2014</w:delText>
              </w:r>
            </w:del>
            <w:ins w:id="69" w:author="Katherine Rushton" w:date="2015-01-08T10:43:00Z">
              <w:r w:rsidR="00133F28">
                <w:rPr>
                  <w:rFonts w:asciiTheme="minorHAnsi" w:hAnsiTheme="minorHAnsi"/>
                  <w:sz w:val="22"/>
                  <w:szCs w:val="20"/>
                </w:rPr>
                <w:t xml:space="preserve"> 23 January 2015</w:t>
              </w:r>
            </w:ins>
          </w:p>
        </w:tc>
      </w:tr>
      <w:tr w:rsidR="00BF0B49" w:rsidRPr="00222E7B" w:rsidTr="004B0DBB">
        <w:trPr>
          <w:trHeight w:val="241"/>
          <w:jc w:val="center"/>
        </w:trPr>
        <w:tc>
          <w:tcPr>
            <w:tcW w:w="3480" w:type="dxa"/>
          </w:tcPr>
          <w:p w:rsidR="00BF0B49" w:rsidRPr="00222E7B" w:rsidRDefault="00BF0B49" w:rsidP="0096329C">
            <w:pPr>
              <w:keepNext/>
              <w:rPr>
                <w:rFonts w:asciiTheme="minorHAnsi" w:hAnsiTheme="minorHAnsi"/>
                <w:sz w:val="22"/>
                <w:szCs w:val="20"/>
              </w:rPr>
            </w:pPr>
            <w:r w:rsidRPr="00222E7B">
              <w:rPr>
                <w:rFonts w:asciiTheme="minorHAnsi" w:hAnsiTheme="minorHAnsi"/>
                <w:sz w:val="22"/>
                <w:szCs w:val="20"/>
              </w:rPr>
              <w:t>Voting closes</w:t>
            </w:r>
          </w:p>
        </w:tc>
        <w:tc>
          <w:tcPr>
            <w:tcW w:w="3480" w:type="dxa"/>
          </w:tcPr>
          <w:p w:rsidR="00BF0B49" w:rsidRPr="00222E7B" w:rsidRDefault="007A7C9E" w:rsidP="0096329C">
            <w:pPr>
              <w:keepNext/>
              <w:rPr>
                <w:rFonts w:asciiTheme="minorHAnsi" w:hAnsiTheme="minorHAnsi"/>
                <w:sz w:val="22"/>
                <w:szCs w:val="20"/>
              </w:rPr>
            </w:pPr>
            <w:del w:id="70" w:author="Katherine Rushton" w:date="2015-01-08T10:44:00Z">
              <w:r w:rsidRPr="00222E7B" w:rsidDel="00133F28">
                <w:rPr>
                  <w:rFonts w:asciiTheme="minorHAnsi" w:hAnsiTheme="minorHAnsi"/>
                  <w:sz w:val="22"/>
                  <w:szCs w:val="20"/>
                </w:rPr>
                <w:delText>9 January 2015</w:delText>
              </w:r>
            </w:del>
            <w:ins w:id="71" w:author="Katherine Rushton" w:date="2015-01-08T10:44:00Z">
              <w:r w:rsidR="00133F28">
                <w:rPr>
                  <w:rFonts w:asciiTheme="minorHAnsi" w:hAnsiTheme="minorHAnsi"/>
                  <w:sz w:val="22"/>
                  <w:szCs w:val="20"/>
                </w:rPr>
                <w:t xml:space="preserve"> 13 February 2015</w:t>
              </w:r>
            </w:ins>
          </w:p>
        </w:tc>
      </w:tr>
      <w:tr w:rsidR="00BF0B49" w:rsidRPr="00222E7B" w:rsidTr="004B0DBB">
        <w:trPr>
          <w:trHeight w:val="257"/>
          <w:jc w:val="center"/>
        </w:trPr>
        <w:tc>
          <w:tcPr>
            <w:tcW w:w="3480" w:type="dxa"/>
          </w:tcPr>
          <w:p w:rsidR="00BF0B49" w:rsidRPr="00222E7B" w:rsidRDefault="00BF0B49" w:rsidP="0096329C">
            <w:pPr>
              <w:keepNext/>
              <w:rPr>
                <w:rFonts w:asciiTheme="minorHAnsi" w:hAnsiTheme="minorHAnsi"/>
                <w:sz w:val="22"/>
                <w:szCs w:val="20"/>
              </w:rPr>
            </w:pPr>
            <w:r w:rsidRPr="00222E7B">
              <w:rPr>
                <w:rFonts w:asciiTheme="minorHAnsi" w:hAnsiTheme="minorHAnsi"/>
                <w:sz w:val="22"/>
                <w:szCs w:val="20"/>
              </w:rPr>
              <w:t>Change Declaration</w:t>
            </w:r>
          </w:p>
        </w:tc>
        <w:tc>
          <w:tcPr>
            <w:tcW w:w="3480" w:type="dxa"/>
          </w:tcPr>
          <w:p w:rsidR="00BF0B49" w:rsidRPr="00222E7B" w:rsidRDefault="007A7C9E" w:rsidP="0096329C">
            <w:pPr>
              <w:keepNext/>
              <w:rPr>
                <w:rFonts w:asciiTheme="minorHAnsi" w:hAnsiTheme="minorHAnsi"/>
                <w:sz w:val="22"/>
                <w:szCs w:val="20"/>
              </w:rPr>
            </w:pPr>
            <w:del w:id="72" w:author="Katherine Rushton" w:date="2015-01-08T10:46:00Z">
              <w:r w:rsidRPr="00222E7B" w:rsidDel="00133F28">
                <w:rPr>
                  <w:rFonts w:asciiTheme="minorHAnsi" w:hAnsiTheme="minorHAnsi"/>
                  <w:sz w:val="22"/>
                  <w:szCs w:val="20"/>
                </w:rPr>
                <w:delText>13 January 2015</w:delText>
              </w:r>
            </w:del>
            <w:ins w:id="73" w:author="Katherine Rushton" w:date="2015-01-08T10:46:00Z">
              <w:r w:rsidR="00133F28">
                <w:rPr>
                  <w:rFonts w:asciiTheme="minorHAnsi" w:hAnsiTheme="minorHAnsi"/>
                  <w:sz w:val="22"/>
                  <w:szCs w:val="20"/>
                </w:rPr>
                <w:t xml:space="preserve"> 17 February 2015</w:t>
              </w:r>
            </w:ins>
          </w:p>
        </w:tc>
      </w:tr>
      <w:tr w:rsidR="00BF0B49" w:rsidRPr="00222E7B" w:rsidTr="004B0DBB">
        <w:trPr>
          <w:trHeight w:val="257"/>
          <w:jc w:val="center"/>
        </w:trPr>
        <w:tc>
          <w:tcPr>
            <w:tcW w:w="3480" w:type="dxa"/>
          </w:tcPr>
          <w:p w:rsidR="00BF0B49" w:rsidRPr="00222E7B" w:rsidRDefault="00BF0B49" w:rsidP="0096329C">
            <w:pPr>
              <w:keepNext/>
              <w:rPr>
                <w:rFonts w:asciiTheme="minorHAnsi" w:hAnsiTheme="minorHAnsi"/>
                <w:sz w:val="22"/>
                <w:szCs w:val="20"/>
              </w:rPr>
            </w:pPr>
            <w:r w:rsidRPr="00222E7B">
              <w:rPr>
                <w:rFonts w:asciiTheme="minorHAnsi" w:hAnsiTheme="minorHAnsi"/>
                <w:sz w:val="22"/>
                <w:szCs w:val="20"/>
              </w:rPr>
              <w:t>Authority Determination</w:t>
            </w:r>
          </w:p>
        </w:tc>
        <w:tc>
          <w:tcPr>
            <w:tcW w:w="3480" w:type="dxa"/>
          </w:tcPr>
          <w:p w:rsidR="00BF0B49" w:rsidRPr="00222E7B" w:rsidRDefault="00133F28" w:rsidP="0096329C">
            <w:pPr>
              <w:keepNext/>
              <w:rPr>
                <w:rFonts w:asciiTheme="minorHAnsi" w:hAnsiTheme="minorHAnsi"/>
                <w:sz w:val="22"/>
                <w:szCs w:val="20"/>
              </w:rPr>
            </w:pPr>
            <w:ins w:id="74" w:author="Katherine Rushton" w:date="2015-01-08T10:45:00Z">
              <w:r>
                <w:rPr>
                  <w:rFonts w:asciiTheme="minorHAnsi" w:hAnsiTheme="minorHAnsi"/>
                  <w:sz w:val="22"/>
                  <w:szCs w:val="20"/>
                </w:rPr>
                <w:t>2</w:t>
              </w:r>
            </w:ins>
            <w:ins w:id="75" w:author="Katherine Rushton" w:date="2015-01-08T10:46:00Z">
              <w:r>
                <w:rPr>
                  <w:rFonts w:asciiTheme="minorHAnsi" w:hAnsiTheme="minorHAnsi"/>
                  <w:sz w:val="22"/>
                  <w:szCs w:val="20"/>
                </w:rPr>
                <w:t>4</w:t>
              </w:r>
            </w:ins>
            <w:ins w:id="76" w:author="Katherine Rushton" w:date="2015-01-08T10:45:00Z">
              <w:r>
                <w:rPr>
                  <w:rFonts w:asciiTheme="minorHAnsi" w:hAnsiTheme="minorHAnsi"/>
                  <w:sz w:val="22"/>
                  <w:szCs w:val="20"/>
                </w:rPr>
                <w:t xml:space="preserve"> March </w:t>
              </w:r>
            </w:ins>
            <w:del w:id="77" w:author="Katherine Rushton" w:date="2015-01-08T10:45:00Z">
              <w:r w:rsidR="007A7C9E" w:rsidRPr="00222E7B" w:rsidDel="00133F28">
                <w:rPr>
                  <w:rFonts w:asciiTheme="minorHAnsi" w:hAnsiTheme="minorHAnsi"/>
                  <w:sz w:val="22"/>
                  <w:szCs w:val="20"/>
                </w:rPr>
                <w:delText>17 February 2015</w:delText>
              </w:r>
            </w:del>
          </w:p>
        </w:tc>
      </w:tr>
      <w:tr w:rsidR="00BF0B49" w:rsidRPr="00222E7B" w:rsidTr="004B0DBB">
        <w:trPr>
          <w:trHeight w:val="273"/>
          <w:jc w:val="center"/>
        </w:trPr>
        <w:tc>
          <w:tcPr>
            <w:tcW w:w="3480" w:type="dxa"/>
          </w:tcPr>
          <w:p w:rsidR="00BF0B49" w:rsidRPr="00222E7B" w:rsidRDefault="007A7C9E" w:rsidP="0096329C">
            <w:pPr>
              <w:keepNext/>
              <w:rPr>
                <w:rFonts w:asciiTheme="minorHAnsi" w:hAnsiTheme="minorHAnsi"/>
                <w:sz w:val="22"/>
                <w:szCs w:val="20"/>
              </w:rPr>
            </w:pPr>
            <w:r w:rsidRPr="00222E7B">
              <w:rPr>
                <w:rFonts w:asciiTheme="minorHAnsi" w:hAnsiTheme="minorHAnsi"/>
                <w:sz w:val="22"/>
                <w:szCs w:val="20"/>
              </w:rPr>
              <w:t>DCP 210</w:t>
            </w:r>
            <w:r w:rsidR="00BF0B49" w:rsidRPr="00222E7B">
              <w:rPr>
                <w:rFonts w:asciiTheme="minorHAnsi" w:hAnsiTheme="minorHAnsi"/>
                <w:sz w:val="22"/>
                <w:szCs w:val="20"/>
              </w:rPr>
              <w:t xml:space="preserve">  Implemented</w:t>
            </w:r>
          </w:p>
        </w:tc>
        <w:tc>
          <w:tcPr>
            <w:tcW w:w="3480" w:type="dxa"/>
          </w:tcPr>
          <w:p w:rsidR="00BF0B49" w:rsidRPr="00222E7B" w:rsidRDefault="007A7C9E" w:rsidP="0096329C">
            <w:pPr>
              <w:keepNext/>
              <w:rPr>
                <w:rFonts w:asciiTheme="minorHAnsi" w:hAnsiTheme="minorHAnsi"/>
                <w:sz w:val="22"/>
                <w:szCs w:val="20"/>
              </w:rPr>
            </w:pPr>
            <w:r w:rsidRPr="00222E7B">
              <w:rPr>
                <w:rFonts w:asciiTheme="minorHAnsi" w:hAnsiTheme="minorHAnsi"/>
                <w:sz w:val="22"/>
                <w:szCs w:val="20"/>
              </w:rPr>
              <w:t>1 April 2015</w:t>
            </w:r>
          </w:p>
        </w:tc>
      </w:tr>
    </w:tbl>
    <w:p w:rsidR="00BF0B49" w:rsidRPr="00222E7B" w:rsidRDefault="00BF0B49" w:rsidP="0096329C">
      <w:pPr>
        <w:keepNext/>
        <w:rPr>
          <w:rFonts w:asciiTheme="minorHAnsi" w:hAnsiTheme="minorHAnsi"/>
          <w:sz w:val="28"/>
        </w:rPr>
      </w:pPr>
    </w:p>
    <w:p w:rsidR="00E8599C" w:rsidRPr="00222E7B" w:rsidRDefault="00E8599C" w:rsidP="0096329C">
      <w:pPr>
        <w:pStyle w:val="Heading1"/>
        <w:spacing w:line="360" w:lineRule="auto"/>
        <w:rPr>
          <w:rFonts w:asciiTheme="minorHAnsi" w:hAnsiTheme="minorHAnsi"/>
          <w:b/>
          <w:caps/>
          <w:kern w:val="0"/>
          <w:sz w:val="22"/>
          <w:szCs w:val="20"/>
        </w:rPr>
      </w:pPr>
      <w:r w:rsidRPr="00222E7B">
        <w:rPr>
          <w:rFonts w:asciiTheme="minorHAnsi" w:hAnsiTheme="minorHAnsi"/>
          <w:b/>
          <w:caps/>
          <w:kern w:val="0"/>
          <w:sz w:val="22"/>
          <w:szCs w:val="20"/>
        </w:rPr>
        <w:t>next steps</w:t>
      </w:r>
    </w:p>
    <w:p w:rsidR="00BF0B49" w:rsidRPr="00222E7B" w:rsidRDefault="00BF0B49" w:rsidP="0096329C">
      <w:pPr>
        <w:pStyle w:val="Heading2"/>
        <w:spacing w:line="360" w:lineRule="auto"/>
        <w:rPr>
          <w:rFonts w:asciiTheme="minorHAnsi" w:hAnsiTheme="minorHAnsi"/>
          <w:sz w:val="22"/>
          <w:szCs w:val="20"/>
        </w:rPr>
      </w:pPr>
      <w:r w:rsidRPr="00222E7B">
        <w:rPr>
          <w:rFonts w:asciiTheme="minorHAnsi" w:hAnsiTheme="minorHAnsi"/>
          <w:sz w:val="22"/>
          <w:szCs w:val="20"/>
        </w:rPr>
        <w:t xml:space="preserve">Parties are invited to consider </w:t>
      </w:r>
      <w:r w:rsidR="00020ACF" w:rsidRPr="00222E7B">
        <w:rPr>
          <w:rFonts w:asciiTheme="minorHAnsi" w:hAnsiTheme="minorHAnsi"/>
          <w:sz w:val="22"/>
          <w:szCs w:val="20"/>
        </w:rPr>
        <w:t>the proposed amendment (Attachment 1</w:t>
      </w:r>
      <w:r w:rsidRPr="00222E7B">
        <w:rPr>
          <w:rFonts w:asciiTheme="minorHAnsi" w:hAnsiTheme="minorHAnsi"/>
          <w:sz w:val="22"/>
          <w:szCs w:val="20"/>
        </w:rPr>
        <w:t xml:space="preserve">) and submit their votes using the Voting form </w:t>
      </w:r>
      <w:r w:rsidR="00020ACF" w:rsidRPr="00222E7B">
        <w:rPr>
          <w:rFonts w:asciiTheme="minorHAnsi" w:hAnsiTheme="minorHAnsi"/>
          <w:sz w:val="22"/>
          <w:szCs w:val="20"/>
        </w:rPr>
        <w:t>(Attachment 2</w:t>
      </w:r>
      <w:r w:rsidRPr="00222E7B">
        <w:rPr>
          <w:rFonts w:asciiTheme="minorHAnsi" w:hAnsiTheme="minorHAnsi"/>
          <w:sz w:val="22"/>
          <w:szCs w:val="20"/>
        </w:rPr>
        <w:t>) to dcusa@electralink.co.uk by</w:t>
      </w:r>
      <w:del w:id="78" w:author="Katherine Rushton" w:date="2015-01-08T10:47:00Z">
        <w:r w:rsidRPr="00222E7B" w:rsidDel="00133F28">
          <w:rPr>
            <w:rFonts w:asciiTheme="minorHAnsi" w:hAnsiTheme="minorHAnsi"/>
            <w:sz w:val="22"/>
            <w:szCs w:val="20"/>
          </w:rPr>
          <w:delText xml:space="preserve"> </w:delText>
        </w:r>
      </w:del>
      <w:ins w:id="79" w:author="Katherine Rushton" w:date="2015-01-08T10:47:00Z">
        <w:r w:rsidR="00133F28">
          <w:rPr>
            <w:rFonts w:asciiTheme="minorHAnsi" w:hAnsiTheme="minorHAnsi"/>
            <w:sz w:val="22"/>
            <w:szCs w:val="20"/>
          </w:rPr>
          <w:t>13 February 2015</w:t>
        </w:r>
      </w:ins>
      <w:ins w:id="80" w:author="Katherine Rushton" w:date="2015-01-08T10:48:00Z">
        <w:r w:rsidR="00133F28">
          <w:rPr>
            <w:rFonts w:asciiTheme="minorHAnsi" w:hAnsiTheme="minorHAnsi"/>
            <w:sz w:val="22"/>
            <w:szCs w:val="20"/>
          </w:rPr>
          <w:t xml:space="preserve">. </w:t>
        </w:r>
      </w:ins>
      <w:del w:id="81" w:author="Katherine Rushton" w:date="2015-01-08T10:47:00Z">
        <w:r w:rsidR="00AA04E3" w:rsidRPr="00222E7B" w:rsidDel="00133F28">
          <w:rPr>
            <w:rFonts w:asciiTheme="minorHAnsi" w:hAnsiTheme="minorHAnsi"/>
            <w:b/>
            <w:sz w:val="22"/>
            <w:szCs w:val="20"/>
          </w:rPr>
          <w:delText>9 January 2014</w:delText>
        </w:r>
      </w:del>
      <w:del w:id="82" w:author="Katherine Rushton" w:date="2015-01-08T10:48:00Z">
        <w:r w:rsidRPr="00222E7B" w:rsidDel="00133F28">
          <w:rPr>
            <w:rFonts w:asciiTheme="minorHAnsi" w:hAnsiTheme="minorHAnsi"/>
            <w:sz w:val="22"/>
            <w:szCs w:val="20"/>
          </w:rPr>
          <w:delText>.</w:delText>
        </w:r>
      </w:del>
    </w:p>
    <w:p w:rsidR="00BF0B49" w:rsidRDefault="00BF0B49" w:rsidP="0096329C">
      <w:pPr>
        <w:pStyle w:val="Heading2"/>
        <w:spacing w:line="360" w:lineRule="auto"/>
        <w:rPr>
          <w:rFonts w:asciiTheme="minorHAnsi" w:hAnsiTheme="minorHAnsi"/>
          <w:sz w:val="22"/>
          <w:szCs w:val="20"/>
        </w:rPr>
      </w:pPr>
      <w:r w:rsidRPr="00222E7B">
        <w:rPr>
          <w:rFonts w:asciiTheme="minorHAnsi" w:hAnsiTheme="minorHAnsi"/>
          <w:sz w:val="22"/>
          <w:szCs w:val="20"/>
        </w:rPr>
        <w:t>If you have any questions about this paper or the DCUSA Change P</w:t>
      </w:r>
      <w:r w:rsidR="00DC5A14" w:rsidRPr="00222E7B">
        <w:rPr>
          <w:rFonts w:asciiTheme="minorHAnsi" w:hAnsiTheme="minorHAnsi"/>
          <w:sz w:val="22"/>
          <w:szCs w:val="20"/>
        </w:rPr>
        <w:t>rocess please contact the DCUSA</w:t>
      </w:r>
      <w:r w:rsidRPr="00222E7B">
        <w:rPr>
          <w:rFonts w:asciiTheme="minorHAnsi" w:hAnsiTheme="minorHAnsi"/>
          <w:sz w:val="22"/>
          <w:szCs w:val="20"/>
        </w:rPr>
        <w:t xml:space="preserve"> by email to </w:t>
      </w:r>
      <w:hyperlink r:id="rId12" w:history="1">
        <w:r w:rsidRPr="00222E7B">
          <w:rPr>
            <w:rStyle w:val="Hyperlink"/>
            <w:rFonts w:asciiTheme="minorHAnsi" w:hAnsiTheme="minorHAnsi"/>
            <w:sz w:val="22"/>
            <w:szCs w:val="20"/>
          </w:rPr>
          <w:t>dcusa@electralink.co.uk</w:t>
        </w:r>
      </w:hyperlink>
      <w:r w:rsidR="00AA04E3" w:rsidRPr="00222E7B">
        <w:rPr>
          <w:rFonts w:asciiTheme="minorHAnsi" w:hAnsiTheme="minorHAnsi"/>
          <w:sz w:val="22"/>
          <w:szCs w:val="20"/>
        </w:rPr>
        <w:t xml:space="preserve"> or telephone 020 7432 2840</w:t>
      </w:r>
      <w:r w:rsidRPr="00222E7B">
        <w:rPr>
          <w:rFonts w:asciiTheme="minorHAnsi" w:hAnsiTheme="minorHAnsi"/>
          <w:sz w:val="22"/>
          <w:szCs w:val="20"/>
        </w:rPr>
        <w:t>.</w:t>
      </w:r>
    </w:p>
    <w:p w:rsidR="00451AC5" w:rsidRPr="00451AC5" w:rsidRDefault="00451AC5" w:rsidP="00451AC5"/>
    <w:p w:rsidR="00E8599C" w:rsidRPr="007D29BC" w:rsidRDefault="00392849" w:rsidP="0096329C">
      <w:pPr>
        <w:pStyle w:val="ListNumber"/>
        <w:keepNext/>
        <w:numPr>
          <w:ilvl w:val="0"/>
          <w:numId w:val="0"/>
        </w:numPr>
        <w:spacing w:before="120" w:after="120" w:line="360" w:lineRule="auto"/>
        <w:rPr>
          <w:rFonts w:asciiTheme="minorHAnsi" w:hAnsiTheme="minorHAnsi"/>
          <w:b/>
          <w:bCs/>
          <w:caps/>
          <w:sz w:val="22"/>
          <w:szCs w:val="20"/>
        </w:rPr>
      </w:pPr>
      <w:r w:rsidRPr="00222E7B">
        <w:rPr>
          <w:rFonts w:asciiTheme="minorHAnsi" w:hAnsiTheme="minorHAnsi"/>
          <w:b/>
          <w:bCs/>
          <w:caps/>
          <w:sz w:val="22"/>
          <w:szCs w:val="20"/>
        </w:rPr>
        <w:t>Attachments</w:t>
      </w:r>
    </w:p>
    <w:p w:rsidR="002D7F11" w:rsidRPr="007D29BC" w:rsidRDefault="007D29BC" w:rsidP="0096329C">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Attachment 1</w:t>
      </w:r>
      <w:r w:rsidR="00E8599C" w:rsidRPr="007D29BC">
        <w:rPr>
          <w:rFonts w:asciiTheme="minorHAnsi" w:hAnsiTheme="minorHAnsi"/>
          <w:sz w:val="22"/>
          <w:szCs w:val="20"/>
        </w:rPr>
        <w:t xml:space="preserve"> </w:t>
      </w:r>
      <w:r w:rsidR="002D7F11" w:rsidRPr="007D29BC">
        <w:rPr>
          <w:rFonts w:asciiTheme="minorHAnsi" w:hAnsiTheme="minorHAnsi"/>
          <w:sz w:val="22"/>
          <w:szCs w:val="20"/>
        </w:rPr>
        <w:t xml:space="preserve">– </w:t>
      </w:r>
      <w:r w:rsidR="004A7435">
        <w:rPr>
          <w:rFonts w:asciiTheme="minorHAnsi" w:hAnsiTheme="minorHAnsi"/>
          <w:sz w:val="22"/>
          <w:szCs w:val="20"/>
        </w:rPr>
        <w:t>DCP 210</w:t>
      </w:r>
      <w:r w:rsidR="0063417C">
        <w:rPr>
          <w:rFonts w:asciiTheme="minorHAnsi" w:hAnsiTheme="minorHAnsi"/>
          <w:sz w:val="22"/>
          <w:szCs w:val="20"/>
        </w:rPr>
        <w:t xml:space="preserve"> Legal Text</w:t>
      </w:r>
    </w:p>
    <w:p w:rsidR="00DF41F8" w:rsidRPr="007D29BC" w:rsidRDefault="007D29BC" w:rsidP="0096329C">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Attachment 2</w:t>
      </w:r>
      <w:r w:rsidR="00DF41F8" w:rsidRPr="007D29BC">
        <w:rPr>
          <w:rFonts w:asciiTheme="minorHAnsi" w:hAnsiTheme="minorHAnsi"/>
          <w:sz w:val="22"/>
          <w:szCs w:val="20"/>
        </w:rPr>
        <w:t xml:space="preserve"> –</w:t>
      </w:r>
      <w:r w:rsidR="0063417C">
        <w:rPr>
          <w:rFonts w:asciiTheme="minorHAnsi" w:hAnsiTheme="minorHAnsi"/>
          <w:sz w:val="22"/>
          <w:szCs w:val="20"/>
        </w:rPr>
        <w:t xml:space="preserve"> Voting Form</w:t>
      </w:r>
    </w:p>
    <w:p w:rsidR="00DF41F8" w:rsidRDefault="007D29BC" w:rsidP="0096329C">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Attachment 3</w:t>
      </w:r>
      <w:r w:rsidR="0063417C">
        <w:rPr>
          <w:rFonts w:asciiTheme="minorHAnsi" w:hAnsiTheme="minorHAnsi"/>
          <w:sz w:val="22"/>
          <w:szCs w:val="20"/>
        </w:rPr>
        <w:t xml:space="preserve"> –</w:t>
      </w:r>
      <w:r w:rsidR="00BD1E01">
        <w:rPr>
          <w:rFonts w:asciiTheme="minorHAnsi" w:hAnsiTheme="minorHAnsi"/>
          <w:sz w:val="22"/>
          <w:szCs w:val="20"/>
        </w:rPr>
        <w:t xml:space="preserve"> Change Proposal</w:t>
      </w:r>
    </w:p>
    <w:p w:rsidR="0063417C" w:rsidRDefault="0063417C" w:rsidP="0096329C">
      <w:pPr>
        <w:pStyle w:val="Heading1"/>
        <w:numPr>
          <w:ilvl w:val="0"/>
          <w:numId w:val="3"/>
        </w:numPr>
        <w:spacing w:beforeLines="100" w:after="240"/>
        <w:ind w:left="714" w:hanging="357"/>
        <w:rPr>
          <w:rFonts w:asciiTheme="minorHAnsi" w:hAnsiTheme="minorHAnsi"/>
          <w:sz w:val="22"/>
          <w:szCs w:val="20"/>
        </w:rPr>
      </w:pPr>
      <w:r w:rsidRPr="0063417C">
        <w:rPr>
          <w:rFonts w:asciiTheme="minorHAnsi" w:hAnsiTheme="minorHAnsi"/>
          <w:sz w:val="22"/>
          <w:szCs w:val="20"/>
        </w:rPr>
        <w:t xml:space="preserve">Attachment 4 </w:t>
      </w:r>
      <w:r w:rsidR="00222E7B">
        <w:rPr>
          <w:rFonts w:asciiTheme="minorHAnsi" w:hAnsiTheme="minorHAnsi"/>
          <w:sz w:val="22"/>
          <w:szCs w:val="20"/>
        </w:rPr>
        <w:t>–</w:t>
      </w:r>
      <w:r w:rsidRPr="0063417C">
        <w:rPr>
          <w:rFonts w:asciiTheme="minorHAnsi" w:hAnsiTheme="minorHAnsi"/>
          <w:sz w:val="22"/>
          <w:szCs w:val="20"/>
        </w:rPr>
        <w:t xml:space="preserve"> </w:t>
      </w:r>
      <w:r w:rsidR="00222E7B">
        <w:rPr>
          <w:rFonts w:asciiTheme="minorHAnsi" w:hAnsiTheme="minorHAnsi"/>
          <w:sz w:val="22"/>
          <w:szCs w:val="20"/>
        </w:rPr>
        <w:t>Consultation Document</w:t>
      </w:r>
    </w:p>
    <w:p w:rsidR="00222E7B" w:rsidRDefault="00222E7B" w:rsidP="0096329C">
      <w:pPr>
        <w:pStyle w:val="Heading1"/>
        <w:numPr>
          <w:ilvl w:val="0"/>
          <w:numId w:val="3"/>
        </w:numPr>
        <w:spacing w:beforeLines="100" w:after="240"/>
        <w:ind w:left="714" w:hanging="357"/>
        <w:rPr>
          <w:rFonts w:asciiTheme="minorHAnsi" w:hAnsiTheme="minorHAnsi"/>
          <w:sz w:val="22"/>
          <w:szCs w:val="20"/>
        </w:rPr>
      </w:pPr>
      <w:r>
        <w:rPr>
          <w:rFonts w:asciiTheme="minorHAnsi" w:hAnsiTheme="minorHAnsi"/>
          <w:sz w:val="22"/>
          <w:szCs w:val="20"/>
        </w:rPr>
        <w:t>Attachment 5</w:t>
      </w:r>
      <w:r w:rsidRPr="0063417C">
        <w:rPr>
          <w:rFonts w:asciiTheme="minorHAnsi" w:hAnsiTheme="minorHAnsi"/>
          <w:sz w:val="22"/>
          <w:szCs w:val="20"/>
        </w:rPr>
        <w:t xml:space="preserve"> </w:t>
      </w:r>
      <w:r>
        <w:rPr>
          <w:rFonts w:asciiTheme="minorHAnsi" w:hAnsiTheme="minorHAnsi"/>
          <w:sz w:val="22"/>
          <w:szCs w:val="20"/>
        </w:rPr>
        <w:t>–</w:t>
      </w:r>
      <w:r w:rsidRPr="0063417C">
        <w:rPr>
          <w:rFonts w:asciiTheme="minorHAnsi" w:hAnsiTheme="minorHAnsi"/>
          <w:sz w:val="22"/>
          <w:szCs w:val="20"/>
        </w:rPr>
        <w:t xml:space="preserve"> </w:t>
      </w:r>
      <w:r w:rsidR="005C22AB">
        <w:rPr>
          <w:rFonts w:asciiTheme="minorHAnsi" w:hAnsiTheme="minorHAnsi"/>
          <w:sz w:val="22"/>
          <w:szCs w:val="20"/>
        </w:rPr>
        <w:t xml:space="preserve">Collated </w:t>
      </w:r>
      <w:r>
        <w:rPr>
          <w:rFonts w:asciiTheme="minorHAnsi" w:hAnsiTheme="minorHAnsi"/>
          <w:sz w:val="22"/>
          <w:szCs w:val="20"/>
        </w:rPr>
        <w:t>Consultation Response</w:t>
      </w:r>
      <w:r w:rsidR="005C22AB">
        <w:rPr>
          <w:rFonts w:asciiTheme="minorHAnsi" w:hAnsiTheme="minorHAnsi"/>
          <w:sz w:val="22"/>
          <w:szCs w:val="20"/>
        </w:rPr>
        <w:t>s</w:t>
      </w:r>
    </w:p>
    <w:p w:rsidR="007B514D" w:rsidRPr="007B514D" w:rsidRDefault="007B514D" w:rsidP="0096329C">
      <w:pPr>
        <w:pStyle w:val="Heading1"/>
        <w:numPr>
          <w:ilvl w:val="0"/>
          <w:numId w:val="3"/>
        </w:numPr>
        <w:spacing w:beforeLines="100" w:after="240"/>
        <w:ind w:left="714" w:hanging="357"/>
        <w:rPr>
          <w:rFonts w:asciiTheme="minorHAnsi" w:hAnsiTheme="minorHAnsi"/>
          <w:sz w:val="22"/>
          <w:szCs w:val="20"/>
        </w:rPr>
      </w:pPr>
      <w:r w:rsidRPr="007B514D">
        <w:rPr>
          <w:rFonts w:asciiTheme="minorHAnsi" w:hAnsiTheme="minorHAnsi"/>
          <w:sz w:val="22"/>
          <w:szCs w:val="20"/>
        </w:rPr>
        <w:t>Attachment 6 – Suggested Changes to Standard Working Group Terms of Reference</w:t>
      </w:r>
    </w:p>
    <w:p w:rsidR="00222E7B" w:rsidRPr="00222E7B" w:rsidRDefault="00222E7B" w:rsidP="0096329C">
      <w:pPr>
        <w:keepNext/>
      </w:pPr>
    </w:p>
    <w:p w:rsidR="00222E7B" w:rsidRPr="00222E7B" w:rsidRDefault="00222E7B" w:rsidP="0096329C">
      <w:pPr>
        <w:keepNext/>
      </w:pPr>
    </w:p>
    <w:p w:rsidR="0063417C" w:rsidRPr="0063417C" w:rsidRDefault="0063417C" w:rsidP="0096329C">
      <w:pPr>
        <w:keepNext/>
      </w:pPr>
    </w:p>
    <w:p w:rsidR="00D9529C" w:rsidRPr="007D29BC" w:rsidRDefault="00D9529C" w:rsidP="00224683">
      <w:pPr>
        <w:spacing w:line="360" w:lineRule="auto"/>
        <w:rPr>
          <w:rFonts w:asciiTheme="minorHAnsi" w:hAnsiTheme="minorHAnsi"/>
          <w:sz w:val="22"/>
          <w:szCs w:val="20"/>
        </w:rPr>
      </w:pPr>
    </w:p>
    <w:sectPr w:rsidR="00D9529C" w:rsidRPr="007D29BC" w:rsidSect="003B3354">
      <w:headerReference w:type="default" r:id="rId13"/>
      <w:footerReference w:type="default" r:id="rId14"/>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32C" w:rsidRDefault="00EE132C">
      <w:r>
        <w:separator/>
      </w:r>
    </w:p>
  </w:endnote>
  <w:endnote w:type="continuationSeparator" w:id="0">
    <w:p w:rsidR="00EE132C" w:rsidRDefault="00EE1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C49" w:rsidRPr="007D29BC" w:rsidRDefault="008E3540" w:rsidP="000670BA">
    <w:pPr>
      <w:pStyle w:val="Footer"/>
      <w:tabs>
        <w:tab w:val="left" w:pos="2218"/>
      </w:tabs>
      <w:rPr>
        <w:rFonts w:asciiTheme="minorHAnsi" w:hAnsiTheme="minorHAnsi"/>
        <w:sz w:val="16"/>
        <w:szCs w:val="16"/>
      </w:rPr>
    </w:pPr>
    <w:r>
      <w:rPr>
        <w:rFonts w:asciiTheme="minorHAnsi" w:hAnsiTheme="minorHAnsi"/>
        <w:sz w:val="16"/>
        <w:szCs w:val="16"/>
      </w:rPr>
      <w:t>8</w:t>
    </w:r>
    <w:del w:id="83" w:author="Katherine Rushton" w:date="2015-01-08T10:48:00Z">
      <w:r w:rsidR="00313289" w:rsidDel="00133F28">
        <w:rPr>
          <w:rFonts w:asciiTheme="minorHAnsi" w:hAnsiTheme="minorHAnsi"/>
          <w:sz w:val="16"/>
          <w:szCs w:val="16"/>
        </w:rPr>
        <w:delText xml:space="preserve"> December 2014 </w:delText>
      </w:r>
    </w:del>
    <w:ins w:id="84" w:author="Katherine Rushton" w:date="2015-01-08T10:48:00Z">
      <w:r w:rsidR="00133F28">
        <w:rPr>
          <w:rFonts w:asciiTheme="minorHAnsi" w:hAnsiTheme="minorHAnsi"/>
          <w:sz w:val="16"/>
          <w:szCs w:val="16"/>
        </w:rPr>
        <w:t xml:space="preserve"> January 2015</w:t>
      </w:r>
    </w:ins>
    <w:r w:rsidR="005F4C49" w:rsidRPr="007D29BC">
      <w:rPr>
        <w:rFonts w:asciiTheme="minorHAnsi" w:hAnsiTheme="minorHAnsi"/>
        <w:sz w:val="16"/>
        <w:szCs w:val="16"/>
      </w:rPr>
      <w:tab/>
    </w:r>
    <w:r w:rsidR="005F4C49">
      <w:rPr>
        <w:rFonts w:asciiTheme="minorHAnsi" w:hAnsiTheme="minorHAnsi"/>
        <w:sz w:val="16"/>
        <w:szCs w:val="16"/>
      </w:rPr>
      <w:tab/>
    </w:r>
    <w:r w:rsidR="005F4C49" w:rsidRPr="007D29BC">
      <w:rPr>
        <w:rFonts w:asciiTheme="minorHAnsi" w:hAnsiTheme="minorHAnsi"/>
        <w:sz w:val="16"/>
        <w:szCs w:val="16"/>
      </w:rPr>
      <w:t xml:space="preserve">Page </w:t>
    </w:r>
    <w:r w:rsidR="005F4C49" w:rsidRPr="007D29BC">
      <w:rPr>
        <w:rFonts w:asciiTheme="minorHAnsi" w:hAnsiTheme="minorHAnsi"/>
        <w:sz w:val="16"/>
        <w:szCs w:val="16"/>
      </w:rPr>
      <w:fldChar w:fldCharType="begin"/>
    </w:r>
    <w:r w:rsidR="005F4C49" w:rsidRPr="007D29BC">
      <w:rPr>
        <w:rFonts w:asciiTheme="minorHAnsi" w:hAnsiTheme="minorHAnsi"/>
        <w:sz w:val="16"/>
        <w:szCs w:val="16"/>
      </w:rPr>
      <w:instrText xml:space="preserve"> PAGE </w:instrText>
    </w:r>
    <w:r w:rsidR="005F4C49" w:rsidRPr="007D29BC">
      <w:rPr>
        <w:rFonts w:asciiTheme="minorHAnsi" w:hAnsiTheme="minorHAnsi"/>
        <w:sz w:val="16"/>
        <w:szCs w:val="16"/>
      </w:rPr>
      <w:fldChar w:fldCharType="separate"/>
    </w:r>
    <w:r w:rsidR="00C75B41">
      <w:rPr>
        <w:rFonts w:asciiTheme="minorHAnsi" w:hAnsiTheme="minorHAnsi"/>
        <w:noProof/>
        <w:sz w:val="16"/>
        <w:szCs w:val="16"/>
      </w:rPr>
      <w:t>14</w:t>
    </w:r>
    <w:r w:rsidR="005F4C49" w:rsidRPr="007D29BC">
      <w:rPr>
        <w:rFonts w:asciiTheme="minorHAnsi" w:hAnsiTheme="minorHAnsi"/>
        <w:sz w:val="16"/>
        <w:szCs w:val="16"/>
      </w:rPr>
      <w:fldChar w:fldCharType="end"/>
    </w:r>
    <w:r w:rsidR="005F4C49" w:rsidRPr="007D29BC">
      <w:rPr>
        <w:rFonts w:asciiTheme="minorHAnsi" w:hAnsiTheme="minorHAnsi"/>
        <w:sz w:val="16"/>
        <w:szCs w:val="16"/>
      </w:rPr>
      <w:t xml:space="preserve"> of </w:t>
    </w:r>
    <w:r w:rsidR="005F4C49" w:rsidRPr="007D29BC">
      <w:rPr>
        <w:rFonts w:asciiTheme="minorHAnsi" w:hAnsiTheme="minorHAnsi"/>
        <w:sz w:val="16"/>
        <w:szCs w:val="16"/>
      </w:rPr>
      <w:fldChar w:fldCharType="begin"/>
    </w:r>
    <w:r w:rsidR="005F4C49" w:rsidRPr="007D29BC">
      <w:rPr>
        <w:rFonts w:asciiTheme="minorHAnsi" w:hAnsiTheme="minorHAnsi"/>
        <w:sz w:val="16"/>
        <w:szCs w:val="16"/>
      </w:rPr>
      <w:instrText xml:space="preserve"> NUMPAGES </w:instrText>
    </w:r>
    <w:r w:rsidR="005F4C49" w:rsidRPr="007D29BC">
      <w:rPr>
        <w:rFonts w:asciiTheme="minorHAnsi" w:hAnsiTheme="minorHAnsi"/>
        <w:sz w:val="16"/>
        <w:szCs w:val="16"/>
      </w:rPr>
      <w:fldChar w:fldCharType="separate"/>
    </w:r>
    <w:r w:rsidR="00C75B41">
      <w:rPr>
        <w:rFonts w:asciiTheme="minorHAnsi" w:hAnsiTheme="minorHAnsi"/>
        <w:noProof/>
        <w:sz w:val="16"/>
        <w:szCs w:val="16"/>
      </w:rPr>
      <w:t>17</w:t>
    </w:r>
    <w:r w:rsidR="005F4C49" w:rsidRPr="007D29BC">
      <w:rPr>
        <w:rFonts w:asciiTheme="minorHAnsi" w:hAnsiTheme="minorHAnsi"/>
        <w:sz w:val="16"/>
        <w:szCs w:val="16"/>
      </w:rPr>
      <w:fldChar w:fldCharType="end"/>
    </w:r>
    <w:r w:rsidR="005F4C49" w:rsidRPr="007D29BC">
      <w:rPr>
        <w:rFonts w:asciiTheme="minorHAnsi" w:hAnsiTheme="minorHAnsi"/>
        <w:sz w:val="16"/>
        <w:szCs w:val="16"/>
      </w:rPr>
      <w:tab/>
      <w:t>v0.1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32C" w:rsidRDefault="00EE132C">
      <w:r>
        <w:separator/>
      </w:r>
    </w:p>
  </w:footnote>
  <w:footnote w:type="continuationSeparator" w:id="0">
    <w:p w:rsidR="00EE132C" w:rsidRDefault="00EE13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C49" w:rsidRPr="007D29BC" w:rsidRDefault="005F4C49">
    <w:pPr>
      <w:pStyle w:val="Header"/>
      <w:rPr>
        <w:rFonts w:asciiTheme="minorHAnsi" w:hAnsiTheme="minorHAnsi"/>
        <w:sz w:val="16"/>
        <w:szCs w:val="16"/>
      </w:rPr>
    </w:pPr>
    <w:r w:rsidRPr="007D29BC">
      <w:rPr>
        <w:rFonts w:asciiTheme="minorHAnsi" w:hAnsiTheme="minorHAnsi"/>
        <w:sz w:val="16"/>
        <w:szCs w:val="16"/>
      </w:rPr>
      <w:t xml:space="preserve">DCUSA </w:t>
    </w:r>
    <w:r>
      <w:rPr>
        <w:rFonts w:asciiTheme="minorHAnsi" w:hAnsiTheme="minorHAnsi"/>
        <w:sz w:val="16"/>
        <w:szCs w:val="16"/>
      </w:rPr>
      <w:t>Change Report</w:t>
    </w:r>
    <w:r w:rsidRPr="007D29BC">
      <w:rPr>
        <w:rFonts w:asciiTheme="minorHAnsi" w:hAnsiTheme="minorHAnsi"/>
        <w:sz w:val="16"/>
        <w:szCs w:val="16"/>
      </w:rPr>
      <w:tab/>
    </w:r>
    <w:r w:rsidRPr="007D29BC">
      <w:rPr>
        <w:rFonts w:asciiTheme="minorHAnsi" w:hAnsiTheme="minorHAnsi"/>
        <w:sz w:val="16"/>
        <w:szCs w:val="16"/>
      </w:rPr>
      <w:tab/>
    </w:r>
    <w:r>
      <w:rPr>
        <w:rFonts w:asciiTheme="minorHAnsi" w:hAnsiTheme="minorHAnsi"/>
        <w:sz w:val="16"/>
        <w:szCs w:val="16"/>
      </w:rPr>
      <w:t>DCP 210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EB24404"/>
    <w:lvl w:ilvl="0">
      <w:start w:val="1"/>
      <w:numFmt w:val="decimal"/>
      <w:pStyle w:val="ListNumber"/>
      <w:lvlText w:val="%1."/>
      <w:lvlJc w:val="left"/>
      <w:pPr>
        <w:tabs>
          <w:tab w:val="num" w:pos="360"/>
        </w:tabs>
        <w:ind w:left="360" w:hanging="360"/>
      </w:pPr>
    </w:lvl>
  </w:abstractNum>
  <w:abstractNum w:abstractNumId="1">
    <w:nsid w:val="120F05E0"/>
    <w:multiLevelType w:val="multilevel"/>
    <w:tmpl w:val="F74EF24E"/>
    <w:lvl w:ilvl="0">
      <w:start w:val="1"/>
      <w:numFmt w:val="decimal"/>
      <w:pStyle w:val="GSHeading1withnumb"/>
      <w:lvlText w:val="%1"/>
      <w:lvlJc w:val="left"/>
      <w:pPr>
        <w:tabs>
          <w:tab w:val="num" w:pos="567"/>
        </w:tabs>
        <w:ind w:left="567" w:hanging="567"/>
      </w:pPr>
      <w:rPr>
        <w:rFonts w:ascii="Calibri" w:hAnsi="Calibri" w:hint="default"/>
        <w:sz w:val="24"/>
      </w:rPr>
    </w:lvl>
    <w:lvl w:ilvl="1">
      <w:start w:val="1"/>
      <w:numFmt w:val="decimal"/>
      <w:pStyle w:val="GSBodyParawithnumb"/>
      <w:lvlText w:val="%1.%2"/>
      <w:lvlJc w:val="left"/>
      <w:pPr>
        <w:tabs>
          <w:tab w:val="num" w:pos="567"/>
        </w:tabs>
        <w:ind w:left="567" w:hanging="567"/>
      </w:pPr>
      <w:rPr>
        <w:rFonts w:ascii="Calibri" w:hAnsi="Calibri" w:hint="default"/>
        <w:sz w:val="22"/>
        <w:szCs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2">
    <w:nsid w:val="35106C8B"/>
    <w:multiLevelType w:val="hybridMultilevel"/>
    <w:tmpl w:val="DB2266F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nsid w:val="47333AC0"/>
    <w:multiLevelType w:val="multilevel"/>
    <w:tmpl w:val="4B7C5A9A"/>
    <w:lvl w:ilvl="0">
      <w:start w:val="1"/>
      <w:numFmt w:val="decimal"/>
      <w:pStyle w:val="Heading1"/>
      <w:lvlText w:val="%1"/>
      <w:lvlJc w:val="left"/>
      <w:pPr>
        <w:tabs>
          <w:tab w:val="num" w:pos="432"/>
        </w:tabs>
        <w:ind w:left="432" w:hanging="432"/>
      </w:pPr>
      <w:rPr>
        <w:rFonts w:cs="Times New Roman"/>
        <w:b/>
        <w:sz w:val="22"/>
        <w:szCs w:val="20"/>
      </w:rPr>
    </w:lvl>
    <w:lvl w:ilvl="1">
      <w:start w:val="1"/>
      <w:numFmt w:val="decimal"/>
      <w:pStyle w:val="Heading2"/>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nsid w:val="4EF26A6B"/>
    <w:multiLevelType w:val="hybridMultilevel"/>
    <w:tmpl w:val="97145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20006D0"/>
    <w:multiLevelType w:val="hybridMultilevel"/>
    <w:tmpl w:val="5358E792"/>
    <w:lvl w:ilvl="0" w:tplc="9B3CD3C8">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2235D51"/>
    <w:multiLevelType w:val="multilevel"/>
    <w:tmpl w:val="8FCC11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8E907C5"/>
    <w:multiLevelType w:val="hybridMultilevel"/>
    <w:tmpl w:val="62327DB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abstractNumId w:val="3"/>
  </w:num>
  <w:num w:numId="2">
    <w:abstractNumId w:val="0"/>
  </w:num>
  <w:num w:numId="3">
    <w:abstractNumId w:val="5"/>
  </w:num>
  <w:num w:numId="4">
    <w:abstractNumId w:val="7"/>
  </w:num>
  <w:num w:numId="5">
    <w:abstractNumId w:val="1"/>
  </w:num>
  <w:num w:numId="6">
    <w:abstractNumId w:val="4"/>
  </w:num>
  <w:num w:numId="7">
    <w:abstractNumId w:val="2"/>
  </w:num>
  <w:num w:numId="8">
    <w:abstractNumId w:val="3"/>
  </w:num>
  <w:num w:numId="9">
    <w:abstractNumId w:val="3"/>
  </w:num>
  <w:num w:numId="10">
    <w:abstractNumId w:val="6"/>
  </w:num>
  <w:num w:numId="11">
    <w:abstractNumId w:val="3"/>
  </w:num>
  <w:num w:numId="1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99C"/>
    <w:rsid w:val="000028E0"/>
    <w:rsid w:val="0000680D"/>
    <w:rsid w:val="00010ADE"/>
    <w:rsid w:val="000125BD"/>
    <w:rsid w:val="00012AC1"/>
    <w:rsid w:val="00013C8B"/>
    <w:rsid w:val="00017434"/>
    <w:rsid w:val="00020ACF"/>
    <w:rsid w:val="00020E7D"/>
    <w:rsid w:val="00024E44"/>
    <w:rsid w:val="0002680F"/>
    <w:rsid w:val="00033B08"/>
    <w:rsid w:val="00033F40"/>
    <w:rsid w:val="0003400C"/>
    <w:rsid w:val="000347AF"/>
    <w:rsid w:val="00036D63"/>
    <w:rsid w:val="00043ED4"/>
    <w:rsid w:val="000449CE"/>
    <w:rsid w:val="00044BDF"/>
    <w:rsid w:val="00046173"/>
    <w:rsid w:val="00047B01"/>
    <w:rsid w:val="00050996"/>
    <w:rsid w:val="000523E0"/>
    <w:rsid w:val="000554EA"/>
    <w:rsid w:val="00055AC9"/>
    <w:rsid w:val="00056497"/>
    <w:rsid w:val="00056946"/>
    <w:rsid w:val="00057701"/>
    <w:rsid w:val="00062C3E"/>
    <w:rsid w:val="00063592"/>
    <w:rsid w:val="00065B17"/>
    <w:rsid w:val="00066325"/>
    <w:rsid w:val="000670BA"/>
    <w:rsid w:val="0007178C"/>
    <w:rsid w:val="00073AEA"/>
    <w:rsid w:val="0007536C"/>
    <w:rsid w:val="00075C69"/>
    <w:rsid w:val="0007678E"/>
    <w:rsid w:val="000772D1"/>
    <w:rsid w:val="00082025"/>
    <w:rsid w:val="000825B9"/>
    <w:rsid w:val="00083462"/>
    <w:rsid w:val="00086056"/>
    <w:rsid w:val="00086D93"/>
    <w:rsid w:val="000872ED"/>
    <w:rsid w:val="000903DD"/>
    <w:rsid w:val="0009125E"/>
    <w:rsid w:val="00091297"/>
    <w:rsid w:val="00092792"/>
    <w:rsid w:val="000930CB"/>
    <w:rsid w:val="000A095B"/>
    <w:rsid w:val="000A18F0"/>
    <w:rsid w:val="000A3FCB"/>
    <w:rsid w:val="000A4776"/>
    <w:rsid w:val="000B0F57"/>
    <w:rsid w:val="000B1265"/>
    <w:rsid w:val="000B239F"/>
    <w:rsid w:val="000B3D10"/>
    <w:rsid w:val="000B762C"/>
    <w:rsid w:val="000C0643"/>
    <w:rsid w:val="000C1298"/>
    <w:rsid w:val="000C42BC"/>
    <w:rsid w:val="000C47FC"/>
    <w:rsid w:val="000C7004"/>
    <w:rsid w:val="000D29EA"/>
    <w:rsid w:val="000D4E79"/>
    <w:rsid w:val="000E1CA0"/>
    <w:rsid w:val="000E21A9"/>
    <w:rsid w:val="000E271A"/>
    <w:rsid w:val="000E3F45"/>
    <w:rsid w:val="000E7B83"/>
    <w:rsid w:val="000F04A3"/>
    <w:rsid w:val="000F36C4"/>
    <w:rsid w:val="000F3808"/>
    <w:rsid w:val="000F427D"/>
    <w:rsid w:val="000F5552"/>
    <w:rsid w:val="00100A92"/>
    <w:rsid w:val="00103AAD"/>
    <w:rsid w:val="00103BCF"/>
    <w:rsid w:val="001047FC"/>
    <w:rsid w:val="00105454"/>
    <w:rsid w:val="001067AC"/>
    <w:rsid w:val="00112798"/>
    <w:rsid w:val="001127A2"/>
    <w:rsid w:val="00115122"/>
    <w:rsid w:val="001202B5"/>
    <w:rsid w:val="001251F2"/>
    <w:rsid w:val="001253BD"/>
    <w:rsid w:val="001311EA"/>
    <w:rsid w:val="001314AD"/>
    <w:rsid w:val="00131838"/>
    <w:rsid w:val="00131FA2"/>
    <w:rsid w:val="00133F28"/>
    <w:rsid w:val="00134B56"/>
    <w:rsid w:val="00134DB0"/>
    <w:rsid w:val="001376B1"/>
    <w:rsid w:val="00137A2E"/>
    <w:rsid w:val="00137B95"/>
    <w:rsid w:val="00143F5D"/>
    <w:rsid w:val="00144BB1"/>
    <w:rsid w:val="001452BA"/>
    <w:rsid w:val="00145A92"/>
    <w:rsid w:val="00146D8A"/>
    <w:rsid w:val="00150446"/>
    <w:rsid w:val="00151738"/>
    <w:rsid w:val="0015394C"/>
    <w:rsid w:val="00154005"/>
    <w:rsid w:val="00160D34"/>
    <w:rsid w:val="00163E81"/>
    <w:rsid w:val="00174E38"/>
    <w:rsid w:val="001754AC"/>
    <w:rsid w:val="00177740"/>
    <w:rsid w:val="00190C3B"/>
    <w:rsid w:val="001A0838"/>
    <w:rsid w:val="001A13C3"/>
    <w:rsid w:val="001A24CC"/>
    <w:rsid w:val="001A2891"/>
    <w:rsid w:val="001A384B"/>
    <w:rsid w:val="001A4569"/>
    <w:rsid w:val="001A4961"/>
    <w:rsid w:val="001A6D0C"/>
    <w:rsid w:val="001A6E4E"/>
    <w:rsid w:val="001A7849"/>
    <w:rsid w:val="001B6526"/>
    <w:rsid w:val="001C019B"/>
    <w:rsid w:val="001C3F03"/>
    <w:rsid w:val="001C5181"/>
    <w:rsid w:val="001C757E"/>
    <w:rsid w:val="001C77A7"/>
    <w:rsid w:val="001D26E8"/>
    <w:rsid w:val="001D2E4D"/>
    <w:rsid w:val="001D4F0A"/>
    <w:rsid w:val="001D4F1B"/>
    <w:rsid w:val="001E2907"/>
    <w:rsid w:val="001E4D85"/>
    <w:rsid w:val="001E5522"/>
    <w:rsid w:val="001F1C28"/>
    <w:rsid w:val="001F3031"/>
    <w:rsid w:val="001F5128"/>
    <w:rsid w:val="001F54FB"/>
    <w:rsid w:val="001F5A22"/>
    <w:rsid w:val="001F5C27"/>
    <w:rsid w:val="001F64E1"/>
    <w:rsid w:val="001F7FA3"/>
    <w:rsid w:val="00202971"/>
    <w:rsid w:val="002041FA"/>
    <w:rsid w:val="00211F54"/>
    <w:rsid w:val="0021215D"/>
    <w:rsid w:val="002210CB"/>
    <w:rsid w:val="00221D5E"/>
    <w:rsid w:val="00222E7B"/>
    <w:rsid w:val="00223F66"/>
    <w:rsid w:val="00224683"/>
    <w:rsid w:val="002264D0"/>
    <w:rsid w:val="002273D6"/>
    <w:rsid w:val="00231813"/>
    <w:rsid w:val="00231BF8"/>
    <w:rsid w:val="00233DF0"/>
    <w:rsid w:val="00237CCF"/>
    <w:rsid w:val="00240EEC"/>
    <w:rsid w:val="00242D4F"/>
    <w:rsid w:val="00242E15"/>
    <w:rsid w:val="00243E19"/>
    <w:rsid w:val="00246CE1"/>
    <w:rsid w:val="00252E64"/>
    <w:rsid w:val="00253E0E"/>
    <w:rsid w:val="00254059"/>
    <w:rsid w:val="00256D59"/>
    <w:rsid w:val="00260353"/>
    <w:rsid w:val="00260480"/>
    <w:rsid w:val="00261861"/>
    <w:rsid w:val="00261BCB"/>
    <w:rsid w:val="00263CEA"/>
    <w:rsid w:val="00263DD6"/>
    <w:rsid w:val="002651E6"/>
    <w:rsid w:val="00271372"/>
    <w:rsid w:val="002800B6"/>
    <w:rsid w:val="002804B5"/>
    <w:rsid w:val="00280711"/>
    <w:rsid w:val="00280875"/>
    <w:rsid w:val="0028206A"/>
    <w:rsid w:val="00282848"/>
    <w:rsid w:val="00284327"/>
    <w:rsid w:val="002843DF"/>
    <w:rsid w:val="00285A87"/>
    <w:rsid w:val="00286A7D"/>
    <w:rsid w:val="0028783E"/>
    <w:rsid w:val="002919ED"/>
    <w:rsid w:val="002944C8"/>
    <w:rsid w:val="00297941"/>
    <w:rsid w:val="002A6015"/>
    <w:rsid w:val="002A69DA"/>
    <w:rsid w:val="002A69DD"/>
    <w:rsid w:val="002B3675"/>
    <w:rsid w:val="002B4269"/>
    <w:rsid w:val="002B456D"/>
    <w:rsid w:val="002C55DB"/>
    <w:rsid w:val="002C7081"/>
    <w:rsid w:val="002D0763"/>
    <w:rsid w:val="002D1B3D"/>
    <w:rsid w:val="002D7F11"/>
    <w:rsid w:val="002E3048"/>
    <w:rsid w:val="002E3680"/>
    <w:rsid w:val="002E43EA"/>
    <w:rsid w:val="002F173C"/>
    <w:rsid w:val="002F3265"/>
    <w:rsid w:val="002F705F"/>
    <w:rsid w:val="0030078E"/>
    <w:rsid w:val="003040DE"/>
    <w:rsid w:val="00304FFF"/>
    <w:rsid w:val="00311375"/>
    <w:rsid w:val="00313289"/>
    <w:rsid w:val="003208FA"/>
    <w:rsid w:val="00321738"/>
    <w:rsid w:val="00325E50"/>
    <w:rsid w:val="00325F2D"/>
    <w:rsid w:val="00326C68"/>
    <w:rsid w:val="00327AFE"/>
    <w:rsid w:val="00331748"/>
    <w:rsid w:val="00332302"/>
    <w:rsid w:val="0033482A"/>
    <w:rsid w:val="00337126"/>
    <w:rsid w:val="00340B35"/>
    <w:rsid w:val="00341962"/>
    <w:rsid w:val="00345BF5"/>
    <w:rsid w:val="00346905"/>
    <w:rsid w:val="00347FCF"/>
    <w:rsid w:val="00352019"/>
    <w:rsid w:val="003552C6"/>
    <w:rsid w:val="00357A5E"/>
    <w:rsid w:val="00366B63"/>
    <w:rsid w:val="0036708F"/>
    <w:rsid w:val="00371DA4"/>
    <w:rsid w:val="00372239"/>
    <w:rsid w:val="0037353E"/>
    <w:rsid w:val="00375600"/>
    <w:rsid w:val="00375847"/>
    <w:rsid w:val="00376E51"/>
    <w:rsid w:val="00377515"/>
    <w:rsid w:val="00381F53"/>
    <w:rsid w:val="003927B9"/>
    <w:rsid w:val="00392849"/>
    <w:rsid w:val="00393139"/>
    <w:rsid w:val="00393850"/>
    <w:rsid w:val="003943C4"/>
    <w:rsid w:val="003A396A"/>
    <w:rsid w:val="003B32D3"/>
    <w:rsid w:val="003B3354"/>
    <w:rsid w:val="003B5D6B"/>
    <w:rsid w:val="003B7812"/>
    <w:rsid w:val="003C44A8"/>
    <w:rsid w:val="003C4B51"/>
    <w:rsid w:val="003C6C41"/>
    <w:rsid w:val="003D0026"/>
    <w:rsid w:val="003D2193"/>
    <w:rsid w:val="003D2B87"/>
    <w:rsid w:val="003E21F3"/>
    <w:rsid w:val="003E484D"/>
    <w:rsid w:val="003E5365"/>
    <w:rsid w:val="003F1BE3"/>
    <w:rsid w:val="003F1D6A"/>
    <w:rsid w:val="003F39CF"/>
    <w:rsid w:val="003F3FAD"/>
    <w:rsid w:val="003F4E83"/>
    <w:rsid w:val="003F57C8"/>
    <w:rsid w:val="003F5B7B"/>
    <w:rsid w:val="003F61EC"/>
    <w:rsid w:val="003F67DB"/>
    <w:rsid w:val="003F7576"/>
    <w:rsid w:val="003F7966"/>
    <w:rsid w:val="004011D9"/>
    <w:rsid w:val="004029BA"/>
    <w:rsid w:val="0040513A"/>
    <w:rsid w:val="004066FF"/>
    <w:rsid w:val="004069DA"/>
    <w:rsid w:val="0041369F"/>
    <w:rsid w:val="00416C0E"/>
    <w:rsid w:val="00421B2F"/>
    <w:rsid w:val="004233AA"/>
    <w:rsid w:val="00427696"/>
    <w:rsid w:val="00430AC0"/>
    <w:rsid w:val="0043452F"/>
    <w:rsid w:val="00434C17"/>
    <w:rsid w:val="00434D8F"/>
    <w:rsid w:val="00434DC2"/>
    <w:rsid w:val="00435098"/>
    <w:rsid w:val="00436B45"/>
    <w:rsid w:val="00442FBA"/>
    <w:rsid w:val="0044402A"/>
    <w:rsid w:val="0044439C"/>
    <w:rsid w:val="00447852"/>
    <w:rsid w:val="00451AC5"/>
    <w:rsid w:val="00453B3B"/>
    <w:rsid w:val="00456633"/>
    <w:rsid w:val="00460896"/>
    <w:rsid w:val="00461524"/>
    <w:rsid w:val="004650CA"/>
    <w:rsid w:val="0046539B"/>
    <w:rsid w:val="0046701A"/>
    <w:rsid w:val="00467A9C"/>
    <w:rsid w:val="00471677"/>
    <w:rsid w:val="00472494"/>
    <w:rsid w:val="004736B8"/>
    <w:rsid w:val="0047408D"/>
    <w:rsid w:val="00474E0D"/>
    <w:rsid w:val="00476005"/>
    <w:rsid w:val="0048240C"/>
    <w:rsid w:val="00483295"/>
    <w:rsid w:val="0048684C"/>
    <w:rsid w:val="00486E43"/>
    <w:rsid w:val="00492C26"/>
    <w:rsid w:val="00493480"/>
    <w:rsid w:val="004A2FD8"/>
    <w:rsid w:val="004A6DFA"/>
    <w:rsid w:val="004A7435"/>
    <w:rsid w:val="004A7ED7"/>
    <w:rsid w:val="004A7F08"/>
    <w:rsid w:val="004B0018"/>
    <w:rsid w:val="004B0DBB"/>
    <w:rsid w:val="004B3F8E"/>
    <w:rsid w:val="004B4CE0"/>
    <w:rsid w:val="004B5B54"/>
    <w:rsid w:val="004B69BF"/>
    <w:rsid w:val="004B7BBF"/>
    <w:rsid w:val="004C051C"/>
    <w:rsid w:val="004C0C31"/>
    <w:rsid w:val="004C2CF0"/>
    <w:rsid w:val="004C76A5"/>
    <w:rsid w:val="004D5995"/>
    <w:rsid w:val="004D5A3C"/>
    <w:rsid w:val="004E3181"/>
    <w:rsid w:val="004E5595"/>
    <w:rsid w:val="004E5742"/>
    <w:rsid w:val="004F4F3C"/>
    <w:rsid w:val="004F50B0"/>
    <w:rsid w:val="004F5C7A"/>
    <w:rsid w:val="004F6DD6"/>
    <w:rsid w:val="00501F0A"/>
    <w:rsid w:val="00505844"/>
    <w:rsid w:val="00513405"/>
    <w:rsid w:val="0052410C"/>
    <w:rsid w:val="00524B48"/>
    <w:rsid w:val="00525079"/>
    <w:rsid w:val="00526829"/>
    <w:rsid w:val="005320D4"/>
    <w:rsid w:val="005360A5"/>
    <w:rsid w:val="00540745"/>
    <w:rsid w:val="005415E7"/>
    <w:rsid w:val="005419A1"/>
    <w:rsid w:val="00542C69"/>
    <w:rsid w:val="0054368F"/>
    <w:rsid w:val="00547F7E"/>
    <w:rsid w:val="00550720"/>
    <w:rsid w:val="00551F11"/>
    <w:rsid w:val="005547CF"/>
    <w:rsid w:val="005550D3"/>
    <w:rsid w:val="0055551E"/>
    <w:rsid w:val="00555DBA"/>
    <w:rsid w:val="00562145"/>
    <w:rsid w:val="0056372F"/>
    <w:rsid w:val="005712F0"/>
    <w:rsid w:val="00572506"/>
    <w:rsid w:val="00576290"/>
    <w:rsid w:val="00577679"/>
    <w:rsid w:val="005800CB"/>
    <w:rsid w:val="00582EFB"/>
    <w:rsid w:val="0058352E"/>
    <w:rsid w:val="00590D2A"/>
    <w:rsid w:val="005938CF"/>
    <w:rsid w:val="00594568"/>
    <w:rsid w:val="005B1FD7"/>
    <w:rsid w:val="005C1D98"/>
    <w:rsid w:val="005C21D2"/>
    <w:rsid w:val="005C22AB"/>
    <w:rsid w:val="005C3007"/>
    <w:rsid w:val="005C3CFC"/>
    <w:rsid w:val="005D159C"/>
    <w:rsid w:val="005D1DC8"/>
    <w:rsid w:val="005D41E3"/>
    <w:rsid w:val="005D720B"/>
    <w:rsid w:val="005E3336"/>
    <w:rsid w:val="005E6641"/>
    <w:rsid w:val="005E7EB8"/>
    <w:rsid w:val="005F4C49"/>
    <w:rsid w:val="005F4DCA"/>
    <w:rsid w:val="005F5F3D"/>
    <w:rsid w:val="005F7403"/>
    <w:rsid w:val="005F7A1A"/>
    <w:rsid w:val="006012B3"/>
    <w:rsid w:val="006030C2"/>
    <w:rsid w:val="00606479"/>
    <w:rsid w:val="00607564"/>
    <w:rsid w:val="00607A0E"/>
    <w:rsid w:val="00611723"/>
    <w:rsid w:val="00612C60"/>
    <w:rsid w:val="00612FCD"/>
    <w:rsid w:val="00614B6D"/>
    <w:rsid w:val="006167DC"/>
    <w:rsid w:val="00616821"/>
    <w:rsid w:val="00620E07"/>
    <w:rsid w:val="00621D01"/>
    <w:rsid w:val="00621E54"/>
    <w:rsid w:val="00622CDC"/>
    <w:rsid w:val="00625FD5"/>
    <w:rsid w:val="00626399"/>
    <w:rsid w:val="00627AB2"/>
    <w:rsid w:val="00627CC8"/>
    <w:rsid w:val="00627DE1"/>
    <w:rsid w:val="0063045C"/>
    <w:rsid w:val="00630652"/>
    <w:rsid w:val="006307B5"/>
    <w:rsid w:val="00631896"/>
    <w:rsid w:val="00631B51"/>
    <w:rsid w:val="0063417C"/>
    <w:rsid w:val="00641C1F"/>
    <w:rsid w:val="00651476"/>
    <w:rsid w:val="006647EC"/>
    <w:rsid w:val="006658B0"/>
    <w:rsid w:val="00673C6A"/>
    <w:rsid w:val="0067772F"/>
    <w:rsid w:val="006809A2"/>
    <w:rsid w:val="0068221C"/>
    <w:rsid w:val="00686A4A"/>
    <w:rsid w:val="00690322"/>
    <w:rsid w:val="006916BA"/>
    <w:rsid w:val="006918EE"/>
    <w:rsid w:val="00692EF0"/>
    <w:rsid w:val="00693A7F"/>
    <w:rsid w:val="006943DC"/>
    <w:rsid w:val="00697864"/>
    <w:rsid w:val="006A2FA2"/>
    <w:rsid w:val="006A5428"/>
    <w:rsid w:val="006A5D92"/>
    <w:rsid w:val="006A6076"/>
    <w:rsid w:val="006A653D"/>
    <w:rsid w:val="006C014A"/>
    <w:rsid w:val="006C0577"/>
    <w:rsid w:val="006C0B86"/>
    <w:rsid w:val="006C2610"/>
    <w:rsid w:val="006C2DD5"/>
    <w:rsid w:val="006C52E0"/>
    <w:rsid w:val="006C5EB1"/>
    <w:rsid w:val="006D037F"/>
    <w:rsid w:val="006D1687"/>
    <w:rsid w:val="006D1C93"/>
    <w:rsid w:val="006D3528"/>
    <w:rsid w:val="006E1085"/>
    <w:rsid w:val="006E7697"/>
    <w:rsid w:val="006E7D44"/>
    <w:rsid w:val="006F4932"/>
    <w:rsid w:val="007040F7"/>
    <w:rsid w:val="00707CA0"/>
    <w:rsid w:val="00707F20"/>
    <w:rsid w:val="00711F80"/>
    <w:rsid w:val="007133A5"/>
    <w:rsid w:val="00716176"/>
    <w:rsid w:val="00717BD0"/>
    <w:rsid w:val="00720ED5"/>
    <w:rsid w:val="00725473"/>
    <w:rsid w:val="0072567A"/>
    <w:rsid w:val="007275EF"/>
    <w:rsid w:val="00727E92"/>
    <w:rsid w:val="00734786"/>
    <w:rsid w:val="007347C8"/>
    <w:rsid w:val="00735329"/>
    <w:rsid w:val="007375CC"/>
    <w:rsid w:val="0074293F"/>
    <w:rsid w:val="00743600"/>
    <w:rsid w:val="00745790"/>
    <w:rsid w:val="007465D6"/>
    <w:rsid w:val="0075033E"/>
    <w:rsid w:val="00750ECC"/>
    <w:rsid w:val="00752963"/>
    <w:rsid w:val="00753808"/>
    <w:rsid w:val="007571AA"/>
    <w:rsid w:val="00757E0B"/>
    <w:rsid w:val="00757EC5"/>
    <w:rsid w:val="0076185F"/>
    <w:rsid w:val="00761DF8"/>
    <w:rsid w:val="0076312D"/>
    <w:rsid w:val="00763EEB"/>
    <w:rsid w:val="00764066"/>
    <w:rsid w:val="0076676F"/>
    <w:rsid w:val="007667A0"/>
    <w:rsid w:val="0076780D"/>
    <w:rsid w:val="00767AA7"/>
    <w:rsid w:val="00770F70"/>
    <w:rsid w:val="00771000"/>
    <w:rsid w:val="00771F3C"/>
    <w:rsid w:val="007725F5"/>
    <w:rsid w:val="0077599E"/>
    <w:rsid w:val="00775BD4"/>
    <w:rsid w:val="007874ED"/>
    <w:rsid w:val="007A0A5A"/>
    <w:rsid w:val="007A20E4"/>
    <w:rsid w:val="007A2B24"/>
    <w:rsid w:val="007A37CC"/>
    <w:rsid w:val="007A4483"/>
    <w:rsid w:val="007A7C9E"/>
    <w:rsid w:val="007B04ED"/>
    <w:rsid w:val="007B3904"/>
    <w:rsid w:val="007B514D"/>
    <w:rsid w:val="007B5153"/>
    <w:rsid w:val="007B78FF"/>
    <w:rsid w:val="007C07A6"/>
    <w:rsid w:val="007C53AB"/>
    <w:rsid w:val="007C7AE0"/>
    <w:rsid w:val="007D29BC"/>
    <w:rsid w:val="007D3121"/>
    <w:rsid w:val="007D32F2"/>
    <w:rsid w:val="007D3601"/>
    <w:rsid w:val="007D4493"/>
    <w:rsid w:val="007D7AE2"/>
    <w:rsid w:val="007E07D9"/>
    <w:rsid w:val="007E07E3"/>
    <w:rsid w:val="007E32AA"/>
    <w:rsid w:val="007E3E94"/>
    <w:rsid w:val="007E4657"/>
    <w:rsid w:val="007E7FCD"/>
    <w:rsid w:val="007F3A74"/>
    <w:rsid w:val="007F3B5A"/>
    <w:rsid w:val="007F4BC4"/>
    <w:rsid w:val="0080023A"/>
    <w:rsid w:val="00800B0C"/>
    <w:rsid w:val="00801F17"/>
    <w:rsid w:val="00802D20"/>
    <w:rsid w:val="00803D7E"/>
    <w:rsid w:val="008060FA"/>
    <w:rsid w:val="00811137"/>
    <w:rsid w:val="0081121E"/>
    <w:rsid w:val="008115C6"/>
    <w:rsid w:val="0081234C"/>
    <w:rsid w:val="00812371"/>
    <w:rsid w:val="008132DA"/>
    <w:rsid w:val="00813FD8"/>
    <w:rsid w:val="00814D9B"/>
    <w:rsid w:val="00817CD6"/>
    <w:rsid w:val="00817E28"/>
    <w:rsid w:val="008211CC"/>
    <w:rsid w:val="008342EE"/>
    <w:rsid w:val="00836740"/>
    <w:rsid w:val="00837074"/>
    <w:rsid w:val="00837123"/>
    <w:rsid w:val="00837B05"/>
    <w:rsid w:val="00840BAF"/>
    <w:rsid w:val="008432AA"/>
    <w:rsid w:val="008456F8"/>
    <w:rsid w:val="008467F2"/>
    <w:rsid w:val="0085287E"/>
    <w:rsid w:val="00852B9C"/>
    <w:rsid w:val="00852DC7"/>
    <w:rsid w:val="00856B88"/>
    <w:rsid w:val="00856CFA"/>
    <w:rsid w:val="00857C4D"/>
    <w:rsid w:val="00860992"/>
    <w:rsid w:val="008615E1"/>
    <w:rsid w:val="008656B7"/>
    <w:rsid w:val="008672AB"/>
    <w:rsid w:val="00867B0B"/>
    <w:rsid w:val="00871894"/>
    <w:rsid w:val="0087539A"/>
    <w:rsid w:val="00876503"/>
    <w:rsid w:val="00876A30"/>
    <w:rsid w:val="00880FBA"/>
    <w:rsid w:val="00885D96"/>
    <w:rsid w:val="00885FD3"/>
    <w:rsid w:val="008869E6"/>
    <w:rsid w:val="008906BB"/>
    <w:rsid w:val="00891305"/>
    <w:rsid w:val="00892AE4"/>
    <w:rsid w:val="00897B9A"/>
    <w:rsid w:val="00897FDA"/>
    <w:rsid w:val="008A17E4"/>
    <w:rsid w:val="008A3046"/>
    <w:rsid w:val="008A30FD"/>
    <w:rsid w:val="008A4574"/>
    <w:rsid w:val="008A5381"/>
    <w:rsid w:val="008A611F"/>
    <w:rsid w:val="008A6B50"/>
    <w:rsid w:val="008A79D4"/>
    <w:rsid w:val="008B48CF"/>
    <w:rsid w:val="008B570A"/>
    <w:rsid w:val="008C0633"/>
    <w:rsid w:val="008C13AE"/>
    <w:rsid w:val="008C6AA7"/>
    <w:rsid w:val="008D2527"/>
    <w:rsid w:val="008D2704"/>
    <w:rsid w:val="008D6D3D"/>
    <w:rsid w:val="008E011D"/>
    <w:rsid w:val="008E1656"/>
    <w:rsid w:val="008E2958"/>
    <w:rsid w:val="008E3540"/>
    <w:rsid w:val="008E6A3E"/>
    <w:rsid w:val="008E6AF5"/>
    <w:rsid w:val="008F0D7B"/>
    <w:rsid w:val="008F35A3"/>
    <w:rsid w:val="008F3DFE"/>
    <w:rsid w:val="008F499E"/>
    <w:rsid w:val="008F731B"/>
    <w:rsid w:val="008F7E36"/>
    <w:rsid w:val="009030DD"/>
    <w:rsid w:val="00904D83"/>
    <w:rsid w:val="00904F14"/>
    <w:rsid w:val="009051DF"/>
    <w:rsid w:val="009057C5"/>
    <w:rsid w:val="009067D7"/>
    <w:rsid w:val="00906E9C"/>
    <w:rsid w:val="0091137B"/>
    <w:rsid w:val="00916B3B"/>
    <w:rsid w:val="00916B57"/>
    <w:rsid w:val="00920BEB"/>
    <w:rsid w:val="00922FDA"/>
    <w:rsid w:val="00931F32"/>
    <w:rsid w:val="00932C03"/>
    <w:rsid w:val="0093344D"/>
    <w:rsid w:val="00934FA4"/>
    <w:rsid w:val="00935C95"/>
    <w:rsid w:val="009424C0"/>
    <w:rsid w:val="009457C7"/>
    <w:rsid w:val="0094750A"/>
    <w:rsid w:val="009502B2"/>
    <w:rsid w:val="00952C0E"/>
    <w:rsid w:val="009534CC"/>
    <w:rsid w:val="00953BD7"/>
    <w:rsid w:val="009567DD"/>
    <w:rsid w:val="00960EB4"/>
    <w:rsid w:val="00961717"/>
    <w:rsid w:val="00962680"/>
    <w:rsid w:val="0096297F"/>
    <w:rsid w:val="0096329C"/>
    <w:rsid w:val="00966AFA"/>
    <w:rsid w:val="009679E5"/>
    <w:rsid w:val="009708F3"/>
    <w:rsid w:val="0097284A"/>
    <w:rsid w:val="00976B38"/>
    <w:rsid w:val="00977A29"/>
    <w:rsid w:val="00981C72"/>
    <w:rsid w:val="009849A3"/>
    <w:rsid w:val="00984B97"/>
    <w:rsid w:val="009851DE"/>
    <w:rsid w:val="00986D22"/>
    <w:rsid w:val="009937E8"/>
    <w:rsid w:val="00993968"/>
    <w:rsid w:val="00993FAB"/>
    <w:rsid w:val="009A1D93"/>
    <w:rsid w:val="009A5567"/>
    <w:rsid w:val="009A77CD"/>
    <w:rsid w:val="009A7AC4"/>
    <w:rsid w:val="009A7B08"/>
    <w:rsid w:val="009B3104"/>
    <w:rsid w:val="009B3DD0"/>
    <w:rsid w:val="009B663C"/>
    <w:rsid w:val="009B67EA"/>
    <w:rsid w:val="009B705F"/>
    <w:rsid w:val="009B762A"/>
    <w:rsid w:val="009B7B9A"/>
    <w:rsid w:val="009C0C5D"/>
    <w:rsid w:val="009C3EFC"/>
    <w:rsid w:val="009C4B5F"/>
    <w:rsid w:val="009C530A"/>
    <w:rsid w:val="009D2446"/>
    <w:rsid w:val="009D5129"/>
    <w:rsid w:val="009D74C8"/>
    <w:rsid w:val="009D7B40"/>
    <w:rsid w:val="009D7D49"/>
    <w:rsid w:val="009E0D16"/>
    <w:rsid w:val="009E7510"/>
    <w:rsid w:val="009E7D88"/>
    <w:rsid w:val="009F052C"/>
    <w:rsid w:val="009F244A"/>
    <w:rsid w:val="009F6328"/>
    <w:rsid w:val="00A03529"/>
    <w:rsid w:val="00A03F47"/>
    <w:rsid w:val="00A04E24"/>
    <w:rsid w:val="00A066E2"/>
    <w:rsid w:val="00A07BF7"/>
    <w:rsid w:val="00A10970"/>
    <w:rsid w:val="00A11672"/>
    <w:rsid w:val="00A1331C"/>
    <w:rsid w:val="00A139AF"/>
    <w:rsid w:val="00A15083"/>
    <w:rsid w:val="00A15355"/>
    <w:rsid w:val="00A15DE2"/>
    <w:rsid w:val="00A17049"/>
    <w:rsid w:val="00A218BB"/>
    <w:rsid w:val="00A229EC"/>
    <w:rsid w:val="00A264E4"/>
    <w:rsid w:val="00A2797F"/>
    <w:rsid w:val="00A33B4D"/>
    <w:rsid w:val="00A33D05"/>
    <w:rsid w:val="00A33E90"/>
    <w:rsid w:val="00A34518"/>
    <w:rsid w:val="00A36C34"/>
    <w:rsid w:val="00A40ECB"/>
    <w:rsid w:val="00A42B46"/>
    <w:rsid w:val="00A4353C"/>
    <w:rsid w:val="00A447DD"/>
    <w:rsid w:val="00A45BF3"/>
    <w:rsid w:val="00A54702"/>
    <w:rsid w:val="00A56F66"/>
    <w:rsid w:val="00A570D9"/>
    <w:rsid w:val="00A57499"/>
    <w:rsid w:val="00A60041"/>
    <w:rsid w:val="00A639F7"/>
    <w:rsid w:val="00A64F5F"/>
    <w:rsid w:val="00A661BD"/>
    <w:rsid w:val="00A73FE2"/>
    <w:rsid w:val="00A74B12"/>
    <w:rsid w:val="00A74C2E"/>
    <w:rsid w:val="00A76216"/>
    <w:rsid w:val="00A81CD4"/>
    <w:rsid w:val="00A82A4F"/>
    <w:rsid w:val="00A8652D"/>
    <w:rsid w:val="00A866B0"/>
    <w:rsid w:val="00A87350"/>
    <w:rsid w:val="00A87790"/>
    <w:rsid w:val="00A87ABB"/>
    <w:rsid w:val="00A87D61"/>
    <w:rsid w:val="00A928C5"/>
    <w:rsid w:val="00A92BDF"/>
    <w:rsid w:val="00A92CFC"/>
    <w:rsid w:val="00AA04E3"/>
    <w:rsid w:val="00AA2D55"/>
    <w:rsid w:val="00AA35A8"/>
    <w:rsid w:val="00AA4773"/>
    <w:rsid w:val="00AA59EE"/>
    <w:rsid w:val="00AA61BC"/>
    <w:rsid w:val="00AB042F"/>
    <w:rsid w:val="00AB1D4C"/>
    <w:rsid w:val="00AB3EAA"/>
    <w:rsid w:val="00AB67C4"/>
    <w:rsid w:val="00AB7325"/>
    <w:rsid w:val="00AC1286"/>
    <w:rsid w:val="00AC239F"/>
    <w:rsid w:val="00AC2AF6"/>
    <w:rsid w:val="00AC30D4"/>
    <w:rsid w:val="00AC3B28"/>
    <w:rsid w:val="00AC468C"/>
    <w:rsid w:val="00AC794E"/>
    <w:rsid w:val="00AC7BCF"/>
    <w:rsid w:val="00AD41B9"/>
    <w:rsid w:val="00AD56DD"/>
    <w:rsid w:val="00AD6087"/>
    <w:rsid w:val="00AF4DED"/>
    <w:rsid w:val="00AF529E"/>
    <w:rsid w:val="00AF552D"/>
    <w:rsid w:val="00AF64E4"/>
    <w:rsid w:val="00AF7EB1"/>
    <w:rsid w:val="00B00055"/>
    <w:rsid w:val="00B016AF"/>
    <w:rsid w:val="00B02312"/>
    <w:rsid w:val="00B036DF"/>
    <w:rsid w:val="00B06309"/>
    <w:rsid w:val="00B06465"/>
    <w:rsid w:val="00B06CB0"/>
    <w:rsid w:val="00B075B8"/>
    <w:rsid w:val="00B10945"/>
    <w:rsid w:val="00B11ABA"/>
    <w:rsid w:val="00B13FF6"/>
    <w:rsid w:val="00B157CE"/>
    <w:rsid w:val="00B16C22"/>
    <w:rsid w:val="00B173B6"/>
    <w:rsid w:val="00B2171D"/>
    <w:rsid w:val="00B2652A"/>
    <w:rsid w:val="00B2675A"/>
    <w:rsid w:val="00B32191"/>
    <w:rsid w:val="00B32807"/>
    <w:rsid w:val="00B378CA"/>
    <w:rsid w:val="00B37EE6"/>
    <w:rsid w:val="00B45B9F"/>
    <w:rsid w:val="00B471E9"/>
    <w:rsid w:val="00B5000E"/>
    <w:rsid w:val="00B509EF"/>
    <w:rsid w:val="00B50E02"/>
    <w:rsid w:val="00B539AA"/>
    <w:rsid w:val="00B60B62"/>
    <w:rsid w:val="00B60C11"/>
    <w:rsid w:val="00B6103F"/>
    <w:rsid w:val="00B65495"/>
    <w:rsid w:val="00B655CE"/>
    <w:rsid w:val="00B656AD"/>
    <w:rsid w:val="00B7727F"/>
    <w:rsid w:val="00B77E7B"/>
    <w:rsid w:val="00B80C04"/>
    <w:rsid w:val="00B80D1A"/>
    <w:rsid w:val="00B828E7"/>
    <w:rsid w:val="00B83CA5"/>
    <w:rsid w:val="00B90C54"/>
    <w:rsid w:val="00B92D68"/>
    <w:rsid w:val="00B9443E"/>
    <w:rsid w:val="00B96D21"/>
    <w:rsid w:val="00BA2DCD"/>
    <w:rsid w:val="00BA6397"/>
    <w:rsid w:val="00BA7D11"/>
    <w:rsid w:val="00BB09DE"/>
    <w:rsid w:val="00BB3DBE"/>
    <w:rsid w:val="00BB416B"/>
    <w:rsid w:val="00BB4316"/>
    <w:rsid w:val="00BB4BB4"/>
    <w:rsid w:val="00BB503F"/>
    <w:rsid w:val="00BC0F8F"/>
    <w:rsid w:val="00BC1A00"/>
    <w:rsid w:val="00BC26E5"/>
    <w:rsid w:val="00BC3689"/>
    <w:rsid w:val="00BC37E3"/>
    <w:rsid w:val="00BC6F9F"/>
    <w:rsid w:val="00BC7024"/>
    <w:rsid w:val="00BC7F2E"/>
    <w:rsid w:val="00BD174C"/>
    <w:rsid w:val="00BD1919"/>
    <w:rsid w:val="00BD1E01"/>
    <w:rsid w:val="00BD21B5"/>
    <w:rsid w:val="00BD2408"/>
    <w:rsid w:val="00BD2414"/>
    <w:rsid w:val="00BD6147"/>
    <w:rsid w:val="00BD70AB"/>
    <w:rsid w:val="00BE01A6"/>
    <w:rsid w:val="00BE1CB2"/>
    <w:rsid w:val="00BE74E6"/>
    <w:rsid w:val="00BF06A6"/>
    <w:rsid w:val="00BF0B49"/>
    <w:rsid w:val="00BF0FF8"/>
    <w:rsid w:val="00BF1E5E"/>
    <w:rsid w:val="00BF403E"/>
    <w:rsid w:val="00BF4BD6"/>
    <w:rsid w:val="00BF50EF"/>
    <w:rsid w:val="00C064F5"/>
    <w:rsid w:val="00C129DD"/>
    <w:rsid w:val="00C17569"/>
    <w:rsid w:val="00C2128F"/>
    <w:rsid w:val="00C218F4"/>
    <w:rsid w:val="00C22EC0"/>
    <w:rsid w:val="00C23758"/>
    <w:rsid w:val="00C23E10"/>
    <w:rsid w:val="00C24020"/>
    <w:rsid w:val="00C25FAC"/>
    <w:rsid w:val="00C269B4"/>
    <w:rsid w:val="00C26CE2"/>
    <w:rsid w:val="00C26D8D"/>
    <w:rsid w:val="00C279B3"/>
    <w:rsid w:val="00C30CE2"/>
    <w:rsid w:val="00C33866"/>
    <w:rsid w:val="00C346F6"/>
    <w:rsid w:val="00C35128"/>
    <w:rsid w:val="00C358B9"/>
    <w:rsid w:val="00C3684A"/>
    <w:rsid w:val="00C41BDB"/>
    <w:rsid w:val="00C44DA8"/>
    <w:rsid w:val="00C45099"/>
    <w:rsid w:val="00C451BC"/>
    <w:rsid w:val="00C46651"/>
    <w:rsid w:val="00C51E57"/>
    <w:rsid w:val="00C540C9"/>
    <w:rsid w:val="00C542B5"/>
    <w:rsid w:val="00C553EE"/>
    <w:rsid w:val="00C57670"/>
    <w:rsid w:val="00C61DEB"/>
    <w:rsid w:val="00C6653D"/>
    <w:rsid w:val="00C675EC"/>
    <w:rsid w:val="00C7215F"/>
    <w:rsid w:val="00C7455F"/>
    <w:rsid w:val="00C75465"/>
    <w:rsid w:val="00C75819"/>
    <w:rsid w:val="00C75B41"/>
    <w:rsid w:val="00C8162D"/>
    <w:rsid w:val="00C86012"/>
    <w:rsid w:val="00C86900"/>
    <w:rsid w:val="00C92763"/>
    <w:rsid w:val="00C940F5"/>
    <w:rsid w:val="00C94623"/>
    <w:rsid w:val="00C952EC"/>
    <w:rsid w:val="00C966EF"/>
    <w:rsid w:val="00C979D8"/>
    <w:rsid w:val="00C97E83"/>
    <w:rsid w:val="00CA0FEB"/>
    <w:rsid w:val="00CA1299"/>
    <w:rsid w:val="00CA1EC1"/>
    <w:rsid w:val="00CA3C07"/>
    <w:rsid w:val="00CA54E2"/>
    <w:rsid w:val="00CB03C4"/>
    <w:rsid w:val="00CB0F68"/>
    <w:rsid w:val="00CB2952"/>
    <w:rsid w:val="00CB7E77"/>
    <w:rsid w:val="00CC1EFA"/>
    <w:rsid w:val="00CC2C26"/>
    <w:rsid w:val="00CC409F"/>
    <w:rsid w:val="00CC4BB5"/>
    <w:rsid w:val="00CC610C"/>
    <w:rsid w:val="00CD400A"/>
    <w:rsid w:val="00CD48FD"/>
    <w:rsid w:val="00CD5627"/>
    <w:rsid w:val="00CD7415"/>
    <w:rsid w:val="00CE0C6E"/>
    <w:rsid w:val="00CE616A"/>
    <w:rsid w:val="00CE6770"/>
    <w:rsid w:val="00CE6F1F"/>
    <w:rsid w:val="00CE79F0"/>
    <w:rsid w:val="00CF0329"/>
    <w:rsid w:val="00CF0C55"/>
    <w:rsid w:val="00CF2682"/>
    <w:rsid w:val="00CF5A83"/>
    <w:rsid w:val="00D01ABC"/>
    <w:rsid w:val="00D027BC"/>
    <w:rsid w:val="00D0348C"/>
    <w:rsid w:val="00D05FFA"/>
    <w:rsid w:val="00D13BD1"/>
    <w:rsid w:val="00D1611B"/>
    <w:rsid w:val="00D16A57"/>
    <w:rsid w:val="00D16AE6"/>
    <w:rsid w:val="00D23414"/>
    <w:rsid w:val="00D247EA"/>
    <w:rsid w:val="00D30D7D"/>
    <w:rsid w:val="00D334C8"/>
    <w:rsid w:val="00D44B68"/>
    <w:rsid w:val="00D453ED"/>
    <w:rsid w:val="00D45C09"/>
    <w:rsid w:val="00D4626C"/>
    <w:rsid w:val="00D50B35"/>
    <w:rsid w:val="00D517A9"/>
    <w:rsid w:val="00D51E60"/>
    <w:rsid w:val="00D52A91"/>
    <w:rsid w:val="00D52FA4"/>
    <w:rsid w:val="00D607BC"/>
    <w:rsid w:val="00D62667"/>
    <w:rsid w:val="00D72F0A"/>
    <w:rsid w:val="00D73E50"/>
    <w:rsid w:val="00D7501A"/>
    <w:rsid w:val="00D75868"/>
    <w:rsid w:val="00D77377"/>
    <w:rsid w:val="00D80297"/>
    <w:rsid w:val="00D80A24"/>
    <w:rsid w:val="00D82D95"/>
    <w:rsid w:val="00D839BF"/>
    <w:rsid w:val="00D847CF"/>
    <w:rsid w:val="00D84D48"/>
    <w:rsid w:val="00D854A8"/>
    <w:rsid w:val="00D86BD1"/>
    <w:rsid w:val="00D92327"/>
    <w:rsid w:val="00D92CFA"/>
    <w:rsid w:val="00D940C8"/>
    <w:rsid w:val="00D94DDB"/>
    <w:rsid w:val="00D9529C"/>
    <w:rsid w:val="00D95470"/>
    <w:rsid w:val="00D96923"/>
    <w:rsid w:val="00D96B04"/>
    <w:rsid w:val="00DA1084"/>
    <w:rsid w:val="00DA4197"/>
    <w:rsid w:val="00DA551C"/>
    <w:rsid w:val="00DA6CD3"/>
    <w:rsid w:val="00DA7A30"/>
    <w:rsid w:val="00DB1D08"/>
    <w:rsid w:val="00DB3026"/>
    <w:rsid w:val="00DB4BC1"/>
    <w:rsid w:val="00DB4BEA"/>
    <w:rsid w:val="00DB5D7E"/>
    <w:rsid w:val="00DC4346"/>
    <w:rsid w:val="00DC5A14"/>
    <w:rsid w:val="00DC651A"/>
    <w:rsid w:val="00DC6992"/>
    <w:rsid w:val="00DD30B0"/>
    <w:rsid w:val="00DD53B5"/>
    <w:rsid w:val="00DE05C2"/>
    <w:rsid w:val="00DE7EDA"/>
    <w:rsid w:val="00DF0E9C"/>
    <w:rsid w:val="00DF41F8"/>
    <w:rsid w:val="00DF630E"/>
    <w:rsid w:val="00DF74C7"/>
    <w:rsid w:val="00E043BA"/>
    <w:rsid w:val="00E052BD"/>
    <w:rsid w:val="00E11DE1"/>
    <w:rsid w:val="00E16FD3"/>
    <w:rsid w:val="00E17224"/>
    <w:rsid w:val="00E3089A"/>
    <w:rsid w:val="00E33BBE"/>
    <w:rsid w:val="00E35189"/>
    <w:rsid w:val="00E40CE5"/>
    <w:rsid w:val="00E40E1C"/>
    <w:rsid w:val="00E4462D"/>
    <w:rsid w:val="00E45DB7"/>
    <w:rsid w:val="00E47137"/>
    <w:rsid w:val="00E51119"/>
    <w:rsid w:val="00E519EB"/>
    <w:rsid w:val="00E51EF7"/>
    <w:rsid w:val="00E52646"/>
    <w:rsid w:val="00E55BBB"/>
    <w:rsid w:val="00E60E97"/>
    <w:rsid w:val="00E62621"/>
    <w:rsid w:val="00E67538"/>
    <w:rsid w:val="00E72F46"/>
    <w:rsid w:val="00E73258"/>
    <w:rsid w:val="00E73D3B"/>
    <w:rsid w:val="00E742F8"/>
    <w:rsid w:val="00E7624F"/>
    <w:rsid w:val="00E7707E"/>
    <w:rsid w:val="00E8069F"/>
    <w:rsid w:val="00E8343F"/>
    <w:rsid w:val="00E8599C"/>
    <w:rsid w:val="00E85BE4"/>
    <w:rsid w:val="00E85DB2"/>
    <w:rsid w:val="00E9386C"/>
    <w:rsid w:val="00E9615A"/>
    <w:rsid w:val="00EA2B80"/>
    <w:rsid w:val="00EA7203"/>
    <w:rsid w:val="00EA74CC"/>
    <w:rsid w:val="00EA7551"/>
    <w:rsid w:val="00EA7842"/>
    <w:rsid w:val="00EB0264"/>
    <w:rsid w:val="00EB4D10"/>
    <w:rsid w:val="00EC0FE5"/>
    <w:rsid w:val="00EC4EA0"/>
    <w:rsid w:val="00EC60EE"/>
    <w:rsid w:val="00EC6C6C"/>
    <w:rsid w:val="00EC75F4"/>
    <w:rsid w:val="00ED4541"/>
    <w:rsid w:val="00ED48E6"/>
    <w:rsid w:val="00ED5FFB"/>
    <w:rsid w:val="00EE051E"/>
    <w:rsid w:val="00EE132C"/>
    <w:rsid w:val="00EE2FDB"/>
    <w:rsid w:val="00EE4182"/>
    <w:rsid w:val="00EE426E"/>
    <w:rsid w:val="00EE4530"/>
    <w:rsid w:val="00EE5572"/>
    <w:rsid w:val="00EF08DC"/>
    <w:rsid w:val="00EF242A"/>
    <w:rsid w:val="00EF246A"/>
    <w:rsid w:val="00EF63C0"/>
    <w:rsid w:val="00EF68B3"/>
    <w:rsid w:val="00EF7362"/>
    <w:rsid w:val="00F01653"/>
    <w:rsid w:val="00F025D5"/>
    <w:rsid w:val="00F046A3"/>
    <w:rsid w:val="00F05568"/>
    <w:rsid w:val="00F05859"/>
    <w:rsid w:val="00F069DD"/>
    <w:rsid w:val="00F075B9"/>
    <w:rsid w:val="00F1439C"/>
    <w:rsid w:val="00F15066"/>
    <w:rsid w:val="00F17243"/>
    <w:rsid w:val="00F1767A"/>
    <w:rsid w:val="00F2017E"/>
    <w:rsid w:val="00F21395"/>
    <w:rsid w:val="00F30FCA"/>
    <w:rsid w:val="00F3190D"/>
    <w:rsid w:val="00F36C14"/>
    <w:rsid w:val="00F3767B"/>
    <w:rsid w:val="00F42D6D"/>
    <w:rsid w:val="00F42FCE"/>
    <w:rsid w:val="00F437B7"/>
    <w:rsid w:val="00F45D36"/>
    <w:rsid w:val="00F51518"/>
    <w:rsid w:val="00F51CDA"/>
    <w:rsid w:val="00F547B9"/>
    <w:rsid w:val="00F61EE8"/>
    <w:rsid w:val="00F646CB"/>
    <w:rsid w:val="00F70097"/>
    <w:rsid w:val="00F7094F"/>
    <w:rsid w:val="00F71157"/>
    <w:rsid w:val="00F7538D"/>
    <w:rsid w:val="00F80179"/>
    <w:rsid w:val="00F81782"/>
    <w:rsid w:val="00F83F87"/>
    <w:rsid w:val="00F85C03"/>
    <w:rsid w:val="00F862C1"/>
    <w:rsid w:val="00F87829"/>
    <w:rsid w:val="00F95DAF"/>
    <w:rsid w:val="00FA29B7"/>
    <w:rsid w:val="00FA2A42"/>
    <w:rsid w:val="00FB1026"/>
    <w:rsid w:val="00FB31FC"/>
    <w:rsid w:val="00FC0FAD"/>
    <w:rsid w:val="00FC1831"/>
    <w:rsid w:val="00FC4025"/>
    <w:rsid w:val="00FC53E8"/>
    <w:rsid w:val="00FD18BB"/>
    <w:rsid w:val="00FD3D9D"/>
    <w:rsid w:val="00FD479D"/>
    <w:rsid w:val="00FD4B26"/>
    <w:rsid w:val="00FD4B63"/>
    <w:rsid w:val="00FD5225"/>
    <w:rsid w:val="00FD6FC8"/>
    <w:rsid w:val="00FE369E"/>
    <w:rsid w:val="00FE6F6A"/>
    <w:rsid w:val="00FE753A"/>
    <w:rsid w:val="00FE7A49"/>
    <w:rsid w:val="00FF73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List Number"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599C"/>
    <w:rPr>
      <w:sz w:val="24"/>
      <w:szCs w:val="24"/>
    </w:rPr>
  </w:style>
  <w:style w:type="paragraph" w:styleId="Heading1">
    <w:name w:val="heading 1"/>
    <w:aliases w:val="JPW-num-section,level 1,level1,Nadpis 1,Heading 1 Char,Char Char,Char, Char Char, Char"/>
    <w:basedOn w:val="Normal"/>
    <w:next w:val="Normal"/>
    <w:link w:val="Heading1Char1"/>
    <w:uiPriority w:val="99"/>
    <w:qFormat/>
    <w:rsid w:val="00E8599C"/>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E8599C"/>
    <w:pPr>
      <w:keepNext/>
      <w:numPr>
        <w:ilvl w:val="1"/>
        <w:numId w:val="1"/>
      </w:numPr>
      <w:spacing w:before="240" w:after="60"/>
      <w:outlineLvl w:val="1"/>
    </w:pPr>
    <w:rPr>
      <w:rFonts w:ascii="Verdana" w:hAnsi="Verdana"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59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E8599C"/>
    <w:rPr>
      <w:sz w:val="20"/>
      <w:szCs w:val="20"/>
    </w:rPr>
  </w:style>
  <w:style w:type="character" w:styleId="FootnoteReference">
    <w:name w:val="footnote reference"/>
    <w:basedOn w:val="DefaultParagraphFont"/>
    <w:uiPriority w:val="99"/>
    <w:semiHidden/>
    <w:rsid w:val="00E8599C"/>
    <w:rPr>
      <w:rFonts w:cs="Times New Roman"/>
      <w:vertAlign w:val="superscript"/>
    </w:rPr>
  </w:style>
  <w:style w:type="character" w:styleId="Hyperlink">
    <w:name w:val="Hyperlink"/>
    <w:basedOn w:val="DefaultParagraphFont"/>
    <w:uiPriority w:val="99"/>
    <w:rsid w:val="00E8599C"/>
    <w:rPr>
      <w:rFonts w:cs="Times New Roman"/>
      <w:color w:val="0000FF"/>
      <w:u w:val="single"/>
    </w:rPr>
  </w:style>
  <w:style w:type="paragraph" w:customStyle="1" w:styleId="Default">
    <w:name w:val="Default"/>
    <w:rsid w:val="00E8599C"/>
    <w:pPr>
      <w:widowControl w:val="0"/>
      <w:autoSpaceDE w:val="0"/>
      <w:autoSpaceDN w:val="0"/>
      <w:adjustRightInd w:val="0"/>
    </w:pPr>
    <w:rPr>
      <w:rFonts w:ascii="Verdana" w:hAnsi="Verdana" w:cs="Verdana"/>
      <w:color w:val="000000"/>
      <w:sz w:val="24"/>
      <w:szCs w:val="24"/>
      <w:lang w:val="en-US" w:eastAsia="en-US"/>
    </w:rPr>
  </w:style>
  <w:style w:type="paragraph" w:styleId="ListNumber">
    <w:name w:val="List Number"/>
    <w:basedOn w:val="Normal"/>
    <w:uiPriority w:val="99"/>
    <w:rsid w:val="00E8599C"/>
    <w:pPr>
      <w:numPr>
        <w:numId w:val="2"/>
      </w:numPr>
    </w:pPr>
  </w:style>
  <w:style w:type="character" w:customStyle="1" w:styleId="Heading2Char">
    <w:name w:val="Heading 2 Char"/>
    <w:aliases w:val="level 2 Char,level2 Char"/>
    <w:basedOn w:val="DefaultParagraphFont"/>
    <w:link w:val="Heading2"/>
    <w:uiPriority w:val="99"/>
    <w:rsid w:val="00E8599C"/>
    <w:rPr>
      <w:rFonts w:ascii="Verdana" w:hAnsi="Verdana" w:cs="Arial"/>
      <w:bCs/>
      <w:iCs/>
      <w:sz w:val="24"/>
      <w:szCs w:val="28"/>
    </w:rPr>
  </w:style>
  <w:style w:type="paragraph" w:styleId="BalloonText">
    <w:name w:val="Balloon Text"/>
    <w:basedOn w:val="Normal"/>
    <w:semiHidden/>
    <w:rsid w:val="00A218BB"/>
    <w:rPr>
      <w:rFonts w:ascii="Tahoma" w:hAnsi="Tahoma" w:cs="Tahoma"/>
      <w:sz w:val="16"/>
      <w:szCs w:val="16"/>
    </w:rPr>
  </w:style>
  <w:style w:type="paragraph" w:styleId="Header">
    <w:name w:val="header"/>
    <w:basedOn w:val="Normal"/>
    <w:rsid w:val="00A218BB"/>
    <w:pPr>
      <w:tabs>
        <w:tab w:val="center" w:pos="4320"/>
        <w:tab w:val="right" w:pos="8640"/>
      </w:tabs>
    </w:pPr>
  </w:style>
  <w:style w:type="paragraph" w:styleId="Footer">
    <w:name w:val="footer"/>
    <w:basedOn w:val="Normal"/>
    <w:rsid w:val="00A218BB"/>
    <w:pPr>
      <w:tabs>
        <w:tab w:val="center" w:pos="4320"/>
        <w:tab w:val="right" w:pos="8640"/>
      </w:tabs>
    </w:pPr>
  </w:style>
  <w:style w:type="character" w:styleId="CommentReference">
    <w:name w:val="annotation reference"/>
    <w:basedOn w:val="DefaultParagraphFont"/>
    <w:semiHidden/>
    <w:rsid w:val="00A218BB"/>
    <w:rPr>
      <w:sz w:val="16"/>
      <w:szCs w:val="16"/>
    </w:rPr>
  </w:style>
  <w:style w:type="paragraph" w:styleId="CommentText">
    <w:name w:val="annotation text"/>
    <w:basedOn w:val="Normal"/>
    <w:semiHidden/>
    <w:rsid w:val="00A218BB"/>
    <w:rPr>
      <w:sz w:val="20"/>
      <w:szCs w:val="20"/>
    </w:rPr>
  </w:style>
  <w:style w:type="paragraph" w:styleId="CommentSubject">
    <w:name w:val="annotation subject"/>
    <w:basedOn w:val="CommentText"/>
    <w:next w:val="CommentText"/>
    <w:semiHidden/>
    <w:rsid w:val="00A218BB"/>
    <w:rPr>
      <w:b/>
      <w:bCs/>
    </w:rPr>
  </w:style>
  <w:style w:type="paragraph" w:styleId="ListParagraph">
    <w:name w:val="List Paragraph"/>
    <w:basedOn w:val="Normal"/>
    <w:uiPriority w:val="34"/>
    <w:qFormat/>
    <w:rsid w:val="002D7F11"/>
    <w:pPr>
      <w:ind w:left="720"/>
    </w:pPr>
  </w:style>
  <w:style w:type="paragraph" w:customStyle="1" w:styleId="GSBodyParawithnumb">
    <w:name w:val="GS Body Para with numb"/>
    <w:basedOn w:val="Normal"/>
    <w:link w:val="GSBodyParawithnumbChar"/>
    <w:uiPriority w:val="99"/>
    <w:qFormat/>
    <w:rsid w:val="004A7435"/>
    <w:pPr>
      <w:numPr>
        <w:ilvl w:val="1"/>
        <w:numId w:val="5"/>
      </w:numPr>
      <w:spacing w:before="60" w:after="120"/>
      <w:outlineLvl w:val="1"/>
    </w:pPr>
    <w:rPr>
      <w:rFonts w:ascii="Calibri" w:eastAsiaTheme="minorHAnsi" w:hAnsi="Calibri" w:cstheme="minorBidi"/>
      <w:sz w:val="22"/>
      <w:szCs w:val="22"/>
      <w:lang w:eastAsia="en-US"/>
    </w:rPr>
  </w:style>
  <w:style w:type="character" w:customStyle="1" w:styleId="GSBodyParawithnumbChar">
    <w:name w:val="GS Body Para with numb Char"/>
    <w:basedOn w:val="DefaultParagraphFont"/>
    <w:link w:val="GSBodyParawithnumb"/>
    <w:uiPriority w:val="99"/>
    <w:rsid w:val="004A7435"/>
    <w:rPr>
      <w:rFonts w:ascii="Calibri" w:eastAsiaTheme="minorHAnsi" w:hAnsi="Calibri" w:cstheme="minorBidi"/>
      <w:sz w:val="22"/>
      <w:szCs w:val="22"/>
      <w:lang w:eastAsia="en-US"/>
    </w:rPr>
  </w:style>
  <w:style w:type="paragraph" w:customStyle="1" w:styleId="GSHeading1withnumb">
    <w:name w:val="GS Heading 1 with numb"/>
    <w:basedOn w:val="Normal"/>
    <w:uiPriority w:val="99"/>
    <w:qFormat/>
    <w:rsid w:val="004A7435"/>
    <w:pPr>
      <w:numPr>
        <w:numId w:val="5"/>
      </w:numPr>
      <w:spacing w:before="240"/>
      <w:outlineLvl w:val="0"/>
    </w:pPr>
    <w:rPr>
      <w:rFonts w:ascii="Calibri" w:eastAsiaTheme="minorHAnsi" w:hAnsi="Calibri" w:cstheme="minorBidi"/>
      <w:b/>
      <w:caps/>
      <w:sz w:val="22"/>
      <w:szCs w:val="22"/>
      <w:lang w:eastAsia="en-US"/>
    </w:rPr>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802D20"/>
    <w:rPr>
      <w:rFonts w:ascii="Verdana" w:hAnsi="Verdana" w:cs="Arial"/>
      <w:bCs/>
      <w:kern w:val="32"/>
      <w:sz w:val="28"/>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List Number"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599C"/>
    <w:rPr>
      <w:sz w:val="24"/>
      <w:szCs w:val="24"/>
    </w:rPr>
  </w:style>
  <w:style w:type="paragraph" w:styleId="Heading1">
    <w:name w:val="heading 1"/>
    <w:aliases w:val="JPW-num-section,level 1,level1,Nadpis 1,Heading 1 Char,Char Char,Char, Char Char, Char"/>
    <w:basedOn w:val="Normal"/>
    <w:next w:val="Normal"/>
    <w:link w:val="Heading1Char1"/>
    <w:uiPriority w:val="99"/>
    <w:qFormat/>
    <w:rsid w:val="00E8599C"/>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uiPriority w:val="99"/>
    <w:qFormat/>
    <w:rsid w:val="00E8599C"/>
    <w:pPr>
      <w:keepNext/>
      <w:numPr>
        <w:ilvl w:val="1"/>
        <w:numId w:val="1"/>
      </w:numPr>
      <w:spacing w:before="240" w:after="60"/>
      <w:outlineLvl w:val="1"/>
    </w:pPr>
    <w:rPr>
      <w:rFonts w:ascii="Verdana" w:hAnsi="Verdana" w:cs="Arial"/>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8599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E8599C"/>
    <w:rPr>
      <w:sz w:val="20"/>
      <w:szCs w:val="20"/>
    </w:rPr>
  </w:style>
  <w:style w:type="character" w:styleId="FootnoteReference">
    <w:name w:val="footnote reference"/>
    <w:basedOn w:val="DefaultParagraphFont"/>
    <w:uiPriority w:val="99"/>
    <w:semiHidden/>
    <w:rsid w:val="00E8599C"/>
    <w:rPr>
      <w:rFonts w:cs="Times New Roman"/>
      <w:vertAlign w:val="superscript"/>
    </w:rPr>
  </w:style>
  <w:style w:type="character" w:styleId="Hyperlink">
    <w:name w:val="Hyperlink"/>
    <w:basedOn w:val="DefaultParagraphFont"/>
    <w:uiPriority w:val="99"/>
    <w:rsid w:val="00E8599C"/>
    <w:rPr>
      <w:rFonts w:cs="Times New Roman"/>
      <w:color w:val="0000FF"/>
      <w:u w:val="single"/>
    </w:rPr>
  </w:style>
  <w:style w:type="paragraph" w:customStyle="1" w:styleId="Default">
    <w:name w:val="Default"/>
    <w:rsid w:val="00E8599C"/>
    <w:pPr>
      <w:widowControl w:val="0"/>
      <w:autoSpaceDE w:val="0"/>
      <w:autoSpaceDN w:val="0"/>
      <w:adjustRightInd w:val="0"/>
    </w:pPr>
    <w:rPr>
      <w:rFonts w:ascii="Verdana" w:hAnsi="Verdana" w:cs="Verdana"/>
      <w:color w:val="000000"/>
      <w:sz w:val="24"/>
      <w:szCs w:val="24"/>
      <w:lang w:val="en-US" w:eastAsia="en-US"/>
    </w:rPr>
  </w:style>
  <w:style w:type="paragraph" w:styleId="ListNumber">
    <w:name w:val="List Number"/>
    <w:basedOn w:val="Normal"/>
    <w:uiPriority w:val="99"/>
    <w:rsid w:val="00E8599C"/>
    <w:pPr>
      <w:numPr>
        <w:numId w:val="2"/>
      </w:numPr>
    </w:pPr>
  </w:style>
  <w:style w:type="character" w:customStyle="1" w:styleId="Heading2Char">
    <w:name w:val="Heading 2 Char"/>
    <w:aliases w:val="level 2 Char,level2 Char"/>
    <w:basedOn w:val="DefaultParagraphFont"/>
    <w:link w:val="Heading2"/>
    <w:uiPriority w:val="99"/>
    <w:rsid w:val="00E8599C"/>
    <w:rPr>
      <w:rFonts w:ascii="Verdana" w:hAnsi="Verdana" w:cs="Arial"/>
      <w:bCs/>
      <w:iCs/>
      <w:sz w:val="24"/>
      <w:szCs w:val="28"/>
    </w:rPr>
  </w:style>
  <w:style w:type="paragraph" w:styleId="BalloonText">
    <w:name w:val="Balloon Text"/>
    <w:basedOn w:val="Normal"/>
    <w:semiHidden/>
    <w:rsid w:val="00A218BB"/>
    <w:rPr>
      <w:rFonts w:ascii="Tahoma" w:hAnsi="Tahoma" w:cs="Tahoma"/>
      <w:sz w:val="16"/>
      <w:szCs w:val="16"/>
    </w:rPr>
  </w:style>
  <w:style w:type="paragraph" w:styleId="Header">
    <w:name w:val="header"/>
    <w:basedOn w:val="Normal"/>
    <w:rsid w:val="00A218BB"/>
    <w:pPr>
      <w:tabs>
        <w:tab w:val="center" w:pos="4320"/>
        <w:tab w:val="right" w:pos="8640"/>
      </w:tabs>
    </w:pPr>
  </w:style>
  <w:style w:type="paragraph" w:styleId="Footer">
    <w:name w:val="footer"/>
    <w:basedOn w:val="Normal"/>
    <w:rsid w:val="00A218BB"/>
    <w:pPr>
      <w:tabs>
        <w:tab w:val="center" w:pos="4320"/>
        <w:tab w:val="right" w:pos="8640"/>
      </w:tabs>
    </w:pPr>
  </w:style>
  <w:style w:type="character" w:styleId="CommentReference">
    <w:name w:val="annotation reference"/>
    <w:basedOn w:val="DefaultParagraphFont"/>
    <w:semiHidden/>
    <w:rsid w:val="00A218BB"/>
    <w:rPr>
      <w:sz w:val="16"/>
      <w:szCs w:val="16"/>
    </w:rPr>
  </w:style>
  <w:style w:type="paragraph" w:styleId="CommentText">
    <w:name w:val="annotation text"/>
    <w:basedOn w:val="Normal"/>
    <w:semiHidden/>
    <w:rsid w:val="00A218BB"/>
    <w:rPr>
      <w:sz w:val="20"/>
      <w:szCs w:val="20"/>
    </w:rPr>
  </w:style>
  <w:style w:type="paragraph" w:styleId="CommentSubject">
    <w:name w:val="annotation subject"/>
    <w:basedOn w:val="CommentText"/>
    <w:next w:val="CommentText"/>
    <w:semiHidden/>
    <w:rsid w:val="00A218BB"/>
    <w:rPr>
      <w:b/>
      <w:bCs/>
    </w:rPr>
  </w:style>
  <w:style w:type="paragraph" w:styleId="ListParagraph">
    <w:name w:val="List Paragraph"/>
    <w:basedOn w:val="Normal"/>
    <w:uiPriority w:val="34"/>
    <w:qFormat/>
    <w:rsid w:val="002D7F11"/>
    <w:pPr>
      <w:ind w:left="720"/>
    </w:pPr>
  </w:style>
  <w:style w:type="paragraph" w:customStyle="1" w:styleId="GSBodyParawithnumb">
    <w:name w:val="GS Body Para with numb"/>
    <w:basedOn w:val="Normal"/>
    <w:link w:val="GSBodyParawithnumbChar"/>
    <w:uiPriority w:val="99"/>
    <w:qFormat/>
    <w:rsid w:val="004A7435"/>
    <w:pPr>
      <w:numPr>
        <w:ilvl w:val="1"/>
        <w:numId w:val="5"/>
      </w:numPr>
      <w:spacing w:before="60" w:after="120"/>
      <w:outlineLvl w:val="1"/>
    </w:pPr>
    <w:rPr>
      <w:rFonts w:ascii="Calibri" w:eastAsiaTheme="minorHAnsi" w:hAnsi="Calibri" w:cstheme="minorBidi"/>
      <w:sz w:val="22"/>
      <w:szCs w:val="22"/>
      <w:lang w:eastAsia="en-US"/>
    </w:rPr>
  </w:style>
  <w:style w:type="character" w:customStyle="1" w:styleId="GSBodyParawithnumbChar">
    <w:name w:val="GS Body Para with numb Char"/>
    <w:basedOn w:val="DefaultParagraphFont"/>
    <w:link w:val="GSBodyParawithnumb"/>
    <w:uiPriority w:val="99"/>
    <w:rsid w:val="004A7435"/>
    <w:rPr>
      <w:rFonts w:ascii="Calibri" w:eastAsiaTheme="minorHAnsi" w:hAnsi="Calibri" w:cstheme="minorBidi"/>
      <w:sz w:val="22"/>
      <w:szCs w:val="22"/>
      <w:lang w:eastAsia="en-US"/>
    </w:rPr>
  </w:style>
  <w:style w:type="paragraph" w:customStyle="1" w:styleId="GSHeading1withnumb">
    <w:name w:val="GS Heading 1 with numb"/>
    <w:basedOn w:val="Normal"/>
    <w:uiPriority w:val="99"/>
    <w:qFormat/>
    <w:rsid w:val="004A7435"/>
    <w:pPr>
      <w:numPr>
        <w:numId w:val="5"/>
      </w:numPr>
      <w:spacing w:before="240"/>
      <w:outlineLvl w:val="0"/>
    </w:pPr>
    <w:rPr>
      <w:rFonts w:ascii="Calibri" w:eastAsiaTheme="minorHAnsi" w:hAnsi="Calibri" w:cstheme="minorBidi"/>
      <w:b/>
      <w:caps/>
      <w:sz w:val="22"/>
      <w:szCs w:val="22"/>
      <w:lang w:eastAsia="en-US"/>
    </w:rPr>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802D20"/>
    <w:rPr>
      <w:rFonts w:ascii="Verdana" w:hAnsi="Verdana" w:cs="Arial"/>
      <w:bCs/>
      <w:kern w:val="3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680015">
      <w:bodyDiv w:val="1"/>
      <w:marLeft w:val="0"/>
      <w:marRight w:val="0"/>
      <w:marTop w:val="0"/>
      <w:marBottom w:val="0"/>
      <w:divBdr>
        <w:top w:val="none" w:sz="0" w:space="0" w:color="auto"/>
        <w:left w:val="none" w:sz="0" w:space="0" w:color="auto"/>
        <w:bottom w:val="none" w:sz="0" w:space="0" w:color="auto"/>
        <w:right w:val="none" w:sz="0" w:space="0" w:color="auto"/>
      </w:divBdr>
    </w:div>
    <w:div w:id="93293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cusa@electralink.co.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cusa.co.u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566157-31E3-4439-91B0-348C89CF2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4282</Words>
  <Characters>24409</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DCUSA CONSULTATION DOCUMENT</vt:lpstr>
    </vt:vector>
  </TitlesOfParts>
  <Company>Electralink</Company>
  <LinksUpToDate>false</LinksUpToDate>
  <CharactersWithSpaces>28634</CharactersWithSpaces>
  <SharedDoc>false</SharedDoc>
  <HLinks>
    <vt:vector size="12" baseType="variant">
      <vt:variant>
        <vt:i4>2293841</vt:i4>
      </vt:variant>
      <vt:variant>
        <vt:i4>3</vt:i4>
      </vt:variant>
      <vt:variant>
        <vt:i4>0</vt:i4>
      </vt:variant>
      <vt:variant>
        <vt:i4>5</vt:i4>
      </vt:variant>
      <vt:variant>
        <vt:lpwstr>mailto:dcusa@electralink.co.uk</vt:lpwstr>
      </vt:variant>
      <vt:variant>
        <vt:lpwstr/>
      </vt:variant>
      <vt:variant>
        <vt:i4>2293841</vt:i4>
      </vt:variant>
      <vt:variant>
        <vt:i4>0</vt:i4>
      </vt:variant>
      <vt:variant>
        <vt:i4>0</vt:i4>
      </vt:variant>
      <vt:variant>
        <vt:i4>5</vt:i4>
      </vt:variant>
      <vt:variant>
        <vt:lpwstr>mailto:dcusa@electralink.co.uk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CONSULTATION DOCUMENT</dc:title>
  <dc:creator>burforda</dc:creator>
  <cp:lastModifiedBy>Katherine Rushton</cp:lastModifiedBy>
  <cp:revision>4</cp:revision>
  <cp:lastPrinted>2014-12-08T14:43:00Z</cp:lastPrinted>
  <dcterms:created xsi:type="dcterms:W3CDTF">2015-01-08T12:04:00Z</dcterms:created>
  <dcterms:modified xsi:type="dcterms:W3CDTF">2015-01-08T13:51:00Z</dcterms:modified>
</cp:coreProperties>
</file>