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6AAD5A3E" w:rsidR="00380BAF" w:rsidRPr="00232440" w:rsidRDefault="00380BAF" w:rsidP="00657079">
      <w:pPr>
        <w:pStyle w:val="Heading2"/>
        <w:jc w:val="center"/>
        <w:rPr>
          <w:rFonts w:ascii="Times New Roman" w:hAnsi="Times New Roman"/>
          <w:b/>
          <w:szCs w:val="22"/>
        </w:rPr>
      </w:pPr>
      <w:r w:rsidRPr="00232440">
        <w:rPr>
          <w:rFonts w:ascii="Times New Roman" w:hAnsi="Times New Roman"/>
          <w:b/>
          <w:szCs w:val="22"/>
        </w:rPr>
        <w:t>DCP 211 Legal Text</w:t>
      </w:r>
    </w:p>
    <w:p w14:paraId="2500D3D5" w14:textId="5D7D274D" w:rsidR="00657079" w:rsidRPr="00232440" w:rsidRDefault="00657079" w:rsidP="00657079">
      <w:pPr>
        <w:jc w:val="center"/>
        <w:rPr>
          <w:rFonts w:ascii="Times New Roman" w:hAnsi="Times New Roman" w:cs="Times New Roman"/>
          <w:b/>
          <w:lang w:bidi="en-US"/>
        </w:rPr>
      </w:pPr>
      <w:r w:rsidRPr="00232440">
        <w:rPr>
          <w:rFonts w:ascii="Times New Roman" w:hAnsi="Times New Roman" w:cs="Times New Roman"/>
          <w:b/>
          <w:lang w:bidi="en-US"/>
        </w:rPr>
        <w:t>Enhance transparency of DCUSA change management</w:t>
      </w:r>
    </w:p>
    <w:p w14:paraId="5B7E7614" w14:textId="5AFE5026" w:rsidR="00380BAF" w:rsidRPr="00232440" w:rsidRDefault="00380BAF" w:rsidP="006634AE">
      <w:pPr>
        <w:pStyle w:val="Heading2"/>
        <w:rPr>
          <w:rFonts w:ascii="Times New Roman" w:eastAsiaTheme="minorHAnsi" w:hAnsi="Times New Roman"/>
          <w:color w:val="auto"/>
          <w:szCs w:val="22"/>
          <w:u w:val="single"/>
          <w:lang w:bidi="ar-SA"/>
        </w:rPr>
      </w:pP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Amend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Clause 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5.3.10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as follows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:</w:t>
      </w:r>
    </w:p>
    <w:p w14:paraId="1D84C5B8" w14:textId="09F8F857" w:rsidR="00EA06AB" w:rsidRPr="00232440" w:rsidRDefault="003064D3" w:rsidP="00353F2A">
      <w:pPr>
        <w:pStyle w:val="Default"/>
        <w:ind w:left="709" w:hanging="709"/>
        <w:rPr>
          <w:sz w:val="22"/>
          <w:szCs w:val="22"/>
        </w:rPr>
      </w:pPr>
      <w:r w:rsidRPr="00232440">
        <w:rPr>
          <w:sz w:val="22"/>
          <w:szCs w:val="22"/>
        </w:rPr>
        <w:t xml:space="preserve">5.3.10 </w:t>
      </w:r>
      <w:r w:rsidR="00353F2A" w:rsidRPr="00232440">
        <w:rPr>
          <w:sz w:val="22"/>
          <w:szCs w:val="22"/>
        </w:rPr>
        <w:tab/>
      </w:r>
      <w:r w:rsidRPr="00232440">
        <w:rPr>
          <w:sz w:val="22"/>
          <w:szCs w:val="22"/>
        </w:rPr>
        <w:t xml:space="preserve">make </w:t>
      </w:r>
      <w:del w:id="0" w:author="Wragge-Law" w:date="2014-12-09T17:36:00Z">
        <w:r w:rsidR="00322283" w:rsidRPr="00232440" w:rsidDel="00322283">
          <w:rPr>
            <w:sz w:val="22"/>
            <w:szCs w:val="22"/>
          </w:rPr>
          <w:delText xml:space="preserve">an accurate and up-to-date copy of this Agreement </w:delText>
        </w:r>
      </w:del>
      <w:r w:rsidRPr="00232440">
        <w:rPr>
          <w:sz w:val="22"/>
          <w:szCs w:val="22"/>
        </w:rPr>
        <w:t>available on the Website in accordance with Schedule 14</w:t>
      </w:r>
      <w:del w:id="1" w:author="Wragge-Law" w:date="2014-12-09T17:37:00Z">
        <w:r w:rsidR="00322283" w:rsidDel="00870926">
          <w:rPr>
            <w:sz w:val="22"/>
            <w:szCs w:val="22"/>
          </w:rPr>
          <w:delText>, and arrange (in return for a charge not exceeding the reasonable cost of so doing) for an accurate and up-to-date copy of this Agreement to be supplied to any person requesting a copy of the same)</w:delText>
        </w:r>
      </w:del>
      <w:r w:rsidR="00EA06AB" w:rsidRPr="00232440">
        <w:rPr>
          <w:sz w:val="22"/>
          <w:szCs w:val="22"/>
        </w:rPr>
        <w:t>:</w:t>
      </w:r>
    </w:p>
    <w:p w14:paraId="09A1DF44" w14:textId="77777777" w:rsidR="00EA06AB" w:rsidRPr="00232440" w:rsidRDefault="00EA06AB" w:rsidP="003064D3">
      <w:pPr>
        <w:pStyle w:val="Default"/>
        <w:rPr>
          <w:sz w:val="22"/>
          <w:szCs w:val="22"/>
        </w:rPr>
      </w:pPr>
    </w:p>
    <w:p w14:paraId="5A29DC1B" w14:textId="77777777" w:rsidR="00870926" w:rsidRPr="00232440" w:rsidRDefault="00870926" w:rsidP="00870926">
      <w:pPr>
        <w:pStyle w:val="Default"/>
        <w:ind w:left="1134" w:hanging="425"/>
        <w:rPr>
          <w:ins w:id="2" w:author="Wragge-Law" w:date="2014-12-09T17:38:00Z"/>
          <w:sz w:val="22"/>
          <w:szCs w:val="22"/>
        </w:rPr>
      </w:pPr>
      <w:ins w:id="3" w:author="Wragge-Law" w:date="2014-12-09T17:38:00Z">
        <w:r w:rsidRPr="00232440">
          <w:rPr>
            <w:sz w:val="22"/>
            <w:szCs w:val="22"/>
          </w:rPr>
          <w:t>(a)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an</w:t>
        </w:r>
        <w:proofErr w:type="gramEnd"/>
        <w:r w:rsidRPr="00232440">
          <w:rPr>
            <w:sz w:val="22"/>
            <w:szCs w:val="22"/>
          </w:rPr>
          <w:t xml:space="preserve"> accurate and up-to-date copy of this Agreement;</w:t>
        </w:r>
      </w:ins>
    </w:p>
    <w:p w14:paraId="12EDDFF6" w14:textId="77777777" w:rsidR="00870926" w:rsidRPr="00232440" w:rsidRDefault="00870926" w:rsidP="00870926">
      <w:pPr>
        <w:pStyle w:val="Default"/>
        <w:ind w:left="1134" w:hanging="425"/>
        <w:rPr>
          <w:ins w:id="4" w:author="Wragge-Law" w:date="2014-12-09T17:38:00Z"/>
          <w:sz w:val="22"/>
          <w:szCs w:val="22"/>
        </w:rPr>
      </w:pPr>
    </w:p>
    <w:p w14:paraId="4AB5A646" w14:textId="06B09A8E" w:rsidR="00870926" w:rsidRPr="00232440" w:rsidRDefault="00870926" w:rsidP="00870926">
      <w:pPr>
        <w:pStyle w:val="Default"/>
        <w:spacing w:after="120"/>
        <w:ind w:left="1134" w:hanging="425"/>
        <w:rPr>
          <w:ins w:id="5" w:author="Wragge-Law" w:date="2014-12-09T17:38:00Z"/>
          <w:sz w:val="22"/>
          <w:szCs w:val="22"/>
        </w:rPr>
      </w:pPr>
      <w:ins w:id="6" w:author="Wragge-Law" w:date="2014-12-09T17:38:00Z">
        <w:r w:rsidRPr="00232440">
          <w:rPr>
            <w:sz w:val="22"/>
            <w:szCs w:val="22"/>
          </w:rPr>
          <w:t>(</w:t>
        </w:r>
        <w:proofErr w:type="gramStart"/>
        <w:r w:rsidRPr="00232440">
          <w:rPr>
            <w:sz w:val="22"/>
            <w:szCs w:val="22"/>
          </w:rPr>
          <w:t>b</w:t>
        </w:r>
        <w:proofErr w:type="gramEnd"/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</w:ins>
      <w:ins w:id="7" w:author="Wragge-Law" w:date="2014-12-09T18:01:00Z">
        <w:r w:rsidR="00527619" w:rsidRPr="00527619">
          <w:rPr>
            <w:sz w:val="22"/>
            <w:szCs w:val="22"/>
          </w:rPr>
          <w:t>subject to Clauses 57.1 and 57.3.1, a copy of:</w:t>
        </w:r>
      </w:ins>
    </w:p>
    <w:p w14:paraId="35B8B754" w14:textId="77777777" w:rsidR="00870926" w:rsidRPr="00232440" w:rsidRDefault="00870926" w:rsidP="00870926">
      <w:pPr>
        <w:pStyle w:val="Default"/>
        <w:spacing w:after="120"/>
        <w:ind w:left="1134"/>
        <w:rPr>
          <w:ins w:id="8" w:author="Wragge-Law" w:date="2014-12-09T17:38:00Z"/>
          <w:sz w:val="22"/>
          <w:szCs w:val="22"/>
        </w:rPr>
      </w:pPr>
      <w:ins w:id="9" w:author="Wragge-Law" w:date="2014-12-09T17:38:00Z">
        <w:r w:rsidRPr="00232440">
          <w:rPr>
            <w:sz w:val="22"/>
            <w:szCs w:val="22"/>
          </w:rPr>
          <w:t>(</w:t>
        </w:r>
        <w:proofErr w:type="spellStart"/>
        <w:r w:rsidRPr="00232440">
          <w:rPr>
            <w:sz w:val="22"/>
            <w:szCs w:val="22"/>
          </w:rPr>
          <w:t>i</w:t>
        </w:r>
        <w:proofErr w:type="spellEnd"/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each</w:t>
        </w:r>
        <w:proofErr w:type="gramEnd"/>
        <w:r w:rsidRPr="00232440">
          <w:rPr>
            <w:sz w:val="22"/>
            <w:szCs w:val="22"/>
          </w:rPr>
          <w:t xml:space="preserve"> Change Proposal made;</w:t>
        </w:r>
      </w:ins>
    </w:p>
    <w:p w14:paraId="0A5DDA93" w14:textId="77777777" w:rsidR="00870926" w:rsidRPr="00232440" w:rsidRDefault="00870926" w:rsidP="00870926">
      <w:pPr>
        <w:pStyle w:val="Default"/>
        <w:spacing w:after="120"/>
        <w:ind w:left="1134"/>
        <w:rPr>
          <w:ins w:id="10" w:author="Wragge-Law" w:date="2014-12-09T17:38:00Z"/>
          <w:sz w:val="22"/>
          <w:szCs w:val="22"/>
        </w:rPr>
      </w:pPr>
      <w:ins w:id="11" w:author="Wragge-Law" w:date="2014-12-09T17:38:00Z">
        <w:r w:rsidRPr="00232440">
          <w:rPr>
            <w:sz w:val="22"/>
            <w:szCs w:val="22"/>
          </w:rPr>
          <w:t xml:space="preserve">(ii) </w:t>
        </w:r>
        <w:proofErr w:type="gramStart"/>
        <w:r w:rsidRPr="00232440">
          <w:rPr>
            <w:sz w:val="22"/>
            <w:szCs w:val="22"/>
          </w:rPr>
          <w:t>consultation</w:t>
        </w:r>
        <w:proofErr w:type="gramEnd"/>
        <w:r w:rsidRPr="00232440">
          <w:rPr>
            <w:sz w:val="22"/>
            <w:szCs w:val="22"/>
          </w:rPr>
          <w:t xml:space="preserve"> issued relating to a Change Proposal; and</w:t>
        </w:r>
      </w:ins>
    </w:p>
    <w:p w14:paraId="4D96F0B3" w14:textId="77777777" w:rsidR="00870926" w:rsidRPr="00232440" w:rsidRDefault="00870926" w:rsidP="00870926">
      <w:pPr>
        <w:pStyle w:val="Default"/>
        <w:spacing w:after="120"/>
        <w:ind w:left="1134"/>
        <w:rPr>
          <w:ins w:id="12" w:author="Wragge-Law" w:date="2014-12-09T17:38:00Z"/>
          <w:sz w:val="22"/>
          <w:szCs w:val="22"/>
        </w:rPr>
      </w:pPr>
      <w:ins w:id="13" w:author="Wragge-Law" w:date="2014-12-09T17:38:00Z">
        <w:r w:rsidRPr="00232440">
          <w:rPr>
            <w:sz w:val="22"/>
            <w:szCs w:val="22"/>
          </w:rPr>
          <w:t xml:space="preserve">(iii) Change Report delivered to the Panel, </w:t>
        </w:r>
      </w:ins>
    </w:p>
    <w:p w14:paraId="329CDED1" w14:textId="77777777" w:rsidR="00870926" w:rsidRPr="00232440" w:rsidRDefault="00870926" w:rsidP="00870926">
      <w:pPr>
        <w:pStyle w:val="Default"/>
        <w:ind w:left="1134"/>
        <w:rPr>
          <w:ins w:id="14" w:author="Wragge-Law" w:date="2014-12-09T17:38:00Z"/>
          <w:sz w:val="22"/>
          <w:szCs w:val="22"/>
        </w:rPr>
      </w:pPr>
      <w:proofErr w:type="gramStart"/>
      <w:ins w:id="15" w:author="Wragge-Law" w:date="2014-12-09T17:38:00Z">
        <w:r w:rsidRPr="00232440">
          <w:rPr>
            <w:sz w:val="22"/>
            <w:szCs w:val="22"/>
          </w:rPr>
          <w:t>after</w:t>
        </w:r>
        <w:proofErr w:type="gramEnd"/>
        <w:r w:rsidRPr="00232440">
          <w:rPr>
            <w:sz w:val="22"/>
            <w:szCs w:val="22"/>
          </w:rPr>
          <w:t xml:space="preserve"> 31 May 2014; and</w:t>
        </w:r>
      </w:ins>
    </w:p>
    <w:p w14:paraId="471CBEF5" w14:textId="77777777" w:rsidR="00870926" w:rsidRPr="00232440" w:rsidRDefault="00870926" w:rsidP="00870926">
      <w:pPr>
        <w:pStyle w:val="Default"/>
        <w:ind w:left="1134" w:hanging="425"/>
        <w:rPr>
          <w:ins w:id="16" w:author="Wragge-Law" w:date="2014-12-09T17:38:00Z"/>
          <w:sz w:val="22"/>
          <w:szCs w:val="22"/>
        </w:rPr>
      </w:pPr>
    </w:p>
    <w:p w14:paraId="34D69E56" w14:textId="3AC01148" w:rsidR="00870926" w:rsidRPr="00232440" w:rsidRDefault="00870926" w:rsidP="00870926">
      <w:pPr>
        <w:pStyle w:val="Default"/>
        <w:ind w:left="1134" w:hanging="425"/>
        <w:rPr>
          <w:ins w:id="17" w:author="Wragge-Law" w:date="2014-12-09T17:38:00Z"/>
          <w:sz w:val="22"/>
          <w:szCs w:val="22"/>
        </w:rPr>
      </w:pPr>
      <w:ins w:id="18" w:author="Wragge-Law" w:date="2014-12-09T17:38:00Z">
        <w:r w:rsidRPr="00232440">
          <w:rPr>
            <w:sz w:val="22"/>
            <w:szCs w:val="22"/>
          </w:rPr>
          <w:t>(c)</w:t>
        </w:r>
        <w:r w:rsidRPr="00232440">
          <w:rPr>
            <w:sz w:val="22"/>
            <w:szCs w:val="22"/>
          </w:rPr>
          <w:tab/>
          <w:t>subject to Clauses 57.1 and 57.3.1</w:t>
        </w:r>
      </w:ins>
      <w:bookmarkStart w:id="19" w:name="_GoBack"/>
      <w:bookmarkEnd w:id="19"/>
      <w:ins w:id="20" w:author="Wragge-Law" w:date="2014-12-09T18:01:00Z">
        <w:r w:rsidR="00527619">
          <w:t xml:space="preserve"> </w:t>
        </w:r>
      </w:ins>
      <w:ins w:id="21" w:author="Wragge-Law" w:date="2014-12-09T17:38:00Z">
        <w:r w:rsidRPr="00232440">
          <w:rPr>
            <w:sz w:val="22"/>
            <w:szCs w:val="22"/>
          </w:rPr>
          <w:t xml:space="preserve">all the matters, minutes, reports, consultation responses, data and other information related to the DCUSA change control process </w:t>
        </w:r>
      </w:ins>
      <w:ins w:id="22" w:author="Wragge-Law" w:date="2014-12-09T18:20:00Z">
        <w:r w:rsidR="00BD6004">
          <w:rPr>
            <w:sz w:val="22"/>
            <w:szCs w:val="22"/>
          </w:rPr>
          <w:t xml:space="preserve">set out </w:t>
        </w:r>
      </w:ins>
      <w:ins w:id="23" w:author="Wragge-Law" w:date="2014-12-09T17:38:00Z">
        <w:r w:rsidRPr="00232440">
          <w:rPr>
            <w:sz w:val="22"/>
            <w:szCs w:val="22"/>
          </w:rPr>
          <w:t>in Section 1C produced by or for, or made available to, the Panel, the Secretariat, the Panel Secretary or a Working Group (with the exception of contact details) after 31 May 2014.</w:t>
        </w:r>
      </w:ins>
    </w:p>
    <w:p w14:paraId="47C53FA0" w14:textId="77777777" w:rsidR="00EA06AB" w:rsidRPr="00232440" w:rsidRDefault="00EA06AB" w:rsidP="003064D3">
      <w:pPr>
        <w:pStyle w:val="Default"/>
        <w:rPr>
          <w:sz w:val="22"/>
          <w:szCs w:val="22"/>
        </w:rPr>
      </w:pPr>
    </w:p>
    <w:p w14:paraId="0DC84DAB" w14:textId="4E19A8A7" w:rsidR="00657079" w:rsidRPr="00232440" w:rsidRDefault="00657079" w:rsidP="003064D3">
      <w:pPr>
        <w:pStyle w:val="Default"/>
        <w:rPr>
          <w:b/>
          <w:sz w:val="22"/>
          <w:szCs w:val="22"/>
          <w:u w:val="single"/>
        </w:rPr>
      </w:pPr>
      <w:r w:rsidRPr="00232440">
        <w:rPr>
          <w:b/>
          <w:sz w:val="22"/>
          <w:szCs w:val="22"/>
          <w:u w:val="single"/>
        </w:rPr>
        <w:t>Add a new Clause 5.3.10A as follows:</w:t>
      </w:r>
    </w:p>
    <w:p w14:paraId="5858604D" w14:textId="77777777" w:rsidR="00657079" w:rsidRPr="00232440" w:rsidRDefault="00657079" w:rsidP="003064D3">
      <w:pPr>
        <w:pStyle w:val="Default"/>
        <w:rPr>
          <w:sz w:val="22"/>
          <w:szCs w:val="22"/>
        </w:rPr>
      </w:pPr>
    </w:p>
    <w:p w14:paraId="24637C73" w14:textId="1D787940" w:rsidR="007C0C17" w:rsidRPr="00232440" w:rsidRDefault="00EA06AB" w:rsidP="00353F2A">
      <w:pPr>
        <w:pStyle w:val="Default"/>
        <w:ind w:left="709" w:hanging="709"/>
        <w:rPr>
          <w:sz w:val="22"/>
          <w:szCs w:val="22"/>
        </w:rPr>
      </w:pPr>
      <w:r w:rsidRPr="00232440">
        <w:rPr>
          <w:sz w:val="22"/>
          <w:szCs w:val="22"/>
        </w:rPr>
        <w:t>5</w:t>
      </w:r>
      <w:r w:rsidR="000B4C2F" w:rsidRPr="00232440">
        <w:rPr>
          <w:sz w:val="22"/>
          <w:szCs w:val="22"/>
        </w:rPr>
        <w:t>.</w:t>
      </w:r>
      <w:r w:rsidRPr="00232440">
        <w:rPr>
          <w:sz w:val="22"/>
          <w:szCs w:val="22"/>
        </w:rPr>
        <w:t xml:space="preserve">3.10A </w:t>
      </w:r>
      <w:r w:rsidR="003064D3" w:rsidRPr="00232440">
        <w:rPr>
          <w:sz w:val="22"/>
          <w:szCs w:val="22"/>
        </w:rPr>
        <w:t>arrange</w:t>
      </w:r>
      <w:r w:rsidRPr="00232440">
        <w:rPr>
          <w:sz w:val="22"/>
          <w:szCs w:val="22"/>
        </w:rPr>
        <w:t>,</w:t>
      </w:r>
      <w:r w:rsidR="003064D3" w:rsidRPr="00232440">
        <w:rPr>
          <w:sz w:val="22"/>
          <w:szCs w:val="22"/>
        </w:rPr>
        <w:t xml:space="preserve"> in return for a charge not exceeding the reasonable cost of so doing</w:t>
      </w:r>
      <w:r w:rsidRPr="00232440">
        <w:rPr>
          <w:sz w:val="22"/>
          <w:szCs w:val="22"/>
        </w:rPr>
        <w:t>,</w:t>
      </w:r>
      <w:r w:rsidR="003064D3" w:rsidRPr="00232440">
        <w:rPr>
          <w:sz w:val="22"/>
          <w:szCs w:val="22"/>
        </w:rPr>
        <w:t xml:space="preserve"> for</w:t>
      </w:r>
      <w:r w:rsidR="00886B63" w:rsidRPr="00232440">
        <w:rPr>
          <w:sz w:val="22"/>
          <w:szCs w:val="22"/>
        </w:rPr>
        <w:t xml:space="preserve"> the following to be supplied to any person requested a copy of the same</w:t>
      </w:r>
      <w:r w:rsidR="007C0C17" w:rsidRPr="00232440">
        <w:rPr>
          <w:sz w:val="22"/>
          <w:szCs w:val="22"/>
        </w:rPr>
        <w:t>:</w:t>
      </w:r>
    </w:p>
    <w:p w14:paraId="746E20DA" w14:textId="77777777" w:rsidR="007C0C17" w:rsidRPr="00232440" w:rsidRDefault="007C0C17" w:rsidP="003064D3">
      <w:pPr>
        <w:pStyle w:val="Default"/>
        <w:rPr>
          <w:sz w:val="22"/>
          <w:szCs w:val="22"/>
        </w:rPr>
      </w:pPr>
    </w:p>
    <w:p w14:paraId="7526BEFA" w14:textId="31D043C6" w:rsidR="00380BAF" w:rsidRPr="00232440" w:rsidRDefault="003064D3" w:rsidP="00353F2A">
      <w:pPr>
        <w:pStyle w:val="Default"/>
        <w:numPr>
          <w:ilvl w:val="0"/>
          <w:numId w:val="1"/>
        </w:numPr>
        <w:ind w:left="1134" w:hanging="425"/>
        <w:rPr>
          <w:sz w:val="22"/>
          <w:szCs w:val="22"/>
        </w:rPr>
      </w:pPr>
      <w:r w:rsidRPr="00232440">
        <w:rPr>
          <w:sz w:val="22"/>
          <w:szCs w:val="22"/>
        </w:rPr>
        <w:t xml:space="preserve">an accurate </w:t>
      </w:r>
      <w:r w:rsidRPr="00232440">
        <w:rPr>
          <w:color w:val="auto"/>
          <w:sz w:val="22"/>
          <w:szCs w:val="22"/>
        </w:rPr>
        <w:t>and up-to-date copy of this Agreement;</w:t>
      </w:r>
      <w:r w:rsidR="007C0C17" w:rsidRPr="00232440">
        <w:rPr>
          <w:color w:val="auto"/>
          <w:sz w:val="22"/>
          <w:szCs w:val="22"/>
        </w:rPr>
        <w:t xml:space="preserve"> and</w:t>
      </w:r>
    </w:p>
    <w:p w14:paraId="758411FA" w14:textId="1E44B167" w:rsidR="007C0C17" w:rsidRPr="00232440" w:rsidRDefault="007C0C17" w:rsidP="00353F2A">
      <w:pPr>
        <w:pStyle w:val="Default"/>
        <w:ind w:left="1134" w:hanging="425"/>
        <w:rPr>
          <w:sz w:val="22"/>
          <w:szCs w:val="22"/>
        </w:rPr>
      </w:pPr>
    </w:p>
    <w:p w14:paraId="001B6E8F" w14:textId="189CC76A" w:rsidR="007C0C17" w:rsidRPr="00232440" w:rsidRDefault="00353F2A" w:rsidP="00353F2A">
      <w:pPr>
        <w:pStyle w:val="Default"/>
        <w:numPr>
          <w:ilvl w:val="0"/>
          <w:numId w:val="1"/>
        </w:numPr>
        <w:ind w:left="1134" w:hanging="425"/>
        <w:rPr>
          <w:sz w:val="22"/>
          <w:szCs w:val="22"/>
        </w:rPr>
      </w:pPr>
      <w:proofErr w:type="gramStart"/>
      <w:r w:rsidRPr="00232440">
        <w:rPr>
          <w:sz w:val="22"/>
          <w:szCs w:val="22"/>
        </w:rPr>
        <w:t>subject</w:t>
      </w:r>
      <w:proofErr w:type="gramEnd"/>
      <w:r w:rsidRPr="00232440">
        <w:rPr>
          <w:sz w:val="22"/>
          <w:szCs w:val="22"/>
        </w:rPr>
        <w:t xml:space="preserve"> to Clauses 57.1 and 57.3.1, </w:t>
      </w:r>
      <w:r w:rsidR="007C0C17" w:rsidRPr="00232440">
        <w:rPr>
          <w:sz w:val="22"/>
          <w:szCs w:val="22"/>
        </w:rPr>
        <w:t xml:space="preserve">any document </w:t>
      </w:r>
      <w:r w:rsidR="00657079" w:rsidRPr="00232440">
        <w:rPr>
          <w:sz w:val="22"/>
          <w:szCs w:val="22"/>
        </w:rPr>
        <w:t>referred to</w:t>
      </w:r>
      <w:r w:rsidR="007C0C17" w:rsidRPr="00232440">
        <w:rPr>
          <w:sz w:val="22"/>
          <w:szCs w:val="22"/>
        </w:rPr>
        <w:t xml:space="preserve"> in Clause 5.3.10(b) or 5.3.10(c)</w:t>
      </w:r>
      <w:r w:rsidR="00E51247" w:rsidRPr="00232440">
        <w:rPr>
          <w:color w:val="auto"/>
          <w:sz w:val="22"/>
          <w:szCs w:val="22"/>
        </w:rPr>
        <w:t>.</w:t>
      </w:r>
    </w:p>
    <w:p w14:paraId="215D2BFE" w14:textId="7A8AE653" w:rsidR="00EA06AB" w:rsidRPr="00232440" w:rsidRDefault="00EA06AB" w:rsidP="00380BAF">
      <w:pPr>
        <w:rPr>
          <w:rFonts w:ascii="Times New Roman" w:hAnsi="Times New Roman" w:cs="Times New Roman"/>
        </w:rPr>
      </w:pPr>
    </w:p>
    <w:p w14:paraId="0E6D7DBA" w14:textId="519AFAFC" w:rsidR="00380BAF" w:rsidRPr="00232440" w:rsidRDefault="00380BAF" w:rsidP="00EA06AB">
      <w:pPr>
        <w:pStyle w:val="Heading3"/>
        <w:rPr>
          <w:rFonts w:cs="Times New Roman"/>
          <w:szCs w:val="22"/>
          <w:u w:val="single"/>
        </w:rPr>
      </w:pPr>
      <w:r w:rsidRPr="00232440">
        <w:rPr>
          <w:rFonts w:cs="Times New Roman"/>
          <w:szCs w:val="22"/>
          <w:u w:val="single"/>
        </w:rPr>
        <w:t xml:space="preserve">Amend paragraph 3 of Schedule 14 </w:t>
      </w:r>
      <w:r w:rsidR="00F32B54" w:rsidRPr="00232440">
        <w:rPr>
          <w:rFonts w:cs="Times New Roman"/>
          <w:szCs w:val="22"/>
          <w:u w:val="single"/>
        </w:rPr>
        <w:t>as follows</w:t>
      </w:r>
      <w:r w:rsidRPr="00232440">
        <w:rPr>
          <w:rFonts w:cs="Times New Roman"/>
          <w:szCs w:val="22"/>
          <w:u w:val="single"/>
        </w:rPr>
        <w:t>:</w:t>
      </w:r>
    </w:p>
    <w:p w14:paraId="197D02DE" w14:textId="2C65D234" w:rsidR="00380BAF" w:rsidRPr="00232440" w:rsidRDefault="00380BAF" w:rsidP="00380BAF">
      <w:pPr>
        <w:rPr>
          <w:rFonts w:ascii="Times New Roman" w:eastAsiaTheme="minorEastAsia" w:hAnsi="Times New Roman" w:cs="Times New Roman"/>
        </w:rPr>
      </w:pPr>
      <w:r w:rsidRPr="00232440">
        <w:rPr>
          <w:rFonts w:ascii="Times New Roman" w:hAnsi="Times New Roman" w:cs="Times New Roman"/>
        </w:rPr>
        <w:t>3</w:t>
      </w:r>
      <w:del w:id="24" w:author="Wragge-Law" w:date="2014-12-09T17:39:00Z">
        <w:r w:rsidRPr="00232440" w:rsidDel="00870926">
          <w:rPr>
            <w:rFonts w:ascii="Times New Roman" w:hAnsi="Times New Roman" w:cs="Times New Roman"/>
          </w:rPr>
          <w:delText xml:space="preserve">. </w:delText>
        </w:r>
        <w:r w:rsidR="00870926" w:rsidRPr="00870926" w:rsidDel="00870926">
          <w:rPr>
            <w:rFonts w:ascii="Times New Roman" w:hAnsi="Times New Roman" w:cs="Times New Roman"/>
          </w:rPr>
          <w:delText>This Agreement (excluding the Revenue Protection Code of Practice), a list of the Parties and a copy of the Change Register.</w:delText>
        </w:r>
      </w:del>
      <w:r w:rsidR="00870926" w:rsidRPr="00870926">
        <w:rPr>
          <w:rFonts w:ascii="Times New Roman" w:hAnsi="Times New Roman" w:cs="Times New Roman"/>
        </w:rPr>
        <w:t xml:space="preserve"> </w:t>
      </w:r>
      <w:ins w:id="25" w:author="Wragge-Law" w:date="2014-12-09T17:39:00Z">
        <w:r w:rsidR="00870926" w:rsidRPr="00232440">
          <w:rPr>
            <w:rFonts w:ascii="Times New Roman" w:eastAsiaTheme="minorEastAsia" w:hAnsi="Times New Roman" w:cs="Times New Roman"/>
            <w:lang w:val="en-US" w:eastAsia="ja-JP"/>
          </w:rPr>
          <w:t xml:space="preserve">The following </w:t>
        </w:r>
      </w:ins>
      <w:r w:rsidRPr="00232440">
        <w:rPr>
          <w:rFonts w:ascii="Times New Roman" w:eastAsiaTheme="minorEastAsia" w:hAnsi="Times New Roman" w:cs="Times New Roman"/>
        </w:rPr>
        <w:t>shall be accessible through the Public Pages</w:t>
      </w:r>
      <w:del w:id="26" w:author="Wragge-Law" w:date="2014-12-09T17:40:00Z">
        <w:r w:rsidR="00870926" w:rsidRPr="00870926" w:rsidDel="00870926">
          <w:rPr>
            <w:rFonts w:ascii="Times New Roman" w:hAnsi="Times New Roman" w:cs="Times New Roman"/>
          </w:rPr>
          <w:delText xml:space="preserve"> The following shall only be accessible through the Password Controlled Pages:</w:delText>
        </w:r>
      </w:del>
      <w:r w:rsidRPr="00232440">
        <w:rPr>
          <w:rFonts w:ascii="Times New Roman" w:eastAsiaTheme="minorEastAsia" w:hAnsi="Times New Roman" w:cs="Times New Roman"/>
        </w:rPr>
        <w:t>:</w:t>
      </w:r>
    </w:p>
    <w:p w14:paraId="076BF682" w14:textId="77777777" w:rsidR="00870926" w:rsidRPr="00232440" w:rsidRDefault="00870926" w:rsidP="00870926">
      <w:pPr>
        <w:rPr>
          <w:ins w:id="27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28" w:author="Wragge-Law" w:date="2014-12-09T17:40:00Z">
        <w:r w:rsidRPr="00232440">
          <w:rPr>
            <w:rFonts w:ascii="Times New Roman" w:eastAsiaTheme="minorEastAsia" w:hAnsi="Times New Roman" w:cs="Times New Roman"/>
            <w:lang w:val="en-US" w:eastAsia="ja-JP"/>
          </w:rPr>
          <w:t>(a)</w:t>
        </w:r>
        <w:r w:rsidRPr="00232440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32440">
          <w:rPr>
            <w:rFonts w:ascii="Times New Roman" w:eastAsiaTheme="minorEastAsia" w:hAnsi="Times New Roman" w:cs="Times New Roman"/>
            <w:lang w:val="en-US" w:eastAsia="ja-JP"/>
          </w:rPr>
          <w:t>this</w:t>
        </w:r>
        <w:proofErr w:type="gramEnd"/>
        <w:r w:rsidRPr="00232440">
          <w:rPr>
            <w:rFonts w:ascii="Times New Roman" w:eastAsiaTheme="minorEastAsia" w:hAnsi="Times New Roman" w:cs="Times New Roman"/>
            <w:lang w:val="en-US" w:eastAsia="ja-JP"/>
          </w:rPr>
          <w:t xml:space="preserve"> Agreement (excluding the Revenue Protection Code of Practice);</w:t>
        </w:r>
      </w:ins>
    </w:p>
    <w:p w14:paraId="53DC7DCA" w14:textId="77777777" w:rsidR="00870926" w:rsidRPr="00232440" w:rsidRDefault="00870926" w:rsidP="00870926">
      <w:pPr>
        <w:rPr>
          <w:ins w:id="29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30" w:author="Wragge-Law" w:date="2014-12-09T17:40:00Z">
        <w:r w:rsidRPr="00232440">
          <w:rPr>
            <w:rFonts w:ascii="Times New Roman" w:eastAsiaTheme="minorEastAsia" w:hAnsi="Times New Roman" w:cs="Times New Roman"/>
            <w:lang w:val="en-US" w:eastAsia="ja-JP"/>
          </w:rPr>
          <w:t>(b)</w:t>
        </w:r>
        <w:r w:rsidRPr="00232440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32440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32440">
          <w:rPr>
            <w:rFonts w:ascii="Times New Roman" w:eastAsiaTheme="minorEastAsia" w:hAnsi="Times New Roman" w:cs="Times New Roman"/>
            <w:lang w:val="en-US" w:eastAsia="ja-JP"/>
          </w:rPr>
          <w:t xml:space="preserve"> list of the Parties;</w:t>
        </w:r>
      </w:ins>
    </w:p>
    <w:p w14:paraId="4CD2A0CC" w14:textId="77777777" w:rsidR="00870926" w:rsidRPr="00232440" w:rsidRDefault="00870926" w:rsidP="00870926">
      <w:pPr>
        <w:rPr>
          <w:ins w:id="31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32" w:author="Wragge-Law" w:date="2014-12-09T17:40:00Z">
        <w:r w:rsidRPr="00232440">
          <w:rPr>
            <w:rFonts w:ascii="Times New Roman" w:eastAsiaTheme="minorEastAsia" w:hAnsi="Times New Roman" w:cs="Times New Roman"/>
            <w:lang w:val="en-US" w:eastAsia="ja-JP"/>
          </w:rPr>
          <w:t>(c)</w:t>
        </w:r>
        <w:r w:rsidRPr="00232440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32440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32440">
          <w:rPr>
            <w:rFonts w:ascii="Times New Roman" w:eastAsiaTheme="minorEastAsia" w:hAnsi="Times New Roman" w:cs="Times New Roman"/>
            <w:lang w:val="en-US" w:eastAsia="ja-JP"/>
          </w:rPr>
          <w:t xml:space="preserve"> copy of the Change Register;</w:t>
        </w:r>
      </w:ins>
    </w:p>
    <w:p w14:paraId="476F99F6" w14:textId="14C02D4B" w:rsidR="00870926" w:rsidRPr="00232440" w:rsidRDefault="00870926" w:rsidP="00870926">
      <w:pPr>
        <w:pStyle w:val="Default"/>
        <w:spacing w:after="120"/>
        <w:ind w:left="709" w:hanging="709"/>
        <w:rPr>
          <w:ins w:id="33" w:author="Wragge-Law" w:date="2014-12-09T17:40:00Z"/>
          <w:sz w:val="22"/>
          <w:szCs w:val="22"/>
        </w:rPr>
      </w:pPr>
      <w:ins w:id="34" w:author="Wragge-Law" w:date="2014-12-09T17:40:00Z">
        <w:r w:rsidRPr="00232440">
          <w:rPr>
            <w:rFonts w:eastAsiaTheme="minorEastAsia"/>
            <w:sz w:val="22"/>
            <w:szCs w:val="22"/>
            <w:lang w:val="en-US" w:eastAsia="ja-JP"/>
          </w:rPr>
          <w:t>(</w:t>
        </w:r>
        <w:proofErr w:type="gramStart"/>
        <w:r w:rsidRPr="00232440">
          <w:rPr>
            <w:rFonts w:eastAsiaTheme="minorEastAsia"/>
            <w:sz w:val="22"/>
            <w:szCs w:val="22"/>
            <w:lang w:val="en-US" w:eastAsia="ja-JP"/>
          </w:rPr>
          <w:t>d</w:t>
        </w:r>
        <w:proofErr w:type="gramEnd"/>
        <w:r w:rsidRPr="00232440">
          <w:rPr>
            <w:rFonts w:eastAsiaTheme="minorEastAsia"/>
            <w:sz w:val="22"/>
            <w:szCs w:val="22"/>
            <w:lang w:val="en-US" w:eastAsia="ja-JP"/>
          </w:rPr>
          <w:t>)</w:t>
        </w:r>
        <w:r w:rsidRPr="00232440">
          <w:rPr>
            <w:rFonts w:eastAsiaTheme="minorEastAsia"/>
            <w:sz w:val="22"/>
            <w:szCs w:val="22"/>
            <w:lang w:val="en-US" w:eastAsia="ja-JP"/>
          </w:rPr>
          <w:tab/>
        </w:r>
        <w:r w:rsidRPr="00232440">
          <w:rPr>
            <w:sz w:val="22"/>
            <w:szCs w:val="22"/>
          </w:rPr>
          <w:t>subject to Clauses 57.1 and 57.3.1</w:t>
        </w:r>
      </w:ins>
      <w:ins w:id="35" w:author="Wragge-Law" w:date="2014-12-09T18:00:00Z">
        <w:r w:rsidR="00527619">
          <w:rPr>
            <w:sz w:val="22"/>
            <w:szCs w:val="22"/>
          </w:rPr>
          <w:t>,</w:t>
        </w:r>
      </w:ins>
      <w:ins w:id="36" w:author="Wragge-Law" w:date="2014-12-09T17:58:00Z">
        <w:r w:rsidR="00527619">
          <w:rPr>
            <w:sz w:val="22"/>
            <w:szCs w:val="22"/>
          </w:rPr>
          <w:t xml:space="preserve"> </w:t>
        </w:r>
      </w:ins>
      <w:ins w:id="37" w:author="Wragge-Law" w:date="2014-12-09T17:59:00Z">
        <w:r w:rsidR="00527619" w:rsidRPr="00527619">
          <w:rPr>
            <w:sz w:val="22"/>
            <w:szCs w:val="22"/>
          </w:rPr>
          <w:t>(</w:t>
        </w:r>
        <w:r w:rsidR="00527619">
          <w:rPr>
            <w:sz w:val="22"/>
            <w:szCs w:val="22"/>
          </w:rPr>
          <w:t>except to the extent relating to</w:t>
        </w:r>
        <w:r w:rsidR="00527619" w:rsidRPr="00527619">
          <w:rPr>
            <w:sz w:val="22"/>
            <w:szCs w:val="22"/>
          </w:rPr>
          <w:t xml:space="preserve"> the Reven</w:t>
        </w:r>
        <w:r w:rsidR="00527619">
          <w:rPr>
            <w:sz w:val="22"/>
            <w:szCs w:val="22"/>
          </w:rPr>
          <w:t>ue Protection Code of Practice)</w:t>
        </w:r>
      </w:ins>
      <w:ins w:id="38" w:author="Wragge-Law" w:date="2014-12-09T17:40:00Z">
        <w:r w:rsidRPr="00232440">
          <w:rPr>
            <w:sz w:val="22"/>
            <w:szCs w:val="22"/>
          </w:rPr>
          <w:t xml:space="preserve"> a copy of:</w:t>
        </w:r>
      </w:ins>
    </w:p>
    <w:p w14:paraId="1F7242C4" w14:textId="77777777" w:rsidR="00870926" w:rsidRPr="00232440" w:rsidRDefault="00870926" w:rsidP="00870926">
      <w:pPr>
        <w:pStyle w:val="Default"/>
        <w:spacing w:after="120"/>
        <w:ind w:left="1418" w:hanging="284"/>
        <w:rPr>
          <w:ins w:id="39" w:author="Wragge-Law" w:date="2014-12-09T17:40:00Z"/>
          <w:sz w:val="22"/>
          <w:szCs w:val="22"/>
        </w:rPr>
      </w:pPr>
      <w:ins w:id="40" w:author="Wragge-Law" w:date="2014-12-09T17:40:00Z">
        <w:r w:rsidRPr="00232440">
          <w:rPr>
            <w:sz w:val="22"/>
            <w:szCs w:val="22"/>
          </w:rPr>
          <w:t>(</w:t>
        </w:r>
        <w:proofErr w:type="spellStart"/>
        <w:r w:rsidRPr="00232440">
          <w:rPr>
            <w:sz w:val="22"/>
            <w:szCs w:val="22"/>
          </w:rPr>
          <w:t>i</w:t>
        </w:r>
        <w:proofErr w:type="spellEnd"/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each</w:t>
        </w:r>
        <w:proofErr w:type="gramEnd"/>
        <w:r w:rsidRPr="00232440">
          <w:rPr>
            <w:sz w:val="22"/>
            <w:szCs w:val="22"/>
          </w:rPr>
          <w:t xml:space="preserve"> Change Proposal made;</w:t>
        </w:r>
      </w:ins>
    </w:p>
    <w:p w14:paraId="7D782F38" w14:textId="77777777" w:rsidR="00870926" w:rsidRPr="00232440" w:rsidRDefault="00870926" w:rsidP="00870926">
      <w:pPr>
        <w:pStyle w:val="Default"/>
        <w:spacing w:after="120"/>
        <w:ind w:left="1418" w:hanging="284"/>
        <w:rPr>
          <w:ins w:id="41" w:author="Wragge-Law" w:date="2014-12-09T17:40:00Z"/>
          <w:sz w:val="22"/>
          <w:szCs w:val="22"/>
        </w:rPr>
      </w:pPr>
      <w:ins w:id="42" w:author="Wragge-Law" w:date="2014-12-09T17:40:00Z">
        <w:r w:rsidRPr="00232440">
          <w:rPr>
            <w:sz w:val="22"/>
            <w:szCs w:val="22"/>
          </w:rPr>
          <w:lastRenderedPageBreak/>
          <w:t xml:space="preserve">(ii) </w:t>
        </w:r>
        <w:proofErr w:type="gramStart"/>
        <w:r w:rsidRPr="00232440">
          <w:rPr>
            <w:sz w:val="22"/>
            <w:szCs w:val="22"/>
          </w:rPr>
          <w:t>consultation</w:t>
        </w:r>
        <w:proofErr w:type="gramEnd"/>
        <w:r w:rsidRPr="00232440">
          <w:rPr>
            <w:sz w:val="22"/>
            <w:szCs w:val="22"/>
          </w:rPr>
          <w:t xml:space="preserve"> issued relating to a Change Proposal; and</w:t>
        </w:r>
      </w:ins>
    </w:p>
    <w:p w14:paraId="06B86544" w14:textId="77777777" w:rsidR="00870926" w:rsidRPr="00232440" w:rsidRDefault="00870926" w:rsidP="00870926">
      <w:pPr>
        <w:pStyle w:val="Default"/>
        <w:spacing w:after="120"/>
        <w:ind w:left="1418" w:hanging="284"/>
        <w:rPr>
          <w:ins w:id="43" w:author="Wragge-Law" w:date="2014-12-09T17:40:00Z"/>
          <w:sz w:val="22"/>
          <w:szCs w:val="22"/>
        </w:rPr>
      </w:pPr>
      <w:ins w:id="44" w:author="Wragge-Law" w:date="2014-12-09T17:40:00Z">
        <w:r w:rsidRPr="00232440">
          <w:rPr>
            <w:sz w:val="22"/>
            <w:szCs w:val="22"/>
          </w:rPr>
          <w:t xml:space="preserve">(iii) Change Report delivered to the Panel, </w:t>
        </w:r>
      </w:ins>
    </w:p>
    <w:p w14:paraId="6B11A729" w14:textId="77777777" w:rsidR="00870926" w:rsidRPr="00232440" w:rsidRDefault="00870926" w:rsidP="00870926">
      <w:pPr>
        <w:pStyle w:val="Default"/>
        <w:ind w:left="1418" w:hanging="284"/>
        <w:rPr>
          <w:ins w:id="45" w:author="Wragge-Law" w:date="2014-12-09T17:40:00Z"/>
          <w:sz w:val="22"/>
          <w:szCs w:val="22"/>
        </w:rPr>
      </w:pPr>
      <w:proofErr w:type="gramStart"/>
      <w:ins w:id="46" w:author="Wragge-Law" w:date="2014-12-09T17:40:00Z">
        <w:r w:rsidRPr="00232440">
          <w:rPr>
            <w:sz w:val="22"/>
            <w:szCs w:val="22"/>
          </w:rPr>
          <w:t>after</w:t>
        </w:r>
        <w:proofErr w:type="gramEnd"/>
        <w:r w:rsidRPr="00232440">
          <w:rPr>
            <w:sz w:val="22"/>
            <w:szCs w:val="22"/>
          </w:rPr>
          <w:t xml:space="preserve"> 31 May 2014; and</w:t>
        </w:r>
      </w:ins>
    </w:p>
    <w:p w14:paraId="1F46B859" w14:textId="77777777" w:rsidR="00870926" w:rsidRPr="00232440" w:rsidRDefault="00870926" w:rsidP="00870926">
      <w:pPr>
        <w:pStyle w:val="Default"/>
        <w:ind w:left="1418" w:hanging="284"/>
        <w:rPr>
          <w:ins w:id="47" w:author="Wragge-Law" w:date="2014-12-09T17:40:00Z"/>
          <w:sz w:val="22"/>
          <w:szCs w:val="22"/>
        </w:rPr>
      </w:pPr>
    </w:p>
    <w:p w14:paraId="771AE9BF" w14:textId="057CD8A0" w:rsidR="00870926" w:rsidRPr="00232440" w:rsidRDefault="00870926" w:rsidP="00870926">
      <w:pPr>
        <w:ind w:left="720" w:hanging="720"/>
        <w:rPr>
          <w:ins w:id="48" w:author="Wragge-Law" w:date="2014-12-09T17:40:00Z"/>
          <w:rFonts w:ascii="Times New Roman" w:eastAsiaTheme="minorEastAsia" w:hAnsi="Times New Roman" w:cs="Times New Roman"/>
        </w:rPr>
      </w:pPr>
      <w:ins w:id="49" w:author="Wragge-Law" w:date="2014-12-09T17:40:00Z">
        <w:r w:rsidRPr="00232440">
          <w:rPr>
            <w:rFonts w:ascii="Times New Roman" w:eastAsiaTheme="minorEastAsia" w:hAnsi="Times New Roman" w:cs="Times New Roman"/>
            <w:lang w:val="en-US" w:eastAsia="ja-JP"/>
          </w:rPr>
          <w:t>(e)</w:t>
        </w:r>
        <w:r w:rsidRPr="00232440">
          <w:rPr>
            <w:rFonts w:ascii="Times New Roman" w:eastAsiaTheme="minorEastAsia" w:hAnsi="Times New Roman" w:cs="Times New Roman"/>
            <w:lang w:val="en-US" w:eastAsia="ja-JP"/>
          </w:rPr>
          <w:tab/>
        </w:r>
        <w:r w:rsidRPr="00232440">
          <w:rPr>
            <w:rFonts w:ascii="Times New Roman" w:hAnsi="Times New Roman" w:cs="Times New Roman"/>
          </w:rPr>
          <w:t xml:space="preserve">subject to Clauses 57.1 and 57.3.1, </w:t>
        </w:r>
      </w:ins>
      <w:ins w:id="50" w:author="Wragge-Law" w:date="2014-12-09T18:00:00Z">
        <w:r w:rsidR="00527619" w:rsidRPr="00527619">
          <w:t>(</w:t>
        </w:r>
        <w:r w:rsidR="00527619">
          <w:t>except to the extent relating to</w:t>
        </w:r>
        <w:r w:rsidR="00527619" w:rsidRPr="00527619">
          <w:t xml:space="preserve"> the Reven</w:t>
        </w:r>
        <w:r w:rsidR="00527619">
          <w:t xml:space="preserve">ue Protection Code of Practice) </w:t>
        </w:r>
      </w:ins>
      <w:ins w:id="51" w:author="Wragge-Law" w:date="2014-12-09T17:40:00Z">
        <w:r w:rsidRPr="00232440">
          <w:rPr>
            <w:rFonts w:ascii="Times New Roman" w:eastAsiaTheme="minorEastAsia" w:hAnsi="Times New Roman" w:cs="Times New Roman"/>
          </w:rPr>
          <w:t xml:space="preserve">all the matters, minutes, reports, consultation responses, data and other information </w:t>
        </w:r>
        <w:r w:rsidRPr="00232440">
          <w:rPr>
            <w:rFonts w:ascii="Times New Roman" w:hAnsi="Times New Roman" w:cs="Times New Roman"/>
          </w:rPr>
          <w:t>related to the DCUSA change control process</w:t>
        </w:r>
      </w:ins>
      <w:ins w:id="52" w:author="Wragge-Law" w:date="2014-12-09T18:21:00Z">
        <w:r w:rsidR="00BD6004">
          <w:rPr>
            <w:rFonts w:ascii="Times New Roman" w:hAnsi="Times New Roman" w:cs="Times New Roman"/>
          </w:rPr>
          <w:t xml:space="preserve"> set out</w:t>
        </w:r>
      </w:ins>
      <w:ins w:id="53" w:author="Wragge-Law" w:date="2014-12-09T17:40:00Z">
        <w:r w:rsidRPr="00232440">
          <w:rPr>
            <w:rFonts w:ascii="Times New Roman" w:eastAsiaTheme="minorEastAsia" w:hAnsi="Times New Roman" w:cs="Times New Roman"/>
          </w:rPr>
          <w:t xml:space="preserve"> </w:t>
        </w:r>
        <w:r w:rsidRPr="00232440">
          <w:rPr>
            <w:rFonts w:ascii="Times New Roman" w:hAnsi="Times New Roman" w:cs="Times New Roman"/>
          </w:rPr>
          <w:t xml:space="preserve">in Section 1C </w:t>
        </w:r>
        <w:r w:rsidRPr="00232440">
          <w:rPr>
            <w:rFonts w:ascii="Times New Roman" w:eastAsiaTheme="minorEastAsia" w:hAnsi="Times New Roman" w:cs="Times New Roman"/>
          </w:rPr>
          <w:t>produced by or for, or made available to, the Panel, the Secretariat, the Panel Secretary or a Working Group (with the exception of contact details) after 31 May 2014.</w:t>
        </w:r>
      </w:ins>
    </w:p>
    <w:p w14:paraId="034C4D66" w14:textId="76BC241F" w:rsidR="00F32B54" w:rsidRPr="00232440" w:rsidRDefault="00F32B54" w:rsidP="00F32B54">
      <w:pPr>
        <w:pStyle w:val="Default"/>
        <w:rPr>
          <w:b/>
          <w:sz w:val="22"/>
          <w:szCs w:val="22"/>
          <w:u w:val="single"/>
        </w:rPr>
      </w:pPr>
      <w:r w:rsidRPr="00232440">
        <w:rPr>
          <w:b/>
          <w:sz w:val="22"/>
          <w:szCs w:val="22"/>
          <w:u w:val="single"/>
        </w:rPr>
        <w:t xml:space="preserve">Add a new </w:t>
      </w:r>
      <w:r w:rsidR="0090062A" w:rsidRPr="00232440">
        <w:rPr>
          <w:b/>
          <w:sz w:val="22"/>
          <w:szCs w:val="22"/>
          <w:u w:val="single"/>
        </w:rPr>
        <w:t>paragraph 3A in Schedule 14</w:t>
      </w:r>
      <w:r w:rsidRPr="00232440">
        <w:rPr>
          <w:b/>
          <w:sz w:val="22"/>
          <w:szCs w:val="22"/>
          <w:u w:val="single"/>
        </w:rPr>
        <w:t xml:space="preserve"> as follows:</w:t>
      </w:r>
    </w:p>
    <w:p w14:paraId="3CF7A39B" w14:textId="77777777" w:rsidR="00F32B54" w:rsidRPr="00232440" w:rsidRDefault="00F32B54" w:rsidP="00380BAF">
      <w:pPr>
        <w:rPr>
          <w:rFonts w:ascii="Times New Roman" w:hAnsi="Times New Roman" w:cs="Times New Roman"/>
        </w:rPr>
      </w:pPr>
    </w:p>
    <w:p w14:paraId="57ABE4C0" w14:textId="2C8EEFDE" w:rsidR="00380BAF" w:rsidRPr="00232440" w:rsidRDefault="00380BAF" w:rsidP="00380BAF">
      <w:pPr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3A. </w:t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following shall only be accessible through the Password Controlled Pages:</w:t>
      </w:r>
    </w:p>
    <w:p w14:paraId="78737336" w14:textId="77777777" w:rsidR="00380BAF" w:rsidRPr="00232440" w:rsidRDefault="00380BAF" w:rsidP="00380BAF">
      <w:pPr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(a)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 xml:space="preserve"> </w:t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full text of this Agreement (including the Revenue Protection Code of Practice);</w:t>
      </w:r>
    </w:p>
    <w:p w14:paraId="0017DA2E" w14:textId="1DF73E08" w:rsidR="00380BAF" w:rsidRPr="00232440" w:rsidRDefault="00380BAF" w:rsidP="003064D3">
      <w:pPr>
        <w:ind w:left="720" w:hanging="720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(b) 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>minutes of (and papers associated with) the meetings of the Panel, Working Groups and the DCUSA Ltd board of directors that are not accessible through the Public Pages; and</w:t>
      </w:r>
    </w:p>
    <w:p w14:paraId="2E19B80E" w14:textId="77777777" w:rsidR="00A80D79" w:rsidRPr="00232440" w:rsidRDefault="00380BAF" w:rsidP="00380BAF">
      <w:pPr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(c)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 xml:space="preserve"> </w:t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contact details for Contract Managers and holders of Web Accounts.</w:t>
      </w:r>
    </w:p>
    <w:p w14:paraId="436C53BC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p w14:paraId="63D8A46A" w14:textId="77777777" w:rsidR="00657079" w:rsidRPr="00232440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sz w:val="22"/>
          <w:szCs w:val="22"/>
        </w:rPr>
      </w:pPr>
      <w:r w:rsidRPr="00232440">
        <w:rPr>
          <w:b/>
          <w:sz w:val="22"/>
          <w:szCs w:val="22"/>
        </w:rPr>
        <w:t>Wragge Lawrence Graham &amp; Co LLP</w:t>
      </w:r>
    </w:p>
    <w:p w14:paraId="09286136" w14:textId="65176926" w:rsidR="00657079" w:rsidRPr="00232440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color w:val="auto"/>
          <w:sz w:val="22"/>
          <w:szCs w:val="22"/>
        </w:rPr>
      </w:pPr>
      <w:r w:rsidRPr="00232440">
        <w:rPr>
          <w:b/>
          <w:sz w:val="22"/>
          <w:szCs w:val="22"/>
        </w:rPr>
        <w:t>9 December 2014</w:t>
      </w:r>
    </w:p>
    <w:p w14:paraId="2DD51D7A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sectPr w:rsidR="00657079" w:rsidRPr="0023244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370C40E1" w:rsidR="00657079" w:rsidRPr="00232440" w:rsidRDefault="00657079" w:rsidP="00657079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>WLG: 9 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B4C2F"/>
    <w:rsid w:val="001165AB"/>
    <w:rsid w:val="00117C99"/>
    <w:rsid w:val="001A1910"/>
    <w:rsid w:val="001C0D0B"/>
    <w:rsid w:val="00225CFC"/>
    <w:rsid w:val="00232440"/>
    <w:rsid w:val="002708C5"/>
    <w:rsid w:val="00281D8E"/>
    <w:rsid w:val="00297C71"/>
    <w:rsid w:val="003064D3"/>
    <w:rsid w:val="003158FB"/>
    <w:rsid w:val="00322283"/>
    <w:rsid w:val="00353F2A"/>
    <w:rsid w:val="00380BAF"/>
    <w:rsid w:val="00392B9C"/>
    <w:rsid w:val="00436D19"/>
    <w:rsid w:val="00442D8F"/>
    <w:rsid w:val="00494EC3"/>
    <w:rsid w:val="0049519B"/>
    <w:rsid w:val="004A56AE"/>
    <w:rsid w:val="004E2696"/>
    <w:rsid w:val="00527619"/>
    <w:rsid w:val="005A567F"/>
    <w:rsid w:val="00633A68"/>
    <w:rsid w:val="00657079"/>
    <w:rsid w:val="006634AE"/>
    <w:rsid w:val="00726581"/>
    <w:rsid w:val="007478D4"/>
    <w:rsid w:val="00774425"/>
    <w:rsid w:val="007B7E28"/>
    <w:rsid w:val="007C0C17"/>
    <w:rsid w:val="00870926"/>
    <w:rsid w:val="00883BF3"/>
    <w:rsid w:val="00886B63"/>
    <w:rsid w:val="008B7CE8"/>
    <w:rsid w:val="0090062A"/>
    <w:rsid w:val="009359F6"/>
    <w:rsid w:val="00952A80"/>
    <w:rsid w:val="00996AD0"/>
    <w:rsid w:val="009A2FC3"/>
    <w:rsid w:val="00A561B0"/>
    <w:rsid w:val="00A80D79"/>
    <w:rsid w:val="00B00F27"/>
    <w:rsid w:val="00B57511"/>
    <w:rsid w:val="00BC271B"/>
    <w:rsid w:val="00BD6004"/>
    <w:rsid w:val="00BF03F1"/>
    <w:rsid w:val="00BF6DBD"/>
    <w:rsid w:val="00C56949"/>
    <w:rsid w:val="00DE38D3"/>
    <w:rsid w:val="00DE3F80"/>
    <w:rsid w:val="00E36DB1"/>
    <w:rsid w:val="00E51247"/>
    <w:rsid w:val="00E53475"/>
    <w:rsid w:val="00EA06AB"/>
    <w:rsid w:val="00EB191D"/>
    <w:rsid w:val="00EE60E5"/>
    <w:rsid w:val="00EF3D63"/>
    <w:rsid w:val="00F32B54"/>
    <w:rsid w:val="00F76128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65CFF-1E41-442B-9B89-C6D4856D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Wragge-Law</cp:lastModifiedBy>
  <cp:revision>7</cp:revision>
  <cp:lastPrinted>2014-11-28T10:04:00Z</cp:lastPrinted>
  <dcterms:created xsi:type="dcterms:W3CDTF">2014-12-09T17:33:00Z</dcterms:created>
  <dcterms:modified xsi:type="dcterms:W3CDTF">2014-12-09T18:26:00Z</dcterms:modified>
</cp:coreProperties>
</file>