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6E24D" w14:textId="77777777" w:rsidR="009D5EC6" w:rsidRPr="00900FD2" w:rsidRDefault="009D5EC6" w:rsidP="00342B85">
      <w:pPr>
        <w:ind w:hanging="851"/>
        <w:jc w:val="both"/>
        <w:rPr>
          <w:rFonts w:asciiTheme="minorHAnsi" w:hAnsiTheme="minorHAnsi"/>
          <w:noProof/>
          <w:sz w:val="22"/>
          <w:szCs w:val="22"/>
          <w:lang w:val="en-US"/>
        </w:rPr>
      </w:pPr>
      <w:r w:rsidRPr="00900FD2">
        <w:rPr>
          <w:rFonts w:asciiTheme="minorHAnsi" w:hAnsiTheme="minorHAnsi"/>
          <w:sz w:val="22"/>
          <w:szCs w:val="22"/>
        </w:rPr>
        <w:t xml:space="preserve"> </w:t>
      </w:r>
      <w:r w:rsidR="00FD785F" w:rsidRPr="00900FD2">
        <w:rPr>
          <w:rFonts w:asciiTheme="minorHAnsi" w:hAnsiTheme="minorHAnsi"/>
          <w:noProof/>
          <w:sz w:val="22"/>
          <w:szCs w:val="22"/>
        </w:rPr>
        <w:drawing>
          <wp:inline distT="0" distB="0" distL="0" distR="0" wp14:anchorId="5CA1AACC" wp14:editId="412234D8">
            <wp:extent cx="2590800" cy="83820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2590800" cy="838200"/>
                    </a:xfrm>
                    <a:prstGeom prst="rect">
                      <a:avLst/>
                    </a:prstGeom>
                    <a:noFill/>
                    <a:ln w="9525">
                      <a:noFill/>
                      <a:miter lim="800000"/>
                      <a:headEnd/>
                      <a:tailEnd/>
                    </a:ln>
                  </pic:spPr>
                </pic:pic>
              </a:graphicData>
            </a:graphic>
          </wp:inline>
        </w:drawing>
      </w:r>
    </w:p>
    <w:p w14:paraId="03B47D71" w14:textId="77777777" w:rsidR="009D5EC6" w:rsidRPr="00900FD2" w:rsidRDefault="009D5EC6" w:rsidP="00342B85">
      <w:pPr>
        <w:jc w:val="both"/>
        <w:rPr>
          <w:rFonts w:asciiTheme="minorHAnsi" w:hAnsiTheme="minorHAnsi"/>
          <w:noProof/>
          <w:sz w:val="22"/>
          <w:szCs w:val="22"/>
          <w:lang w:val="en-US"/>
        </w:rPr>
      </w:pPr>
    </w:p>
    <w:p w14:paraId="3E3D06E2" w14:textId="77777777" w:rsidR="009D5EC6" w:rsidRPr="00900FD2" w:rsidRDefault="000076FC" w:rsidP="000076FC">
      <w:pPr>
        <w:tabs>
          <w:tab w:val="left" w:pos="5358"/>
        </w:tabs>
        <w:jc w:val="both"/>
        <w:rPr>
          <w:rFonts w:asciiTheme="minorHAnsi" w:hAnsiTheme="minorHAnsi"/>
          <w:noProof/>
          <w:sz w:val="22"/>
          <w:szCs w:val="22"/>
          <w:lang w:val="en-US"/>
        </w:rPr>
      </w:pPr>
      <w:r w:rsidRPr="00900FD2">
        <w:rPr>
          <w:rFonts w:asciiTheme="minorHAnsi" w:hAnsiTheme="minorHAnsi"/>
          <w:noProof/>
          <w:sz w:val="22"/>
          <w:szCs w:val="22"/>
          <w:lang w:val="en-US"/>
        </w:rPr>
        <w:tab/>
      </w:r>
    </w:p>
    <w:p w14:paraId="463DD3BC" w14:textId="77777777" w:rsidR="009D5EC6" w:rsidRDefault="00DE23B9" w:rsidP="00342B85">
      <w:pPr>
        <w:jc w:val="both"/>
        <w:rPr>
          <w:rFonts w:asciiTheme="minorHAnsi" w:hAnsiTheme="minorHAnsi"/>
          <w:sz w:val="22"/>
          <w:szCs w:val="22"/>
        </w:rPr>
      </w:pPr>
      <w:r>
        <w:rPr>
          <w:rFonts w:asciiTheme="minorHAnsi" w:hAnsiTheme="minorHAnsi"/>
          <w:noProof/>
          <w:sz w:val="22"/>
          <w:szCs w:val="22"/>
        </w:rPr>
        <mc:AlternateContent>
          <mc:Choice Requires="wps">
            <w:drawing>
              <wp:anchor distT="0" distB="0" distL="114300" distR="114300" simplePos="0" relativeHeight="251659264" behindDoc="0" locked="0" layoutInCell="1" allowOverlap="1" wp14:anchorId="5852090D" wp14:editId="349AA788">
                <wp:simplePos x="0" y="0"/>
                <wp:positionH relativeFrom="column">
                  <wp:posOffset>-271780</wp:posOffset>
                </wp:positionH>
                <wp:positionV relativeFrom="paragraph">
                  <wp:posOffset>2375535</wp:posOffset>
                </wp:positionV>
                <wp:extent cx="5715000" cy="5588635"/>
                <wp:effectExtent l="0" t="0" r="0" b="0"/>
                <wp:wrapTight wrapText="bothSides">
                  <wp:wrapPolygon edited="0">
                    <wp:start x="144" y="221"/>
                    <wp:lineTo x="144" y="21352"/>
                    <wp:lineTo x="21384" y="21352"/>
                    <wp:lineTo x="21384" y="221"/>
                    <wp:lineTo x="144" y="221"/>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588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28562" w14:textId="77777777" w:rsidR="00D36AF9" w:rsidRPr="00DE23B9" w:rsidRDefault="00D36AF9" w:rsidP="00DE23B9">
                            <w:pPr>
                              <w:ind w:left="-142"/>
                              <w:rPr>
                                <w:rFonts w:asciiTheme="minorHAnsi" w:hAnsiTheme="minorHAnsi"/>
                                <w:b/>
                                <w:sz w:val="22"/>
                                <w:szCs w:val="22"/>
                              </w:rPr>
                            </w:pPr>
                            <w:r w:rsidRPr="00DE23B9">
                              <w:rPr>
                                <w:rFonts w:asciiTheme="minorHAnsi" w:hAnsiTheme="minorHAnsi"/>
                                <w:b/>
                                <w:sz w:val="22"/>
                                <w:szCs w:val="22"/>
                              </w:rPr>
                              <w:t>Executive Summary</w:t>
                            </w:r>
                          </w:p>
                          <w:p w14:paraId="6413EAEC" w14:textId="44AC0E7A" w:rsidR="00D36AF9" w:rsidRDefault="00D36AF9" w:rsidP="002D448A">
                            <w:pPr>
                              <w:spacing w:before="240" w:after="60"/>
                              <w:ind w:left="-142"/>
                              <w:jc w:val="both"/>
                              <w:rPr>
                                <w:ins w:id="0" w:author="Allanson, Chris" w:date="2016-02-09T10:36:00Z"/>
                                <w:rFonts w:asciiTheme="minorHAnsi" w:hAnsiTheme="minorHAnsi"/>
                                <w:sz w:val="22"/>
                                <w:szCs w:val="22"/>
                              </w:rPr>
                              <w:pPrChange w:id="1" w:author="Claire Hynes" w:date="2016-02-12T15:19:00Z">
                                <w:pPr>
                                  <w:ind w:left="-142"/>
                                  <w:jc w:val="both"/>
                                </w:pPr>
                              </w:pPrChange>
                            </w:pPr>
                            <w:r w:rsidRPr="00DE23B9">
                              <w:rPr>
                                <w:rFonts w:asciiTheme="minorHAnsi" w:hAnsiTheme="minorHAnsi"/>
                                <w:sz w:val="22"/>
                                <w:szCs w:val="22"/>
                              </w:rPr>
                              <w:t>The DCP 209</w:t>
                            </w:r>
                            <w:r>
                              <w:rPr>
                                <w:rFonts w:asciiTheme="minorHAnsi" w:hAnsiTheme="minorHAnsi"/>
                                <w:sz w:val="22"/>
                                <w:szCs w:val="22"/>
                              </w:rPr>
                              <w:t xml:space="preserve"> change seeks</w:t>
                            </w:r>
                            <w:r w:rsidRPr="00DE23B9">
                              <w:rPr>
                                <w:rFonts w:asciiTheme="minorHAnsi" w:hAnsiTheme="minorHAnsi"/>
                                <w:sz w:val="22"/>
                                <w:szCs w:val="22"/>
                              </w:rPr>
                              <w:t xml:space="preserve"> to improve communications with unregistered customers, set</w:t>
                            </w:r>
                            <w:r>
                              <w:rPr>
                                <w:rFonts w:asciiTheme="minorHAnsi" w:hAnsiTheme="minorHAnsi"/>
                                <w:sz w:val="22"/>
                                <w:szCs w:val="22"/>
                              </w:rPr>
                              <w:t>s</w:t>
                            </w:r>
                            <w:r w:rsidRPr="00DE23B9">
                              <w:rPr>
                                <w:rFonts w:asciiTheme="minorHAnsi" w:hAnsiTheme="minorHAnsi"/>
                                <w:sz w:val="22"/>
                                <w:szCs w:val="22"/>
                              </w:rPr>
                              <w:t xml:space="preserve"> out processes for managing unregistered customers </w:t>
                            </w:r>
                            <w:del w:id="2" w:author="Allanson, Chris" w:date="2016-02-09T10:35:00Z">
                              <w:r w:rsidRPr="00DE23B9" w:rsidDel="001001E7">
                                <w:rPr>
                                  <w:rFonts w:asciiTheme="minorHAnsi" w:hAnsiTheme="minorHAnsi"/>
                                  <w:sz w:val="22"/>
                                  <w:szCs w:val="22"/>
                                </w:rPr>
                                <w:delText xml:space="preserve">up to, but excluding, the registration process itself </w:delText>
                              </w:r>
                            </w:del>
                            <w:r w:rsidRPr="00DE23B9">
                              <w:rPr>
                                <w:rFonts w:asciiTheme="minorHAnsi" w:hAnsiTheme="minorHAnsi"/>
                                <w:sz w:val="22"/>
                                <w:szCs w:val="22"/>
                              </w:rPr>
                              <w:t xml:space="preserve">and </w:t>
                            </w:r>
                            <w:r>
                              <w:rPr>
                                <w:rFonts w:asciiTheme="minorHAnsi" w:hAnsiTheme="minorHAnsi"/>
                                <w:sz w:val="22"/>
                                <w:szCs w:val="22"/>
                              </w:rPr>
                              <w:t>proposes</w:t>
                            </w:r>
                            <w:r w:rsidRPr="00DE23B9">
                              <w:rPr>
                                <w:rFonts w:asciiTheme="minorHAnsi" w:hAnsiTheme="minorHAnsi"/>
                                <w:sz w:val="22"/>
                                <w:szCs w:val="22"/>
                              </w:rPr>
                              <w:t xml:space="preserve"> new obligations on parties</w:t>
                            </w:r>
                            <w:ins w:id="3" w:author="Allanson, Chris" w:date="2016-02-09T10:35:00Z">
                              <w:r>
                                <w:rPr>
                                  <w:rFonts w:asciiTheme="minorHAnsi" w:hAnsiTheme="minorHAnsi"/>
                                  <w:sz w:val="22"/>
                                  <w:szCs w:val="22"/>
                                </w:rPr>
                                <w:t xml:space="preserve"> in order to get unregistered </w:t>
                              </w:r>
                            </w:ins>
                            <w:ins w:id="4" w:author="Allanson, Chris" w:date="2016-02-09T10:36:00Z">
                              <w:r>
                                <w:rPr>
                                  <w:rFonts w:asciiTheme="minorHAnsi" w:hAnsiTheme="minorHAnsi"/>
                                  <w:sz w:val="22"/>
                                  <w:szCs w:val="22"/>
                                </w:rPr>
                                <w:t xml:space="preserve">customers registered by a </w:t>
                              </w:r>
                            </w:ins>
                            <w:ins w:id="5" w:author="Claire Hynes" w:date="2016-02-12T15:18:00Z">
                              <w:r w:rsidR="002D448A">
                                <w:rPr>
                                  <w:rFonts w:asciiTheme="minorHAnsi" w:hAnsiTheme="minorHAnsi"/>
                                  <w:sz w:val="22"/>
                                  <w:szCs w:val="22"/>
                                </w:rPr>
                                <w:t>S</w:t>
                              </w:r>
                            </w:ins>
                            <w:ins w:id="6" w:author="Allanson, Chris" w:date="2016-02-09T10:36:00Z">
                              <w:del w:id="7" w:author="Claire Hynes" w:date="2016-02-12T15:18:00Z">
                                <w:r w:rsidDel="002D448A">
                                  <w:rPr>
                                    <w:rFonts w:asciiTheme="minorHAnsi" w:hAnsiTheme="minorHAnsi"/>
                                    <w:sz w:val="22"/>
                                    <w:szCs w:val="22"/>
                                  </w:rPr>
                                  <w:delText>s</w:delText>
                                </w:r>
                              </w:del>
                              <w:r>
                                <w:rPr>
                                  <w:rFonts w:asciiTheme="minorHAnsi" w:hAnsiTheme="minorHAnsi"/>
                                  <w:sz w:val="22"/>
                                  <w:szCs w:val="22"/>
                                </w:rPr>
                                <w:t>upplier</w:t>
                              </w:r>
                            </w:ins>
                            <w:r>
                              <w:rPr>
                                <w:rFonts w:asciiTheme="minorHAnsi" w:hAnsiTheme="minorHAnsi"/>
                                <w:sz w:val="22"/>
                                <w:szCs w:val="22"/>
                              </w:rPr>
                              <w:t>.</w:t>
                            </w:r>
                          </w:p>
                          <w:p w14:paraId="05827C8C" w14:textId="578B65B6" w:rsidR="00D36AF9" w:rsidRDefault="00D36AF9" w:rsidP="002D448A">
                            <w:pPr>
                              <w:spacing w:before="240" w:after="60"/>
                              <w:ind w:left="-142"/>
                              <w:jc w:val="both"/>
                              <w:rPr>
                                <w:ins w:id="8" w:author="Allanson, Chris" w:date="2016-02-09T10:40:00Z"/>
                                <w:rFonts w:asciiTheme="minorHAnsi" w:hAnsiTheme="minorHAnsi"/>
                                <w:sz w:val="22"/>
                                <w:szCs w:val="22"/>
                              </w:rPr>
                              <w:pPrChange w:id="9" w:author="Claire Hynes" w:date="2016-02-12T15:19:00Z">
                                <w:pPr>
                                  <w:ind w:left="-142"/>
                                  <w:jc w:val="both"/>
                                </w:pPr>
                              </w:pPrChange>
                            </w:pPr>
                            <w:ins w:id="10" w:author="Allanson, Chris" w:date="2016-02-09T10:34:00Z">
                              <w:r w:rsidRPr="0050690E">
                                <w:rPr>
                                  <w:rFonts w:asciiTheme="minorHAnsi" w:hAnsiTheme="minorHAnsi"/>
                                  <w:sz w:val="22"/>
                                  <w:szCs w:val="22"/>
                                </w:rPr>
                                <w:t xml:space="preserve">Getting unregistered customers registered by a </w:t>
                              </w:r>
                            </w:ins>
                            <w:ins w:id="11" w:author="Claire Hynes" w:date="2016-02-12T15:18:00Z">
                              <w:r w:rsidR="002D448A">
                                <w:rPr>
                                  <w:rFonts w:asciiTheme="minorHAnsi" w:hAnsiTheme="minorHAnsi"/>
                                  <w:sz w:val="22"/>
                                  <w:szCs w:val="22"/>
                                </w:rPr>
                                <w:t>S</w:t>
                              </w:r>
                            </w:ins>
                            <w:ins w:id="12" w:author="Allanson, Chris" w:date="2016-02-09T10:34:00Z">
                              <w:del w:id="13" w:author="Claire Hynes" w:date="2016-02-12T15:18:00Z">
                                <w:r w:rsidRPr="0050690E" w:rsidDel="002D448A">
                                  <w:rPr>
                                    <w:rFonts w:asciiTheme="minorHAnsi" w:hAnsiTheme="minorHAnsi"/>
                                    <w:sz w:val="22"/>
                                    <w:szCs w:val="22"/>
                                  </w:rPr>
                                  <w:delText>s</w:delText>
                                </w:r>
                              </w:del>
                              <w:r w:rsidRPr="0050690E">
                                <w:rPr>
                                  <w:rFonts w:asciiTheme="minorHAnsi" w:hAnsiTheme="minorHAnsi"/>
                                  <w:sz w:val="22"/>
                                  <w:szCs w:val="22"/>
                                </w:rPr>
                                <w:t xml:space="preserve">upplier will reduce overall system losses and thereby reduce costs for </w:t>
                              </w:r>
                            </w:ins>
                            <w:ins w:id="14" w:author="Allanson, Chris" w:date="2016-02-09T11:02:00Z">
                              <w:r>
                                <w:rPr>
                                  <w:rFonts w:asciiTheme="minorHAnsi" w:hAnsiTheme="minorHAnsi"/>
                                  <w:sz w:val="22"/>
                                  <w:szCs w:val="22"/>
                                </w:rPr>
                                <w:t>customers</w:t>
                              </w:r>
                            </w:ins>
                            <w:ins w:id="15" w:author="Allanson, Chris" w:date="2016-02-09T10:36:00Z">
                              <w:r>
                                <w:rPr>
                                  <w:rFonts w:asciiTheme="minorHAnsi" w:hAnsiTheme="minorHAnsi"/>
                                  <w:sz w:val="22"/>
                                  <w:szCs w:val="22"/>
                                </w:rPr>
                                <w:t xml:space="preserve"> </w:t>
                              </w:r>
                            </w:ins>
                            <w:ins w:id="16" w:author="Allanson, Chris" w:date="2016-02-09T10:34:00Z">
                              <w:r w:rsidRPr="0050690E">
                                <w:rPr>
                                  <w:rFonts w:asciiTheme="minorHAnsi" w:hAnsiTheme="minorHAnsi"/>
                                  <w:sz w:val="22"/>
                                  <w:szCs w:val="22"/>
                                </w:rPr>
                                <w:t xml:space="preserve">in the round. This </w:t>
                              </w:r>
                            </w:ins>
                            <w:ins w:id="17" w:author="Claire Hynes" w:date="2016-02-12T15:18:00Z">
                              <w:r w:rsidR="002D448A">
                                <w:rPr>
                                  <w:rFonts w:asciiTheme="minorHAnsi" w:hAnsiTheme="minorHAnsi"/>
                                  <w:sz w:val="22"/>
                                  <w:szCs w:val="22"/>
                                </w:rPr>
                                <w:t>C</w:t>
                              </w:r>
                            </w:ins>
                            <w:ins w:id="18" w:author="Allanson, Chris" w:date="2016-02-09T10:34:00Z">
                              <w:del w:id="19" w:author="Claire Hynes" w:date="2016-02-12T15:18:00Z">
                                <w:r w:rsidRPr="0050690E" w:rsidDel="002D448A">
                                  <w:rPr>
                                    <w:rFonts w:asciiTheme="minorHAnsi" w:hAnsiTheme="minorHAnsi"/>
                                    <w:sz w:val="22"/>
                                    <w:szCs w:val="22"/>
                                  </w:rPr>
                                  <w:delText>c</w:delText>
                                </w:r>
                              </w:del>
                              <w:r w:rsidRPr="0050690E">
                                <w:rPr>
                                  <w:rFonts w:asciiTheme="minorHAnsi" w:hAnsiTheme="minorHAnsi"/>
                                  <w:sz w:val="22"/>
                                  <w:szCs w:val="22"/>
                                </w:rPr>
                                <w:t xml:space="preserve">hange </w:t>
                              </w:r>
                            </w:ins>
                            <w:ins w:id="20" w:author="Claire Hynes" w:date="2016-02-12T15:18:00Z">
                              <w:r w:rsidR="002D448A">
                                <w:rPr>
                                  <w:rFonts w:asciiTheme="minorHAnsi" w:hAnsiTheme="minorHAnsi"/>
                                  <w:sz w:val="22"/>
                                  <w:szCs w:val="22"/>
                                </w:rPr>
                                <w:t>P</w:t>
                              </w:r>
                            </w:ins>
                            <w:ins w:id="21" w:author="Allanson, Chris" w:date="2016-02-09T10:34:00Z">
                              <w:del w:id="22" w:author="Claire Hynes" w:date="2016-02-12T15:18:00Z">
                                <w:r w:rsidRPr="0050690E" w:rsidDel="002D448A">
                                  <w:rPr>
                                    <w:rFonts w:asciiTheme="minorHAnsi" w:hAnsiTheme="minorHAnsi"/>
                                    <w:sz w:val="22"/>
                                    <w:szCs w:val="22"/>
                                  </w:rPr>
                                  <w:delText>p</w:delText>
                                </w:r>
                              </w:del>
                              <w:r w:rsidRPr="0050690E">
                                <w:rPr>
                                  <w:rFonts w:asciiTheme="minorHAnsi" w:hAnsiTheme="minorHAnsi"/>
                                  <w:sz w:val="22"/>
                                  <w:szCs w:val="22"/>
                                </w:rPr>
                                <w:t xml:space="preserve">roposal supports </w:t>
                              </w:r>
                              <w:proofErr w:type="spellStart"/>
                              <w:r w:rsidRPr="0050690E">
                                <w:rPr>
                                  <w:rFonts w:asciiTheme="minorHAnsi" w:hAnsiTheme="minorHAnsi"/>
                                  <w:sz w:val="22"/>
                                  <w:szCs w:val="22"/>
                                </w:rPr>
                                <w:t>Ofgem’s</w:t>
                              </w:r>
                              <w:proofErr w:type="spellEnd"/>
                              <w:r w:rsidRPr="0050690E">
                                <w:rPr>
                                  <w:rFonts w:asciiTheme="minorHAnsi" w:hAnsiTheme="minorHAnsi"/>
                                  <w:sz w:val="22"/>
                                  <w:szCs w:val="22"/>
                                </w:rPr>
                                <w:t xml:space="preserve"> policy intent as set out in its decisions on Tackling Theft of Electricity in relation to reducing losses.</w:t>
                              </w:r>
                            </w:ins>
                          </w:p>
                          <w:p w14:paraId="22491101" w14:textId="13D4ACAE" w:rsidR="00D36AF9" w:rsidRDefault="00D36AF9" w:rsidP="002D448A">
                            <w:pPr>
                              <w:spacing w:before="240" w:after="60"/>
                              <w:ind w:left="-142"/>
                              <w:jc w:val="both"/>
                              <w:rPr>
                                <w:ins w:id="23" w:author="Allanson, Chris" w:date="2016-02-09T10:31:00Z"/>
                                <w:rFonts w:asciiTheme="minorHAnsi" w:hAnsiTheme="minorHAnsi"/>
                                <w:sz w:val="22"/>
                                <w:szCs w:val="22"/>
                              </w:rPr>
                              <w:pPrChange w:id="24" w:author="Claire Hynes" w:date="2016-02-12T15:19:00Z">
                                <w:pPr>
                                  <w:ind w:left="-142"/>
                                  <w:jc w:val="both"/>
                                </w:pPr>
                              </w:pPrChange>
                            </w:pPr>
                            <w:ins w:id="25" w:author="Allanson, Chris" w:date="2016-02-09T10:52:00Z">
                              <w:r>
                                <w:rPr>
                                  <w:rFonts w:asciiTheme="minorHAnsi" w:hAnsiTheme="minorHAnsi"/>
                                  <w:sz w:val="22"/>
                                  <w:szCs w:val="22"/>
                                </w:rPr>
                                <w:t xml:space="preserve">This change proposes to </w:t>
                              </w:r>
                              <w:r w:rsidRPr="00B844B3">
                                <w:rPr>
                                  <w:rFonts w:asciiTheme="minorHAnsi" w:hAnsiTheme="minorHAnsi"/>
                                  <w:sz w:val="22"/>
                                  <w:szCs w:val="22"/>
                                </w:rPr>
                                <w:t xml:space="preserve">introduce </w:t>
                              </w:r>
                            </w:ins>
                            <w:ins w:id="26" w:author="Allanson, Chris" w:date="2016-02-09T10:53:00Z">
                              <w:r>
                                <w:rPr>
                                  <w:rFonts w:asciiTheme="minorHAnsi" w:hAnsiTheme="minorHAnsi"/>
                                  <w:sz w:val="22"/>
                                  <w:szCs w:val="22"/>
                                </w:rPr>
                                <w:t xml:space="preserve">a new code of practice into DCUSA </w:t>
                              </w:r>
                            </w:ins>
                            <w:ins w:id="27" w:author="Allanson, Chris" w:date="2016-02-09T10:54:00Z">
                              <w:r>
                                <w:rPr>
                                  <w:rFonts w:asciiTheme="minorHAnsi" w:hAnsiTheme="minorHAnsi"/>
                                  <w:sz w:val="22"/>
                                  <w:szCs w:val="22"/>
                                </w:rPr>
                                <w:t xml:space="preserve">that sets </w:t>
                              </w:r>
                            </w:ins>
                            <w:ins w:id="28" w:author="Allanson, Chris" w:date="2016-02-09T10:52:00Z">
                              <w:r w:rsidRPr="00B844B3">
                                <w:rPr>
                                  <w:rFonts w:asciiTheme="minorHAnsi" w:hAnsiTheme="minorHAnsi"/>
                                  <w:sz w:val="22"/>
                                  <w:szCs w:val="22"/>
                                </w:rPr>
                                <w:t xml:space="preserve">obligations on </w:t>
                              </w:r>
                            </w:ins>
                            <w:ins w:id="29" w:author="Allanson, Chris" w:date="2016-02-09T10:56:00Z">
                              <w:r>
                                <w:rPr>
                                  <w:rFonts w:asciiTheme="minorHAnsi" w:hAnsiTheme="minorHAnsi"/>
                                  <w:sz w:val="22"/>
                                  <w:szCs w:val="22"/>
                                </w:rPr>
                                <w:t>D</w:t>
                              </w:r>
                            </w:ins>
                            <w:ins w:id="30" w:author="Allanson, Chris" w:date="2016-02-09T10:52:00Z">
                              <w:r w:rsidRPr="00B844B3">
                                <w:rPr>
                                  <w:rFonts w:asciiTheme="minorHAnsi" w:hAnsiTheme="minorHAnsi"/>
                                  <w:sz w:val="22"/>
                                  <w:szCs w:val="22"/>
                                </w:rPr>
                                <w:t xml:space="preserve">istributors and </w:t>
                              </w:r>
                            </w:ins>
                            <w:ins w:id="31" w:author="Allanson, Chris" w:date="2016-02-09T10:56:00Z">
                              <w:r>
                                <w:rPr>
                                  <w:rFonts w:asciiTheme="minorHAnsi" w:hAnsiTheme="minorHAnsi"/>
                                  <w:sz w:val="22"/>
                                  <w:szCs w:val="22"/>
                                </w:rPr>
                                <w:t>S</w:t>
                              </w:r>
                            </w:ins>
                            <w:ins w:id="32" w:author="Allanson, Chris" w:date="2016-02-09T10:52:00Z">
                              <w:r w:rsidRPr="00B844B3">
                                <w:rPr>
                                  <w:rFonts w:asciiTheme="minorHAnsi" w:hAnsiTheme="minorHAnsi"/>
                                  <w:sz w:val="22"/>
                                  <w:szCs w:val="22"/>
                                </w:rPr>
                                <w:t>uppliers</w:t>
                              </w:r>
                            </w:ins>
                            <w:ins w:id="33" w:author="Allanson, Chris" w:date="2016-02-09T10:55:00Z">
                              <w:r>
                                <w:rPr>
                                  <w:rFonts w:asciiTheme="minorHAnsi" w:hAnsiTheme="minorHAnsi"/>
                                  <w:sz w:val="22"/>
                                  <w:szCs w:val="22"/>
                                </w:rPr>
                                <w:t xml:space="preserve">, it also provides </w:t>
                              </w:r>
                            </w:ins>
                            <w:ins w:id="34" w:author="Allanson, Chris" w:date="2016-02-09T10:52:00Z">
                              <w:r w:rsidRPr="00B844B3">
                                <w:rPr>
                                  <w:rFonts w:asciiTheme="minorHAnsi" w:hAnsiTheme="minorHAnsi"/>
                                  <w:sz w:val="22"/>
                                  <w:szCs w:val="22"/>
                                </w:rPr>
                                <w:t>best practice guid</w:t>
                              </w:r>
                            </w:ins>
                            <w:ins w:id="35" w:author="Allanson, Chris" w:date="2016-02-09T10:56:00Z">
                              <w:r>
                                <w:rPr>
                                  <w:rFonts w:asciiTheme="minorHAnsi" w:hAnsiTheme="minorHAnsi"/>
                                  <w:sz w:val="22"/>
                                  <w:szCs w:val="22"/>
                                </w:rPr>
                                <w:t>ance</w:t>
                              </w:r>
                            </w:ins>
                            <w:ins w:id="36" w:author="Allanson, Chris" w:date="2016-02-09T10:58:00Z">
                              <w:r>
                                <w:rPr>
                                  <w:rFonts w:asciiTheme="minorHAnsi" w:hAnsiTheme="minorHAnsi"/>
                                  <w:sz w:val="22"/>
                                  <w:szCs w:val="22"/>
                                </w:rPr>
                                <w:t xml:space="preserve"> and makes available optional template letters</w:t>
                              </w:r>
                            </w:ins>
                            <w:ins w:id="37" w:author="Allanson, Chris" w:date="2016-02-09T10:52:00Z">
                              <w:r w:rsidRPr="00B844B3">
                                <w:rPr>
                                  <w:rFonts w:asciiTheme="minorHAnsi" w:hAnsiTheme="minorHAnsi"/>
                                  <w:sz w:val="22"/>
                                  <w:szCs w:val="22"/>
                                </w:rPr>
                                <w:t xml:space="preserve">.  The distributor obligations support licence obligation </w:t>
                              </w:r>
                            </w:ins>
                            <w:ins w:id="38" w:author="Claire Hynes" w:date="2016-02-12T15:22:00Z">
                              <w:r w:rsidR="002D448A">
                                <w:rPr>
                                  <w:rFonts w:asciiTheme="minorHAnsi" w:hAnsiTheme="minorHAnsi"/>
                                  <w:sz w:val="22"/>
                                  <w:szCs w:val="22"/>
                                </w:rPr>
                                <w:t>Standard Licence Condition (</w:t>
                              </w:r>
                            </w:ins>
                            <w:ins w:id="39" w:author="Allanson, Chris" w:date="2016-02-09T10:52:00Z">
                              <w:r w:rsidRPr="00B844B3">
                                <w:rPr>
                                  <w:rFonts w:asciiTheme="minorHAnsi" w:hAnsiTheme="minorHAnsi"/>
                                  <w:sz w:val="22"/>
                                  <w:szCs w:val="22"/>
                                </w:rPr>
                                <w:t>SLC</w:t>
                              </w:r>
                            </w:ins>
                            <w:ins w:id="40" w:author="Claire Hynes" w:date="2016-02-12T15:22:00Z">
                              <w:r w:rsidR="002D448A">
                                <w:rPr>
                                  <w:rFonts w:asciiTheme="minorHAnsi" w:hAnsiTheme="minorHAnsi"/>
                                  <w:sz w:val="22"/>
                                  <w:szCs w:val="22"/>
                                </w:rPr>
                                <w:t xml:space="preserve">) </w:t>
                              </w:r>
                            </w:ins>
                            <w:ins w:id="41" w:author="Allanson, Chris" w:date="2016-02-09T10:52:00Z">
                              <w:r w:rsidRPr="00B844B3">
                                <w:rPr>
                                  <w:rFonts w:asciiTheme="minorHAnsi" w:hAnsiTheme="minorHAnsi"/>
                                  <w:sz w:val="22"/>
                                  <w:szCs w:val="22"/>
                                </w:rPr>
                                <w:t>49</w:t>
                              </w:r>
                            </w:ins>
                            <w:ins w:id="42" w:author="Allanson, Chris" w:date="2016-02-09T10:58:00Z">
                              <w:r>
                                <w:rPr>
                                  <w:rFonts w:asciiTheme="minorHAnsi" w:hAnsiTheme="minorHAnsi"/>
                                  <w:sz w:val="22"/>
                                  <w:szCs w:val="22"/>
                                </w:rPr>
                                <w:t>.</w:t>
                              </w:r>
                              <w:del w:id="43" w:author="Claire Hynes" w:date="2016-02-12T15:22:00Z">
                                <w:r w:rsidDel="002D448A">
                                  <w:rPr>
                                    <w:rFonts w:asciiTheme="minorHAnsi" w:hAnsiTheme="minorHAnsi"/>
                                    <w:sz w:val="22"/>
                                    <w:szCs w:val="22"/>
                                  </w:rPr>
                                  <w:delText xml:space="preserve"> </w:delText>
                                </w:r>
                              </w:del>
                            </w:ins>
                            <w:ins w:id="44" w:author="Allanson, Chris" w:date="2016-02-09T10:41:00Z">
                              <w:r>
                                <w:rPr>
                                  <w:rFonts w:asciiTheme="minorHAnsi" w:hAnsiTheme="minorHAnsi"/>
                                  <w:sz w:val="22"/>
                                  <w:szCs w:val="22"/>
                                </w:rPr>
                                <w:t xml:space="preserve"> </w:t>
                              </w:r>
                            </w:ins>
                            <w:ins w:id="45" w:author="Allanson, Chris" w:date="2016-02-09T11:00:00Z">
                              <w:r>
                                <w:rPr>
                                  <w:rFonts w:asciiTheme="minorHAnsi" w:hAnsiTheme="minorHAnsi"/>
                                  <w:sz w:val="22"/>
                                  <w:szCs w:val="22"/>
                                </w:rPr>
                                <w:t>N</w:t>
                              </w:r>
                            </w:ins>
                            <w:ins w:id="46" w:author="Allanson, Chris" w:date="2016-02-09T10:41:00Z">
                              <w:r>
                                <w:rPr>
                                  <w:rFonts w:asciiTheme="minorHAnsi" w:hAnsiTheme="minorHAnsi"/>
                                  <w:sz w:val="22"/>
                                  <w:szCs w:val="22"/>
                                </w:rPr>
                                <w:t>ew obligations on parties, includ</w:t>
                              </w:r>
                            </w:ins>
                            <w:ins w:id="47" w:author="Allanson, Chris" w:date="2016-02-09T11:00:00Z">
                              <w:r>
                                <w:rPr>
                                  <w:rFonts w:asciiTheme="minorHAnsi" w:hAnsiTheme="minorHAnsi"/>
                                  <w:sz w:val="22"/>
                                  <w:szCs w:val="22"/>
                                </w:rPr>
                                <w:t>e:</w:t>
                              </w:r>
                            </w:ins>
                          </w:p>
                          <w:p w14:paraId="65159F76" w14:textId="77777777" w:rsidR="00D36AF9" w:rsidRPr="00D30F8A" w:rsidRDefault="00D36AF9" w:rsidP="002D448A">
                            <w:pPr>
                              <w:pStyle w:val="ListParagraph"/>
                              <w:numPr>
                                <w:ilvl w:val="0"/>
                                <w:numId w:val="39"/>
                              </w:numPr>
                              <w:spacing w:before="240" w:after="60"/>
                              <w:jc w:val="both"/>
                              <w:rPr>
                                <w:ins w:id="48" w:author="Allanson, Chris" w:date="2016-02-09T10:31:00Z"/>
                                <w:rFonts w:asciiTheme="minorHAnsi" w:hAnsiTheme="minorHAnsi"/>
                                <w:sz w:val="22"/>
                                <w:szCs w:val="22"/>
                              </w:rPr>
                              <w:pPrChange w:id="49" w:author="Claire Hynes" w:date="2016-02-12T15:19:00Z">
                                <w:pPr>
                                  <w:pStyle w:val="ListParagraph"/>
                                  <w:numPr>
                                    <w:numId w:val="39"/>
                                  </w:numPr>
                                  <w:ind w:left="218" w:hanging="360"/>
                                  <w:jc w:val="both"/>
                                </w:pPr>
                              </w:pPrChange>
                            </w:pPr>
                            <w:ins w:id="50" w:author="Allanson, Chris" w:date="2016-02-09T10:31:00Z">
                              <w:r w:rsidRPr="00D30F8A">
                                <w:rPr>
                                  <w:rFonts w:asciiTheme="minorHAnsi" w:hAnsiTheme="minorHAnsi"/>
                                  <w:sz w:val="22"/>
                                  <w:szCs w:val="22"/>
                                </w:rPr>
                                <w:t xml:space="preserve">Distributors shall take steps to identify </w:t>
                              </w:r>
                            </w:ins>
                            <w:ins w:id="51" w:author="Claire Hynes" w:date="2016-02-11T14:25:00Z">
                              <w:r w:rsidRPr="00D30F8A">
                                <w:rPr>
                                  <w:rFonts w:asciiTheme="minorHAnsi" w:hAnsiTheme="minorHAnsi"/>
                                  <w:sz w:val="22"/>
                                  <w:szCs w:val="22"/>
                                </w:rPr>
                                <w:t xml:space="preserve">and investigate </w:t>
                              </w:r>
                            </w:ins>
                            <w:ins w:id="52" w:author="Allanson, Chris" w:date="2016-02-09T10:31:00Z">
                              <w:r w:rsidRPr="00D30F8A">
                                <w:rPr>
                                  <w:rFonts w:asciiTheme="minorHAnsi" w:hAnsiTheme="minorHAnsi"/>
                                  <w:sz w:val="22"/>
                                  <w:szCs w:val="22"/>
                                </w:rPr>
                                <w:t>unregistered customers</w:t>
                              </w:r>
                              <w:del w:id="53" w:author="Claire Hynes" w:date="2016-02-11T14:30:00Z">
                                <w:r w:rsidRPr="00D30F8A" w:rsidDel="00D30F8A">
                                  <w:rPr>
                                    <w:rFonts w:asciiTheme="minorHAnsi" w:hAnsiTheme="minorHAnsi"/>
                                    <w:sz w:val="22"/>
                                    <w:szCs w:val="22"/>
                                  </w:rPr>
                                  <w:delText>,</w:delText>
                                </w:r>
                              </w:del>
                              <w:del w:id="54" w:author="Claire Hynes" w:date="2016-02-11T14:25:00Z">
                                <w:r w:rsidRPr="00D30F8A" w:rsidDel="00D30F8A">
                                  <w:rPr>
                                    <w:rFonts w:asciiTheme="minorHAnsi" w:hAnsiTheme="minorHAnsi"/>
                                    <w:sz w:val="22"/>
                                    <w:szCs w:val="22"/>
                                  </w:rPr>
                                  <w:delText xml:space="preserve"> </w:delText>
                                </w:r>
                              </w:del>
                            </w:ins>
                            <w:del w:id="55" w:author="Claire Hynes" w:date="2016-02-11T14:25:00Z">
                              <w:r w:rsidRPr="00D30F8A" w:rsidDel="00D30F8A">
                                <w:rPr>
                                  <w:rFonts w:asciiTheme="minorHAnsi" w:hAnsiTheme="minorHAnsi"/>
                                  <w:sz w:val="22"/>
                                  <w:szCs w:val="22"/>
                                </w:rPr>
                                <w:delText>investigate and try to resolve such identified cases</w:delText>
                              </w:r>
                            </w:del>
                            <w:ins w:id="56" w:author="Allanson, Chris" w:date="2016-02-09T10:31:00Z">
                              <w:r w:rsidRPr="00D30F8A">
                                <w:rPr>
                                  <w:rFonts w:asciiTheme="minorHAnsi" w:hAnsiTheme="minorHAnsi"/>
                                  <w:sz w:val="22"/>
                                  <w:szCs w:val="22"/>
                                </w:rPr>
                                <w:t>;</w:t>
                              </w:r>
                            </w:ins>
                          </w:p>
                          <w:p w14:paraId="09936A21" w14:textId="77777777" w:rsidR="00D36AF9" w:rsidRPr="00D30F8A" w:rsidRDefault="00D36AF9" w:rsidP="002D448A">
                            <w:pPr>
                              <w:pStyle w:val="ListParagraph"/>
                              <w:numPr>
                                <w:ilvl w:val="0"/>
                                <w:numId w:val="39"/>
                              </w:numPr>
                              <w:spacing w:before="240" w:after="60"/>
                              <w:jc w:val="both"/>
                              <w:rPr>
                                <w:ins w:id="57" w:author="Allanson, Chris" w:date="2016-02-09T10:31:00Z"/>
                                <w:rFonts w:asciiTheme="minorHAnsi" w:hAnsiTheme="minorHAnsi"/>
                                <w:sz w:val="22"/>
                                <w:szCs w:val="22"/>
                              </w:rPr>
                              <w:pPrChange w:id="58" w:author="Claire Hynes" w:date="2016-02-12T15:19:00Z">
                                <w:pPr>
                                  <w:pStyle w:val="ListParagraph"/>
                                  <w:numPr>
                                    <w:numId w:val="39"/>
                                  </w:numPr>
                                  <w:ind w:left="218" w:hanging="360"/>
                                  <w:jc w:val="both"/>
                                </w:pPr>
                              </w:pPrChange>
                            </w:pPr>
                            <w:ins w:id="59" w:author="Allanson, Chris" w:date="2016-02-09T10:31:00Z">
                              <w:r w:rsidRPr="00D30F8A">
                                <w:rPr>
                                  <w:rFonts w:asciiTheme="minorHAnsi" w:hAnsiTheme="minorHAnsi"/>
                                  <w:sz w:val="22"/>
                                  <w:szCs w:val="22"/>
                                </w:rPr>
                                <w:t>Distributors shall communicate with unregistered customers in order to capture customer details</w:t>
                              </w:r>
                            </w:ins>
                            <w:ins w:id="60" w:author="Allanson, Chris" w:date="2016-02-09T10:37:00Z">
                              <w:r w:rsidRPr="00D30F8A">
                                <w:rPr>
                                  <w:rFonts w:asciiTheme="minorHAnsi" w:hAnsiTheme="minorHAnsi"/>
                                  <w:sz w:val="22"/>
                                  <w:szCs w:val="22"/>
                                </w:rPr>
                                <w:t xml:space="preserve">, retain those details and </w:t>
                              </w:r>
                            </w:ins>
                            <w:ins w:id="61" w:author="Allanson, Chris" w:date="2016-02-09T10:31:00Z">
                              <w:r w:rsidRPr="00D30F8A">
                                <w:rPr>
                                  <w:rFonts w:asciiTheme="minorHAnsi" w:hAnsiTheme="minorHAnsi"/>
                                  <w:sz w:val="22"/>
                                  <w:szCs w:val="22"/>
                                </w:rPr>
                                <w:t>share them with the customers chosen Supplier</w:t>
                              </w:r>
                            </w:ins>
                            <w:ins w:id="62" w:author="Allanson, Chris" w:date="2016-02-09T10:41:00Z">
                              <w:r w:rsidRPr="00D30F8A">
                                <w:rPr>
                                  <w:rFonts w:asciiTheme="minorHAnsi" w:hAnsiTheme="minorHAnsi"/>
                                  <w:sz w:val="22"/>
                                  <w:szCs w:val="22"/>
                                </w:rPr>
                                <w:t>;</w:t>
                              </w:r>
                            </w:ins>
                          </w:p>
                          <w:p w14:paraId="775B3BEB" w14:textId="77777777" w:rsidR="00D36AF9" w:rsidRPr="00D30F8A" w:rsidRDefault="00D36AF9" w:rsidP="002D448A">
                            <w:pPr>
                              <w:pStyle w:val="ListParagraph"/>
                              <w:numPr>
                                <w:ilvl w:val="0"/>
                                <w:numId w:val="38"/>
                              </w:numPr>
                              <w:spacing w:before="240" w:after="60"/>
                              <w:ind w:left="218"/>
                              <w:jc w:val="both"/>
                              <w:rPr>
                                <w:ins w:id="63" w:author="Allanson, Chris" w:date="2016-02-09T10:31:00Z"/>
                                <w:rFonts w:asciiTheme="minorHAnsi" w:hAnsiTheme="minorHAnsi"/>
                                <w:sz w:val="22"/>
                                <w:szCs w:val="22"/>
                              </w:rPr>
                              <w:pPrChange w:id="64" w:author="Claire Hynes" w:date="2016-02-12T15:19:00Z">
                                <w:pPr>
                                  <w:pStyle w:val="ListParagraph"/>
                                  <w:numPr>
                                    <w:numId w:val="38"/>
                                  </w:numPr>
                                  <w:ind w:left="218" w:hanging="360"/>
                                  <w:jc w:val="both"/>
                                </w:pPr>
                              </w:pPrChange>
                            </w:pPr>
                            <w:del w:id="65" w:author="Claire Hynes" w:date="2016-02-11T14:27:00Z">
                              <w:r w:rsidRPr="00D30F8A" w:rsidDel="00D30F8A">
                                <w:rPr>
                                  <w:rFonts w:asciiTheme="minorHAnsi" w:hAnsiTheme="minorHAnsi"/>
                                  <w:sz w:val="22"/>
                                  <w:szCs w:val="22"/>
                                </w:rPr>
                                <w:delText>The Supplier shall take all reasonable steps to agree a contract withunregistered customers (to the extent that the Supplier can resolve such customers);</w:delText>
                              </w:r>
                            </w:del>
                          </w:p>
                          <w:p w14:paraId="02168E9A" w14:textId="3A30CB1B" w:rsidR="00D36AF9" w:rsidRPr="00D30F8A" w:rsidRDefault="00D36AF9" w:rsidP="002D448A">
                            <w:pPr>
                              <w:pStyle w:val="ListParagraph"/>
                              <w:numPr>
                                <w:ilvl w:val="0"/>
                                <w:numId w:val="39"/>
                              </w:numPr>
                              <w:spacing w:before="240" w:after="60"/>
                              <w:jc w:val="both"/>
                              <w:rPr>
                                <w:ins w:id="66" w:author="Allanson, Chris" w:date="2016-02-09T10:31:00Z"/>
                                <w:rFonts w:asciiTheme="minorHAnsi" w:hAnsiTheme="minorHAnsi"/>
                                <w:sz w:val="22"/>
                                <w:szCs w:val="22"/>
                              </w:rPr>
                              <w:pPrChange w:id="67" w:author="Claire Hynes" w:date="2016-02-12T15:19:00Z">
                                <w:pPr>
                                  <w:pStyle w:val="ListParagraph"/>
                                  <w:numPr>
                                    <w:numId w:val="39"/>
                                  </w:numPr>
                                  <w:ind w:left="218" w:hanging="360"/>
                                  <w:jc w:val="both"/>
                                </w:pPr>
                              </w:pPrChange>
                            </w:pPr>
                            <w:ins w:id="68" w:author="Allanson, Chris" w:date="2016-02-09T10:31:00Z">
                              <w:r w:rsidRPr="00D30F8A">
                                <w:rPr>
                                  <w:rFonts w:asciiTheme="minorHAnsi" w:hAnsiTheme="minorHAnsi"/>
                                  <w:sz w:val="22"/>
                                  <w:szCs w:val="22"/>
                                </w:rPr>
                                <w:t xml:space="preserve">The customer’s chosen Supplier shall communicate with the customer in order to capture the customer details (the details the </w:t>
                              </w:r>
                            </w:ins>
                            <w:ins w:id="69" w:author="Claire Hynes" w:date="2016-02-12T15:23:00Z">
                              <w:r w:rsidR="002D448A">
                                <w:rPr>
                                  <w:rFonts w:asciiTheme="minorHAnsi" w:hAnsiTheme="minorHAnsi"/>
                                  <w:sz w:val="22"/>
                                  <w:szCs w:val="22"/>
                                </w:rPr>
                                <w:t>S</w:t>
                              </w:r>
                            </w:ins>
                            <w:ins w:id="70" w:author="Allanson, Chris" w:date="2016-02-09T10:31:00Z">
                              <w:del w:id="71" w:author="Claire Hynes" w:date="2016-02-12T15:23:00Z">
                                <w:r w:rsidRPr="00D30F8A" w:rsidDel="002D448A">
                                  <w:rPr>
                                    <w:rFonts w:asciiTheme="minorHAnsi" w:hAnsiTheme="minorHAnsi"/>
                                    <w:sz w:val="22"/>
                                    <w:szCs w:val="22"/>
                                  </w:rPr>
                                  <w:delText>s</w:delText>
                                </w:r>
                              </w:del>
                              <w:r w:rsidRPr="00D30F8A">
                                <w:rPr>
                                  <w:rFonts w:asciiTheme="minorHAnsi" w:hAnsiTheme="minorHAnsi"/>
                                  <w:sz w:val="22"/>
                                  <w:szCs w:val="22"/>
                                </w:rPr>
                                <w:t>upplier need</w:t>
                              </w:r>
                            </w:ins>
                            <w:ins w:id="72" w:author="Allanson, Chris" w:date="2016-02-09T10:40:00Z">
                              <w:r w:rsidRPr="00D30F8A">
                                <w:rPr>
                                  <w:rFonts w:asciiTheme="minorHAnsi" w:hAnsiTheme="minorHAnsi"/>
                                  <w:sz w:val="22"/>
                                  <w:szCs w:val="22"/>
                                </w:rPr>
                                <w:t>s</w:t>
                              </w:r>
                            </w:ins>
                            <w:ins w:id="73" w:author="Allanson, Chris" w:date="2016-02-09T10:31:00Z">
                              <w:r w:rsidRPr="00D30F8A">
                                <w:rPr>
                                  <w:rFonts w:asciiTheme="minorHAnsi" w:hAnsiTheme="minorHAnsi"/>
                                  <w:sz w:val="22"/>
                                  <w:szCs w:val="22"/>
                                </w:rPr>
                                <w:t xml:space="preserve"> </w:t>
                              </w:r>
                            </w:ins>
                            <w:ins w:id="74" w:author="Allanson, Chris" w:date="2016-02-09T10:40:00Z">
                              <w:r w:rsidRPr="00D30F8A">
                                <w:rPr>
                                  <w:rFonts w:asciiTheme="minorHAnsi" w:hAnsiTheme="minorHAnsi"/>
                                  <w:sz w:val="22"/>
                                  <w:szCs w:val="22"/>
                                </w:rPr>
                                <w:t xml:space="preserve">from the customer </w:t>
                              </w:r>
                            </w:ins>
                            <w:ins w:id="75" w:author="Allanson, Chris" w:date="2016-02-09T10:31:00Z">
                              <w:r w:rsidRPr="00D30F8A">
                                <w:rPr>
                                  <w:rFonts w:asciiTheme="minorHAnsi" w:hAnsiTheme="minorHAnsi"/>
                                  <w:sz w:val="22"/>
                                  <w:szCs w:val="22"/>
                                </w:rPr>
                                <w:t>for a supply contract and to register the customer)</w:t>
                              </w:r>
                            </w:ins>
                            <w:ins w:id="76" w:author="Allanson, Chris" w:date="2016-02-09T10:41:00Z">
                              <w:r w:rsidRPr="00D30F8A">
                                <w:rPr>
                                  <w:rFonts w:asciiTheme="minorHAnsi" w:hAnsiTheme="minorHAnsi"/>
                                  <w:sz w:val="22"/>
                                  <w:szCs w:val="22"/>
                                </w:rPr>
                                <w:t>;</w:t>
                              </w:r>
                              <w:del w:id="77" w:author="Claire Hynes" w:date="2016-02-11T14:30:00Z">
                                <w:r w:rsidRPr="00D30F8A" w:rsidDel="00D30F8A">
                                  <w:rPr>
                                    <w:rFonts w:asciiTheme="minorHAnsi" w:hAnsiTheme="minorHAnsi"/>
                                    <w:sz w:val="22"/>
                                    <w:szCs w:val="22"/>
                                  </w:rPr>
                                  <w:delText xml:space="preserve"> and</w:delText>
                                </w:r>
                              </w:del>
                            </w:ins>
                            <w:ins w:id="78" w:author="Allanson, Chris" w:date="2016-02-09T10:31:00Z">
                              <w:del w:id="79" w:author="Claire Hynes" w:date="2016-02-11T14:30:00Z">
                                <w:r w:rsidRPr="00D30F8A" w:rsidDel="00D30F8A">
                                  <w:rPr>
                                    <w:rFonts w:asciiTheme="minorHAnsi" w:hAnsiTheme="minorHAnsi"/>
                                    <w:sz w:val="22"/>
                                    <w:szCs w:val="22"/>
                                  </w:rPr>
                                  <w:delText xml:space="preserve"> </w:delText>
                                </w:r>
                              </w:del>
                            </w:ins>
                          </w:p>
                          <w:p w14:paraId="36695089" w14:textId="77777777" w:rsidR="00D36AF9" w:rsidRPr="00D30F8A" w:rsidRDefault="00D36AF9" w:rsidP="002D448A">
                            <w:pPr>
                              <w:pStyle w:val="ListParagraph"/>
                              <w:numPr>
                                <w:ilvl w:val="0"/>
                                <w:numId w:val="39"/>
                              </w:numPr>
                              <w:spacing w:before="240" w:after="60" w:line="360" w:lineRule="auto"/>
                              <w:jc w:val="both"/>
                              <w:rPr>
                                <w:ins w:id="80" w:author="Claire Hynes" w:date="2016-02-11T14:28:00Z"/>
                                <w:rFonts w:asciiTheme="minorHAnsi" w:hAnsiTheme="minorHAnsi"/>
                                <w:sz w:val="22"/>
                                <w:szCs w:val="22"/>
                              </w:rPr>
                              <w:pPrChange w:id="81" w:author="Claire Hynes" w:date="2016-02-12T15:19:00Z">
                                <w:pPr>
                                  <w:pStyle w:val="ListParagraph"/>
                                  <w:numPr>
                                    <w:numId w:val="39"/>
                                  </w:numPr>
                                  <w:ind w:left="218" w:hanging="360"/>
                                  <w:jc w:val="both"/>
                                </w:pPr>
                              </w:pPrChange>
                            </w:pPr>
                            <w:ins w:id="82" w:author="Allanson, Chris" w:date="2016-02-09T10:31:00Z">
                              <w:r w:rsidRPr="00D30F8A">
                                <w:rPr>
                                  <w:rFonts w:asciiTheme="minorHAnsi" w:hAnsiTheme="minorHAnsi"/>
                                  <w:sz w:val="22"/>
                                  <w:szCs w:val="22"/>
                                </w:rPr>
                                <w:t xml:space="preserve">The Supplier shall, upon receipt of </w:t>
                              </w:r>
                            </w:ins>
                            <w:ins w:id="83" w:author="Allanson, Chris" w:date="2016-02-09T10:39:00Z">
                              <w:r w:rsidRPr="00D30F8A">
                                <w:rPr>
                                  <w:rFonts w:asciiTheme="minorHAnsi" w:hAnsiTheme="minorHAnsi"/>
                                  <w:sz w:val="22"/>
                                  <w:szCs w:val="22"/>
                                </w:rPr>
                                <w:t>c</w:t>
                              </w:r>
                            </w:ins>
                            <w:ins w:id="84" w:author="Allanson, Chris" w:date="2016-02-09T10:31:00Z">
                              <w:r w:rsidRPr="00D30F8A">
                                <w:rPr>
                                  <w:rFonts w:asciiTheme="minorHAnsi" w:hAnsiTheme="minorHAnsi"/>
                                  <w:sz w:val="22"/>
                                  <w:szCs w:val="22"/>
                                </w:rPr>
                                <w:t xml:space="preserve">ustomer </w:t>
                              </w:r>
                            </w:ins>
                            <w:ins w:id="85" w:author="Allanson, Chris" w:date="2016-02-09T10:39:00Z">
                              <w:r w:rsidRPr="00D30F8A">
                                <w:rPr>
                                  <w:rFonts w:asciiTheme="minorHAnsi" w:hAnsiTheme="minorHAnsi"/>
                                  <w:sz w:val="22"/>
                                  <w:szCs w:val="22"/>
                                </w:rPr>
                                <w:t>d</w:t>
                              </w:r>
                            </w:ins>
                            <w:ins w:id="86" w:author="Allanson, Chris" w:date="2016-02-09T10:31:00Z">
                              <w:r w:rsidRPr="00D30F8A">
                                <w:rPr>
                                  <w:rFonts w:asciiTheme="minorHAnsi" w:hAnsiTheme="minorHAnsi"/>
                                  <w:sz w:val="22"/>
                                  <w:szCs w:val="22"/>
                                </w:rPr>
                                <w:t>etails retain such details and proactively contact the Customer and offer contractual terms to the Customer, to the extent it is required to do so under the Electricity Act</w:t>
                              </w:r>
                            </w:ins>
                            <w:ins w:id="87" w:author="Claire Hynes" w:date="2016-02-11T14:30:00Z">
                              <w:r>
                                <w:rPr>
                                  <w:rFonts w:asciiTheme="minorHAnsi" w:hAnsiTheme="minorHAnsi"/>
                                  <w:sz w:val="22"/>
                                  <w:szCs w:val="22"/>
                                </w:rPr>
                                <w:t>; and</w:t>
                              </w:r>
                            </w:ins>
                            <w:ins w:id="88" w:author="Allanson, Chris" w:date="2016-02-09T10:41:00Z">
                              <w:del w:id="89" w:author="Claire Hynes" w:date="2016-02-11T14:30:00Z">
                                <w:r w:rsidRPr="00D30F8A" w:rsidDel="00D30F8A">
                                  <w:rPr>
                                    <w:rFonts w:asciiTheme="minorHAnsi" w:hAnsiTheme="minorHAnsi"/>
                                    <w:sz w:val="22"/>
                                    <w:szCs w:val="22"/>
                                  </w:rPr>
                                  <w:delText>.</w:delText>
                                </w:r>
                              </w:del>
                            </w:ins>
                          </w:p>
                          <w:p w14:paraId="01436028" w14:textId="77777777" w:rsidR="00D36AF9" w:rsidRDefault="00D36AF9" w:rsidP="002D448A">
                            <w:pPr>
                              <w:pStyle w:val="ListParagraph"/>
                              <w:numPr>
                                <w:ilvl w:val="0"/>
                                <w:numId w:val="38"/>
                              </w:numPr>
                              <w:spacing w:before="240" w:after="60" w:line="360" w:lineRule="auto"/>
                              <w:ind w:left="218"/>
                              <w:jc w:val="both"/>
                              <w:rPr>
                                <w:ins w:id="90" w:author="Claire Hynes" w:date="2016-02-11T14:32:00Z"/>
                                <w:rFonts w:asciiTheme="minorHAnsi" w:hAnsiTheme="minorHAnsi"/>
                                <w:sz w:val="22"/>
                                <w:szCs w:val="22"/>
                              </w:rPr>
                              <w:pPrChange w:id="91" w:author="Claire Hynes" w:date="2016-02-12T15:19:00Z">
                                <w:pPr>
                                  <w:pStyle w:val="ListParagraph"/>
                                  <w:numPr>
                                    <w:numId w:val="38"/>
                                  </w:numPr>
                                  <w:ind w:left="218" w:hanging="360"/>
                                  <w:jc w:val="both"/>
                                </w:pPr>
                              </w:pPrChange>
                            </w:pPr>
                            <w:ins w:id="92" w:author="Claire Hynes" w:date="2016-02-11T14:28:00Z">
                              <w:r w:rsidRPr="00D30F8A">
                                <w:rPr>
                                  <w:rFonts w:asciiTheme="minorHAnsi" w:hAnsiTheme="minorHAnsi"/>
                                  <w:sz w:val="22"/>
                                  <w:szCs w:val="22"/>
                                </w:rPr>
                                <w:t>Where a Supplier agrees a contract with a Customer, this Supplier will check that the necessary registrations have been completed.</w:t>
                              </w:r>
                            </w:ins>
                          </w:p>
                          <w:p w14:paraId="10CC947C" w14:textId="77777777" w:rsidR="00D36AF9" w:rsidRPr="00D30F8A" w:rsidRDefault="00D36AF9" w:rsidP="002D448A">
                            <w:pPr>
                              <w:pStyle w:val="ListParagraph"/>
                              <w:numPr>
                                <w:ilvl w:val="0"/>
                                <w:numId w:val="38"/>
                              </w:numPr>
                              <w:spacing w:before="240" w:after="60" w:line="360" w:lineRule="auto"/>
                              <w:ind w:left="218"/>
                              <w:jc w:val="both"/>
                              <w:rPr>
                                <w:ins w:id="93" w:author="Allanson, Chris" w:date="2016-02-09T10:31:00Z"/>
                                <w:rFonts w:asciiTheme="minorHAnsi" w:hAnsiTheme="minorHAnsi"/>
                                <w:sz w:val="22"/>
                                <w:szCs w:val="22"/>
                              </w:rPr>
                              <w:pPrChange w:id="94" w:author="Claire Hynes" w:date="2016-02-12T15:19:00Z">
                                <w:pPr>
                                  <w:pStyle w:val="ListParagraph"/>
                                  <w:numPr>
                                    <w:numId w:val="38"/>
                                  </w:numPr>
                                  <w:ind w:left="218" w:hanging="360"/>
                                  <w:jc w:val="both"/>
                                </w:pPr>
                              </w:pPrChange>
                            </w:pPr>
                            <w:ins w:id="95" w:author="Claire Hynes" w:date="2016-02-11T14:32:00Z">
                              <w:r>
                                <w:rPr>
                                  <w:rFonts w:asciiTheme="minorHAnsi" w:hAnsiTheme="minorHAnsi"/>
                                  <w:sz w:val="22"/>
                                  <w:szCs w:val="22"/>
                                </w:rPr>
                                <w:t xml:space="preserve">Where a Customer does not agree a contract with a Supplier the process set out in this Change Proposal </w:t>
                              </w:r>
                            </w:ins>
                            <w:ins w:id="96" w:author="Claire Hynes" w:date="2016-02-11T14:33:00Z">
                              <w:r>
                                <w:rPr>
                                  <w:rFonts w:asciiTheme="minorHAnsi" w:hAnsiTheme="minorHAnsi"/>
                                  <w:sz w:val="22"/>
                                  <w:szCs w:val="22"/>
                                </w:rPr>
                                <w:t>may lead the Distributor to pursue disconnection.</w:t>
                              </w:r>
                            </w:ins>
                          </w:p>
                          <w:p w14:paraId="13690423" w14:textId="77777777" w:rsidR="00D36AF9" w:rsidRDefault="00D36AF9" w:rsidP="00FC2346">
                            <w:pPr>
                              <w:ind w:left="-142"/>
                              <w:jc w:val="both"/>
                              <w:rPr>
                                <w:ins w:id="97" w:author="Allanson, Chris" w:date="2016-02-09T10:31:00Z"/>
                                <w:rFonts w:asciiTheme="minorHAnsi" w:hAnsiTheme="minorHAnsi"/>
                                <w:sz w:val="22"/>
                                <w:szCs w:val="22"/>
                              </w:rPr>
                            </w:pPr>
                          </w:p>
                          <w:p w14:paraId="3ED05C57" w14:textId="77777777" w:rsidR="00D36AF9" w:rsidRDefault="00D36AF9" w:rsidP="00FC2346">
                            <w:pPr>
                              <w:ind w:left="-142"/>
                              <w:jc w:val="both"/>
                              <w:rPr>
                                <w:ins w:id="98" w:author="Allanson, Chris" w:date="2016-02-09T10:31:00Z"/>
                                <w:rFonts w:asciiTheme="minorHAnsi" w:hAnsiTheme="minorHAnsi"/>
                                <w:sz w:val="22"/>
                                <w:szCs w:val="22"/>
                              </w:rPr>
                            </w:pPr>
                          </w:p>
                          <w:p w14:paraId="5A73387A" w14:textId="77777777" w:rsidR="00D36AF9" w:rsidRDefault="00D36AF9" w:rsidP="00FC2346">
                            <w:pPr>
                              <w:ind w:left="-142"/>
                              <w:jc w:val="both"/>
                            </w:pPr>
                          </w:p>
                        </w:txbxContent>
                      </wps:txbx>
                      <wps:bodyPr rot="0" vert="horz" wrap="square" lIns="91440" tIns="91440" rIns="91440" bIns="91440" anchor="t" anchorCtr="0" upright="1">
                        <a:noAutofit/>
                      </wps:bodyPr>
                    </wps:wsp>
                  </a:graphicData>
                </a:graphic>
                <wp14:sizeRelV relativeFrom="margin">
                  <wp14:pctHeight>0</wp14:pctHeight>
                </wp14:sizeRelV>
              </wp:anchor>
            </w:drawing>
          </mc:Choice>
          <mc:Fallback>
            <w:pict>
              <v:shapetype w14:anchorId="5852090D" id="_x0000_t202" coordsize="21600,21600" o:spt="202" path="m,l,21600r21600,l21600,xe">
                <v:stroke joinstyle="miter"/>
                <v:path gradientshapeok="t" o:connecttype="rect"/>
              </v:shapetype>
              <v:shape id="Text Box 3" o:spid="_x0000_s1026" type="#_x0000_t202" style="position:absolute;left:0;text-align:left;margin-left:-21.4pt;margin-top:187.05pt;width:450pt;height:440.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" filled="f" stroked="f">
                <v:textbox inset=",7.2pt,,7.2pt">
                  <w:txbxContent>
                    <w:p w14:paraId="64928562" w14:textId="77777777" w:rsidR="00D36AF9" w:rsidRPr="00DE23B9" w:rsidRDefault="00D36AF9" w:rsidP="00DE23B9">
                      <w:pPr>
                        <w:ind w:left="-142"/>
                        <w:rPr>
                          <w:rFonts w:asciiTheme="minorHAnsi" w:hAnsiTheme="minorHAnsi"/>
                          <w:b/>
                          <w:sz w:val="22"/>
                          <w:szCs w:val="22"/>
                        </w:rPr>
                      </w:pPr>
                      <w:r w:rsidRPr="00DE23B9">
                        <w:rPr>
                          <w:rFonts w:asciiTheme="minorHAnsi" w:hAnsiTheme="minorHAnsi"/>
                          <w:b/>
                          <w:sz w:val="22"/>
                          <w:szCs w:val="22"/>
                        </w:rPr>
                        <w:t>Executive Summary</w:t>
                      </w:r>
                    </w:p>
                    <w:p w14:paraId="6413EAEC" w14:textId="44AC0E7A" w:rsidR="00D36AF9" w:rsidRDefault="00D36AF9" w:rsidP="002D448A">
                      <w:pPr>
                        <w:spacing w:before="240" w:after="60"/>
                        <w:ind w:left="-142"/>
                        <w:jc w:val="both"/>
                        <w:rPr>
                          <w:ins w:id="99" w:author="Allanson, Chris" w:date="2016-02-09T10:36:00Z"/>
                          <w:rFonts w:asciiTheme="minorHAnsi" w:hAnsiTheme="minorHAnsi"/>
                          <w:sz w:val="22"/>
                          <w:szCs w:val="22"/>
                        </w:rPr>
                        <w:pPrChange w:id="100" w:author="Claire Hynes" w:date="2016-02-12T15:19:00Z">
                          <w:pPr>
                            <w:ind w:left="-142"/>
                            <w:jc w:val="both"/>
                          </w:pPr>
                        </w:pPrChange>
                      </w:pPr>
                      <w:r w:rsidRPr="00DE23B9">
                        <w:rPr>
                          <w:rFonts w:asciiTheme="minorHAnsi" w:hAnsiTheme="minorHAnsi"/>
                          <w:sz w:val="22"/>
                          <w:szCs w:val="22"/>
                        </w:rPr>
                        <w:t>The DCP 209</w:t>
                      </w:r>
                      <w:r>
                        <w:rPr>
                          <w:rFonts w:asciiTheme="minorHAnsi" w:hAnsiTheme="minorHAnsi"/>
                          <w:sz w:val="22"/>
                          <w:szCs w:val="22"/>
                        </w:rPr>
                        <w:t xml:space="preserve"> change seeks</w:t>
                      </w:r>
                      <w:r w:rsidRPr="00DE23B9">
                        <w:rPr>
                          <w:rFonts w:asciiTheme="minorHAnsi" w:hAnsiTheme="minorHAnsi"/>
                          <w:sz w:val="22"/>
                          <w:szCs w:val="22"/>
                        </w:rPr>
                        <w:t xml:space="preserve"> to improve communications with unregistered customers, set</w:t>
                      </w:r>
                      <w:r>
                        <w:rPr>
                          <w:rFonts w:asciiTheme="minorHAnsi" w:hAnsiTheme="minorHAnsi"/>
                          <w:sz w:val="22"/>
                          <w:szCs w:val="22"/>
                        </w:rPr>
                        <w:t>s</w:t>
                      </w:r>
                      <w:r w:rsidRPr="00DE23B9">
                        <w:rPr>
                          <w:rFonts w:asciiTheme="minorHAnsi" w:hAnsiTheme="minorHAnsi"/>
                          <w:sz w:val="22"/>
                          <w:szCs w:val="22"/>
                        </w:rPr>
                        <w:t xml:space="preserve"> out processes for managing unregistered customers </w:t>
                      </w:r>
                      <w:del w:id="101" w:author="Allanson, Chris" w:date="2016-02-09T10:35:00Z">
                        <w:r w:rsidRPr="00DE23B9" w:rsidDel="001001E7">
                          <w:rPr>
                            <w:rFonts w:asciiTheme="minorHAnsi" w:hAnsiTheme="minorHAnsi"/>
                            <w:sz w:val="22"/>
                            <w:szCs w:val="22"/>
                          </w:rPr>
                          <w:delText xml:space="preserve">up to, but excluding, the registration process itself </w:delText>
                        </w:r>
                      </w:del>
                      <w:r w:rsidRPr="00DE23B9">
                        <w:rPr>
                          <w:rFonts w:asciiTheme="minorHAnsi" w:hAnsiTheme="minorHAnsi"/>
                          <w:sz w:val="22"/>
                          <w:szCs w:val="22"/>
                        </w:rPr>
                        <w:t xml:space="preserve">and </w:t>
                      </w:r>
                      <w:r>
                        <w:rPr>
                          <w:rFonts w:asciiTheme="minorHAnsi" w:hAnsiTheme="minorHAnsi"/>
                          <w:sz w:val="22"/>
                          <w:szCs w:val="22"/>
                        </w:rPr>
                        <w:t>proposes</w:t>
                      </w:r>
                      <w:r w:rsidRPr="00DE23B9">
                        <w:rPr>
                          <w:rFonts w:asciiTheme="minorHAnsi" w:hAnsiTheme="minorHAnsi"/>
                          <w:sz w:val="22"/>
                          <w:szCs w:val="22"/>
                        </w:rPr>
                        <w:t xml:space="preserve"> new obligations on parties</w:t>
                      </w:r>
                      <w:ins w:id="102" w:author="Allanson, Chris" w:date="2016-02-09T10:35:00Z">
                        <w:r>
                          <w:rPr>
                            <w:rFonts w:asciiTheme="minorHAnsi" w:hAnsiTheme="minorHAnsi"/>
                            <w:sz w:val="22"/>
                            <w:szCs w:val="22"/>
                          </w:rPr>
                          <w:t xml:space="preserve"> in order to get unregistered </w:t>
                        </w:r>
                      </w:ins>
                      <w:ins w:id="103" w:author="Allanson, Chris" w:date="2016-02-09T10:36:00Z">
                        <w:r>
                          <w:rPr>
                            <w:rFonts w:asciiTheme="minorHAnsi" w:hAnsiTheme="minorHAnsi"/>
                            <w:sz w:val="22"/>
                            <w:szCs w:val="22"/>
                          </w:rPr>
                          <w:t xml:space="preserve">customers registered by a </w:t>
                        </w:r>
                      </w:ins>
                      <w:ins w:id="104" w:author="Claire Hynes" w:date="2016-02-12T15:18:00Z">
                        <w:r w:rsidR="002D448A">
                          <w:rPr>
                            <w:rFonts w:asciiTheme="minorHAnsi" w:hAnsiTheme="minorHAnsi"/>
                            <w:sz w:val="22"/>
                            <w:szCs w:val="22"/>
                          </w:rPr>
                          <w:t>S</w:t>
                        </w:r>
                      </w:ins>
                      <w:ins w:id="105" w:author="Allanson, Chris" w:date="2016-02-09T10:36:00Z">
                        <w:del w:id="106" w:author="Claire Hynes" w:date="2016-02-12T15:18:00Z">
                          <w:r w:rsidDel="002D448A">
                            <w:rPr>
                              <w:rFonts w:asciiTheme="minorHAnsi" w:hAnsiTheme="minorHAnsi"/>
                              <w:sz w:val="22"/>
                              <w:szCs w:val="22"/>
                            </w:rPr>
                            <w:delText>s</w:delText>
                          </w:r>
                        </w:del>
                        <w:r>
                          <w:rPr>
                            <w:rFonts w:asciiTheme="minorHAnsi" w:hAnsiTheme="minorHAnsi"/>
                            <w:sz w:val="22"/>
                            <w:szCs w:val="22"/>
                          </w:rPr>
                          <w:t>upplier</w:t>
                        </w:r>
                      </w:ins>
                      <w:r>
                        <w:rPr>
                          <w:rFonts w:asciiTheme="minorHAnsi" w:hAnsiTheme="minorHAnsi"/>
                          <w:sz w:val="22"/>
                          <w:szCs w:val="22"/>
                        </w:rPr>
                        <w:t>.</w:t>
                      </w:r>
                    </w:p>
                    <w:p w14:paraId="05827C8C" w14:textId="578B65B6" w:rsidR="00D36AF9" w:rsidRDefault="00D36AF9" w:rsidP="002D448A">
                      <w:pPr>
                        <w:spacing w:before="240" w:after="60"/>
                        <w:ind w:left="-142"/>
                        <w:jc w:val="both"/>
                        <w:rPr>
                          <w:ins w:id="107" w:author="Allanson, Chris" w:date="2016-02-09T10:40:00Z"/>
                          <w:rFonts w:asciiTheme="minorHAnsi" w:hAnsiTheme="minorHAnsi"/>
                          <w:sz w:val="22"/>
                          <w:szCs w:val="22"/>
                        </w:rPr>
                        <w:pPrChange w:id="108" w:author="Claire Hynes" w:date="2016-02-12T15:19:00Z">
                          <w:pPr>
                            <w:ind w:left="-142"/>
                            <w:jc w:val="both"/>
                          </w:pPr>
                        </w:pPrChange>
                      </w:pPr>
                      <w:ins w:id="109" w:author="Allanson, Chris" w:date="2016-02-09T10:34:00Z">
                        <w:r w:rsidRPr="0050690E">
                          <w:rPr>
                            <w:rFonts w:asciiTheme="minorHAnsi" w:hAnsiTheme="minorHAnsi"/>
                            <w:sz w:val="22"/>
                            <w:szCs w:val="22"/>
                          </w:rPr>
                          <w:t xml:space="preserve">Getting unregistered customers registered by a </w:t>
                        </w:r>
                      </w:ins>
                      <w:ins w:id="110" w:author="Claire Hynes" w:date="2016-02-12T15:18:00Z">
                        <w:r w:rsidR="002D448A">
                          <w:rPr>
                            <w:rFonts w:asciiTheme="minorHAnsi" w:hAnsiTheme="minorHAnsi"/>
                            <w:sz w:val="22"/>
                            <w:szCs w:val="22"/>
                          </w:rPr>
                          <w:t>S</w:t>
                        </w:r>
                      </w:ins>
                      <w:ins w:id="111" w:author="Allanson, Chris" w:date="2016-02-09T10:34:00Z">
                        <w:del w:id="112" w:author="Claire Hynes" w:date="2016-02-12T15:18:00Z">
                          <w:r w:rsidRPr="0050690E" w:rsidDel="002D448A">
                            <w:rPr>
                              <w:rFonts w:asciiTheme="minorHAnsi" w:hAnsiTheme="minorHAnsi"/>
                              <w:sz w:val="22"/>
                              <w:szCs w:val="22"/>
                            </w:rPr>
                            <w:delText>s</w:delText>
                          </w:r>
                        </w:del>
                        <w:r w:rsidRPr="0050690E">
                          <w:rPr>
                            <w:rFonts w:asciiTheme="minorHAnsi" w:hAnsiTheme="minorHAnsi"/>
                            <w:sz w:val="22"/>
                            <w:szCs w:val="22"/>
                          </w:rPr>
                          <w:t xml:space="preserve">upplier will reduce overall system losses and thereby reduce costs for </w:t>
                        </w:r>
                      </w:ins>
                      <w:ins w:id="113" w:author="Allanson, Chris" w:date="2016-02-09T11:02:00Z">
                        <w:r>
                          <w:rPr>
                            <w:rFonts w:asciiTheme="minorHAnsi" w:hAnsiTheme="minorHAnsi"/>
                            <w:sz w:val="22"/>
                            <w:szCs w:val="22"/>
                          </w:rPr>
                          <w:t>customers</w:t>
                        </w:r>
                      </w:ins>
                      <w:ins w:id="114" w:author="Allanson, Chris" w:date="2016-02-09T10:36:00Z">
                        <w:r>
                          <w:rPr>
                            <w:rFonts w:asciiTheme="minorHAnsi" w:hAnsiTheme="minorHAnsi"/>
                            <w:sz w:val="22"/>
                            <w:szCs w:val="22"/>
                          </w:rPr>
                          <w:t xml:space="preserve"> </w:t>
                        </w:r>
                      </w:ins>
                      <w:ins w:id="115" w:author="Allanson, Chris" w:date="2016-02-09T10:34:00Z">
                        <w:r w:rsidRPr="0050690E">
                          <w:rPr>
                            <w:rFonts w:asciiTheme="minorHAnsi" w:hAnsiTheme="minorHAnsi"/>
                            <w:sz w:val="22"/>
                            <w:szCs w:val="22"/>
                          </w:rPr>
                          <w:t xml:space="preserve">in the round. This </w:t>
                        </w:r>
                      </w:ins>
                      <w:ins w:id="116" w:author="Claire Hynes" w:date="2016-02-12T15:18:00Z">
                        <w:r w:rsidR="002D448A">
                          <w:rPr>
                            <w:rFonts w:asciiTheme="minorHAnsi" w:hAnsiTheme="minorHAnsi"/>
                            <w:sz w:val="22"/>
                            <w:szCs w:val="22"/>
                          </w:rPr>
                          <w:t>C</w:t>
                        </w:r>
                      </w:ins>
                      <w:ins w:id="117" w:author="Allanson, Chris" w:date="2016-02-09T10:34:00Z">
                        <w:del w:id="118" w:author="Claire Hynes" w:date="2016-02-12T15:18:00Z">
                          <w:r w:rsidRPr="0050690E" w:rsidDel="002D448A">
                            <w:rPr>
                              <w:rFonts w:asciiTheme="minorHAnsi" w:hAnsiTheme="minorHAnsi"/>
                              <w:sz w:val="22"/>
                              <w:szCs w:val="22"/>
                            </w:rPr>
                            <w:delText>c</w:delText>
                          </w:r>
                        </w:del>
                        <w:r w:rsidRPr="0050690E">
                          <w:rPr>
                            <w:rFonts w:asciiTheme="minorHAnsi" w:hAnsiTheme="minorHAnsi"/>
                            <w:sz w:val="22"/>
                            <w:szCs w:val="22"/>
                          </w:rPr>
                          <w:t xml:space="preserve">hange </w:t>
                        </w:r>
                      </w:ins>
                      <w:ins w:id="119" w:author="Claire Hynes" w:date="2016-02-12T15:18:00Z">
                        <w:r w:rsidR="002D448A">
                          <w:rPr>
                            <w:rFonts w:asciiTheme="minorHAnsi" w:hAnsiTheme="minorHAnsi"/>
                            <w:sz w:val="22"/>
                            <w:szCs w:val="22"/>
                          </w:rPr>
                          <w:t>P</w:t>
                        </w:r>
                      </w:ins>
                      <w:ins w:id="120" w:author="Allanson, Chris" w:date="2016-02-09T10:34:00Z">
                        <w:del w:id="121" w:author="Claire Hynes" w:date="2016-02-12T15:18:00Z">
                          <w:r w:rsidRPr="0050690E" w:rsidDel="002D448A">
                            <w:rPr>
                              <w:rFonts w:asciiTheme="minorHAnsi" w:hAnsiTheme="minorHAnsi"/>
                              <w:sz w:val="22"/>
                              <w:szCs w:val="22"/>
                            </w:rPr>
                            <w:delText>p</w:delText>
                          </w:r>
                        </w:del>
                        <w:r w:rsidRPr="0050690E">
                          <w:rPr>
                            <w:rFonts w:asciiTheme="minorHAnsi" w:hAnsiTheme="minorHAnsi"/>
                            <w:sz w:val="22"/>
                            <w:szCs w:val="22"/>
                          </w:rPr>
                          <w:t xml:space="preserve">roposal supports </w:t>
                        </w:r>
                        <w:proofErr w:type="spellStart"/>
                        <w:r w:rsidRPr="0050690E">
                          <w:rPr>
                            <w:rFonts w:asciiTheme="minorHAnsi" w:hAnsiTheme="minorHAnsi"/>
                            <w:sz w:val="22"/>
                            <w:szCs w:val="22"/>
                          </w:rPr>
                          <w:t>Ofgem’s</w:t>
                        </w:r>
                        <w:proofErr w:type="spellEnd"/>
                        <w:r w:rsidRPr="0050690E">
                          <w:rPr>
                            <w:rFonts w:asciiTheme="minorHAnsi" w:hAnsiTheme="minorHAnsi"/>
                            <w:sz w:val="22"/>
                            <w:szCs w:val="22"/>
                          </w:rPr>
                          <w:t xml:space="preserve"> policy intent as set out in its decisions on Tackling Theft of Electricity in relation to reducing losses.</w:t>
                        </w:r>
                      </w:ins>
                    </w:p>
                    <w:p w14:paraId="22491101" w14:textId="13D4ACAE" w:rsidR="00D36AF9" w:rsidRDefault="00D36AF9" w:rsidP="002D448A">
                      <w:pPr>
                        <w:spacing w:before="240" w:after="60"/>
                        <w:ind w:left="-142"/>
                        <w:jc w:val="both"/>
                        <w:rPr>
                          <w:ins w:id="122" w:author="Allanson, Chris" w:date="2016-02-09T10:31:00Z"/>
                          <w:rFonts w:asciiTheme="minorHAnsi" w:hAnsiTheme="minorHAnsi"/>
                          <w:sz w:val="22"/>
                          <w:szCs w:val="22"/>
                        </w:rPr>
                        <w:pPrChange w:id="123" w:author="Claire Hynes" w:date="2016-02-12T15:19:00Z">
                          <w:pPr>
                            <w:ind w:left="-142"/>
                            <w:jc w:val="both"/>
                          </w:pPr>
                        </w:pPrChange>
                      </w:pPr>
                      <w:ins w:id="124" w:author="Allanson, Chris" w:date="2016-02-09T10:52:00Z">
                        <w:r>
                          <w:rPr>
                            <w:rFonts w:asciiTheme="minorHAnsi" w:hAnsiTheme="minorHAnsi"/>
                            <w:sz w:val="22"/>
                            <w:szCs w:val="22"/>
                          </w:rPr>
                          <w:t xml:space="preserve">This change proposes to </w:t>
                        </w:r>
                        <w:r w:rsidRPr="00B844B3">
                          <w:rPr>
                            <w:rFonts w:asciiTheme="minorHAnsi" w:hAnsiTheme="minorHAnsi"/>
                            <w:sz w:val="22"/>
                            <w:szCs w:val="22"/>
                          </w:rPr>
                          <w:t xml:space="preserve">introduce </w:t>
                        </w:r>
                      </w:ins>
                      <w:ins w:id="125" w:author="Allanson, Chris" w:date="2016-02-09T10:53:00Z">
                        <w:r>
                          <w:rPr>
                            <w:rFonts w:asciiTheme="minorHAnsi" w:hAnsiTheme="minorHAnsi"/>
                            <w:sz w:val="22"/>
                            <w:szCs w:val="22"/>
                          </w:rPr>
                          <w:t xml:space="preserve">a new code of practice into DCUSA </w:t>
                        </w:r>
                      </w:ins>
                      <w:ins w:id="126" w:author="Allanson, Chris" w:date="2016-02-09T10:54:00Z">
                        <w:r>
                          <w:rPr>
                            <w:rFonts w:asciiTheme="minorHAnsi" w:hAnsiTheme="minorHAnsi"/>
                            <w:sz w:val="22"/>
                            <w:szCs w:val="22"/>
                          </w:rPr>
                          <w:t xml:space="preserve">that sets </w:t>
                        </w:r>
                      </w:ins>
                      <w:ins w:id="127" w:author="Allanson, Chris" w:date="2016-02-09T10:52:00Z">
                        <w:r w:rsidRPr="00B844B3">
                          <w:rPr>
                            <w:rFonts w:asciiTheme="minorHAnsi" w:hAnsiTheme="minorHAnsi"/>
                            <w:sz w:val="22"/>
                            <w:szCs w:val="22"/>
                          </w:rPr>
                          <w:t xml:space="preserve">obligations on </w:t>
                        </w:r>
                      </w:ins>
                      <w:ins w:id="128" w:author="Allanson, Chris" w:date="2016-02-09T10:56:00Z">
                        <w:r>
                          <w:rPr>
                            <w:rFonts w:asciiTheme="minorHAnsi" w:hAnsiTheme="minorHAnsi"/>
                            <w:sz w:val="22"/>
                            <w:szCs w:val="22"/>
                          </w:rPr>
                          <w:t>D</w:t>
                        </w:r>
                      </w:ins>
                      <w:ins w:id="129" w:author="Allanson, Chris" w:date="2016-02-09T10:52:00Z">
                        <w:r w:rsidRPr="00B844B3">
                          <w:rPr>
                            <w:rFonts w:asciiTheme="minorHAnsi" w:hAnsiTheme="minorHAnsi"/>
                            <w:sz w:val="22"/>
                            <w:szCs w:val="22"/>
                          </w:rPr>
                          <w:t xml:space="preserve">istributors and </w:t>
                        </w:r>
                      </w:ins>
                      <w:ins w:id="130" w:author="Allanson, Chris" w:date="2016-02-09T10:56:00Z">
                        <w:r>
                          <w:rPr>
                            <w:rFonts w:asciiTheme="minorHAnsi" w:hAnsiTheme="minorHAnsi"/>
                            <w:sz w:val="22"/>
                            <w:szCs w:val="22"/>
                          </w:rPr>
                          <w:t>S</w:t>
                        </w:r>
                      </w:ins>
                      <w:ins w:id="131" w:author="Allanson, Chris" w:date="2016-02-09T10:52:00Z">
                        <w:r w:rsidRPr="00B844B3">
                          <w:rPr>
                            <w:rFonts w:asciiTheme="minorHAnsi" w:hAnsiTheme="minorHAnsi"/>
                            <w:sz w:val="22"/>
                            <w:szCs w:val="22"/>
                          </w:rPr>
                          <w:t>uppliers</w:t>
                        </w:r>
                      </w:ins>
                      <w:ins w:id="132" w:author="Allanson, Chris" w:date="2016-02-09T10:55:00Z">
                        <w:r>
                          <w:rPr>
                            <w:rFonts w:asciiTheme="minorHAnsi" w:hAnsiTheme="minorHAnsi"/>
                            <w:sz w:val="22"/>
                            <w:szCs w:val="22"/>
                          </w:rPr>
                          <w:t xml:space="preserve">, it also provides </w:t>
                        </w:r>
                      </w:ins>
                      <w:ins w:id="133" w:author="Allanson, Chris" w:date="2016-02-09T10:52:00Z">
                        <w:r w:rsidRPr="00B844B3">
                          <w:rPr>
                            <w:rFonts w:asciiTheme="minorHAnsi" w:hAnsiTheme="minorHAnsi"/>
                            <w:sz w:val="22"/>
                            <w:szCs w:val="22"/>
                          </w:rPr>
                          <w:t>best practice guid</w:t>
                        </w:r>
                      </w:ins>
                      <w:ins w:id="134" w:author="Allanson, Chris" w:date="2016-02-09T10:56:00Z">
                        <w:r>
                          <w:rPr>
                            <w:rFonts w:asciiTheme="minorHAnsi" w:hAnsiTheme="minorHAnsi"/>
                            <w:sz w:val="22"/>
                            <w:szCs w:val="22"/>
                          </w:rPr>
                          <w:t>ance</w:t>
                        </w:r>
                      </w:ins>
                      <w:ins w:id="135" w:author="Allanson, Chris" w:date="2016-02-09T10:58:00Z">
                        <w:r>
                          <w:rPr>
                            <w:rFonts w:asciiTheme="minorHAnsi" w:hAnsiTheme="minorHAnsi"/>
                            <w:sz w:val="22"/>
                            <w:szCs w:val="22"/>
                          </w:rPr>
                          <w:t xml:space="preserve"> and makes available optional template letters</w:t>
                        </w:r>
                      </w:ins>
                      <w:ins w:id="136" w:author="Allanson, Chris" w:date="2016-02-09T10:52:00Z">
                        <w:r w:rsidRPr="00B844B3">
                          <w:rPr>
                            <w:rFonts w:asciiTheme="minorHAnsi" w:hAnsiTheme="minorHAnsi"/>
                            <w:sz w:val="22"/>
                            <w:szCs w:val="22"/>
                          </w:rPr>
                          <w:t xml:space="preserve">.  The distributor obligations support licence obligation </w:t>
                        </w:r>
                      </w:ins>
                      <w:ins w:id="137" w:author="Claire Hynes" w:date="2016-02-12T15:22:00Z">
                        <w:r w:rsidR="002D448A">
                          <w:rPr>
                            <w:rFonts w:asciiTheme="minorHAnsi" w:hAnsiTheme="minorHAnsi"/>
                            <w:sz w:val="22"/>
                            <w:szCs w:val="22"/>
                          </w:rPr>
                          <w:t>Standard Licence Condition (</w:t>
                        </w:r>
                      </w:ins>
                      <w:ins w:id="138" w:author="Allanson, Chris" w:date="2016-02-09T10:52:00Z">
                        <w:r w:rsidRPr="00B844B3">
                          <w:rPr>
                            <w:rFonts w:asciiTheme="minorHAnsi" w:hAnsiTheme="minorHAnsi"/>
                            <w:sz w:val="22"/>
                            <w:szCs w:val="22"/>
                          </w:rPr>
                          <w:t>SLC</w:t>
                        </w:r>
                      </w:ins>
                      <w:ins w:id="139" w:author="Claire Hynes" w:date="2016-02-12T15:22:00Z">
                        <w:r w:rsidR="002D448A">
                          <w:rPr>
                            <w:rFonts w:asciiTheme="minorHAnsi" w:hAnsiTheme="minorHAnsi"/>
                            <w:sz w:val="22"/>
                            <w:szCs w:val="22"/>
                          </w:rPr>
                          <w:t xml:space="preserve">) </w:t>
                        </w:r>
                      </w:ins>
                      <w:ins w:id="140" w:author="Allanson, Chris" w:date="2016-02-09T10:52:00Z">
                        <w:r w:rsidRPr="00B844B3">
                          <w:rPr>
                            <w:rFonts w:asciiTheme="minorHAnsi" w:hAnsiTheme="minorHAnsi"/>
                            <w:sz w:val="22"/>
                            <w:szCs w:val="22"/>
                          </w:rPr>
                          <w:t>49</w:t>
                        </w:r>
                      </w:ins>
                      <w:ins w:id="141" w:author="Allanson, Chris" w:date="2016-02-09T10:58:00Z">
                        <w:r>
                          <w:rPr>
                            <w:rFonts w:asciiTheme="minorHAnsi" w:hAnsiTheme="minorHAnsi"/>
                            <w:sz w:val="22"/>
                            <w:szCs w:val="22"/>
                          </w:rPr>
                          <w:t>.</w:t>
                        </w:r>
                        <w:del w:id="142" w:author="Claire Hynes" w:date="2016-02-12T15:22:00Z">
                          <w:r w:rsidDel="002D448A">
                            <w:rPr>
                              <w:rFonts w:asciiTheme="minorHAnsi" w:hAnsiTheme="minorHAnsi"/>
                              <w:sz w:val="22"/>
                              <w:szCs w:val="22"/>
                            </w:rPr>
                            <w:delText xml:space="preserve"> </w:delText>
                          </w:r>
                        </w:del>
                      </w:ins>
                      <w:ins w:id="143" w:author="Allanson, Chris" w:date="2016-02-09T10:41:00Z">
                        <w:r>
                          <w:rPr>
                            <w:rFonts w:asciiTheme="minorHAnsi" w:hAnsiTheme="minorHAnsi"/>
                            <w:sz w:val="22"/>
                            <w:szCs w:val="22"/>
                          </w:rPr>
                          <w:t xml:space="preserve"> </w:t>
                        </w:r>
                      </w:ins>
                      <w:ins w:id="144" w:author="Allanson, Chris" w:date="2016-02-09T11:00:00Z">
                        <w:r>
                          <w:rPr>
                            <w:rFonts w:asciiTheme="minorHAnsi" w:hAnsiTheme="minorHAnsi"/>
                            <w:sz w:val="22"/>
                            <w:szCs w:val="22"/>
                          </w:rPr>
                          <w:t>N</w:t>
                        </w:r>
                      </w:ins>
                      <w:ins w:id="145" w:author="Allanson, Chris" w:date="2016-02-09T10:41:00Z">
                        <w:r>
                          <w:rPr>
                            <w:rFonts w:asciiTheme="minorHAnsi" w:hAnsiTheme="minorHAnsi"/>
                            <w:sz w:val="22"/>
                            <w:szCs w:val="22"/>
                          </w:rPr>
                          <w:t>ew obligations on parties, includ</w:t>
                        </w:r>
                      </w:ins>
                      <w:ins w:id="146" w:author="Allanson, Chris" w:date="2016-02-09T11:00:00Z">
                        <w:r>
                          <w:rPr>
                            <w:rFonts w:asciiTheme="minorHAnsi" w:hAnsiTheme="minorHAnsi"/>
                            <w:sz w:val="22"/>
                            <w:szCs w:val="22"/>
                          </w:rPr>
                          <w:t>e:</w:t>
                        </w:r>
                      </w:ins>
                    </w:p>
                    <w:p w14:paraId="65159F76" w14:textId="77777777" w:rsidR="00D36AF9" w:rsidRPr="00D30F8A" w:rsidRDefault="00D36AF9" w:rsidP="002D448A">
                      <w:pPr>
                        <w:pStyle w:val="ListParagraph"/>
                        <w:numPr>
                          <w:ilvl w:val="0"/>
                          <w:numId w:val="39"/>
                        </w:numPr>
                        <w:spacing w:before="240" w:after="60"/>
                        <w:jc w:val="both"/>
                        <w:rPr>
                          <w:ins w:id="147" w:author="Allanson, Chris" w:date="2016-02-09T10:31:00Z"/>
                          <w:rFonts w:asciiTheme="minorHAnsi" w:hAnsiTheme="minorHAnsi"/>
                          <w:sz w:val="22"/>
                          <w:szCs w:val="22"/>
                        </w:rPr>
                        <w:pPrChange w:id="148" w:author="Claire Hynes" w:date="2016-02-12T15:19:00Z">
                          <w:pPr>
                            <w:pStyle w:val="ListParagraph"/>
                            <w:numPr>
                              <w:numId w:val="39"/>
                            </w:numPr>
                            <w:ind w:left="218" w:hanging="360"/>
                            <w:jc w:val="both"/>
                          </w:pPr>
                        </w:pPrChange>
                      </w:pPr>
                      <w:ins w:id="149" w:author="Allanson, Chris" w:date="2016-02-09T10:31:00Z">
                        <w:r w:rsidRPr="00D30F8A">
                          <w:rPr>
                            <w:rFonts w:asciiTheme="minorHAnsi" w:hAnsiTheme="minorHAnsi"/>
                            <w:sz w:val="22"/>
                            <w:szCs w:val="22"/>
                          </w:rPr>
                          <w:t xml:space="preserve">Distributors shall take steps to identify </w:t>
                        </w:r>
                      </w:ins>
                      <w:ins w:id="150" w:author="Claire Hynes" w:date="2016-02-11T14:25:00Z">
                        <w:r w:rsidRPr="00D30F8A">
                          <w:rPr>
                            <w:rFonts w:asciiTheme="minorHAnsi" w:hAnsiTheme="minorHAnsi"/>
                            <w:sz w:val="22"/>
                            <w:szCs w:val="22"/>
                          </w:rPr>
                          <w:t xml:space="preserve">and investigate </w:t>
                        </w:r>
                      </w:ins>
                      <w:ins w:id="151" w:author="Allanson, Chris" w:date="2016-02-09T10:31:00Z">
                        <w:r w:rsidRPr="00D30F8A">
                          <w:rPr>
                            <w:rFonts w:asciiTheme="minorHAnsi" w:hAnsiTheme="minorHAnsi"/>
                            <w:sz w:val="22"/>
                            <w:szCs w:val="22"/>
                          </w:rPr>
                          <w:t>unregistered customers</w:t>
                        </w:r>
                        <w:del w:id="152" w:author="Claire Hynes" w:date="2016-02-11T14:30:00Z">
                          <w:r w:rsidRPr="00D30F8A" w:rsidDel="00D30F8A">
                            <w:rPr>
                              <w:rFonts w:asciiTheme="minorHAnsi" w:hAnsiTheme="minorHAnsi"/>
                              <w:sz w:val="22"/>
                              <w:szCs w:val="22"/>
                            </w:rPr>
                            <w:delText>,</w:delText>
                          </w:r>
                        </w:del>
                        <w:del w:id="153" w:author="Claire Hynes" w:date="2016-02-11T14:25:00Z">
                          <w:r w:rsidRPr="00D30F8A" w:rsidDel="00D30F8A">
                            <w:rPr>
                              <w:rFonts w:asciiTheme="minorHAnsi" w:hAnsiTheme="minorHAnsi"/>
                              <w:sz w:val="22"/>
                              <w:szCs w:val="22"/>
                            </w:rPr>
                            <w:delText xml:space="preserve"> </w:delText>
                          </w:r>
                        </w:del>
                      </w:ins>
                      <w:del w:id="154" w:author="Claire Hynes" w:date="2016-02-11T14:25:00Z">
                        <w:r w:rsidRPr="00D30F8A" w:rsidDel="00D30F8A">
                          <w:rPr>
                            <w:rFonts w:asciiTheme="minorHAnsi" w:hAnsiTheme="minorHAnsi"/>
                            <w:sz w:val="22"/>
                            <w:szCs w:val="22"/>
                          </w:rPr>
                          <w:delText>investigate and try to resolve such identified cases</w:delText>
                        </w:r>
                      </w:del>
                      <w:ins w:id="155" w:author="Allanson, Chris" w:date="2016-02-09T10:31:00Z">
                        <w:r w:rsidRPr="00D30F8A">
                          <w:rPr>
                            <w:rFonts w:asciiTheme="minorHAnsi" w:hAnsiTheme="minorHAnsi"/>
                            <w:sz w:val="22"/>
                            <w:szCs w:val="22"/>
                          </w:rPr>
                          <w:t>;</w:t>
                        </w:r>
                      </w:ins>
                    </w:p>
                    <w:p w14:paraId="09936A21" w14:textId="77777777" w:rsidR="00D36AF9" w:rsidRPr="00D30F8A" w:rsidRDefault="00D36AF9" w:rsidP="002D448A">
                      <w:pPr>
                        <w:pStyle w:val="ListParagraph"/>
                        <w:numPr>
                          <w:ilvl w:val="0"/>
                          <w:numId w:val="39"/>
                        </w:numPr>
                        <w:spacing w:before="240" w:after="60"/>
                        <w:jc w:val="both"/>
                        <w:rPr>
                          <w:ins w:id="156" w:author="Allanson, Chris" w:date="2016-02-09T10:31:00Z"/>
                          <w:rFonts w:asciiTheme="minorHAnsi" w:hAnsiTheme="minorHAnsi"/>
                          <w:sz w:val="22"/>
                          <w:szCs w:val="22"/>
                        </w:rPr>
                        <w:pPrChange w:id="157" w:author="Claire Hynes" w:date="2016-02-12T15:19:00Z">
                          <w:pPr>
                            <w:pStyle w:val="ListParagraph"/>
                            <w:numPr>
                              <w:numId w:val="39"/>
                            </w:numPr>
                            <w:ind w:left="218" w:hanging="360"/>
                            <w:jc w:val="both"/>
                          </w:pPr>
                        </w:pPrChange>
                      </w:pPr>
                      <w:ins w:id="158" w:author="Allanson, Chris" w:date="2016-02-09T10:31:00Z">
                        <w:r w:rsidRPr="00D30F8A">
                          <w:rPr>
                            <w:rFonts w:asciiTheme="minorHAnsi" w:hAnsiTheme="minorHAnsi"/>
                            <w:sz w:val="22"/>
                            <w:szCs w:val="22"/>
                          </w:rPr>
                          <w:t>Distributors shall communicate with unregistered customers in order to capture customer details</w:t>
                        </w:r>
                      </w:ins>
                      <w:ins w:id="159" w:author="Allanson, Chris" w:date="2016-02-09T10:37:00Z">
                        <w:r w:rsidRPr="00D30F8A">
                          <w:rPr>
                            <w:rFonts w:asciiTheme="minorHAnsi" w:hAnsiTheme="minorHAnsi"/>
                            <w:sz w:val="22"/>
                            <w:szCs w:val="22"/>
                          </w:rPr>
                          <w:t xml:space="preserve">, retain those details and </w:t>
                        </w:r>
                      </w:ins>
                      <w:ins w:id="160" w:author="Allanson, Chris" w:date="2016-02-09T10:31:00Z">
                        <w:r w:rsidRPr="00D30F8A">
                          <w:rPr>
                            <w:rFonts w:asciiTheme="minorHAnsi" w:hAnsiTheme="minorHAnsi"/>
                            <w:sz w:val="22"/>
                            <w:szCs w:val="22"/>
                          </w:rPr>
                          <w:t>share them with the customers chosen Supplier</w:t>
                        </w:r>
                      </w:ins>
                      <w:ins w:id="161" w:author="Allanson, Chris" w:date="2016-02-09T10:41:00Z">
                        <w:r w:rsidRPr="00D30F8A">
                          <w:rPr>
                            <w:rFonts w:asciiTheme="minorHAnsi" w:hAnsiTheme="minorHAnsi"/>
                            <w:sz w:val="22"/>
                            <w:szCs w:val="22"/>
                          </w:rPr>
                          <w:t>;</w:t>
                        </w:r>
                      </w:ins>
                    </w:p>
                    <w:p w14:paraId="775B3BEB" w14:textId="77777777" w:rsidR="00D36AF9" w:rsidRPr="00D30F8A" w:rsidRDefault="00D36AF9" w:rsidP="002D448A">
                      <w:pPr>
                        <w:pStyle w:val="ListParagraph"/>
                        <w:numPr>
                          <w:ilvl w:val="0"/>
                          <w:numId w:val="38"/>
                        </w:numPr>
                        <w:spacing w:before="240" w:after="60"/>
                        <w:ind w:left="218"/>
                        <w:jc w:val="both"/>
                        <w:rPr>
                          <w:ins w:id="162" w:author="Allanson, Chris" w:date="2016-02-09T10:31:00Z"/>
                          <w:rFonts w:asciiTheme="minorHAnsi" w:hAnsiTheme="minorHAnsi"/>
                          <w:sz w:val="22"/>
                          <w:szCs w:val="22"/>
                        </w:rPr>
                        <w:pPrChange w:id="163" w:author="Claire Hynes" w:date="2016-02-12T15:19:00Z">
                          <w:pPr>
                            <w:pStyle w:val="ListParagraph"/>
                            <w:numPr>
                              <w:numId w:val="38"/>
                            </w:numPr>
                            <w:ind w:left="218" w:hanging="360"/>
                            <w:jc w:val="both"/>
                          </w:pPr>
                        </w:pPrChange>
                      </w:pPr>
                      <w:del w:id="164" w:author="Claire Hynes" w:date="2016-02-11T14:27:00Z">
                        <w:r w:rsidRPr="00D30F8A" w:rsidDel="00D30F8A">
                          <w:rPr>
                            <w:rFonts w:asciiTheme="minorHAnsi" w:hAnsiTheme="minorHAnsi"/>
                            <w:sz w:val="22"/>
                            <w:szCs w:val="22"/>
                          </w:rPr>
                          <w:delText>The Supplier shall take all reasonable steps to agree a contract withunregistered customers (to the extent that the Supplier can resolve such customers);</w:delText>
                        </w:r>
                      </w:del>
                    </w:p>
                    <w:p w14:paraId="02168E9A" w14:textId="3A30CB1B" w:rsidR="00D36AF9" w:rsidRPr="00D30F8A" w:rsidRDefault="00D36AF9" w:rsidP="002D448A">
                      <w:pPr>
                        <w:pStyle w:val="ListParagraph"/>
                        <w:numPr>
                          <w:ilvl w:val="0"/>
                          <w:numId w:val="39"/>
                        </w:numPr>
                        <w:spacing w:before="240" w:after="60"/>
                        <w:jc w:val="both"/>
                        <w:rPr>
                          <w:ins w:id="165" w:author="Allanson, Chris" w:date="2016-02-09T10:31:00Z"/>
                          <w:rFonts w:asciiTheme="minorHAnsi" w:hAnsiTheme="minorHAnsi"/>
                          <w:sz w:val="22"/>
                          <w:szCs w:val="22"/>
                        </w:rPr>
                        <w:pPrChange w:id="166" w:author="Claire Hynes" w:date="2016-02-12T15:19:00Z">
                          <w:pPr>
                            <w:pStyle w:val="ListParagraph"/>
                            <w:numPr>
                              <w:numId w:val="39"/>
                            </w:numPr>
                            <w:ind w:left="218" w:hanging="360"/>
                            <w:jc w:val="both"/>
                          </w:pPr>
                        </w:pPrChange>
                      </w:pPr>
                      <w:ins w:id="167" w:author="Allanson, Chris" w:date="2016-02-09T10:31:00Z">
                        <w:r w:rsidRPr="00D30F8A">
                          <w:rPr>
                            <w:rFonts w:asciiTheme="minorHAnsi" w:hAnsiTheme="minorHAnsi"/>
                            <w:sz w:val="22"/>
                            <w:szCs w:val="22"/>
                          </w:rPr>
                          <w:t xml:space="preserve">The customer’s chosen Supplier shall communicate with the customer in order to capture the customer details (the details the </w:t>
                        </w:r>
                      </w:ins>
                      <w:ins w:id="168" w:author="Claire Hynes" w:date="2016-02-12T15:23:00Z">
                        <w:r w:rsidR="002D448A">
                          <w:rPr>
                            <w:rFonts w:asciiTheme="minorHAnsi" w:hAnsiTheme="minorHAnsi"/>
                            <w:sz w:val="22"/>
                            <w:szCs w:val="22"/>
                          </w:rPr>
                          <w:t>S</w:t>
                        </w:r>
                      </w:ins>
                      <w:ins w:id="169" w:author="Allanson, Chris" w:date="2016-02-09T10:31:00Z">
                        <w:del w:id="170" w:author="Claire Hynes" w:date="2016-02-12T15:23:00Z">
                          <w:r w:rsidRPr="00D30F8A" w:rsidDel="002D448A">
                            <w:rPr>
                              <w:rFonts w:asciiTheme="minorHAnsi" w:hAnsiTheme="minorHAnsi"/>
                              <w:sz w:val="22"/>
                              <w:szCs w:val="22"/>
                            </w:rPr>
                            <w:delText>s</w:delText>
                          </w:r>
                        </w:del>
                        <w:r w:rsidRPr="00D30F8A">
                          <w:rPr>
                            <w:rFonts w:asciiTheme="minorHAnsi" w:hAnsiTheme="minorHAnsi"/>
                            <w:sz w:val="22"/>
                            <w:szCs w:val="22"/>
                          </w:rPr>
                          <w:t>upplier need</w:t>
                        </w:r>
                      </w:ins>
                      <w:ins w:id="171" w:author="Allanson, Chris" w:date="2016-02-09T10:40:00Z">
                        <w:r w:rsidRPr="00D30F8A">
                          <w:rPr>
                            <w:rFonts w:asciiTheme="minorHAnsi" w:hAnsiTheme="minorHAnsi"/>
                            <w:sz w:val="22"/>
                            <w:szCs w:val="22"/>
                          </w:rPr>
                          <w:t>s</w:t>
                        </w:r>
                      </w:ins>
                      <w:ins w:id="172" w:author="Allanson, Chris" w:date="2016-02-09T10:31:00Z">
                        <w:r w:rsidRPr="00D30F8A">
                          <w:rPr>
                            <w:rFonts w:asciiTheme="minorHAnsi" w:hAnsiTheme="minorHAnsi"/>
                            <w:sz w:val="22"/>
                            <w:szCs w:val="22"/>
                          </w:rPr>
                          <w:t xml:space="preserve"> </w:t>
                        </w:r>
                      </w:ins>
                      <w:ins w:id="173" w:author="Allanson, Chris" w:date="2016-02-09T10:40:00Z">
                        <w:r w:rsidRPr="00D30F8A">
                          <w:rPr>
                            <w:rFonts w:asciiTheme="minorHAnsi" w:hAnsiTheme="minorHAnsi"/>
                            <w:sz w:val="22"/>
                            <w:szCs w:val="22"/>
                          </w:rPr>
                          <w:t xml:space="preserve">from the customer </w:t>
                        </w:r>
                      </w:ins>
                      <w:ins w:id="174" w:author="Allanson, Chris" w:date="2016-02-09T10:31:00Z">
                        <w:r w:rsidRPr="00D30F8A">
                          <w:rPr>
                            <w:rFonts w:asciiTheme="minorHAnsi" w:hAnsiTheme="minorHAnsi"/>
                            <w:sz w:val="22"/>
                            <w:szCs w:val="22"/>
                          </w:rPr>
                          <w:t>for a supply contract and to register the customer)</w:t>
                        </w:r>
                      </w:ins>
                      <w:ins w:id="175" w:author="Allanson, Chris" w:date="2016-02-09T10:41:00Z">
                        <w:r w:rsidRPr="00D30F8A">
                          <w:rPr>
                            <w:rFonts w:asciiTheme="minorHAnsi" w:hAnsiTheme="minorHAnsi"/>
                            <w:sz w:val="22"/>
                            <w:szCs w:val="22"/>
                          </w:rPr>
                          <w:t>;</w:t>
                        </w:r>
                        <w:del w:id="176" w:author="Claire Hynes" w:date="2016-02-11T14:30:00Z">
                          <w:r w:rsidRPr="00D30F8A" w:rsidDel="00D30F8A">
                            <w:rPr>
                              <w:rFonts w:asciiTheme="minorHAnsi" w:hAnsiTheme="minorHAnsi"/>
                              <w:sz w:val="22"/>
                              <w:szCs w:val="22"/>
                            </w:rPr>
                            <w:delText xml:space="preserve"> and</w:delText>
                          </w:r>
                        </w:del>
                      </w:ins>
                      <w:ins w:id="177" w:author="Allanson, Chris" w:date="2016-02-09T10:31:00Z">
                        <w:del w:id="178" w:author="Claire Hynes" w:date="2016-02-11T14:30:00Z">
                          <w:r w:rsidRPr="00D30F8A" w:rsidDel="00D30F8A">
                            <w:rPr>
                              <w:rFonts w:asciiTheme="minorHAnsi" w:hAnsiTheme="minorHAnsi"/>
                              <w:sz w:val="22"/>
                              <w:szCs w:val="22"/>
                            </w:rPr>
                            <w:delText xml:space="preserve"> </w:delText>
                          </w:r>
                        </w:del>
                      </w:ins>
                    </w:p>
                    <w:p w14:paraId="36695089" w14:textId="77777777" w:rsidR="00D36AF9" w:rsidRPr="00D30F8A" w:rsidRDefault="00D36AF9" w:rsidP="002D448A">
                      <w:pPr>
                        <w:pStyle w:val="ListParagraph"/>
                        <w:numPr>
                          <w:ilvl w:val="0"/>
                          <w:numId w:val="39"/>
                        </w:numPr>
                        <w:spacing w:before="240" w:after="60" w:line="360" w:lineRule="auto"/>
                        <w:jc w:val="both"/>
                        <w:rPr>
                          <w:ins w:id="179" w:author="Claire Hynes" w:date="2016-02-11T14:28:00Z"/>
                          <w:rFonts w:asciiTheme="minorHAnsi" w:hAnsiTheme="minorHAnsi"/>
                          <w:sz w:val="22"/>
                          <w:szCs w:val="22"/>
                        </w:rPr>
                        <w:pPrChange w:id="180" w:author="Claire Hynes" w:date="2016-02-12T15:19:00Z">
                          <w:pPr>
                            <w:pStyle w:val="ListParagraph"/>
                            <w:numPr>
                              <w:numId w:val="39"/>
                            </w:numPr>
                            <w:ind w:left="218" w:hanging="360"/>
                            <w:jc w:val="both"/>
                          </w:pPr>
                        </w:pPrChange>
                      </w:pPr>
                      <w:ins w:id="181" w:author="Allanson, Chris" w:date="2016-02-09T10:31:00Z">
                        <w:r w:rsidRPr="00D30F8A">
                          <w:rPr>
                            <w:rFonts w:asciiTheme="minorHAnsi" w:hAnsiTheme="minorHAnsi"/>
                            <w:sz w:val="22"/>
                            <w:szCs w:val="22"/>
                          </w:rPr>
                          <w:t xml:space="preserve">The Supplier shall, upon receipt of </w:t>
                        </w:r>
                      </w:ins>
                      <w:ins w:id="182" w:author="Allanson, Chris" w:date="2016-02-09T10:39:00Z">
                        <w:r w:rsidRPr="00D30F8A">
                          <w:rPr>
                            <w:rFonts w:asciiTheme="minorHAnsi" w:hAnsiTheme="minorHAnsi"/>
                            <w:sz w:val="22"/>
                            <w:szCs w:val="22"/>
                          </w:rPr>
                          <w:t>c</w:t>
                        </w:r>
                      </w:ins>
                      <w:ins w:id="183" w:author="Allanson, Chris" w:date="2016-02-09T10:31:00Z">
                        <w:r w:rsidRPr="00D30F8A">
                          <w:rPr>
                            <w:rFonts w:asciiTheme="minorHAnsi" w:hAnsiTheme="minorHAnsi"/>
                            <w:sz w:val="22"/>
                            <w:szCs w:val="22"/>
                          </w:rPr>
                          <w:t xml:space="preserve">ustomer </w:t>
                        </w:r>
                      </w:ins>
                      <w:ins w:id="184" w:author="Allanson, Chris" w:date="2016-02-09T10:39:00Z">
                        <w:r w:rsidRPr="00D30F8A">
                          <w:rPr>
                            <w:rFonts w:asciiTheme="minorHAnsi" w:hAnsiTheme="minorHAnsi"/>
                            <w:sz w:val="22"/>
                            <w:szCs w:val="22"/>
                          </w:rPr>
                          <w:t>d</w:t>
                        </w:r>
                      </w:ins>
                      <w:ins w:id="185" w:author="Allanson, Chris" w:date="2016-02-09T10:31:00Z">
                        <w:r w:rsidRPr="00D30F8A">
                          <w:rPr>
                            <w:rFonts w:asciiTheme="minorHAnsi" w:hAnsiTheme="minorHAnsi"/>
                            <w:sz w:val="22"/>
                            <w:szCs w:val="22"/>
                          </w:rPr>
                          <w:t>etails retain such details and proactively contact the Customer and offer contractual terms to the Customer, to the extent it is required to do so under the Electricity Act</w:t>
                        </w:r>
                      </w:ins>
                      <w:ins w:id="186" w:author="Claire Hynes" w:date="2016-02-11T14:30:00Z">
                        <w:r>
                          <w:rPr>
                            <w:rFonts w:asciiTheme="minorHAnsi" w:hAnsiTheme="minorHAnsi"/>
                            <w:sz w:val="22"/>
                            <w:szCs w:val="22"/>
                          </w:rPr>
                          <w:t>; and</w:t>
                        </w:r>
                      </w:ins>
                      <w:ins w:id="187" w:author="Allanson, Chris" w:date="2016-02-09T10:41:00Z">
                        <w:del w:id="188" w:author="Claire Hynes" w:date="2016-02-11T14:30:00Z">
                          <w:r w:rsidRPr="00D30F8A" w:rsidDel="00D30F8A">
                            <w:rPr>
                              <w:rFonts w:asciiTheme="minorHAnsi" w:hAnsiTheme="minorHAnsi"/>
                              <w:sz w:val="22"/>
                              <w:szCs w:val="22"/>
                            </w:rPr>
                            <w:delText>.</w:delText>
                          </w:r>
                        </w:del>
                      </w:ins>
                    </w:p>
                    <w:p w14:paraId="01436028" w14:textId="77777777" w:rsidR="00D36AF9" w:rsidRDefault="00D36AF9" w:rsidP="002D448A">
                      <w:pPr>
                        <w:pStyle w:val="ListParagraph"/>
                        <w:numPr>
                          <w:ilvl w:val="0"/>
                          <w:numId w:val="38"/>
                        </w:numPr>
                        <w:spacing w:before="240" w:after="60" w:line="360" w:lineRule="auto"/>
                        <w:ind w:left="218"/>
                        <w:jc w:val="both"/>
                        <w:rPr>
                          <w:ins w:id="189" w:author="Claire Hynes" w:date="2016-02-11T14:32:00Z"/>
                          <w:rFonts w:asciiTheme="minorHAnsi" w:hAnsiTheme="minorHAnsi"/>
                          <w:sz w:val="22"/>
                          <w:szCs w:val="22"/>
                        </w:rPr>
                        <w:pPrChange w:id="190" w:author="Claire Hynes" w:date="2016-02-12T15:19:00Z">
                          <w:pPr>
                            <w:pStyle w:val="ListParagraph"/>
                            <w:numPr>
                              <w:numId w:val="38"/>
                            </w:numPr>
                            <w:ind w:left="218" w:hanging="360"/>
                            <w:jc w:val="both"/>
                          </w:pPr>
                        </w:pPrChange>
                      </w:pPr>
                      <w:ins w:id="191" w:author="Claire Hynes" w:date="2016-02-11T14:28:00Z">
                        <w:r w:rsidRPr="00D30F8A">
                          <w:rPr>
                            <w:rFonts w:asciiTheme="minorHAnsi" w:hAnsiTheme="minorHAnsi"/>
                            <w:sz w:val="22"/>
                            <w:szCs w:val="22"/>
                          </w:rPr>
                          <w:t>Where a Supplier agrees a contract with a Customer, this Supplier will check that the necessary registrations have been completed.</w:t>
                        </w:r>
                      </w:ins>
                    </w:p>
                    <w:p w14:paraId="10CC947C" w14:textId="77777777" w:rsidR="00D36AF9" w:rsidRPr="00D30F8A" w:rsidRDefault="00D36AF9" w:rsidP="002D448A">
                      <w:pPr>
                        <w:pStyle w:val="ListParagraph"/>
                        <w:numPr>
                          <w:ilvl w:val="0"/>
                          <w:numId w:val="38"/>
                        </w:numPr>
                        <w:spacing w:before="240" w:after="60" w:line="360" w:lineRule="auto"/>
                        <w:ind w:left="218"/>
                        <w:jc w:val="both"/>
                        <w:rPr>
                          <w:ins w:id="192" w:author="Allanson, Chris" w:date="2016-02-09T10:31:00Z"/>
                          <w:rFonts w:asciiTheme="minorHAnsi" w:hAnsiTheme="minorHAnsi"/>
                          <w:sz w:val="22"/>
                          <w:szCs w:val="22"/>
                        </w:rPr>
                        <w:pPrChange w:id="193" w:author="Claire Hynes" w:date="2016-02-12T15:19:00Z">
                          <w:pPr>
                            <w:pStyle w:val="ListParagraph"/>
                            <w:numPr>
                              <w:numId w:val="38"/>
                            </w:numPr>
                            <w:ind w:left="218" w:hanging="360"/>
                            <w:jc w:val="both"/>
                          </w:pPr>
                        </w:pPrChange>
                      </w:pPr>
                      <w:ins w:id="194" w:author="Claire Hynes" w:date="2016-02-11T14:32:00Z">
                        <w:r>
                          <w:rPr>
                            <w:rFonts w:asciiTheme="minorHAnsi" w:hAnsiTheme="minorHAnsi"/>
                            <w:sz w:val="22"/>
                            <w:szCs w:val="22"/>
                          </w:rPr>
                          <w:t xml:space="preserve">Where a Customer does not agree a contract with a Supplier the process set out in this Change Proposal </w:t>
                        </w:r>
                      </w:ins>
                      <w:ins w:id="195" w:author="Claire Hynes" w:date="2016-02-11T14:33:00Z">
                        <w:r>
                          <w:rPr>
                            <w:rFonts w:asciiTheme="minorHAnsi" w:hAnsiTheme="minorHAnsi"/>
                            <w:sz w:val="22"/>
                            <w:szCs w:val="22"/>
                          </w:rPr>
                          <w:t>may lead the Distributor to pursue disconnection.</w:t>
                        </w:r>
                      </w:ins>
                    </w:p>
                    <w:p w14:paraId="13690423" w14:textId="77777777" w:rsidR="00D36AF9" w:rsidRDefault="00D36AF9" w:rsidP="00FC2346">
                      <w:pPr>
                        <w:ind w:left="-142"/>
                        <w:jc w:val="both"/>
                        <w:rPr>
                          <w:ins w:id="196" w:author="Allanson, Chris" w:date="2016-02-09T10:31:00Z"/>
                          <w:rFonts w:asciiTheme="minorHAnsi" w:hAnsiTheme="minorHAnsi"/>
                          <w:sz w:val="22"/>
                          <w:szCs w:val="22"/>
                        </w:rPr>
                      </w:pPr>
                    </w:p>
                    <w:p w14:paraId="3ED05C57" w14:textId="77777777" w:rsidR="00D36AF9" w:rsidRDefault="00D36AF9" w:rsidP="00FC2346">
                      <w:pPr>
                        <w:ind w:left="-142"/>
                        <w:jc w:val="both"/>
                        <w:rPr>
                          <w:ins w:id="197" w:author="Allanson, Chris" w:date="2016-02-09T10:31:00Z"/>
                          <w:rFonts w:asciiTheme="minorHAnsi" w:hAnsiTheme="minorHAnsi"/>
                          <w:sz w:val="22"/>
                          <w:szCs w:val="22"/>
                        </w:rPr>
                      </w:pPr>
                    </w:p>
                    <w:p w14:paraId="5A73387A" w14:textId="77777777" w:rsidR="00D36AF9" w:rsidRDefault="00D36AF9" w:rsidP="00FC2346">
                      <w:pPr>
                        <w:ind w:left="-142"/>
                        <w:jc w:val="both"/>
                      </w:pPr>
                    </w:p>
                  </w:txbxContent>
                </v:textbox>
                <w10:wrap type="tight"/>
              </v:shape>
            </w:pict>
          </mc:Fallback>
        </mc:AlternateContent>
      </w:r>
      <w:r w:rsidRPr="00900FD2">
        <w:rPr>
          <w:rFonts w:asciiTheme="minorHAnsi" w:hAnsiTheme="minorHAnsi"/>
          <w:noProof/>
          <w:sz w:val="22"/>
          <w:szCs w:val="22"/>
        </w:rPr>
        <mc:AlternateContent>
          <mc:Choice Requires="wpg">
            <w:drawing>
              <wp:anchor distT="0" distB="0" distL="114300" distR="114300" simplePos="0" relativeHeight="251661312" behindDoc="1" locked="0" layoutInCell="1" allowOverlap="1" wp14:anchorId="4273CC00" wp14:editId="6F65FD08">
                <wp:simplePos x="0" y="0"/>
                <wp:positionH relativeFrom="column">
                  <wp:posOffset>-119380</wp:posOffset>
                </wp:positionH>
                <wp:positionV relativeFrom="paragraph">
                  <wp:posOffset>897255</wp:posOffset>
                </wp:positionV>
                <wp:extent cx="6108065" cy="1736725"/>
                <wp:effectExtent l="0" t="0" r="6985" b="0"/>
                <wp:wrapTight wrapText="bothSides">
                  <wp:wrapPolygon edited="0">
                    <wp:start x="135" y="711"/>
                    <wp:lineTo x="135" y="20850"/>
                    <wp:lineTo x="19065" y="20850"/>
                    <wp:lineTo x="19065" y="8766"/>
                    <wp:lineTo x="21557" y="6634"/>
                    <wp:lineTo x="21557" y="6160"/>
                    <wp:lineTo x="20008" y="4976"/>
                    <wp:lineTo x="20008" y="711"/>
                    <wp:lineTo x="135" y="711"/>
                  </wp:wrapPolygon>
                </wp:wrapTight>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065" cy="1736725"/>
                          <a:chOff x="1678" y="11011"/>
                          <a:chExt cx="9619" cy="2647"/>
                        </a:xfrm>
                      </wpg:grpSpPr>
                      <wps:wsp>
                        <wps:cNvPr id="15" name="Text Box 15"/>
                        <wps:cNvSpPr txBox="1">
                          <a:spLocks noChangeArrowheads="1"/>
                        </wps:cNvSpPr>
                        <wps:spPr bwMode="auto">
                          <a:xfrm>
                            <a:off x="1678" y="11011"/>
                            <a:ext cx="9000" cy="7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6BFD3" w14:textId="77777777" w:rsidR="00D36AF9" w:rsidRPr="003D597E" w:rsidRDefault="00D36AF9" w:rsidP="00DE23B9">
                              <w:pPr>
                                <w:ind w:left="-142"/>
                                <w:rPr>
                                  <w:rFonts w:asciiTheme="minorHAnsi" w:hAnsiTheme="minorHAnsi"/>
                                  <w:b/>
                                  <w:sz w:val="36"/>
                                  <w:szCs w:val="36"/>
                                </w:rPr>
                              </w:pPr>
                              <w:r w:rsidRPr="003D597E">
                                <w:rPr>
                                  <w:rFonts w:asciiTheme="minorHAnsi" w:hAnsiTheme="minorHAnsi"/>
                                  <w:b/>
                                  <w:sz w:val="36"/>
                                  <w:szCs w:val="36"/>
                                </w:rPr>
                                <w:t>DCUSA Change Report</w:t>
                              </w:r>
                            </w:p>
                          </w:txbxContent>
                        </wps:txbx>
                        <wps:bodyPr rot="0" vert="horz" wrap="square" lIns="91440" tIns="91440" rIns="91440" bIns="91440" anchor="t" anchorCtr="0" upright="1">
                          <a:noAutofit/>
                        </wps:bodyPr>
                      </wps:wsp>
                      <wps:wsp>
                        <wps:cNvPr id="16" name="Text Box 16"/>
                        <wps:cNvSpPr txBox="1">
                          <a:spLocks noChangeArrowheads="1"/>
                        </wps:cNvSpPr>
                        <wps:spPr bwMode="auto">
                          <a:xfrm>
                            <a:off x="1678" y="11918"/>
                            <a:ext cx="8603" cy="1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35647" w14:textId="77777777" w:rsidR="00D36AF9" w:rsidRPr="003D597E" w:rsidRDefault="00D36AF9" w:rsidP="00DE23B9">
                              <w:pPr>
                                <w:ind w:left="-142"/>
                                <w:rPr>
                                  <w:rFonts w:asciiTheme="minorHAnsi" w:hAnsiTheme="minorHAnsi"/>
                                  <w:sz w:val="44"/>
                                  <w:szCs w:val="44"/>
                                </w:rPr>
                              </w:pPr>
                              <w:r w:rsidRPr="003D597E">
                                <w:rPr>
                                  <w:rFonts w:asciiTheme="minorHAnsi" w:hAnsiTheme="minorHAnsi"/>
                                  <w:sz w:val="44"/>
                                  <w:szCs w:val="44"/>
                                </w:rPr>
                                <w:t xml:space="preserve">DCP 209 – Resolving Unregistered Customers </w:t>
                              </w:r>
                            </w:p>
                          </w:txbxContent>
                        </wps:txbx>
                        <wps:bodyPr rot="0" vert="horz" wrap="square" lIns="91440" tIns="91440" rIns="91440" bIns="91440" anchor="t" anchorCtr="0" upright="1">
                          <a:noAutofit/>
                        </wps:bodyPr>
                      </wps:wsp>
                      <wps:wsp>
                        <wps:cNvPr id="17" name="Line 5"/>
                        <wps:cNvCnPr/>
                        <wps:spPr bwMode="auto">
                          <a:xfrm>
                            <a:off x="1803" y="11782"/>
                            <a:ext cx="9494" cy="0"/>
                          </a:xfrm>
                          <a:prstGeom prst="line">
                            <a:avLst/>
                          </a:prstGeom>
                          <a:noFill/>
                          <a:ln w="12700">
                            <a:solidFill>
                              <a:srgbClr val="4E612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273CC00" id="Group 14" o:spid="_x0000_s1027" style="position:absolute;left:0;text-align:left;margin-left:-9.4pt;margin-top:70.65pt;width:480.95pt;height:136.75pt;z-index:-251655168" coordorigin="1678,11011" coordsize="9619,2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">
                <v:shape id="Text Box 15" o:spid="_x0000_s1028" type="#_x0000_t202" style="position:absolute;left:1678;top:11011;width:9000;height: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" filled="f" stroked="f">
                  <v:textbox inset=",7.2pt,,7.2pt">
                    <w:txbxContent>
                      <w:p w14:paraId="74C6BFD3" w14:textId="77777777" w:rsidR="00D36AF9" w:rsidRPr="003D597E" w:rsidRDefault="00D36AF9" w:rsidP="00DE23B9">
                        <w:pPr>
                          <w:ind w:left="-142"/>
                          <w:rPr>
                            <w:rFonts w:asciiTheme="minorHAnsi" w:hAnsiTheme="minorHAnsi"/>
                            <w:b/>
                            <w:sz w:val="36"/>
                            <w:szCs w:val="36"/>
                          </w:rPr>
                        </w:pPr>
                        <w:r w:rsidRPr="003D597E">
                          <w:rPr>
                            <w:rFonts w:asciiTheme="minorHAnsi" w:hAnsiTheme="minorHAnsi"/>
                            <w:b/>
                            <w:sz w:val="36"/>
                            <w:szCs w:val="36"/>
                          </w:rPr>
                          <w:t>DCUSA Change Report</w:t>
                        </w:r>
                      </w:p>
                    </w:txbxContent>
                  </v:textbox>
                </v:shape>
                <v:shape id="Text Box 16" o:spid="_x0000_s1029" type="#_x0000_t202" style="position:absolute;left:1678;top:11918;width:8603;height:1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" filled="f" stroked="f">
                  <v:textbox inset=",7.2pt,,7.2pt">
                    <w:txbxContent>
                      <w:p w14:paraId="06C35647" w14:textId="77777777" w:rsidR="00D36AF9" w:rsidRPr="003D597E" w:rsidRDefault="00D36AF9" w:rsidP="00DE23B9">
                        <w:pPr>
                          <w:ind w:left="-142"/>
                          <w:rPr>
                            <w:rFonts w:asciiTheme="minorHAnsi" w:hAnsiTheme="minorHAnsi"/>
                            <w:sz w:val="44"/>
                            <w:szCs w:val="44"/>
                          </w:rPr>
                        </w:pPr>
                        <w:r w:rsidRPr="003D597E">
                          <w:rPr>
                            <w:rFonts w:asciiTheme="minorHAnsi" w:hAnsiTheme="minorHAnsi"/>
                            <w:sz w:val="44"/>
                            <w:szCs w:val="44"/>
                          </w:rPr>
                          <w:t xml:space="preserve">DCP 209 – Resolving Unregistered Customers </w:t>
                        </w:r>
                      </w:p>
                    </w:txbxContent>
                  </v:textbox>
                </v:shape>
                <v:line id="Line 5" o:spid="_x0000_s1030" style="position:absolute;visibility:visible;mso-wrap-style:square" from="1803,11782" to="11297,11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" strokecolor="#4e6128" strokeweight="1pt">
                  <v:shadow opacity="22938f" offset="0"/>
                </v:line>
                <w10:wrap type="tight"/>
              </v:group>
            </w:pict>
          </mc:Fallback>
        </mc:AlternateContent>
      </w:r>
      <w:r w:rsidR="009D5EC6" w:rsidRPr="00900FD2">
        <w:rPr>
          <w:rFonts w:asciiTheme="minorHAnsi" w:hAnsiTheme="minorHAnsi"/>
          <w:sz w:val="22"/>
          <w:szCs w:val="22"/>
        </w:rPr>
        <w:br w:type="page"/>
      </w:r>
    </w:p>
    <w:p w14:paraId="4CF09FA6" w14:textId="77777777" w:rsidR="00251F87" w:rsidRPr="00251F87" w:rsidRDefault="00251F87" w:rsidP="00251F87">
      <w:pPr>
        <w:pStyle w:val="Heading2"/>
        <w:jc w:val="center"/>
        <w:rPr>
          <w:rFonts w:asciiTheme="minorHAnsi" w:hAnsiTheme="minorHAnsi"/>
          <w:b/>
          <w:sz w:val="28"/>
          <w:szCs w:val="28"/>
        </w:rPr>
      </w:pPr>
      <w:bookmarkStart w:id="198" w:name="_Toc429146807"/>
      <w:commentRangeStart w:id="199"/>
      <w:r w:rsidRPr="00251F87">
        <w:rPr>
          <w:rFonts w:asciiTheme="minorHAnsi" w:hAnsiTheme="minorHAnsi"/>
          <w:b/>
          <w:sz w:val="28"/>
          <w:szCs w:val="28"/>
        </w:rPr>
        <w:lastRenderedPageBreak/>
        <w:t>TABLE OF CONTENTS</w:t>
      </w:r>
      <w:commentRangeEnd w:id="199"/>
      <w:r w:rsidR="0050690E">
        <w:rPr>
          <w:rStyle w:val="CommentReference"/>
          <w:rFonts w:ascii="Times New Roman" w:hAnsi="Times New Roman"/>
          <w:bCs w:val="0"/>
          <w:iCs w:val="0"/>
        </w:rPr>
        <w:commentReference w:id="199"/>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2E31F0" w:rsidRPr="005853E7" w14:paraId="4139E009" w14:textId="77777777" w:rsidTr="002E31F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62980AA" w14:textId="77777777" w:rsidR="002E31F0" w:rsidRPr="005853E7" w:rsidRDefault="002E31F0" w:rsidP="002E31F0">
            <w:pPr>
              <w:pStyle w:val="GSHeading1withnumb"/>
              <w:numPr>
                <w:ilvl w:val="0"/>
                <w:numId w:val="0"/>
              </w:numPr>
              <w:tabs>
                <w:tab w:val="left" w:pos="720"/>
              </w:tabs>
              <w:spacing w:before="0"/>
              <w:ind w:left="567"/>
              <w:rPr>
                <w:sz w:val="22"/>
                <w:lang w:val="en-US"/>
              </w:rPr>
            </w:pPr>
          </w:p>
        </w:tc>
      </w:tr>
    </w:tbl>
    <w:p w14:paraId="645490C9" w14:textId="77777777" w:rsidR="00251F87" w:rsidRDefault="00251F87" w:rsidP="00251F87"/>
    <w:commentRangeStart w:id="200"/>
    <w:p w14:paraId="1B434EDB" w14:textId="77777777" w:rsidR="00BD64B6" w:rsidRPr="00BD64B6" w:rsidRDefault="00251F87">
      <w:pPr>
        <w:pStyle w:val="TOC1"/>
        <w:tabs>
          <w:tab w:val="left" w:pos="440"/>
          <w:tab w:val="right" w:leader="dot" w:pos="8778"/>
        </w:tabs>
        <w:rPr>
          <w:rFonts w:asciiTheme="minorHAnsi" w:eastAsiaTheme="minorEastAsia" w:hAnsiTheme="minorHAnsi" w:cstheme="minorBidi"/>
          <w:noProof/>
          <w:sz w:val="22"/>
          <w:szCs w:val="22"/>
        </w:rPr>
      </w:pPr>
      <w:r w:rsidRPr="00AB4DE2">
        <w:rPr>
          <w:rFonts w:asciiTheme="minorHAnsi" w:hAnsiTheme="minorHAnsi"/>
          <w:sz w:val="22"/>
          <w:szCs w:val="22"/>
        </w:rPr>
        <w:fldChar w:fldCharType="begin"/>
      </w:r>
      <w:r w:rsidRPr="00AB4DE2">
        <w:rPr>
          <w:rFonts w:asciiTheme="minorHAnsi" w:hAnsiTheme="minorHAnsi"/>
          <w:sz w:val="22"/>
          <w:szCs w:val="22"/>
        </w:rPr>
        <w:instrText xml:space="preserve"> TOC \o "1-1" \h \z \u </w:instrText>
      </w:r>
      <w:r w:rsidRPr="00AB4DE2">
        <w:rPr>
          <w:rFonts w:asciiTheme="minorHAnsi" w:hAnsiTheme="minorHAnsi"/>
          <w:sz w:val="22"/>
          <w:szCs w:val="22"/>
        </w:rPr>
        <w:fldChar w:fldCharType="separate"/>
      </w:r>
      <w:hyperlink w:anchor="_Toc429486226" w:history="1">
        <w:r w:rsidR="00BD64B6" w:rsidRPr="00BD64B6">
          <w:rPr>
            <w:rStyle w:val="Hyperlink"/>
            <w:rFonts w:asciiTheme="minorHAnsi" w:hAnsiTheme="minorHAnsi"/>
            <w:noProof/>
            <w:sz w:val="22"/>
            <w:szCs w:val="22"/>
          </w:rPr>
          <w:t>1</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PURPOSE</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_Toc429486226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3</w:t>
        </w:r>
        <w:r w:rsidR="00BD64B6" w:rsidRPr="00BD64B6">
          <w:rPr>
            <w:rFonts w:asciiTheme="minorHAnsi" w:hAnsiTheme="minorHAnsi"/>
            <w:noProof/>
            <w:webHidden/>
            <w:sz w:val="22"/>
            <w:szCs w:val="22"/>
          </w:rPr>
          <w:fldChar w:fldCharType="end"/>
        </w:r>
      </w:hyperlink>
    </w:p>
    <w:p w14:paraId="0034E740" w14:textId="77777777" w:rsidR="00BD64B6" w:rsidRPr="00BD64B6" w:rsidRDefault="0050690E">
      <w:pPr>
        <w:pStyle w:val="TOC1"/>
        <w:tabs>
          <w:tab w:val="left" w:pos="440"/>
          <w:tab w:val="right" w:leader="dot" w:pos="8778"/>
        </w:tabs>
        <w:rPr>
          <w:rFonts w:asciiTheme="minorHAnsi" w:eastAsiaTheme="minorEastAsia" w:hAnsiTheme="minorHAnsi" w:cstheme="minorBidi"/>
          <w:noProof/>
          <w:sz w:val="22"/>
          <w:szCs w:val="22"/>
        </w:rPr>
      </w:pPr>
      <w:r>
        <w:fldChar w:fldCharType="begin"/>
      </w:r>
      <w:r>
        <w:instrText xml:space="preserve"> HYPERLINK \l "_Toc429486227" </w:instrText>
      </w:r>
      <w:r>
        <w:fldChar w:fldCharType="separate"/>
      </w:r>
      <w:r w:rsidR="00BD64B6" w:rsidRPr="00BD64B6">
        <w:rPr>
          <w:rStyle w:val="Hyperlink"/>
          <w:rFonts w:asciiTheme="minorHAnsi" w:hAnsiTheme="minorHAnsi"/>
          <w:noProof/>
          <w:sz w:val="22"/>
          <w:szCs w:val="22"/>
        </w:rPr>
        <w:t>2</w:t>
      </w:r>
      <w:r w:rsidR="00BD64B6" w:rsidRPr="00BD64B6">
        <w:rPr>
          <w:rFonts w:asciiTheme="minorHAnsi" w:eastAsiaTheme="minorEastAsia" w:hAnsiTheme="minorHAnsi" w:cstheme="minorBidi"/>
          <w:noProof/>
          <w:sz w:val="22"/>
          <w:szCs w:val="22"/>
        </w:rPr>
        <w:tab/>
      </w:r>
      <w:del w:id="201" w:author="Allanson, Chris" w:date="2016-02-09T10:43:00Z">
        <w:r w:rsidR="00BD64B6" w:rsidRPr="00BD64B6" w:rsidDel="001001E7">
          <w:rPr>
            <w:rStyle w:val="Hyperlink"/>
            <w:rFonts w:asciiTheme="minorHAnsi" w:hAnsiTheme="minorHAnsi"/>
            <w:noProof/>
            <w:sz w:val="22"/>
            <w:szCs w:val="22"/>
          </w:rPr>
          <w:delText>E</w:delText>
        </w:r>
      </w:del>
      <w:ins w:id="202" w:author="Allanson, Chris" w:date="2016-02-09T10:43:00Z">
        <w:r w:rsidR="001001E7">
          <w:rPr>
            <w:rStyle w:val="Hyperlink"/>
            <w:rFonts w:asciiTheme="minorHAnsi" w:hAnsiTheme="minorHAnsi"/>
            <w:noProof/>
            <w:sz w:val="22"/>
            <w:szCs w:val="22"/>
          </w:rPr>
          <w:t>BACKGROUND</w:t>
        </w:r>
      </w:ins>
      <w:del w:id="203" w:author="Allanson, Chris" w:date="2016-02-09T10:43:00Z">
        <w:r w:rsidR="00BD64B6" w:rsidRPr="00BD64B6" w:rsidDel="001001E7">
          <w:rPr>
            <w:rStyle w:val="Hyperlink"/>
            <w:rFonts w:asciiTheme="minorHAnsi" w:hAnsiTheme="minorHAnsi"/>
            <w:noProof/>
            <w:sz w:val="22"/>
            <w:szCs w:val="22"/>
          </w:rPr>
          <w:delText>XECUTIVE SUMMARY</w:delText>
        </w:r>
      </w:del>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_Toc429486227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3</w:t>
      </w:r>
      <w:r w:rsidR="00BD64B6" w:rsidRPr="00BD64B6">
        <w:rPr>
          <w:rFonts w:asciiTheme="minorHAnsi" w:hAnsiTheme="minorHAnsi"/>
          <w:noProof/>
          <w:webHidden/>
          <w:sz w:val="22"/>
          <w:szCs w:val="22"/>
        </w:rPr>
        <w:fldChar w:fldCharType="end"/>
      </w:r>
      <w:r>
        <w:rPr>
          <w:rFonts w:asciiTheme="minorHAnsi" w:hAnsiTheme="minorHAnsi"/>
          <w:noProof/>
          <w:sz w:val="22"/>
          <w:szCs w:val="22"/>
        </w:rPr>
        <w:fldChar w:fldCharType="end"/>
      </w:r>
    </w:p>
    <w:p w14:paraId="089844DD" w14:textId="77777777" w:rsidR="00BD64B6" w:rsidRPr="00BD64B6" w:rsidRDefault="00D36AF9">
      <w:pPr>
        <w:pStyle w:val="TOC1"/>
        <w:tabs>
          <w:tab w:val="left" w:pos="440"/>
          <w:tab w:val="right" w:leader="dot" w:pos="8778"/>
        </w:tabs>
        <w:rPr>
          <w:rFonts w:asciiTheme="minorHAnsi" w:eastAsiaTheme="minorEastAsia" w:hAnsiTheme="minorHAnsi" w:cstheme="minorBidi"/>
          <w:noProof/>
          <w:sz w:val="22"/>
          <w:szCs w:val="22"/>
        </w:rPr>
      </w:pPr>
      <w:hyperlink w:anchor="_Toc429486228" w:history="1">
        <w:r w:rsidR="00BD64B6" w:rsidRPr="00BD64B6">
          <w:rPr>
            <w:rStyle w:val="Hyperlink"/>
            <w:rFonts w:asciiTheme="minorHAnsi" w:hAnsiTheme="minorHAnsi"/>
            <w:noProof/>
            <w:sz w:val="22"/>
            <w:szCs w:val="22"/>
          </w:rPr>
          <w:t>3</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EXPLAINING THE PROBLEM</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_Toc429486228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4</w:t>
        </w:r>
        <w:r w:rsidR="00BD64B6" w:rsidRPr="00BD64B6">
          <w:rPr>
            <w:rFonts w:asciiTheme="minorHAnsi" w:hAnsiTheme="minorHAnsi"/>
            <w:noProof/>
            <w:webHidden/>
            <w:sz w:val="22"/>
            <w:szCs w:val="22"/>
          </w:rPr>
          <w:fldChar w:fldCharType="end"/>
        </w:r>
      </w:hyperlink>
    </w:p>
    <w:p w14:paraId="5496981E" w14:textId="77777777" w:rsidR="00BD64B6" w:rsidRPr="00BD64B6" w:rsidRDefault="00D36AF9">
      <w:pPr>
        <w:pStyle w:val="TOC1"/>
        <w:tabs>
          <w:tab w:val="left" w:pos="440"/>
          <w:tab w:val="right" w:leader="dot" w:pos="8778"/>
        </w:tabs>
        <w:rPr>
          <w:rFonts w:asciiTheme="minorHAnsi" w:eastAsiaTheme="minorEastAsia" w:hAnsiTheme="minorHAnsi" w:cstheme="minorBidi"/>
          <w:noProof/>
          <w:sz w:val="22"/>
          <w:szCs w:val="22"/>
        </w:rPr>
      </w:pPr>
      <w:hyperlink w:anchor="_Toc429486229" w:history="1">
        <w:r w:rsidR="00BD64B6" w:rsidRPr="00BD64B6">
          <w:rPr>
            <w:rStyle w:val="Hyperlink"/>
            <w:rFonts w:asciiTheme="minorHAnsi" w:hAnsiTheme="minorHAnsi"/>
            <w:noProof/>
            <w:sz w:val="22"/>
            <w:szCs w:val="22"/>
          </w:rPr>
          <w:t>4</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INTENT OF DCP 209 – RESOLVING UNREGISTERED CUSTOMERS</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_Toc429486229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5</w:t>
        </w:r>
        <w:r w:rsidR="00BD64B6" w:rsidRPr="00BD64B6">
          <w:rPr>
            <w:rFonts w:asciiTheme="minorHAnsi" w:hAnsiTheme="minorHAnsi"/>
            <w:noProof/>
            <w:webHidden/>
            <w:sz w:val="22"/>
            <w:szCs w:val="22"/>
          </w:rPr>
          <w:fldChar w:fldCharType="end"/>
        </w:r>
      </w:hyperlink>
    </w:p>
    <w:p w14:paraId="3056AA34" w14:textId="77777777" w:rsidR="00BD64B6" w:rsidRPr="00BD64B6" w:rsidRDefault="00D36AF9">
      <w:pPr>
        <w:pStyle w:val="TOC1"/>
        <w:tabs>
          <w:tab w:val="left" w:pos="440"/>
          <w:tab w:val="right" w:leader="dot" w:pos="8778"/>
        </w:tabs>
        <w:rPr>
          <w:rFonts w:asciiTheme="minorHAnsi" w:eastAsiaTheme="minorEastAsia" w:hAnsiTheme="minorHAnsi" w:cstheme="minorBidi"/>
          <w:noProof/>
          <w:sz w:val="22"/>
          <w:szCs w:val="22"/>
        </w:rPr>
      </w:pPr>
      <w:hyperlink w:anchor="_Toc429486230" w:history="1">
        <w:r w:rsidR="00BD64B6" w:rsidRPr="00BD64B6">
          <w:rPr>
            <w:rStyle w:val="Hyperlink"/>
            <w:rFonts w:asciiTheme="minorHAnsi" w:hAnsiTheme="minorHAnsi"/>
            <w:noProof/>
            <w:sz w:val="22"/>
            <w:szCs w:val="22"/>
          </w:rPr>
          <w:t>5</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SUMMARY OF NEW OBLIGATIONS PROPOSED BY DCP 209</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_Toc429486230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5</w:t>
        </w:r>
        <w:r w:rsidR="00BD64B6" w:rsidRPr="00BD64B6">
          <w:rPr>
            <w:rFonts w:asciiTheme="minorHAnsi" w:hAnsiTheme="minorHAnsi"/>
            <w:noProof/>
            <w:webHidden/>
            <w:sz w:val="22"/>
            <w:szCs w:val="22"/>
          </w:rPr>
          <w:fldChar w:fldCharType="end"/>
        </w:r>
      </w:hyperlink>
    </w:p>
    <w:p w14:paraId="07CC6C5A" w14:textId="77777777" w:rsidR="00BD64B6" w:rsidRPr="00BD64B6" w:rsidRDefault="00D36AF9">
      <w:pPr>
        <w:pStyle w:val="TOC1"/>
        <w:tabs>
          <w:tab w:val="left" w:pos="440"/>
          <w:tab w:val="right" w:leader="dot" w:pos="8778"/>
        </w:tabs>
        <w:rPr>
          <w:rFonts w:asciiTheme="minorHAnsi" w:eastAsiaTheme="minorEastAsia" w:hAnsiTheme="minorHAnsi" w:cstheme="minorBidi"/>
          <w:noProof/>
          <w:sz w:val="22"/>
          <w:szCs w:val="22"/>
        </w:rPr>
      </w:pPr>
      <w:hyperlink w:anchor="_Toc429486231" w:history="1">
        <w:r w:rsidR="00BD64B6" w:rsidRPr="00BD64B6">
          <w:rPr>
            <w:rStyle w:val="Hyperlink"/>
            <w:rFonts w:asciiTheme="minorHAnsi" w:hAnsiTheme="minorHAnsi"/>
            <w:noProof/>
            <w:sz w:val="22"/>
            <w:szCs w:val="22"/>
          </w:rPr>
          <w:t>6</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SUMMARY OF THE FEATURES OF DCP 209</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_Toc429486231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6</w:t>
        </w:r>
        <w:r w:rsidR="00BD64B6" w:rsidRPr="00BD64B6">
          <w:rPr>
            <w:rFonts w:asciiTheme="minorHAnsi" w:hAnsiTheme="minorHAnsi"/>
            <w:noProof/>
            <w:webHidden/>
            <w:sz w:val="22"/>
            <w:szCs w:val="22"/>
          </w:rPr>
          <w:fldChar w:fldCharType="end"/>
        </w:r>
      </w:hyperlink>
    </w:p>
    <w:p w14:paraId="48657BE8" w14:textId="77777777" w:rsidR="00BD64B6" w:rsidRPr="00BD64B6" w:rsidRDefault="0050690E">
      <w:pPr>
        <w:pStyle w:val="TOC1"/>
        <w:tabs>
          <w:tab w:val="left" w:pos="440"/>
          <w:tab w:val="right" w:leader="dot" w:pos="8778"/>
        </w:tabs>
        <w:rPr>
          <w:rFonts w:asciiTheme="minorHAnsi" w:eastAsiaTheme="minorEastAsia" w:hAnsiTheme="minorHAnsi" w:cstheme="minorBidi"/>
          <w:noProof/>
          <w:sz w:val="22"/>
          <w:szCs w:val="22"/>
        </w:rPr>
      </w:pPr>
      <w:r>
        <w:fldChar w:fldCharType="begin"/>
      </w:r>
      <w:r>
        <w:instrText xml:space="preserve"> HYPERLINK \l "_Toc429486232" </w:instrText>
      </w:r>
      <w:r>
        <w:fldChar w:fldCharType="separate"/>
      </w:r>
      <w:r w:rsidR="00BD64B6" w:rsidRPr="00BD64B6">
        <w:rPr>
          <w:rStyle w:val="Hyperlink"/>
          <w:rFonts w:asciiTheme="minorHAnsi" w:hAnsiTheme="minorHAnsi"/>
          <w:noProof/>
          <w:sz w:val="22"/>
          <w:szCs w:val="22"/>
        </w:rPr>
        <w:t>7</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 xml:space="preserve">BACKGROUND TO </w:t>
      </w:r>
      <w:ins w:id="204" w:author="Allanson, Chris" w:date="2016-02-09T10:46:00Z">
        <w:r w:rsidR="00B844B3">
          <w:rPr>
            <w:rStyle w:val="Hyperlink"/>
            <w:rFonts w:asciiTheme="minorHAnsi" w:hAnsiTheme="minorHAnsi"/>
            <w:noProof/>
            <w:sz w:val="22"/>
            <w:szCs w:val="22"/>
          </w:rPr>
          <w:t xml:space="preserve">THE </w:t>
        </w:r>
      </w:ins>
      <w:ins w:id="205" w:author="Allanson, Chris" w:date="2016-02-09T10:45:00Z">
        <w:r w:rsidR="00B844B3">
          <w:rPr>
            <w:rStyle w:val="Hyperlink"/>
            <w:rFonts w:asciiTheme="minorHAnsi" w:hAnsiTheme="minorHAnsi"/>
            <w:noProof/>
            <w:sz w:val="22"/>
            <w:szCs w:val="22"/>
          </w:rPr>
          <w:t xml:space="preserve">DEVELOPMENT OF </w:t>
        </w:r>
      </w:ins>
      <w:r w:rsidR="00BD64B6" w:rsidRPr="00BD64B6">
        <w:rPr>
          <w:rStyle w:val="Hyperlink"/>
          <w:rFonts w:asciiTheme="minorHAnsi" w:hAnsiTheme="minorHAnsi"/>
          <w:noProof/>
          <w:sz w:val="22"/>
          <w:szCs w:val="22"/>
        </w:rPr>
        <w:t>THE DCP 209 CHANGE PROPOSAL</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_Toc429486232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7</w:t>
      </w:r>
      <w:r w:rsidR="00BD64B6" w:rsidRPr="00BD64B6">
        <w:rPr>
          <w:rFonts w:asciiTheme="minorHAnsi" w:hAnsiTheme="minorHAnsi"/>
          <w:noProof/>
          <w:webHidden/>
          <w:sz w:val="22"/>
          <w:szCs w:val="22"/>
        </w:rPr>
        <w:fldChar w:fldCharType="end"/>
      </w:r>
      <w:r>
        <w:rPr>
          <w:rFonts w:asciiTheme="minorHAnsi" w:hAnsiTheme="minorHAnsi"/>
          <w:noProof/>
          <w:sz w:val="22"/>
          <w:szCs w:val="22"/>
        </w:rPr>
        <w:fldChar w:fldCharType="end"/>
      </w:r>
    </w:p>
    <w:p w14:paraId="784F4A7F" w14:textId="77777777" w:rsidR="00BD64B6" w:rsidRPr="00BD64B6" w:rsidRDefault="00D36AF9">
      <w:pPr>
        <w:pStyle w:val="TOC1"/>
        <w:tabs>
          <w:tab w:val="left" w:pos="440"/>
          <w:tab w:val="right" w:leader="dot" w:pos="8778"/>
        </w:tabs>
        <w:rPr>
          <w:rFonts w:asciiTheme="minorHAnsi" w:eastAsiaTheme="minorEastAsia" w:hAnsiTheme="minorHAnsi" w:cstheme="minorBidi"/>
          <w:noProof/>
          <w:sz w:val="22"/>
          <w:szCs w:val="22"/>
        </w:rPr>
      </w:pPr>
      <w:hyperlink w:anchor="_Toc429486233" w:history="1">
        <w:r w:rsidR="00BD64B6" w:rsidRPr="00BD64B6">
          <w:rPr>
            <w:rStyle w:val="Hyperlink"/>
            <w:rFonts w:asciiTheme="minorHAnsi" w:hAnsiTheme="minorHAnsi"/>
            <w:noProof/>
            <w:sz w:val="22"/>
            <w:szCs w:val="22"/>
          </w:rPr>
          <w:t>8</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DCP 209 SUPPORTS CURRENT INDUSTRY POLICY</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_Toc429486233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8</w:t>
        </w:r>
        <w:r w:rsidR="00BD64B6" w:rsidRPr="00BD64B6">
          <w:rPr>
            <w:rFonts w:asciiTheme="minorHAnsi" w:hAnsiTheme="minorHAnsi"/>
            <w:noProof/>
            <w:webHidden/>
            <w:sz w:val="22"/>
            <w:szCs w:val="22"/>
          </w:rPr>
          <w:fldChar w:fldCharType="end"/>
        </w:r>
      </w:hyperlink>
    </w:p>
    <w:p w14:paraId="14E9D477" w14:textId="77777777" w:rsidR="00BD64B6" w:rsidRPr="00BD64B6" w:rsidRDefault="00D36AF9">
      <w:pPr>
        <w:pStyle w:val="TOC1"/>
        <w:tabs>
          <w:tab w:val="left" w:pos="440"/>
          <w:tab w:val="right" w:leader="dot" w:pos="8778"/>
        </w:tabs>
        <w:rPr>
          <w:rFonts w:asciiTheme="minorHAnsi" w:eastAsiaTheme="minorEastAsia" w:hAnsiTheme="minorHAnsi" w:cstheme="minorBidi"/>
          <w:noProof/>
          <w:sz w:val="22"/>
          <w:szCs w:val="22"/>
        </w:rPr>
      </w:pPr>
      <w:hyperlink w:anchor="_Toc429486234" w:history="1">
        <w:r w:rsidR="00BD64B6" w:rsidRPr="00BD64B6">
          <w:rPr>
            <w:rStyle w:val="Hyperlink"/>
            <w:rFonts w:asciiTheme="minorHAnsi" w:hAnsiTheme="minorHAnsi"/>
            <w:noProof/>
            <w:sz w:val="22"/>
            <w:szCs w:val="22"/>
          </w:rPr>
          <w:t>9</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 xml:space="preserve">DCP 209 – WORKING GROUP </w:t>
        </w:r>
        <w:r w:rsidR="00892A00">
          <w:rPr>
            <w:rStyle w:val="Hyperlink"/>
            <w:rFonts w:asciiTheme="minorHAnsi" w:hAnsiTheme="minorHAnsi"/>
            <w:noProof/>
            <w:sz w:val="22"/>
            <w:szCs w:val="22"/>
          </w:rPr>
          <w:t>CONSIDERATIONS</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_Toc429486234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9</w:t>
        </w:r>
        <w:r w:rsidR="00BD64B6" w:rsidRPr="00BD64B6">
          <w:rPr>
            <w:rFonts w:asciiTheme="minorHAnsi" w:hAnsiTheme="minorHAnsi"/>
            <w:noProof/>
            <w:webHidden/>
            <w:sz w:val="22"/>
            <w:szCs w:val="22"/>
          </w:rPr>
          <w:fldChar w:fldCharType="end"/>
        </w:r>
      </w:hyperlink>
    </w:p>
    <w:p w14:paraId="6988831D" w14:textId="77777777" w:rsidR="00BD64B6" w:rsidRPr="00BD64B6" w:rsidRDefault="00D36AF9" w:rsidP="00BD64B6">
      <w:pPr>
        <w:pStyle w:val="TOC1"/>
        <w:tabs>
          <w:tab w:val="left" w:pos="426"/>
          <w:tab w:val="right" w:leader="dot" w:pos="8778"/>
        </w:tabs>
        <w:rPr>
          <w:rFonts w:asciiTheme="minorHAnsi" w:eastAsiaTheme="minorEastAsia" w:hAnsiTheme="minorHAnsi" w:cstheme="minorBidi"/>
          <w:noProof/>
          <w:sz w:val="22"/>
          <w:szCs w:val="22"/>
        </w:rPr>
      </w:pPr>
      <w:hyperlink w:anchor="_Toc429486235" w:history="1">
        <w:r w:rsidR="00BD64B6" w:rsidRPr="00BD64B6">
          <w:rPr>
            <w:rStyle w:val="Hyperlink"/>
            <w:rFonts w:asciiTheme="minorHAnsi" w:hAnsiTheme="minorHAnsi"/>
            <w:noProof/>
            <w:sz w:val="22"/>
            <w:szCs w:val="22"/>
          </w:rPr>
          <w:t>10</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DCP 209 REQUEST FOR INFORMATION (RFI)</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_Toc429486235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11</w:t>
        </w:r>
        <w:r w:rsidR="00BD64B6" w:rsidRPr="00BD64B6">
          <w:rPr>
            <w:rFonts w:asciiTheme="minorHAnsi" w:hAnsiTheme="minorHAnsi"/>
            <w:noProof/>
            <w:webHidden/>
            <w:sz w:val="22"/>
            <w:szCs w:val="22"/>
          </w:rPr>
          <w:fldChar w:fldCharType="end"/>
        </w:r>
      </w:hyperlink>
    </w:p>
    <w:p w14:paraId="351ADDFB" w14:textId="77777777" w:rsidR="00BD64B6" w:rsidRPr="00BD64B6" w:rsidRDefault="00D36AF9" w:rsidP="00BD64B6">
      <w:pPr>
        <w:pStyle w:val="TOC1"/>
        <w:tabs>
          <w:tab w:val="left" w:pos="426"/>
          <w:tab w:val="right" w:leader="dot" w:pos="8778"/>
        </w:tabs>
        <w:rPr>
          <w:rFonts w:asciiTheme="minorHAnsi" w:eastAsiaTheme="minorEastAsia" w:hAnsiTheme="minorHAnsi" w:cstheme="minorBidi"/>
          <w:noProof/>
          <w:sz w:val="22"/>
          <w:szCs w:val="22"/>
        </w:rPr>
      </w:pPr>
      <w:hyperlink w:anchor="_Toc429486236" w:history="1">
        <w:r w:rsidR="00BD64B6" w:rsidRPr="00BD64B6">
          <w:rPr>
            <w:rStyle w:val="Hyperlink"/>
            <w:rFonts w:asciiTheme="minorHAnsi" w:hAnsiTheme="minorHAnsi"/>
            <w:noProof/>
            <w:sz w:val="22"/>
            <w:szCs w:val="22"/>
          </w:rPr>
          <w:t>11</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DCP 209 LEGAL ADVICE ON DRAFTING THE BEST PRACTICE TEMPLATE LETTERS</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_Toc429486236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21</w:t>
        </w:r>
        <w:r w:rsidR="00BD64B6" w:rsidRPr="00BD64B6">
          <w:rPr>
            <w:rFonts w:asciiTheme="minorHAnsi" w:hAnsiTheme="minorHAnsi"/>
            <w:noProof/>
            <w:webHidden/>
            <w:sz w:val="22"/>
            <w:szCs w:val="22"/>
          </w:rPr>
          <w:fldChar w:fldCharType="end"/>
        </w:r>
      </w:hyperlink>
    </w:p>
    <w:p w14:paraId="62C2B5FB" w14:textId="77777777" w:rsidR="00BD64B6" w:rsidRPr="00BD64B6" w:rsidRDefault="00D36AF9" w:rsidP="00BD64B6">
      <w:pPr>
        <w:pStyle w:val="TOC1"/>
        <w:tabs>
          <w:tab w:val="left" w:pos="426"/>
          <w:tab w:val="right" w:leader="dot" w:pos="8778"/>
        </w:tabs>
        <w:rPr>
          <w:rFonts w:asciiTheme="minorHAnsi" w:eastAsiaTheme="minorEastAsia" w:hAnsiTheme="minorHAnsi" w:cstheme="minorBidi"/>
          <w:noProof/>
          <w:sz w:val="22"/>
          <w:szCs w:val="22"/>
        </w:rPr>
      </w:pPr>
      <w:hyperlink w:anchor="_Toc429486237" w:history="1">
        <w:r w:rsidR="00BD64B6" w:rsidRPr="00BD64B6">
          <w:rPr>
            <w:rStyle w:val="Hyperlink"/>
            <w:rFonts w:asciiTheme="minorHAnsi" w:hAnsiTheme="minorHAnsi"/>
            <w:noProof/>
            <w:sz w:val="22"/>
            <w:szCs w:val="22"/>
          </w:rPr>
          <w:t>12</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CONSULTATION</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_Toc429486237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22</w:t>
        </w:r>
        <w:r w:rsidR="00BD64B6" w:rsidRPr="00BD64B6">
          <w:rPr>
            <w:rFonts w:asciiTheme="minorHAnsi" w:hAnsiTheme="minorHAnsi"/>
            <w:noProof/>
            <w:webHidden/>
            <w:sz w:val="22"/>
            <w:szCs w:val="22"/>
          </w:rPr>
          <w:fldChar w:fldCharType="end"/>
        </w:r>
      </w:hyperlink>
    </w:p>
    <w:p w14:paraId="62CC492E" w14:textId="77777777" w:rsidR="00BD64B6" w:rsidRPr="00BD64B6" w:rsidRDefault="00D36AF9" w:rsidP="00BD64B6">
      <w:pPr>
        <w:pStyle w:val="TOC1"/>
        <w:tabs>
          <w:tab w:val="left" w:pos="426"/>
          <w:tab w:val="right" w:leader="dot" w:pos="8778"/>
        </w:tabs>
        <w:rPr>
          <w:rFonts w:asciiTheme="minorHAnsi" w:eastAsiaTheme="minorEastAsia" w:hAnsiTheme="minorHAnsi" w:cstheme="minorBidi"/>
          <w:noProof/>
          <w:sz w:val="22"/>
          <w:szCs w:val="22"/>
        </w:rPr>
      </w:pPr>
      <w:hyperlink w:anchor="_Toc429486238" w:history="1">
        <w:r w:rsidR="00BD64B6" w:rsidRPr="00BD64B6">
          <w:rPr>
            <w:rStyle w:val="Hyperlink"/>
            <w:rFonts w:asciiTheme="minorHAnsi" w:hAnsiTheme="minorHAnsi"/>
            <w:noProof/>
            <w:sz w:val="22"/>
            <w:szCs w:val="22"/>
          </w:rPr>
          <w:t>13</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PROPOSED LEGAL TEXT</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_Toc429486238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37</w:t>
        </w:r>
        <w:r w:rsidR="00BD64B6" w:rsidRPr="00BD64B6">
          <w:rPr>
            <w:rFonts w:asciiTheme="minorHAnsi" w:hAnsiTheme="minorHAnsi"/>
            <w:noProof/>
            <w:webHidden/>
            <w:sz w:val="22"/>
            <w:szCs w:val="22"/>
          </w:rPr>
          <w:fldChar w:fldCharType="end"/>
        </w:r>
      </w:hyperlink>
    </w:p>
    <w:p w14:paraId="5220523C" w14:textId="77777777" w:rsidR="00BD64B6" w:rsidRPr="00BD64B6" w:rsidRDefault="00D36AF9" w:rsidP="00BD64B6">
      <w:pPr>
        <w:pStyle w:val="TOC1"/>
        <w:tabs>
          <w:tab w:val="left" w:pos="426"/>
          <w:tab w:val="right" w:leader="dot" w:pos="8778"/>
        </w:tabs>
        <w:rPr>
          <w:rFonts w:asciiTheme="minorHAnsi" w:eastAsiaTheme="minorEastAsia" w:hAnsiTheme="minorHAnsi" w:cstheme="minorBidi"/>
          <w:noProof/>
          <w:sz w:val="22"/>
          <w:szCs w:val="22"/>
        </w:rPr>
      </w:pPr>
      <w:hyperlink w:anchor="_Toc429486239" w:history="1">
        <w:r w:rsidR="00BD64B6" w:rsidRPr="00BD64B6">
          <w:rPr>
            <w:rStyle w:val="Hyperlink"/>
            <w:rFonts w:asciiTheme="minorHAnsi" w:hAnsiTheme="minorHAnsi"/>
            <w:noProof/>
            <w:sz w:val="22"/>
            <w:szCs w:val="22"/>
          </w:rPr>
          <w:t>14</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EVALUATION AGAINST THE DCUSA OBJECTIVES</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_Toc429486239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37</w:t>
        </w:r>
        <w:r w:rsidR="00BD64B6" w:rsidRPr="00BD64B6">
          <w:rPr>
            <w:rFonts w:asciiTheme="minorHAnsi" w:hAnsiTheme="minorHAnsi"/>
            <w:noProof/>
            <w:webHidden/>
            <w:sz w:val="22"/>
            <w:szCs w:val="22"/>
          </w:rPr>
          <w:fldChar w:fldCharType="end"/>
        </w:r>
      </w:hyperlink>
    </w:p>
    <w:p w14:paraId="3CFFB08C" w14:textId="77777777" w:rsidR="00BD64B6" w:rsidRPr="00BD64B6" w:rsidRDefault="00D36AF9" w:rsidP="00BD64B6">
      <w:pPr>
        <w:pStyle w:val="TOC1"/>
        <w:tabs>
          <w:tab w:val="left" w:pos="426"/>
          <w:tab w:val="right" w:leader="dot" w:pos="8778"/>
        </w:tabs>
        <w:rPr>
          <w:rFonts w:asciiTheme="minorHAnsi" w:eastAsiaTheme="minorEastAsia" w:hAnsiTheme="minorHAnsi" w:cstheme="minorBidi"/>
          <w:noProof/>
          <w:sz w:val="22"/>
          <w:szCs w:val="22"/>
        </w:rPr>
      </w:pPr>
      <w:hyperlink w:anchor="_Toc429486240" w:history="1">
        <w:r w:rsidR="00BD64B6" w:rsidRPr="00BD64B6">
          <w:rPr>
            <w:rStyle w:val="Hyperlink"/>
            <w:rFonts w:asciiTheme="minorHAnsi" w:hAnsiTheme="minorHAnsi"/>
            <w:noProof/>
            <w:sz w:val="22"/>
            <w:szCs w:val="22"/>
          </w:rPr>
          <w:t>15</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IMPACT ON GREENHOUSE GAS EMISSIONS</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_Toc429486240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38</w:t>
        </w:r>
        <w:r w:rsidR="00BD64B6" w:rsidRPr="00BD64B6">
          <w:rPr>
            <w:rFonts w:asciiTheme="minorHAnsi" w:hAnsiTheme="minorHAnsi"/>
            <w:noProof/>
            <w:webHidden/>
            <w:sz w:val="22"/>
            <w:szCs w:val="22"/>
          </w:rPr>
          <w:fldChar w:fldCharType="end"/>
        </w:r>
      </w:hyperlink>
    </w:p>
    <w:p w14:paraId="3824C227" w14:textId="77777777" w:rsidR="00BD64B6" w:rsidRPr="00BD64B6" w:rsidRDefault="00D36AF9" w:rsidP="00BD64B6">
      <w:pPr>
        <w:pStyle w:val="TOC1"/>
        <w:tabs>
          <w:tab w:val="left" w:pos="426"/>
          <w:tab w:val="right" w:leader="dot" w:pos="8778"/>
        </w:tabs>
        <w:rPr>
          <w:rFonts w:asciiTheme="minorHAnsi" w:eastAsiaTheme="minorEastAsia" w:hAnsiTheme="minorHAnsi" w:cstheme="minorBidi"/>
          <w:noProof/>
          <w:sz w:val="22"/>
          <w:szCs w:val="22"/>
        </w:rPr>
      </w:pPr>
      <w:hyperlink w:anchor="_Toc429486241" w:history="1">
        <w:r w:rsidR="00BD64B6" w:rsidRPr="00BD64B6">
          <w:rPr>
            <w:rStyle w:val="Hyperlink"/>
            <w:rFonts w:asciiTheme="minorHAnsi" w:hAnsiTheme="minorHAnsi"/>
            <w:noProof/>
            <w:sz w:val="22"/>
            <w:szCs w:val="22"/>
          </w:rPr>
          <w:t>16</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IMPLEMENTATION</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_Toc429486241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38</w:t>
        </w:r>
        <w:r w:rsidR="00BD64B6" w:rsidRPr="00BD64B6">
          <w:rPr>
            <w:rFonts w:asciiTheme="minorHAnsi" w:hAnsiTheme="minorHAnsi"/>
            <w:noProof/>
            <w:webHidden/>
            <w:sz w:val="22"/>
            <w:szCs w:val="22"/>
          </w:rPr>
          <w:fldChar w:fldCharType="end"/>
        </w:r>
      </w:hyperlink>
    </w:p>
    <w:p w14:paraId="75391D18" w14:textId="77777777" w:rsidR="00BD64B6" w:rsidRPr="00BD64B6" w:rsidRDefault="00D36AF9" w:rsidP="00BD64B6">
      <w:pPr>
        <w:pStyle w:val="TOC1"/>
        <w:tabs>
          <w:tab w:val="left" w:pos="426"/>
          <w:tab w:val="right" w:leader="dot" w:pos="8778"/>
        </w:tabs>
        <w:rPr>
          <w:rFonts w:asciiTheme="minorHAnsi" w:eastAsiaTheme="minorEastAsia" w:hAnsiTheme="minorHAnsi" w:cstheme="minorBidi"/>
          <w:noProof/>
          <w:sz w:val="22"/>
          <w:szCs w:val="22"/>
        </w:rPr>
      </w:pPr>
      <w:hyperlink w:anchor="_Toc429486242" w:history="1">
        <w:r w:rsidR="00BD64B6" w:rsidRPr="00BD64B6">
          <w:rPr>
            <w:rStyle w:val="Hyperlink"/>
            <w:rFonts w:asciiTheme="minorHAnsi" w:hAnsiTheme="minorHAnsi"/>
            <w:noProof/>
            <w:sz w:val="22"/>
            <w:szCs w:val="22"/>
          </w:rPr>
          <w:t>17</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PANEL RECOMMENDATION</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_Toc429486242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39</w:t>
        </w:r>
        <w:r w:rsidR="00BD64B6" w:rsidRPr="00BD64B6">
          <w:rPr>
            <w:rFonts w:asciiTheme="minorHAnsi" w:hAnsiTheme="minorHAnsi"/>
            <w:noProof/>
            <w:webHidden/>
            <w:sz w:val="22"/>
            <w:szCs w:val="22"/>
          </w:rPr>
          <w:fldChar w:fldCharType="end"/>
        </w:r>
      </w:hyperlink>
    </w:p>
    <w:p w14:paraId="2B1E1423" w14:textId="77777777" w:rsidR="00BD64B6" w:rsidRPr="00BD64B6" w:rsidRDefault="00D36AF9" w:rsidP="00BD64B6">
      <w:pPr>
        <w:pStyle w:val="TOC1"/>
        <w:tabs>
          <w:tab w:val="left" w:pos="426"/>
          <w:tab w:val="right" w:leader="dot" w:pos="8778"/>
        </w:tabs>
        <w:rPr>
          <w:rFonts w:asciiTheme="minorHAnsi" w:eastAsiaTheme="minorEastAsia" w:hAnsiTheme="minorHAnsi" w:cstheme="minorBidi"/>
          <w:noProof/>
          <w:sz w:val="22"/>
          <w:szCs w:val="22"/>
        </w:rPr>
      </w:pPr>
      <w:hyperlink w:anchor="_Toc429486243" w:history="1">
        <w:r w:rsidR="00BD64B6" w:rsidRPr="00BD64B6">
          <w:rPr>
            <w:rStyle w:val="Hyperlink"/>
            <w:rFonts w:asciiTheme="minorHAnsi" w:hAnsiTheme="minorHAnsi"/>
            <w:noProof/>
            <w:sz w:val="22"/>
            <w:szCs w:val="22"/>
          </w:rPr>
          <w:t>18</w:t>
        </w:r>
        <w:r w:rsidR="00BD64B6" w:rsidRPr="00BD64B6">
          <w:rPr>
            <w:rFonts w:asciiTheme="minorHAnsi" w:eastAsiaTheme="minorEastAsia" w:hAnsiTheme="minorHAnsi" w:cstheme="minorBidi"/>
            <w:noProof/>
            <w:sz w:val="22"/>
            <w:szCs w:val="22"/>
          </w:rPr>
          <w:tab/>
        </w:r>
        <w:r w:rsidR="00BD64B6" w:rsidRPr="00BD64B6">
          <w:rPr>
            <w:rStyle w:val="Hyperlink"/>
            <w:rFonts w:asciiTheme="minorHAnsi" w:hAnsiTheme="minorHAnsi"/>
            <w:noProof/>
            <w:sz w:val="22"/>
            <w:szCs w:val="22"/>
          </w:rPr>
          <w:t>ATTACHMENTS</w:t>
        </w:r>
        <w:r w:rsidR="00BD64B6" w:rsidRPr="00BD64B6">
          <w:rPr>
            <w:rFonts w:asciiTheme="minorHAnsi" w:hAnsiTheme="minorHAnsi"/>
            <w:noProof/>
            <w:webHidden/>
            <w:sz w:val="22"/>
            <w:szCs w:val="22"/>
          </w:rPr>
          <w:tab/>
        </w:r>
        <w:r w:rsidR="00BD64B6" w:rsidRPr="00BD64B6">
          <w:rPr>
            <w:rFonts w:asciiTheme="minorHAnsi" w:hAnsiTheme="minorHAnsi"/>
            <w:noProof/>
            <w:webHidden/>
            <w:sz w:val="22"/>
            <w:szCs w:val="22"/>
          </w:rPr>
          <w:fldChar w:fldCharType="begin"/>
        </w:r>
        <w:r w:rsidR="00BD64B6" w:rsidRPr="00BD64B6">
          <w:rPr>
            <w:rFonts w:asciiTheme="minorHAnsi" w:hAnsiTheme="minorHAnsi"/>
            <w:noProof/>
            <w:webHidden/>
            <w:sz w:val="22"/>
            <w:szCs w:val="22"/>
          </w:rPr>
          <w:instrText xml:space="preserve"> PAGEREF _Toc429486243 \h </w:instrText>
        </w:r>
        <w:r w:rsidR="00BD64B6" w:rsidRPr="00BD64B6">
          <w:rPr>
            <w:rFonts w:asciiTheme="minorHAnsi" w:hAnsiTheme="minorHAnsi"/>
            <w:noProof/>
            <w:webHidden/>
            <w:sz w:val="22"/>
            <w:szCs w:val="22"/>
          </w:rPr>
        </w:r>
        <w:r w:rsidR="00BD64B6" w:rsidRPr="00BD64B6">
          <w:rPr>
            <w:rFonts w:asciiTheme="minorHAnsi" w:hAnsiTheme="minorHAnsi"/>
            <w:noProof/>
            <w:webHidden/>
            <w:sz w:val="22"/>
            <w:szCs w:val="22"/>
          </w:rPr>
          <w:fldChar w:fldCharType="separate"/>
        </w:r>
        <w:r w:rsidR="00B726C4">
          <w:rPr>
            <w:rFonts w:asciiTheme="minorHAnsi" w:hAnsiTheme="minorHAnsi"/>
            <w:noProof/>
            <w:webHidden/>
            <w:sz w:val="22"/>
            <w:szCs w:val="22"/>
          </w:rPr>
          <w:t>39</w:t>
        </w:r>
        <w:r w:rsidR="00BD64B6" w:rsidRPr="00BD64B6">
          <w:rPr>
            <w:rFonts w:asciiTheme="minorHAnsi" w:hAnsiTheme="minorHAnsi"/>
            <w:noProof/>
            <w:webHidden/>
            <w:sz w:val="22"/>
            <w:szCs w:val="22"/>
          </w:rPr>
          <w:fldChar w:fldCharType="end"/>
        </w:r>
      </w:hyperlink>
    </w:p>
    <w:p w14:paraId="3BF74447" w14:textId="77777777" w:rsidR="00251F87" w:rsidRDefault="00251F87" w:rsidP="00251F87">
      <w:r w:rsidRPr="00AB4DE2">
        <w:rPr>
          <w:rFonts w:asciiTheme="minorHAnsi" w:hAnsiTheme="minorHAnsi"/>
          <w:sz w:val="22"/>
          <w:szCs w:val="22"/>
        </w:rPr>
        <w:fldChar w:fldCharType="end"/>
      </w:r>
      <w:commentRangeEnd w:id="200"/>
      <w:r w:rsidR="0066265C">
        <w:rPr>
          <w:rStyle w:val="CommentReference"/>
        </w:rPr>
        <w:commentReference w:id="200"/>
      </w:r>
    </w:p>
    <w:p w14:paraId="18032F2A" w14:textId="77777777" w:rsidR="00251F87" w:rsidRDefault="00251F87">
      <w:r>
        <w:br w:type="page"/>
      </w:r>
    </w:p>
    <w:p w14:paraId="4D3509CA" w14:textId="77777777" w:rsidR="009D5EC6" w:rsidRDefault="009D5EC6" w:rsidP="00051CA9">
      <w:pPr>
        <w:pStyle w:val="Heading1"/>
        <w:numPr>
          <w:ilvl w:val="0"/>
          <w:numId w:val="2"/>
        </w:numPr>
        <w:spacing w:line="360" w:lineRule="auto"/>
        <w:jc w:val="both"/>
        <w:rPr>
          <w:rFonts w:asciiTheme="minorHAnsi" w:hAnsiTheme="minorHAnsi"/>
          <w:sz w:val="22"/>
          <w:szCs w:val="22"/>
        </w:rPr>
      </w:pPr>
      <w:bookmarkStart w:id="206" w:name="_Toc429486226"/>
      <w:r w:rsidRPr="00900FD2">
        <w:rPr>
          <w:rFonts w:asciiTheme="minorHAnsi" w:hAnsiTheme="minorHAnsi"/>
          <w:sz w:val="22"/>
          <w:szCs w:val="22"/>
        </w:rPr>
        <w:t>PURPOSE</w:t>
      </w:r>
      <w:bookmarkEnd w:id="198"/>
      <w:bookmarkEnd w:id="206"/>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2E31F0" w:rsidRPr="005853E7" w14:paraId="60B36D12" w14:textId="77777777" w:rsidTr="002E31F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6C578AE" w14:textId="77777777" w:rsidR="002E31F0" w:rsidRPr="005853E7" w:rsidRDefault="002E31F0" w:rsidP="002E31F0">
            <w:pPr>
              <w:pStyle w:val="GSHeading1withnumb"/>
              <w:numPr>
                <w:ilvl w:val="0"/>
                <w:numId w:val="0"/>
              </w:numPr>
              <w:tabs>
                <w:tab w:val="left" w:pos="720"/>
              </w:tabs>
              <w:spacing w:before="0"/>
              <w:ind w:left="567"/>
              <w:rPr>
                <w:sz w:val="22"/>
                <w:lang w:val="en-US"/>
              </w:rPr>
            </w:pPr>
          </w:p>
        </w:tc>
      </w:tr>
    </w:tbl>
    <w:p w14:paraId="5E6C3EC7" w14:textId="77777777" w:rsidR="004E6E03" w:rsidRPr="00900FD2" w:rsidRDefault="009D5EC6" w:rsidP="00891A0B">
      <w:pPr>
        <w:pStyle w:val="Heading2"/>
        <w:numPr>
          <w:ilvl w:val="1"/>
          <w:numId w:val="2"/>
        </w:numPr>
        <w:spacing w:line="360" w:lineRule="auto"/>
        <w:jc w:val="both"/>
        <w:rPr>
          <w:rFonts w:asciiTheme="minorHAnsi" w:hAnsiTheme="minorHAnsi"/>
          <w:sz w:val="22"/>
          <w:szCs w:val="22"/>
        </w:rPr>
      </w:pPr>
      <w:r w:rsidRPr="00900FD2">
        <w:rPr>
          <w:rFonts w:asciiTheme="minorHAnsi" w:hAnsiTheme="minorHAnsi"/>
          <w:sz w:val="22"/>
          <w:szCs w:val="22"/>
        </w:rPr>
        <w:t xml:space="preserve">This document is issued in accordance with Clause 11.20 of the DCUSA and details </w:t>
      </w:r>
      <w:r w:rsidR="0017055C" w:rsidRPr="00900FD2">
        <w:rPr>
          <w:rFonts w:asciiTheme="minorHAnsi" w:hAnsiTheme="minorHAnsi"/>
          <w:sz w:val="22"/>
          <w:szCs w:val="22"/>
        </w:rPr>
        <w:t xml:space="preserve">DCP </w:t>
      </w:r>
      <w:r w:rsidR="00C94889">
        <w:rPr>
          <w:rFonts w:asciiTheme="minorHAnsi" w:hAnsiTheme="minorHAnsi"/>
          <w:sz w:val="22"/>
          <w:szCs w:val="22"/>
        </w:rPr>
        <w:t>209 Resolving Unregistered Customers</w:t>
      </w:r>
      <w:r w:rsidR="00AC17F0" w:rsidRPr="00900FD2">
        <w:rPr>
          <w:rFonts w:asciiTheme="minorHAnsi" w:hAnsiTheme="minorHAnsi"/>
          <w:sz w:val="22"/>
          <w:szCs w:val="22"/>
        </w:rPr>
        <w:t xml:space="preserve"> </w:t>
      </w:r>
      <w:r w:rsidR="00AC17F0" w:rsidRPr="00C343DD">
        <w:rPr>
          <w:rFonts w:asciiTheme="minorHAnsi" w:hAnsiTheme="minorHAnsi"/>
          <w:sz w:val="22"/>
          <w:szCs w:val="22"/>
        </w:rPr>
        <w:t>(</w:t>
      </w:r>
      <w:r w:rsidR="00AC17F0" w:rsidRPr="00C94889">
        <w:rPr>
          <w:rFonts w:asciiTheme="minorHAnsi" w:hAnsiTheme="minorHAnsi"/>
          <w:sz w:val="22"/>
          <w:szCs w:val="22"/>
          <w:highlight w:val="yellow"/>
        </w:rPr>
        <w:t>Attachment 3</w:t>
      </w:r>
      <w:r w:rsidR="00793065" w:rsidRPr="00C343DD">
        <w:rPr>
          <w:rFonts w:asciiTheme="minorHAnsi" w:hAnsiTheme="minorHAnsi"/>
          <w:sz w:val="22"/>
          <w:szCs w:val="22"/>
        </w:rPr>
        <w:t>)</w:t>
      </w:r>
      <w:r w:rsidRPr="00C343DD">
        <w:rPr>
          <w:rFonts w:asciiTheme="minorHAnsi" w:hAnsiTheme="minorHAnsi"/>
          <w:sz w:val="22"/>
          <w:szCs w:val="22"/>
        </w:rPr>
        <w:t>.</w:t>
      </w:r>
      <w:r w:rsidRPr="00900FD2">
        <w:rPr>
          <w:rFonts w:asciiTheme="minorHAnsi" w:hAnsiTheme="minorHAnsi"/>
          <w:sz w:val="22"/>
          <w:szCs w:val="22"/>
        </w:rPr>
        <w:t xml:space="preserve"> </w:t>
      </w:r>
    </w:p>
    <w:p w14:paraId="79B14011" w14:textId="77777777" w:rsidR="009D5EC6" w:rsidRPr="00900FD2" w:rsidRDefault="009D5EC6" w:rsidP="00124793">
      <w:pPr>
        <w:pStyle w:val="Heading2"/>
        <w:numPr>
          <w:ilvl w:val="1"/>
          <w:numId w:val="2"/>
        </w:numPr>
        <w:tabs>
          <w:tab w:val="clear" w:pos="576"/>
          <w:tab w:val="num" w:pos="1296"/>
        </w:tabs>
        <w:spacing w:line="360" w:lineRule="auto"/>
        <w:jc w:val="both"/>
        <w:rPr>
          <w:rFonts w:asciiTheme="minorHAnsi" w:hAnsiTheme="minorHAnsi"/>
          <w:sz w:val="22"/>
          <w:szCs w:val="22"/>
        </w:rPr>
      </w:pPr>
      <w:r w:rsidRPr="00900FD2">
        <w:rPr>
          <w:rFonts w:asciiTheme="minorHAnsi" w:hAnsiTheme="minorHAnsi"/>
          <w:sz w:val="22"/>
          <w:szCs w:val="22"/>
        </w:rPr>
        <w:t xml:space="preserve">The voting process for the proposed variation and the timetable of the progression of the Change Proposal (CP) through the DCUSA Change Control Process is set out in this document. </w:t>
      </w:r>
    </w:p>
    <w:p w14:paraId="1FF3BBF9" w14:textId="2287D3E5" w:rsidR="00B267F2" w:rsidRPr="004C633D" w:rsidRDefault="00C86340" w:rsidP="00B267F2">
      <w:pPr>
        <w:pStyle w:val="Heading2"/>
        <w:numPr>
          <w:ilvl w:val="1"/>
          <w:numId w:val="2"/>
        </w:numPr>
        <w:spacing w:line="360" w:lineRule="auto"/>
        <w:ind w:left="578" w:hanging="578"/>
        <w:jc w:val="both"/>
        <w:rPr>
          <w:rFonts w:asciiTheme="minorHAnsi" w:hAnsiTheme="minorHAnsi"/>
          <w:b/>
          <w:sz w:val="22"/>
          <w:szCs w:val="22"/>
          <w:highlight w:val="yellow"/>
        </w:rPr>
      </w:pPr>
      <w:r w:rsidRPr="00BD64B6">
        <w:rPr>
          <w:rFonts w:asciiTheme="minorHAnsi" w:hAnsiTheme="minorHAnsi"/>
          <w:sz w:val="22"/>
          <w:szCs w:val="22"/>
        </w:rPr>
        <w:t>Parties are invited to consider the proposed amen</w:t>
      </w:r>
      <w:r w:rsidR="001E0A6E" w:rsidRPr="00BD64B6">
        <w:rPr>
          <w:rFonts w:asciiTheme="minorHAnsi" w:hAnsiTheme="minorHAnsi"/>
          <w:sz w:val="22"/>
          <w:szCs w:val="22"/>
        </w:rPr>
        <w:t xml:space="preserve">dments (Attachment </w:t>
      </w:r>
      <w:r w:rsidR="00AC17F0" w:rsidRPr="00BD64B6">
        <w:rPr>
          <w:rFonts w:asciiTheme="minorHAnsi" w:hAnsiTheme="minorHAnsi"/>
          <w:sz w:val="22"/>
          <w:szCs w:val="22"/>
        </w:rPr>
        <w:t>2</w:t>
      </w:r>
      <w:r w:rsidRPr="00BD64B6">
        <w:rPr>
          <w:rFonts w:asciiTheme="minorHAnsi" w:hAnsiTheme="minorHAnsi"/>
          <w:sz w:val="22"/>
          <w:szCs w:val="22"/>
        </w:rPr>
        <w:t>) and submit their votes usi</w:t>
      </w:r>
      <w:r w:rsidR="001E0A6E" w:rsidRPr="00BD64B6">
        <w:rPr>
          <w:rFonts w:asciiTheme="minorHAnsi" w:hAnsiTheme="minorHAnsi"/>
          <w:sz w:val="22"/>
          <w:szCs w:val="22"/>
        </w:rPr>
        <w:t xml:space="preserve">ng the form attached as Attachment </w:t>
      </w:r>
      <w:r w:rsidR="00AC17F0" w:rsidRPr="00BD64B6">
        <w:rPr>
          <w:rFonts w:asciiTheme="minorHAnsi" w:hAnsiTheme="minorHAnsi"/>
          <w:sz w:val="22"/>
          <w:szCs w:val="22"/>
        </w:rPr>
        <w:t>1</w:t>
      </w:r>
      <w:r w:rsidR="001E0A6E" w:rsidRPr="00BD64B6">
        <w:rPr>
          <w:rFonts w:asciiTheme="minorHAnsi" w:hAnsiTheme="minorHAnsi"/>
          <w:sz w:val="22"/>
          <w:szCs w:val="22"/>
        </w:rPr>
        <w:t xml:space="preserve"> </w:t>
      </w:r>
      <w:r w:rsidRPr="00BD64B6">
        <w:rPr>
          <w:rFonts w:asciiTheme="minorHAnsi" w:hAnsiTheme="minorHAnsi"/>
          <w:sz w:val="22"/>
          <w:szCs w:val="22"/>
        </w:rPr>
        <w:t xml:space="preserve">to </w:t>
      </w:r>
      <w:r w:rsidRPr="00BD64B6">
        <w:rPr>
          <w:rFonts w:asciiTheme="minorHAnsi" w:hAnsiTheme="minorHAnsi"/>
          <w:color w:val="0000FF"/>
          <w:sz w:val="22"/>
          <w:szCs w:val="22"/>
          <w:u w:val="single"/>
        </w:rPr>
        <w:t>dcusa@electralink.co.uk</w:t>
      </w:r>
      <w:r w:rsidRPr="00BD64B6">
        <w:rPr>
          <w:rFonts w:asciiTheme="minorHAnsi" w:hAnsiTheme="minorHAnsi"/>
          <w:sz w:val="22"/>
          <w:szCs w:val="22"/>
        </w:rPr>
        <w:t xml:space="preserve"> </w:t>
      </w:r>
      <w:r w:rsidR="00C12F61" w:rsidRPr="00BD64B6">
        <w:rPr>
          <w:rFonts w:asciiTheme="minorHAnsi" w:hAnsiTheme="minorHAnsi"/>
          <w:sz w:val="22"/>
          <w:szCs w:val="22"/>
        </w:rPr>
        <w:t>no later than</w:t>
      </w:r>
      <w:r w:rsidR="00C12F61" w:rsidRPr="00BD64B6">
        <w:rPr>
          <w:rFonts w:asciiTheme="minorHAnsi" w:hAnsiTheme="minorHAnsi"/>
          <w:b/>
          <w:sz w:val="22"/>
          <w:szCs w:val="22"/>
        </w:rPr>
        <w:t xml:space="preserve"> </w:t>
      </w:r>
      <w:r w:rsidR="00BF0E80" w:rsidRPr="00BF0E80">
        <w:rPr>
          <w:rFonts w:asciiTheme="minorHAnsi" w:hAnsiTheme="minorHAnsi"/>
          <w:b/>
          <w:sz w:val="22"/>
          <w:szCs w:val="22"/>
          <w:highlight w:val="yellow"/>
        </w:rPr>
        <w:t>08 April 2016</w:t>
      </w:r>
      <w:r w:rsidRPr="00BF0E80">
        <w:rPr>
          <w:rFonts w:asciiTheme="minorHAnsi" w:hAnsiTheme="minorHAnsi"/>
          <w:b/>
          <w:sz w:val="22"/>
          <w:szCs w:val="22"/>
          <w:highlight w:val="yellow"/>
        </w:rPr>
        <w:t>.</w:t>
      </w:r>
    </w:p>
    <w:p w14:paraId="647EF33B" w14:textId="77777777" w:rsidR="00C60999" w:rsidRDefault="00C60999" w:rsidP="00C60999">
      <w:pPr>
        <w:pStyle w:val="Heading1"/>
        <w:numPr>
          <w:ilvl w:val="0"/>
          <w:numId w:val="2"/>
        </w:numPr>
        <w:spacing w:line="360" w:lineRule="auto"/>
        <w:jc w:val="both"/>
        <w:rPr>
          <w:rFonts w:asciiTheme="minorHAnsi" w:hAnsiTheme="minorHAnsi"/>
          <w:sz w:val="22"/>
          <w:szCs w:val="22"/>
        </w:rPr>
      </w:pPr>
      <w:bookmarkStart w:id="207" w:name="_Toc429146808"/>
      <w:bookmarkStart w:id="208" w:name="_Toc429486227"/>
      <w:commentRangeStart w:id="209"/>
      <w:del w:id="210" w:author="Allanson, Chris" w:date="2016-02-09T10:43:00Z">
        <w:r w:rsidRPr="00900FD2" w:rsidDel="001001E7">
          <w:rPr>
            <w:rFonts w:asciiTheme="minorHAnsi" w:hAnsiTheme="minorHAnsi"/>
            <w:sz w:val="22"/>
            <w:szCs w:val="22"/>
          </w:rPr>
          <w:delText>E</w:delText>
        </w:r>
      </w:del>
      <w:ins w:id="211" w:author="Allanson, Chris" w:date="2016-02-09T10:42:00Z">
        <w:r w:rsidR="001001E7">
          <w:rPr>
            <w:rFonts w:asciiTheme="minorHAnsi" w:hAnsiTheme="minorHAnsi"/>
            <w:sz w:val="22"/>
            <w:szCs w:val="22"/>
          </w:rPr>
          <w:t>B</w:t>
        </w:r>
      </w:ins>
      <w:ins w:id="212" w:author="Allanson, Chris" w:date="2016-02-09T10:43:00Z">
        <w:r w:rsidR="001001E7">
          <w:rPr>
            <w:rFonts w:asciiTheme="minorHAnsi" w:hAnsiTheme="minorHAnsi"/>
            <w:sz w:val="22"/>
            <w:szCs w:val="22"/>
          </w:rPr>
          <w:t>ACKGROUND</w:t>
        </w:r>
      </w:ins>
      <w:del w:id="213" w:author="Allanson, Chris" w:date="2016-02-09T10:43:00Z">
        <w:r w:rsidRPr="00900FD2" w:rsidDel="001001E7">
          <w:rPr>
            <w:rFonts w:asciiTheme="minorHAnsi" w:hAnsiTheme="minorHAnsi"/>
            <w:sz w:val="22"/>
            <w:szCs w:val="22"/>
          </w:rPr>
          <w:delText>XECUTIVE SUMMARY</w:delText>
        </w:r>
      </w:del>
      <w:bookmarkEnd w:id="207"/>
      <w:bookmarkEnd w:id="208"/>
      <w:commentRangeEnd w:id="209"/>
      <w:r w:rsidR="0050690E">
        <w:rPr>
          <w:rStyle w:val="CommentReference"/>
          <w:rFonts w:ascii="Times New Roman" w:hAnsi="Times New Roman"/>
          <w:b w:val="0"/>
          <w:bCs w:val="0"/>
          <w:kern w:val="0"/>
        </w:rPr>
        <w:commentReference w:id="209"/>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2E31F0" w:rsidRPr="005853E7" w14:paraId="1B466517" w14:textId="77777777" w:rsidTr="002E31F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5460BFA" w14:textId="77777777" w:rsidR="002E31F0" w:rsidRPr="005853E7" w:rsidRDefault="002E31F0" w:rsidP="002E31F0">
            <w:pPr>
              <w:pStyle w:val="GSHeading1withnumb"/>
              <w:numPr>
                <w:ilvl w:val="0"/>
                <w:numId w:val="0"/>
              </w:numPr>
              <w:tabs>
                <w:tab w:val="left" w:pos="720"/>
              </w:tabs>
              <w:spacing w:before="0"/>
              <w:ind w:left="567"/>
              <w:rPr>
                <w:sz w:val="22"/>
                <w:lang w:val="en-US"/>
              </w:rPr>
            </w:pPr>
          </w:p>
        </w:tc>
      </w:tr>
    </w:tbl>
    <w:p w14:paraId="76A0F327" w14:textId="61BFFA19" w:rsidR="00523296" w:rsidRDefault="00C60999" w:rsidP="00D93206">
      <w:pPr>
        <w:pStyle w:val="Heading2"/>
        <w:keepNext w:val="0"/>
        <w:widowControl w:val="0"/>
        <w:numPr>
          <w:ilvl w:val="1"/>
          <w:numId w:val="2"/>
        </w:numPr>
        <w:spacing w:line="360" w:lineRule="auto"/>
        <w:jc w:val="both"/>
        <w:rPr>
          <w:rFonts w:asciiTheme="minorHAnsi" w:hAnsiTheme="minorHAnsi"/>
          <w:sz w:val="22"/>
          <w:szCs w:val="22"/>
        </w:rPr>
      </w:pPr>
      <w:r w:rsidRPr="00F91395">
        <w:rPr>
          <w:rFonts w:asciiTheme="minorHAnsi" w:hAnsiTheme="minorHAnsi"/>
          <w:sz w:val="22"/>
          <w:szCs w:val="22"/>
        </w:rPr>
        <w:t xml:space="preserve">DCP 209 was raised by Northern </w:t>
      </w:r>
      <w:proofErr w:type="spellStart"/>
      <w:r w:rsidRPr="00F91395">
        <w:rPr>
          <w:rFonts w:asciiTheme="minorHAnsi" w:hAnsiTheme="minorHAnsi"/>
          <w:sz w:val="22"/>
          <w:szCs w:val="22"/>
        </w:rPr>
        <w:t>Powergrid</w:t>
      </w:r>
      <w:proofErr w:type="spellEnd"/>
      <w:r w:rsidRPr="00F91395">
        <w:rPr>
          <w:rFonts w:asciiTheme="minorHAnsi" w:hAnsiTheme="minorHAnsi"/>
          <w:sz w:val="22"/>
          <w:szCs w:val="22"/>
        </w:rPr>
        <w:t xml:space="preserve"> on the 08 May 2014 to </w:t>
      </w:r>
      <w:r w:rsidR="005E18CE">
        <w:rPr>
          <w:rFonts w:asciiTheme="minorHAnsi" w:hAnsiTheme="minorHAnsi"/>
          <w:sz w:val="22"/>
          <w:szCs w:val="22"/>
        </w:rPr>
        <w:t xml:space="preserve">establish arrangements to </w:t>
      </w:r>
      <w:r>
        <w:rPr>
          <w:rFonts w:asciiTheme="minorHAnsi" w:hAnsiTheme="minorHAnsi"/>
          <w:sz w:val="22"/>
          <w:szCs w:val="22"/>
        </w:rPr>
        <w:t>get</w:t>
      </w:r>
      <w:r w:rsidRPr="00F91395">
        <w:rPr>
          <w:rFonts w:asciiTheme="minorHAnsi" w:hAnsiTheme="minorHAnsi"/>
          <w:sz w:val="22"/>
          <w:szCs w:val="22"/>
        </w:rPr>
        <w:t xml:space="preserve"> unregist</w:t>
      </w:r>
      <w:r>
        <w:rPr>
          <w:rFonts w:asciiTheme="minorHAnsi" w:hAnsiTheme="minorHAnsi"/>
          <w:sz w:val="22"/>
          <w:szCs w:val="22"/>
        </w:rPr>
        <w:t>ered customers registered by a S</w:t>
      </w:r>
      <w:r w:rsidRPr="00F91395">
        <w:rPr>
          <w:rFonts w:asciiTheme="minorHAnsi" w:hAnsiTheme="minorHAnsi"/>
          <w:sz w:val="22"/>
          <w:szCs w:val="22"/>
        </w:rPr>
        <w:t>upplier</w:t>
      </w:r>
      <w:r w:rsidR="00D93206">
        <w:rPr>
          <w:rFonts w:asciiTheme="minorHAnsi" w:hAnsiTheme="minorHAnsi"/>
          <w:sz w:val="22"/>
          <w:szCs w:val="22"/>
        </w:rPr>
        <w:t xml:space="preserve">. </w:t>
      </w:r>
      <w:r w:rsidRPr="00F91395">
        <w:rPr>
          <w:rFonts w:asciiTheme="minorHAnsi" w:hAnsiTheme="minorHAnsi"/>
          <w:sz w:val="22"/>
          <w:szCs w:val="22"/>
        </w:rPr>
        <w:t xml:space="preserve"> </w:t>
      </w:r>
      <w:r w:rsidR="00D93206">
        <w:rPr>
          <w:rFonts w:asciiTheme="minorHAnsi" w:hAnsiTheme="minorHAnsi"/>
          <w:sz w:val="22"/>
          <w:szCs w:val="22"/>
        </w:rPr>
        <w:t xml:space="preserve">Some customers are using electricity without paying for it because their supply has never been registered by a </w:t>
      </w:r>
      <w:r w:rsidR="00274246">
        <w:rPr>
          <w:rFonts w:asciiTheme="minorHAnsi" w:hAnsiTheme="minorHAnsi"/>
          <w:sz w:val="22"/>
          <w:szCs w:val="22"/>
        </w:rPr>
        <w:t>S</w:t>
      </w:r>
      <w:r w:rsidR="00D93206">
        <w:rPr>
          <w:rFonts w:asciiTheme="minorHAnsi" w:hAnsiTheme="minorHAnsi"/>
          <w:sz w:val="22"/>
          <w:szCs w:val="22"/>
        </w:rPr>
        <w:t>upplier.</w:t>
      </w:r>
      <w:del w:id="214" w:author="Claire Hynes" w:date="2016-02-11T14:39:00Z">
        <w:r w:rsidR="00D93206" w:rsidDel="007258FA">
          <w:rPr>
            <w:rFonts w:asciiTheme="minorHAnsi" w:hAnsiTheme="minorHAnsi"/>
            <w:sz w:val="22"/>
            <w:szCs w:val="22"/>
          </w:rPr>
          <w:delText xml:space="preserve"> </w:delText>
        </w:r>
      </w:del>
      <w:r w:rsidR="00D93206">
        <w:rPr>
          <w:rFonts w:asciiTheme="minorHAnsi" w:hAnsiTheme="minorHAnsi"/>
          <w:sz w:val="22"/>
          <w:szCs w:val="22"/>
        </w:rPr>
        <w:t xml:space="preserve">  Getting ‘unregistered customers’ into a contract with a </w:t>
      </w:r>
      <w:r w:rsidR="00274246">
        <w:rPr>
          <w:rFonts w:asciiTheme="minorHAnsi" w:hAnsiTheme="minorHAnsi"/>
          <w:sz w:val="22"/>
          <w:szCs w:val="22"/>
        </w:rPr>
        <w:t>S</w:t>
      </w:r>
      <w:r w:rsidR="00D93206">
        <w:rPr>
          <w:rFonts w:asciiTheme="minorHAnsi" w:hAnsiTheme="minorHAnsi"/>
          <w:sz w:val="22"/>
          <w:szCs w:val="22"/>
        </w:rPr>
        <w:t xml:space="preserve">upplier and subsequently registered </w:t>
      </w:r>
      <w:r w:rsidR="00FC21ED">
        <w:rPr>
          <w:rFonts w:asciiTheme="minorHAnsi" w:hAnsiTheme="minorHAnsi"/>
          <w:sz w:val="22"/>
          <w:szCs w:val="22"/>
        </w:rPr>
        <w:t xml:space="preserve">in </w:t>
      </w:r>
      <w:r w:rsidR="00D93206">
        <w:rPr>
          <w:rFonts w:asciiTheme="minorHAnsi" w:hAnsiTheme="minorHAnsi"/>
          <w:sz w:val="22"/>
          <w:szCs w:val="22"/>
        </w:rPr>
        <w:t xml:space="preserve">industry </w:t>
      </w:r>
      <w:ins w:id="215" w:author="Allanson, Chris" w:date="2016-02-09T11:01:00Z">
        <w:r w:rsidR="0066265C">
          <w:rPr>
            <w:rFonts w:asciiTheme="minorHAnsi" w:hAnsiTheme="minorHAnsi"/>
            <w:sz w:val="22"/>
            <w:szCs w:val="22"/>
          </w:rPr>
          <w:t xml:space="preserve">registration </w:t>
        </w:r>
      </w:ins>
      <w:r w:rsidR="00D93206">
        <w:rPr>
          <w:rFonts w:asciiTheme="minorHAnsi" w:hAnsiTheme="minorHAnsi"/>
          <w:sz w:val="22"/>
          <w:szCs w:val="22"/>
        </w:rPr>
        <w:t xml:space="preserve">systems </w:t>
      </w:r>
      <w:r w:rsidRPr="00F91395">
        <w:rPr>
          <w:rFonts w:asciiTheme="minorHAnsi" w:hAnsiTheme="minorHAnsi"/>
          <w:sz w:val="22"/>
          <w:szCs w:val="22"/>
        </w:rPr>
        <w:t xml:space="preserve">will reduce overall </w:t>
      </w:r>
      <w:ins w:id="216" w:author="Allanson, Chris" w:date="2016-02-09T11:01:00Z">
        <w:r w:rsidR="0066265C">
          <w:rPr>
            <w:rFonts w:asciiTheme="minorHAnsi" w:hAnsiTheme="minorHAnsi"/>
            <w:sz w:val="22"/>
            <w:szCs w:val="22"/>
          </w:rPr>
          <w:t xml:space="preserve">distribution </w:t>
        </w:r>
      </w:ins>
      <w:r w:rsidRPr="00F91395">
        <w:rPr>
          <w:rFonts w:asciiTheme="minorHAnsi" w:hAnsiTheme="minorHAnsi"/>
          <w:sz w:val="22"/>
          <w:szCs w:val="22"/>
        </w:rPr>
        <w:t>system losses</w:t>
      </w:r>
      <w:r w:rsidR="00A26DB6">
        <w:rPr>
          <w:rFonts w:asciiTheme="minorHAnsi" w:hAnsiTheme="minorHAnsi"/>
          <w:sz w:val="22"/>
          <w:szCs w:val="22"/>
        </w:rPr>
        <w:t xml:space="preserve">, improve efficiency </w:t>
      </w:r>
      <w:r w:rsidRPr="00F91395">
        <w:rPr>
          <w:rFonts w:asciiTheme="minorHAnsi" w:hAnsiTheme="minorHAnsi"/>
          <w:sz w:val="22"/>
          <w:szCs w:val="22"/>
        </w:rPr>
        <w:t xml:space="preserve">and thereby reduce </w:t>
      </w:r>
      <w:r w:rsidR="00D93206">
        <w:rPr>
          <w:rFonts w:asciiTheme="minorHAnsi" w:hAnsiTheme="minorHAnsi"/>
          <w:sz w:val="22"/>
          <w:szCs w:val="22"/>
        </w:rPr>
        <w:t xml:space="preserve">overall </w:t>
      </w:r>
      <w:r w:rsidRPr="00F91395">
        <w:rPr>
          <w:rFonts w:asciiTheme="minorHAnsi" w:hAnsiTheme="minorHAnsi"/>
          <w:sz w:val="22"/>
          <w:szCs w:val="22"/>
        </w:rPr>
        <w:t>costs for customers.</w:t>
      </w:r>
    </w:p>
    <w:p w14:paraId="179D0A2B" w14:textId="77777777" w:rsidR="00A02105" w:rsidRPr="00C0073C" w:rsidRDefault="00A02105" w:rsidP="00C0073C">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cstheme="minorHAnsi"/>
          <w:sz w:val="22"/>
          <w:szCs w:val="22"/>
        </w:rPr>
      </w:pPr>
      <w:r w:rsidRPr="00C0073C">
        <w:rPr>
          <w:rFonts w:asciiTheme="minorHAnsi" w:hAnsiTheme="minorHAnsi" w:cstheme="minorHAnsi"/>
          <w:sz w:val="22"/>
          <w:szCs w:val="22"/>
        </w:rPr>
        <w:t>DCP 209 proposes a new code of practice for resolving unregistered customers</w:t>
      </w:r>
      <w:r w:rsidR="00274246" w:rsidRPr="00C0073C">
        <w:rPr>
          <w:rFonts w:asciiTheme="minorHAnsi" w:hAnsiTheme="minorHAnsi" w:cstheme="minorHAnsi"/>
          <w:sz w:val="22"/>
          <w:szCs w:val="22"/>
        </w:rPr>
        <w:t>.</w:t>
      </w:r>
      <w:r w:rsidRPr="00C0073C">
        <w:rPr>
          <w:rFonts w:asciiTheme="minorHAnsi" w:hAnsiTheme="minorHAnsi" w:cstheme="minorHAnsi"/>
          <w:sz w:val="22"/>
          <w:szCs w:val="22"/>
        </w:rPr>
        <w:t xml:space="preserve"> </w:t>
      </w:r>
      <w:r w:rsidR="00274246" w:rsidRPr="00C0073C">
        <w:rPr>
          <w:rFonts w:asciiTheme="minorHAnsi" w:hAnsiTheme="minorHAnsi" w:cstheme="minorHAnsi"/>
          <w:sz w:val="22"/>
          <w:szCs w:val="22"/>
        </w:rPr>
        <w:t>T</w:t>
      </w:r>
      <w:r w:rsidRPr="00C0073C">
        <w:rPr>
          <w:rFonts w:asciiTheme="minorHAnsi" w:hAnsiTheme="minorHAnsi" w:cstheme="minorHAnsi"/>
          <w:sz w:val="22"/>
          <w:szCs w:val="22"/>
        </w:rPr>
        <w:t>he ‘Resolving Unregistered Customers Code of Practice’ follow</w:t>
      </w:r>
      <w:r w:rsidR="00274246" w:rsidRPr="00C0073C">
        <w:rPr>
          <w:rFonts w:asciiTheme="minorHAnsi" w:hAnsiTheme="minorHAnsi" w:cstheme="minorHAnsi"/>
          <w:sz w:val="22"/>
          <w:szCs w:val="22"/>
        </w:rPr>
        <w:t>s</w:t>
      </w:r>
      <w:r w:rsidRPr="00C0073C">
        <w:rPr>
          <w:rFonts w:asciiTheme="minorHAnsi" w:hAnsiTheme="minorHAnsi" w:cstheme="minorHAnsi"/>
          <w:sz w:val="22"/>
          <w:szCs w:val="22"/>
        </w:rPr>
        <w:t xml:space="preserve"> the same approach to the inclusion in DCUSA of the Revenue Protection Code of Practice in Schedule 23.</w:t>
      </w:r>
    </w:p>
    <w:p w14:paraId="7E9BD5C7" w14:textId="77777777" w:rsidR="00523296" w:rsidRPr="00C0073C" w:rsidRDefault="00523296" w:rsidP="00C0073C">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cstheme="minorHAnsi"/>
          <w:bCs w:val="0"/>
          <w:iCs w:val="0"/>
          <w:sz w:val="22"/>
          <w:szCs w:val="22"/>
        </w:rPr>
      </w:pPr>
      <w:r w:rsidRPr="00C0073C">
        <w:rPr>
          <w:rFonts w:asciiTheme="minorHAnsi" w:hAnsiTheme="minorHAnsi" w:cstheme="minorHAnsi"/>
          <w:sz w:val="22"/>
          <w:szCs w:val="22"/>
        </w:rPr>
        <w:t xml:space="preserve">This </w:t>
      </w:r>
      <w:r w:rsidR="00274246" w:rsidRPr="00C0073C">
        <w:rPr>
          <w:rFonts w:asciiTheme="minorHAnsi" w:hAnsiTheme="minorHAnsi" w:cstheme="minorHAnsi"/>
          <w:sz w:val="22"/>
          <w:szCs w:val="22"/>
        </w:rPr>
        <w:t>CP</w:t>
      </w:r>
      <w:r w:rsidR="00A02105" w:rsidRPr="00C0073C">
        <w:rPr>
          <w:rFonts w:asciiTheme="minorHAnsi" w:hAnsiTheme="minorHAnsi" w:cstheme="minorHAnsi"/>
          <w:sz w:val="22"/>
          <w:szCs w:val="22"/>
        </w:rPr>
        <w:t xml:space="preserve"> s</w:t>
      </w:r>
      <w:r w:rsidRPr="00C0073C">
        <w:rPr>
          <w:rFonts w:asciiTheme="minorHAnsi" w:hAnsiTheme="minorHAnsi" w:cstheme="minorHAnsi"/>
          <w:sz w:val="22"/>
          <w:szCs w:val="22"/>
        </w:rPr>
        <w:t xml:space="preserve">upports </w:t>
      </w:r>
      <w:proofErr w:type="spellStart"/>
      <w:r w:rsidRPr="00C0073C">
        <w:rPr>
          <w:rFonts w:asciiTheme="minorHAnsi" w:hAnsiTheme="minorHAnsi" w:cstheme="minorHAnsi"/>
          <w:sz w:val="22"/>
          <w:szCs w:val="22"/>
        </w:rPr>
        <w:t>Ofgem’s</w:t>
      </w:r>
      <w:proofErr w:type="spellEnd"/>
      <w:r w:rsidRPr="00C0073C">
        <w:rPr>
          <w:rFonts w:asciiTheme="minorHAnsi" w:hAnsiTheme="minorHAnsi" w:cstheme="minorHAnsi"/>
          <w:sz w:val="22"/>
          <w:szCs w:val="22"/>
        </w:rPr>
        <w:t xml:space="preserve"> policy intent as set out in its decisions on Tackling Theft of Electricity in relation to reducing losses which should result in a reduction in the cost of electricity across the consumer base.</w:t>
      </w:r>
    </w:p>
    <w:p w14:paraId="3B654268" w14:textId="77777777" w:rsidR="00121907" w:rsidRPr="00C0073C" w:rsidRDefault="0007256B" w:rsidP="00523296">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cstheme="minorHAnsi"/>
          <w:sz w:val="22"/>
          <w:szCs w:val="22"/>
        </w:rPr>
      </w:pPr>
      <w:r w:rsidRPr="00C0073C">
        <w:rPr>
          <w:rFonts w:asciiTheme="minorHAnsi" w:hAnsiTheme="minorHAnsi" w:cstheme="minorHAnsi"/>
          <w:sz w:val="22"/>
          <w:szCs w:val="22"/>
        </w:rPr>
        <w:t xml:space="preserve">Revised distribution licence conditions for the RIIO ED1 price control period from 1 April 2015 include </w:t>
      </w:r>
      <w:r w:rsidR="00274246" w:rsidRPr="00C0073C">
        <w:rPr>
          <w:rFonts w:asciiTheme="minorHAnsi" w:hAnsiTheme="minorHAnsi" w:cstheme="minorHAnsi"/>
          <w:sz w:val="22"/>
          <w:szCs w:val="22"/>
        </w:rPr>
        <w:t>S</w:t>
      </w:r>
      <w:r w:rsidRPr="00C0073C">
        <w:rPr>
          <w:rFonts w:asciiTheme="minorHAnsi" w:hAnsiTheme="minorHAnsi" w:cstheme="minorHAnsi"/>
          <w:sz w:val="22"/>
          <w:szCs w:val="22"/>
        </w:rPr>
        <w:t xml:space="preserve">tandard </w:t>
      </w:r>
      <w:r w:rsidR="00274246" w:rsidRPr="00C0073C">
        <w:rPr>
          <w:rFonts w:asciiTheme="minorHAnsi" w:hAnsiTheme="minorHAnsi" w:cstheme="minorHAnsi"/>
          <w:sz w:val="22"/>
          <w:szCs w:val="22"/>
        </w:rPr>
        <w:t>L</w:t>
      </w:r>
      <w:r w:rsidRPr="00C0073C">
        <w:rPr>
          <w:rFonts w:asciiTheme="minorHAnsi" w:hAnsiTheme="minorHAnsi" w:cstheme="minorHAnsi"/>
          <w:sz w:val="22"/>
          <w:szCs w:val="22"/>
        </w:rPr>
        <w:t xml:space="preserve">icence </w:t>
      </w:r>
      <w:r w:rsidR="00274246" w:rsidRPr="00C0073C">
        <w:rPr>
          <w:rFonts w:asciiTheme="minorHAnsi" w:hAnsiTheme="minorHAnsi" w:cstheme="minorHAnsi"/>
          <w:sz w:val="22"/>
          <w:szCs w:val="22"/>
        </w:rPr>
        <w:t>C</w:t>
      </w:r>
      <w:r w:rsidRPr="00C0073C">
        <w:rPr>
          <w:rFonts w:asciiTheme="minorHAnsi" w:hAnsiTheme="minorHAnsi" w:cstheme="minorHAnsi"/>
          <w:sz w:val="22"/>
          <w:szCs w:val="22"/>
        </w:rPr>
        <w:t xml:space="preserve">ondition (SLC) 49.  SLC 49 requires </w:t>
      </w:r>
      <w:r w:rsidR="00274246" w:rsidRPr="00C0073C">
        <w:rPr>
          <w:rFonts w:asciiTheme="minorHAnsi" w:hAnsiTheme="minorHAnsi" w:cstheme="minorHAnsi"/>
          <w:sz w:val="22"/>
          <w:szCs w:val="22"/>
        </w:rPr>
        <w:t>D</w:t>
      </w:r>
      <w:r w:rsidRPr="00C0073C">
        <w:rPr>
          <w:rFonts w:asciiTheme="minorHAnsi" w:hAnsiTheme="minorHAnsi" w:cstheme="minorHAnsi"/>
          <w:sz w:val="22"/>
          <w:szCs w:val="22"/>
        </w:rPr>
        <w:t xml:space="preserve">istributors to work to reduce </w:t>
      </w:r>
      <w:r w:rsidR="00121907" w:rsidRPr="00C0073C">
        <w:rPr>
          <w:rFonts w:asciiTheme="minorHAnsi" w:hAnsiTheme="minorHAnsi" w:cstheme="minorHAnsi"/>
          <w:sz w:val="22"/>
          <w:szCs w:val="22"/>
        </w:rPr>
        <w:t xml:space="preserve">electrical </w:t>
      </w:r>
      <w:r w:rsidRPr="00C0073C">
        <w:rPr>
          <w:rFonts w:asciiTheme="minorHAnsi" w:hAnsiTheme="minorHAnsi" w:cstheme="minorHAnsi"/>
          <w:sz w:val="22"/>
          <w:szCs w:val="22"/>
        </w:rPr>
        <w:t>losses</w:t>
      </w:r>
      <w:r w:rsidR="00D93206" w:rsidRPr="00C0073C">
        <w:rPr>
          <w:rFonts w:asciiTheme="minorHAnsi" w:hAnsiTheme="minorHAnsi" w:cstheme="minorHAnsi"/>
          <w:sz w:val="22"/>
          <w:szCs w:val="22"/>
        </w:rPr>
        <w:t>,</w:t>
      </w:r>
      <w:r w:rsidRPr="00C0073C">
        <w:rPr>
          <w:rFonts w:asciiTheme="minorHAnsi" w:hAnsiTheme="minorHAnsi" w:cstheme="minorHAnsi"/>
          <w:sz w:val="22"/>
          <w:szCs w:val="22"/>
        </w:rPr>
        <w:t xml:space="preserve"> </w:t>
      </w:r>
      <w:r w:rsidR="00121907" w:rsidRPr="00C0073C">
        <w:rPr>
          <w:rFonts w:asciiTheme="minorHAnsi" w:hAnsiTheme="minorHAnsi" w:cstheme="minorHAnsi"/>
          <w:sz w:val="22"/>
          <w:szCs w:val="22"/>
        </w:rPr>
        <w:t xml:space="preserve">including from ‘Relevant Theft’ and ‘Relevant Theft’ includes customers that have never been registered by an electricity </w:t>
      </w:r>
      <w:r w:rsidR="00274246" w:rsidRPr="00C0073C">
        <w:rPr>
          <w:rFonts w:asciiTheme="minorHAnsi" w:hAnsiTheme="minorHAnsi" w:cstheme="minorHAnsi"/>
          <w:sz w:val="22"/>
          <w:szCs w:val="22"/>
        </w:rPr>
        <w:t>S</w:t>
      </w:r>
      <w:r w:rsidR="00121907" w:rsidRPr="00C0073C">
        <w:rPr>
          <w:rFonts w:asciiTheme="minorHAnsi" w:hAnsiTheme="minorHAnsi" w:cstheme="minorHAnsi"/>
          <w:sz w:val="22"/>
          <w:szCs w:val="22"/>
        </w:rPr>
        <w:t>upplier</w:t>
      </w:r>
      <w:r w:rsidR="005225A0" w:rsidRPr="00C0073C">
        <w:rPr>
          <w:rFonts w:asciiTheme="minorHAnsi" w:hAnsiTheme="minorHAnsi" w:cstheme="minorHAnsi"/>
          <w:sz w:val="22"/>
          <w:szCs w:val="22"/>
        </w:rPr>
        <w:t xml:space="preserve"> (unregistered customers)</w:t>
      </w:r>
      <w:r w:rsidR="00121907" w:rsidRPr="00C0073C">
        <w:rPr>
          <w:rFonts w:asciiTheme="minorHAnsi" w:hAnsiTheme="minorHAnsi" w:cstheme="minorHAnsi"/>
          <w:sz w:val="22"/>
          <w:szCs w:val="22"/>
        </w:rPr>
        <w:t xml:space="preserve">.  </w:t>
      </w:r>
      <w:r w:rsidR="00274246" w:rsidRPr="00C0073C">
        <w:rPr>
          <w:rFonts w:asciiTheme="minorHAnsi" w:hAnsiTheme="minorHAnsi" w:cstheme="minorHAnsi"/>
          <w:sz w:val="22"/>
          <w:szCs w:val="22"/>
        </w:rPr>
        <w:t>D</w:t>
      </w:r>
      <w:r w:rsidR="00121907" w:rsidRPr="00C0073C">
        <w:rPr>
          <w:rFonts w:asciiTheme="minorHAnsi" w:hAnsiTheme="minorHAnsi" w:cstheme="minorHAnsi"/>
          <w:sz w:val="22"/>
          <w:szCs w:val="22"/>
        </w:rPr>
        <w:t xml:space="preserve">istributors are unable to register such customers and registration can only be achieved through a </w:t>
      </w:r>
      <w:r w:rsidR="00274246" w:rsidRPr="00C0073C">
        <w:rPr>
          <w:rFonts w:asciiTheme="minorHAnsi" w:hAnsiTheme="minorHAnsi" w:cstheme="minorHAnsi"/>
          <w:sz w:val="22"/>
          <w:szCs w:val="22"/>
        </w:rPr>
        <w:t>S</w:t>
      </w:r>
      <w:r w:rsidR="00121907" w:rsidRPr="00C0073C">
        <w:rPr>
          <w:rFonts w:asciiTheme="minorHAnsi" w:hAnsiTheme="minorHAnsi" w:cstheme="minorHAnsi"/>
          <w:sz w:val="22"/>
          <w:szCs w:val="22"/>
        </w:rPr>
        <w:t xml:space="preserve">upplier </w:t>
      </w:r>
      <w:r w:rsidR="00D93206" w:rsidRPr="00C0073C">
        <w:rPr>
          <w:rFonts w:asciiTheme="minorHAnsi" w:hAnsiTheme="minorHAnsi" w:cstheme="minorHAnsi"/>
          <w:sz w:val="22"/>
          <w:szCs w:val="22"/>
        </w:rPr>
        <w:t xml:space="preserve">first </w:t>
      </w:r>
      <w:r w:rsidR="00121907" w:rsidRPr="00C0073C">
        <w:rPr>
          <w:rFonts w:asciiTheme="minorHAnsi" w:hAnsiTheme="minorHAnsi" w:cstheme="minorHAnsi"/>
          <w:sz w:val="22"/>
          <w:szCs w:val="22"/>
        </w:rPr>
        <w:t>agreeing a supply contract with the customer.</w:t>
      </w:r>
    </w:p>
    <w:p w14:paraId="36B16739" w14:textId="77777777" w:rsidR="0007256B" w:rsidRPr="00C0073C" w:rsidRDefault="00121907" w:rsidP="005225A0">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cstheme="minorHAnsi"/>
          <w:sz w:val="22"/>
          <w:szCs w:val="22"/>
        </w:rPr>
      </w:pPr>
      <w:r w:rsidRPr="00C0073C">
        <w:rPr>
          <w:rFonts w:asciiTheme="minorHAnsi" w:hAnsiTheme="minorHAnsi" w:cstheme="minorHAnsi"/>
          <w:sz w:val="22"/>
          <w:szCs w:val="22"/>
        </w:rPr>
        <w:t xml:space="preserve">Distributors, therefore need the assistance of </w:t>
      </w:r>
      <w:r w:rsidR="00274246" w:rsidRPr="00C0073C">
        <w:rPr>
          <w:rFonts w:asciiTheme="minorHAnsi" w:hAnsiTheme="minorHAnsi" w:cstheme="minorHAnsi"/>
          <w:sz w:val="22"/>
          <w:szCs w:val="22"/>
        </w:rPr>
        <w:t>S</w:t>
      </w:r>
      <w:r w:rsidRPr="00C0073C">
        <w:rPr>
          <w:rFonts w:asciiTheme="minorHAnsi" w:hAnsiTheme="minorHAnsi" w:cstheme="minorHAnsi"/>
          <w:sz w:val="22"/>
          <w:szCs w:val="22"/>
        </w:rPr>
        <w:t>uppliers to meet the</w:t>
      </w:r>
      <w:r w:rsidR="00B726C4">
        <w:rPr>
          <w:rFonts w:asciiTheme="minorHAnsi" w:hAnsiTheme="minorHAnsi" w:cstheme="minorHAnsi"/>
          <w:sz w:val="22"/>
          <w:szCs w:val="22"/>
        </w:rPr>
        <w:t>i</w:t>
      </w:r>
      <w:r w:rsidRPr="00C0073C">
        <w:rPr>
          <w:rFonts w:asciiTheme="minorHAnsi" w:hAnsiTheme="minorHAnsi" w:cstheme="minorHAnsi"/>
          <w:sz w:val="22"/>
          <w:szCs w:val="22"/>
        </w:rPr>
        <w:t xml:space="preserve">r obligations </w:t>
      </w:r>
      <w:r w:rsidR="005225A0" w:rsidRPr="00C0073C">
        <w:rPr>
          <w:rFonts w:asciiTheme="minorHAnsi" w:hAnsiTheme="minorHAnsi" w:cstheme="minorHAnsi"/>
          <w:sz w:val="22"/>
          <w:szCs w:val="22"/>
        </w:rPr>
        <w:t>under SLC 49</w:t>
      </w:r>
      <w:r w:rsidR="00635C6C">
        <w:rPr>
          <w:rFonts w:asciiTheme="minorHAnsi" w:hAnsiTheme="minorHAnsi" w:cstheme="minorHAnsi"/>
          <w:sz w:val="22"/>
          <w:szCs w:val="22"/>
        </w:rPr>
        <w:t xml:space="preserve"> and </w:t>
      </w:r>
      <w:r w:rsidRPr="00C0073C">
        <w:rPr>
          <w:rFonts w:asciiTheme="minorHAnsi" w:hAnsiTheme="minorHAnsi" w:cstheme="minorHAnsi"/>
          <w:sz w:val="22"/>
          <w:szCs w:val="22"/>
        </w:rPr>
        <w:t xml:space="preserve">DCP 209 was raised to create </w:t>
      </w:r>
      <w:r w:rsidR="00D93206" w:rsidRPr="00C0073C">
        <w:rPr>
          <w:rFonts w:asciiTheme="minorHAnsi" w:hAnsiTheme="minorHAnsi" w:cstheme="minorHAnsi"/>
          <w:sz w:val="22"/>
          <w:szCs w:val="22"/>
        </w:rPr>
        <w:t xml:space="preserve">appropriate </w:t>
      </w:r>
      <w:r w:rsidRPr="00C0073C">
        <w:rPr>
          <w:rFonts w:asciiTheme="minorHAnsi" w:hAnsiTheme="minorHAnsi" w:cstheme="minorHAnsi"/>
          <w:sz w:val="22"/>
          <w:szCs w:val="22"/>
        </w:rPr>
        <w:t>obligations on Distributors and Supplier’s</w:t>
      </w:r>
      <w:r w:rsidR="00635C6C">
        <w:rPr>
          <w:rFonts w:asciiTheme="minorHAnsi" w:hAnsiTheme="minorHAnsi" w:cstheme="minorHAnsi"/>
          <w:sz w:val="22"/>
          <w:szCs w:val="22"/>
        </w:rPr>
        <w:t xml:space="preserve"> to achieve this</w:t>
      </w:r>
      <w:r w:rsidR="00542967" w:rsidRPr="00C0073C">
        <w:rPr>
          <w:rFonts w:asciiTheme="minorHAnsi" w:hAnsiTheme="minorHAnsi" w:cstheme="minorHAnsi"/>
          <w:sz w:val="22"/>
          <w:szCs w:val="22"/>
        </w:rPr>
        <w:t xml:space="preserve">, including </w:t>
      </w:r>
      <w:r w:rsidR="00635C6C">
        <w:rPr>
          <w:rFonts w:asciiTheme="minorHAnsi" w:hAnsiTheme="minorHAnsi" w:cstheme="minorHAnsi"/>
          <w:sz w:val="22"/>
          <w:szCs w:val="22"/>
        </w:rPr>
        <w:t xml:space="preserve">for </w:t>
      </w:r>
      <w:r w:rsidR="00542967" w:rsidRPr="00C0073C">
        <w:rPr>
          <w:rFonts w:asciiTheme="minorHAnsi" w:hAnsiTheme="minorHAnsi" w:cstheme="minorHAnsi"/>
          <w:sz w:val="22"/>
          <w:szCs w:val="22"/>
        </w:rPr>
        <w:t>communicating with unregistered customers.  The changes proposed by DCP 209 also create areas of best practice for Parties</w:t>
      </w:r>
      <w:r w:rsidR="005225A0" w:rsidRPr="00C0073C">
        <w:rPr>
          <w:rFonts w:asciiTheme="minorHAnsi" w:hAnsiTheme="minorHAnsi" w:cstheme="minorHAnsi"/>
          <w:sz w:val="22"/>
          <w:szCs w:val="22"/>
        </w:rPr>
        <w:t xml:space="preserve">, </w:t>
      </w:r>
      <w:r w:rsidR="00542967" w:rsidRPr="00C0073C">
        <w:rPr>
          <w:rFonts w:asciiTheme="minorHAnsi" w:hAnsiTheme="minorHAnsi" w:cstheme="minorHAnsi"/>
          <w:sz w:val="22"/>
          <w:szCs w:val="22"/>
        </w:rPr>
        <w:t xml:space="preserve">provide </w:t>
      </w:r>
      <w:r w:rsidR="005225A0" w:rsidRPr="00C0073C">
        <w:rPr>
          <w:rFonts w:asciiTheme="minorHAnsi" w:hAnsiTheme="minorHAnsi" w:cstheme="minorHAnsi"/>
          <w:sz w:val="22"/>
          <w:szCs w:val="22"/>
        </w:rPr>
        <w:t xml:space="preserve">additional </w:t>
      </w:r>
      <w:r w:rsidR="00542967" w:rsidRPr="00C0073C">
        <w:rPr>
          <w:rFonts w:asciiTheme="minorHAnsi" w:hAnsiTheme="minorHAnsi" w:cstheme="minorHAnsi"/>
          <w:sz w:val="22"/>
          <w:szCs w:val="22"/>
        </w:rPr>
        <w:t xml:space="preserve">guidance </w:t>
      </w:r>
      <w:r w:rsidR="005225A0" w:rsidRPr="00C0073C">
        <w:rPr>
          <w:rFonts w:asciiTheme="minorHAnsi" w:hAnsiTheme="minorHAnsi" w:cstheme="minorHAnsi"/>
          <w:sz w:val="22"/>
          <w:szCs w:val="22"/>
        </w:rPr>
        <w:t xml:space="preserve">and provide </w:t>
      </w:r>
      <w:r w:rsidR="00542967" w:rsidRPr="00C0073C">
        <w:rPr>
          <w:rFonts w:asciiTheme="minorHAnsi" w:hAnsiTheme="minorHAnsi" w:cstheme="minorHAnsi"/>
          <w:sz w:val="22"/>
          <w:szCs w:val="22"/>
        </w:rPr>
        <w:t>reference material</w:t>
      </w:r>
      <w:r w:rsidR="005225A0" w:rsidRPr="00C0073C">
        <w:rPr>
          <w:rFonts w:asciiTheme="minorHAnsi" w:hAnsiTheme="minorHAnsi" w:cstheme="minorHAnsi"/>
          <w:sz w:val="22"/>
          <w:szCs w:val="22"/>
        </w:rPr>
        <w:t xml:space="preserve"> including access to standard letter templates.</w:t>
      </w:r>
      <w:r w:rsidR="0007256B" w:rsidRPr="00C0073C">
        <w:rPr>
          <w:rFonts w:asciiTheme="minorHAnsi" w:hAnsiTheme="minorHAnsi" w:cstheme="minorHAnsi"/>
          <w:sz w:val="22"/>
          <w:szCs w:val="22"/>
        </w:rPr>
        <w:t xml:space="preserve">  </w:t>
      </w:r>
    </w:p>
    <w:p w14:paraId="4ED1CE92" w14:textId="77777777" w:rsidR="0007256B" w:rsidRPr="00C0073C" w:rsidRDefault="00FC21ED" w:rsidP="00C0073C">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cstheme="minorHAnsi"/>
          <w:bCs w:val="0"/>
          <w:iCs w:val="0"/>
          <w:sz w:val="22"/>
          <w:szCs w:val="22"/>
        </w:rPr>
      </w:pPr>
      <w:r w:rsidRPr="00C0073C">
        <w:rPr>
          <w:rFonts w:asciiTheme="minorHAnsi" w:hAnsiTheme="minorHAnsi" w:cstheme="minorHAnsi"/>
          <w:sz w:val="22"/>
          <w:szCs w:val="22"/>
        </w:rPr>
        <w:t xml:space="preserve">It should be noted that DCP 209 mainly focusses on communications with customers who are the occupiers of unregistered premises in the lead up to a contract with a </w:t>
      </w:r>
      <w:r w:rsidR="00C17FBD" w:rsidRPr="00C0073C">
        <w:rPr>
          <w:rFonts w:asciiTheme="minorHAnsi" w:hAnsiTheme="minorHAnsi" w:cstheme="minorHAnsi"/>
          <w:sz w:val="22"/>
          <w:szCs w:val="22"/>
        </w:rPr>
        <w:t>S</w:t>
      </w:r>
      <w:r w:rsidRPr="00C0073C">
        <w:rPr>
          <w:rFonts w:asciiTheme="minorHAnsi" w:hAnsiTheme="minorHAnsi" w:cstheme="minorHAnsi"/>
          <w:sz w:val="22"/>
          <w:szCs w:val="22"/>
        </w:rPr>
        <w:t>upplier.  The actual registration of such customers is outside the scope of DCP 209.</w:t>
      </w:r>
      <w:r w:rsidR="0007256B" w:rsidRPr="00C0073C">
        <w:rPr>
          <w:rFonts w:asciiTheme="minorHAnsi" w:hAnsiTheme="minorHAnsi" w:cstheme="minorHAnsi"/>
          <w:sz w:val="22"/>
          <w:szCs w:val="22"/>
        </w:rPr>
        <w:t xml:space="preserve"> </w:t>
      </w:r>
    </w:p>
    <w:p w14:paraId="61EEA136" w14:textId="77777777" w:rsidR="006E5D8B" w:rsidRDefault="006E5D8B" w:rsidP="00C0073C">
      <w:pPr>
        <w:pStyle w:val="Heading1"/>
        <w:numPr>
          <w:ilvl w:val="0"/>
          <w:numId w:val="2"/>
        </w:numPr>
        <w:spacing w:line="360" w:lineRule="auto"/>
        <w:jc w:val="both"/>
        <w:rPr>
          <w:rFonts w:asciiTheme="minorHAnsi" w:hAnsiTheme="minorHAnsi"/>
          <w:sz w:val="22"/>
          <w:szCs w:val="22"/>
        </w:rPr>
      </w:pPr>
      <w:bookmarkStart w:id="217" w:name="_Toc429146809"/>
      <w:bookmarkStart w:id="218" w:name="_Toc429486228"/>
      <w:r>
        <w:rPr>
          <w:rFonts w:asciiTheme="minorHAnsi" w:hAnsiTheme="minorHAnsi"/>
          <w:sz w:val="22"/>
          <w:szCs w:val="22"/>
        </w:rPr>
        <w:t>E</w:t>
      </w:r>
      <w:r w:rsidR="00F70AA1">
        <w:rPr>
          <w:rFonts w:asciiTheme="minorHAnsi" w:hAnsiTheme="minorHAnsi"/>
          <w:sz w:val="22"/>
          <w:szCs w:val="22"/>
        </w:rPr>
        <w:t>XPLAINING THE PROBLEM</w:t>
      </w:r>
      <w:bookmarkEnd w:id="217"/>
      <w:bookmarkEnd w:id="218"/>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2E31F0" w:rsidRPr="005853E7" w14:paraId="3FEF96B3" w14:textId="77777777" w:rsidTr="002E31F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AAB7D38" w14:textId="77777777" w:rsidR="002E31F0" w:rsidRPr="005853E7" w:rsidRDefault="002E31F0" w:rsidP="002E31F0">
            <w:pPr>
              <w:pStyle w:val="GSHeading1withnumb"/>
              <w:numPr>
                <w:ilvl w:val="0"/>
                <w:numId w:val="0"/>
              </w:numPr>
              <w:tabs>
                <w:tab w:val="left" w:pos="720"/>
              </w:tabs>
              <w:spacing w:before="0"/>
              <w:ind w:left="567"/>
              <w:rPr>
                <w:sz w:val="22"/>
                <w:lang w:val="en-US"/>
              </w:rPr>
            </w:pPr>
          </w:p>
        </w:tc>
      </w:tr>
    </w:tbl>
    <w:p w14:paraId="65752432" w14:textId="77777777" w:rsidR="00CB3925" w:rsidRPr="00C0073C" w:rsidRDefault="006E5D8B" w:rsidP="00C0073C">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cstheme="minorHAnsi"/>
          <w:sz w:val="22"/>
          <w:szCs w:val="22"/>
        </w:rPr>
      </w:pPr>
      <w:r w:rsidRPr="00C0073C">
        <w:rPr>
          <w:rFonts w:asciiTheme="minorHAnsi" w:hAnsiTheme="minorHAnsi" w:cstheme="minorHAnsi"/>
          <w:sz w:val="22"/>
          <w:szCs w:val="22"/>
        </w:rPr>
        <w:t xml:space="preserve">Party responses to the </w:t>
      </w:r>
      <w:r w:rsidR="00C17FBD" w:rsidRPr="00C0073C">
        <w:rPr>
          <w:rFonts w:asciiTheme="minorHAnsi" w:hAnsiTheme="minorHAnsi" w:cstheme="minorHAnsi"/>
          <w:sz w:val="22"/>
          <w:szCs w:val="22"/>
        </w:rPr>
        <w:t>W</w:t>
      </w:r>
      <w:r w:rsidRPr="00C0073C">
        <w:rPr>
          <w:rFonts w:asciiTheme="minorHAnsi" w:hAnsiTheme="minorHAnsi" w:cstheme="minorHAnsi"/>
          <w:sz w:val="22"/>
          <w:szCs w:val="22"/>
        </w:rPr>
        <w:t xml:space="preserve">orking </w:t>
      </w:r>
      <w:r w:rsidR="00C17FBD" w:rsidRPr="00C0073C">
        <w:rPr>
          <w:rFonts w:asciiTheme="minorHAnsi" w:hAnsiTheme="minorHAnsi" w:cstheme="minorHAnsi"/>
          <w:sz w:val="22"/>
          <w:szCs w:val="22"/>
        </w:rPr>
        <w:t>G</w:t>
      </w:r>
      <w:r w:rsidRPr="00C0073C">
        <w:rPr>
          <w:rFonts w:asciiTheme="minorHAnsi" w:hAnsiTheme="minorHAnsi" w:cstheme="minorHAnsi"/>
          <w:sz w:val="22"/>
          <w:szCs w:val="22"/>
        </w:rPr>
        <w:t xml:space="preserve">roup’s </w:t>
      </w:r>
      <w:r w:rsidR="00C17FBD" w:rsidRPr="00C0073C">
        <w:rPr>
          <w:rFonts w:asciiTheme="minorHAnsi" w:hAnsiTheme="minorHAnsi" w:cstheme="minorHAnsi"/>
          <w:sz w:val="22"/>
          <w:szCs w:val="22"/>
        </w:rPr>
        <w:t>R</w:t>
      </w:r>
      <w:r w:rsidRPr="00C0073C">
        <w:rPr>
          <w:rFonts w:asciiTheme="minorHAnsi" w:hAnsiTheme="minorHAnsi" w:cstheme="minorHAnsi"/>
          <w:sz w:val="22"/>
          <w:szCs w:val="22"/>
        </w:rPr>
        <w:t xml:space="preserve">equest for </w:t>
      </w:r>
      <w:r w:rsidR="00C17FBD" w:rsidRPr="00C0073C">
        <w:rPr>
          <w:rFonts w:asciiTheme="minorHAnsi" w:hAnsiTheme="minorHAnsi" w:cstheme="minorHAnsi"/>
          <w:sz w:val="22"/>
          <w:szCs w:val="22"/>
        </w:rPr>
        <w:t>I</w:t>
      </w:r>
      <w:r w:rsidRPr="00C0073C">
        <w:rPr>
          <w:rFonts w:asciiTheme="minorHAnsi" w:hAnsiTheme="minorHAnsi" w:cstheme="minorHAnsi"/>
          <w:sz w:val="22"/>
          <w:szCs w:val="22"/>
        </w:rPr>
        <w:t>nformation</w:t>
      </w:r>
      <w:r w:rsidR="00C17FBD" w:rsidRPr="00C0073C">
        <w:rPr>
          <w:rFonts w:asciiTheme="minorHAnsi" w:hAnsiTheme="minorHAnsi" w:cstheme="minorHAnsi"/>
          <w:sz w:val="22"/>
          <w:szCs w:val="22"/>
        </w:rPr>
        <w:t xml:space="preserve"> (</w:t>
      </w:r>
      <w:proofErr w:type="spellStart"/>
      <w:r w:rsidR="00C17FBD" w:rsidRPr="00C0073C">
        <w:rPr>
          <w:rFonts w:asciiTheme="minorHAnsi" w:hAnsiTheme="minorHAnsi" w:cstheme="minorHAnsi"/>
          <w:sz w:val="22"/>
          <w:szCs w:val="22"/>
        </w:rPr>
        <w:t>RfI</w:t>
      </w:r>
      <w:proofErr w:type="spellEnd"/>
      <w:r w:rsidR="00C17FBD" w:rsidRPr="00C0073C">
        <w:rPr>
          <w:rFonts w:asciiTheme="minorHAnsi" w:hAnsiTheme="minorHAnsi" w:cstheme="minorHAnsi"/>
          <w:sz w:val="22"/>
          <w:szCs w:val="22"/>
        </w:rPr>
        <w:t>)</w:t>
      </w:r>
      <w:r w:rsidRPr="00C0073C">
        <w:rPr>
          <w:rFonts w:asciiTheme="minorHAnsi" w:hAnsiTheme="minorHAnsi" w:cstheme="minorHAnsi"/>
          <w:sz w:val="22"/>
          <w:szCs w:val="22"/>
        </w:rPr>
        <w:t xml:space="preserve"> indicate there are over </w:t>
      </w:r>
      <w:r w:rsidR="00BA004B">
        <w:rPr>
          <w:rFonts w:asciiTheme="minorHAnsi" w:hAnsiTheme="minorHAnsi" w:cstheme="minorHAnsi"/>
          <w:sz w:val="22"/>
          <w:szCs w:val="22"/>
        </w:rPr>
        <w:t>3</w:t>
      </w:r>
      <w:r w:rsidRPr="00C0073C">
        <w:rPr>
          <w:rFonts w:asciiTheme="minorHAnsi" w:hAnsiTheme="minorHAnsi" w:cstheme="minorHAnsi"/>
          <w:sz w:val="22"/>
          <w:szCs w:val="22"/>
        </w:rPr>
        <w:t xml:space="preserve">0,000 unregistered customers.  </w:t>
      </w:r>
      <w:r w:rsidR="00CB3925" w:rsidRPr="00C0073C">
        <w:rPr>
          <w:rFonts w:asciiTheme="minorHAnsi" w:hAnsiTheme="minorHAnsi" w:cstheme="minorHAnsi"/>
          <w:sz w:val="22"/>
          <w:szCs w:val="22"/>
        </w:rPr>
        <w:t>While t</w:t>
      </w:r>
      <w:r w:rsidRPr="00C0073C">
        <w:rPr>
          <w:rFonts w:asciiTheme="minorHAnsi" w:hAnsiTheme="minorHAnsi" w:cstheme="minorHAnsi"/>
          <w:sz w:val="22"/>
          <w:szCs w:val="22"/>
        </w:rPr>
        <w:t xml:space="preserve">he </w:t>
      </w:r>
      <w:r w:rsidR="00C17FBD" w:rsidRPr="00C0073C">
        <w:rPr>
          <w:rFonts w:asciiTheme="minorHAnsi" w:hAnsiTheme="minorHAnsi" w:cstheme="minorHAnsi"/>
          <w:sz w:val="22"/>
          <w:szCs w:val="22"/>
        </w:rPr>
        <w:t>W</w:t>
      </w:r>
      <w:r w:rsidRPr="00C0073C">
        <w:rPr>
          <w:rFonts w:asciiTheme="minorHAnsi" w:hAnsiTheme="minorHAnsi" w:cstheme="minorHAnsi"/>
          <w:sz w:val="22"/>
          <w:szCs w:val="22"/>
        </w:rPr>
        <w:t xml:space="preserve">orking </w:t>
      </w:r>
      <w:r w:rsidR="00C17FBD" w:rsidRPr="00C0073C">
        <w:rPr>
          <w:rFonts w:asciiTheme="minorHAnsi" w:hAnsiTheme="minorHAnsi" w:cstheme="minorHAnsi"/>
          <w:sz w:val="22"/>
          <w:szCs w:val="22"/>
        </w:rPr>
        <w:t>G</w:t>
      </w:r>
      <w:r w:rsidRPr="00C0073C">
        <w:rPr>
          <w:rFonts w:asciiTheme="minorHAnsi" w:hAnsiTheme="minorHAnsi" w:cstheme="minorHAnsi"/>
          <w:sz w:val="22"/>
          <w:szCs w:val="22"/>
        </w:rPr>
        <w:t>roup w</w:t>
      </w:r>
      <w:r w:rsidR="00373786">
        <w:rPr>
          <w:rFonts w:asciiTheme="minorHAnsi" w:hAnsiTheme="minorHAnsi" w:cstheme="minorHAnsi"/>
          <w:sz w:val="22"/>
          <w:szCs w:val="22"/>
        </w:rPr>
        <w:t>as</w:t>
      </w:r>
      <w:r w:rsidRPr="00C0073C">
        <w:rPr>
          <w:rFonts w:asciiTheme="minorHAnsi" w:hAnsiTheme="minorHAnsi" w:cstheme="minorHAnsi"/>
          <w:sz w:val="22"/>
          <w:szCs w:val="22"/>
        </w:rPr>
        <w:t xml:space="preserve"> unable to clearly identify a predominant </w:t>
      </w:r>
      <w:r w:rsidR="00CB3925" w:rsidRPr="00C0073C">
        <w:rPr>
          <w:rFonts w:asciiTheme="minorHAnsi" w:hAnsiTheme="minorHAnsi" w:cstheme="minorHAnsi"/>
          <w:sz w:val="22"/>
          <w:szCs w:val="22"/>
        </w:rPr>
        <w:t xml:space="preserve">single </w:t>
      </w:r>
      <w:r w:rsidRPr="00C0073C">
        <w:rPr>
          <w:rFonts w:asciiTheme="minorHAnsi" w:hAnsiTheme="minorHAnsi" w:cstheme="minorHAnsi"/>
          <w:sz w:val="22"/>
          <w:szCs w:val="22"/>
        </w:rPr>
        <w:t>cause</w:t>
      </w:r>
      <w:r w:rsidR="00C17FBD" w:rsidRPr="00C0073C">
        <w:rPr>
          <w:rFonts w:asciiTheme="minorHAnsi" w:hAnsiTheme="minorHAnsi" w:cstheme="minorHAnsi"/>
          <w:sz w:val="22"/>
          <w:szCs w:val="22"/>
        </w:rPr>
        <w:t>,</w:t>
      </w:r>
      <w:r w:rsidR="00CB3925" w:rsidRPr="00C0073C">
        <w:rPr>
          <w:rFonts w:asciiTheme="minorHAnsi" w:hAnsiTheme="minorHAnsi" w:cstheme="minorHAnsi"/>
          <w:sz w:val="22"/>
          <w:szCs w:val="22"/>
        </w:rPr>
        <w:t xml:space="preserve"> a range of scenarios were identified, including:</w:t>
      </w:r>
    </w:p>
    <w:p w14:paraId="59FA83D4" w14:textId="77777777" w:rsidR="001E1878" w:rsidRPr="00C0073C" w:rsidRDefault="00CB3925"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An unregistered supply with a proper MPAN and a proper meter, apparently created by a fail</w:t>
      </w:r>
      <w:r w:rsidR="001E1878" w:rsidRPr="00C0073C">
        <w:rPr>
          <w:rFonts w:asciiTheme="minorHAnsi" w:hAnsiTheme="minorHAnsi" w:cstheme="minorHAnsi"/>
          <w:sz w:val="22"/>
          <w:szCs w:val="22"/>
        </w:rPr>
        <w:t xml:space="preserve">ure in a </w:t>
      </w:r>
      <w:r w:rsidR="00C17FBD">
        <w:rPr>
          <w:rFonts w:asciiTheme="minorHAnsi" w:hAnsiTheme="minorHAnsi" w:cstheme="minorHAnsi"/>
          <w:sz w:val="22"/>
          <w:szCs w:val="22"/>
        </w:rPr>
        <w:t>S</w:t>
      </w:r>
      <w:r w:rsidR="001E1878" w:rsidRPr="00C0073C">
        <w:rPr>
          <w:rFonts w:asciiTheme="minorHAnsi" w:hAnsiTheme="minorHAnsi" w:cstheme="minorHAnsi"/>
          <w:sz w:val="22"/>
          <w:szCs w:val="22"/>
        </w:rPr>
        <w:t xml:space="preserve">upplier’s </w:t>
      </w:r>
      <w:r w:rsidRPr="00C0073C">
        <w:rPr>
          <w:rFonts w:asciiTheme="minorHAnsi" w:hAnsiTheme="minorHAnsi" w:cstheme="minorHAnsi"/>
          <w:sz w:val="22"/>
          <w:szCs w:val="22"/>
        </w:rPr>
        <w:t xml:space="preserve">registration </w:t>
      </w:r>
      <w:r w:rsidR="001E1878" w:rsidRPr="00C0073C">
        <w:rPr>
          <w:rFonts w:asciiTheme="minorHAnsi" w:hAnsiTheme="minorHAnsi" w:cstheme="minorHAnsi"/>
          <w:sz w:val="22"/>
          <w:szCs w:val="22"/>
        </w:rPr>
        <w:t>process;</w:t>
      </w:r>
    </w:p>
    <w:p w14:paraId="7AA04AE8" w14:textId="77777777" w:rsidR="00CB3925" w:rsidRPr="00C0073C" w:rsidRDefault="00CB3925"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 xml:space="preserve">A premise whereby the MPAN has been wrongly logically disconnected and the occupier has not queried </w:t>
      </w:r>
      <w:r w:rsidR="00373786">
        <w:rPr>
          <w:rFonts w:asciiTheme="minorHAnsi" w:hAnsiTheme="minorHAnsi" w:cstheme="minorHAnsi"/>
          <w:sz w:val="22"/>
          <w:szCs w:val="22"/>
        </w:rPr>
        <w:t xml:space="preserve">the absence of an electricity bill </w:t>
      </w:r>
      <w:r w:rsidRPr="00C0073C">
        <w:rPr>
          <w:rFonts w:asciiTheme="minorHAnsi" w:hAnsiTheme="minorHAnsi" w:cstheme="minorHAnsi"/>
          <w:sz w:val="22"/>
          <w:szCs w:val="22"/>
        </w:rPr>
        <w:t>or sought to resolve, but has simply continued to take a ‘free’ electricity supply</w:t>
      </w:r>
      <w:r w:rsidR="001E1878" w:rsidRPr="00C0073C">
        <w:rPr>
          <w:rFonts w:asciiTheme="minorHAnsi" w:hAnsiTheme="minorHAnsi" w:cstheme="minorHAnsi"/>
          <w:sz w:val="22"/>
          <w:szCs w:val="22"/>
        </w:rPr>
        <w:t>;</w:t>
      </w:r>
    </w:p>
    <w:p w14:paraId="72669FE3" w14:textId="77777777" w:rsidR="00CB3925" w:rsidRPr="00C0073C" w:rsidRDefault="00CB3925"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A legitimate new connection but self-</w:t>
      </w:r>
      <w:proofErr w:type="spellStart"/>
      <w:r w:rsidRPr="00C0073C">
        <w:rPr>
          <w:rFonts w:asciiTheme="minorHAnsi" w:hAnsiTheme="minorHAnsi" w:cstheme="minorHAnsi"/>
          <w:sz w:val="22"/>
          <w:szCs w:val="22"/>
        </w:rPr>
        <w:t>energised</w:t>
      </w:r>
      <w:proofErr w:type="spellEnd"/>
      <w:r w:rsidRPr="00C0073C">
        <w:rPr>
          <w:rFonts w:asciiTheme="minorHAnsi" w:hAnsiTheme="minorHAnsi" w:cstheme="minorHAnsi"/>
          <w:sz w:val="22"/>
          <w:szCs w:val="22"/>
        </w:rPr>
        <w:t xml:space="preserve"> either direct to distribution assets </w:t>
      </w:r>
      <w:r w:rsidR="00373786">
        <w:rPr>
          <w:rFonts w:asciiTheme="minorHAnsi" w:hAnsiTheme="minorHAnsi" w:cstheme="minorHAnsi"/>
          <w:sz w:val="22"/>
          <w:szCs w:val="22"/>
        </w:rPr>
        <w:t xml:space="preserve">(no meter) </w:t>
      </w:r>
      <w:r w:rsidRPr="00C0073C">
        <w:rPr>
          <w:rFonts w:asciiTheme="minorHAnsi" w:hAnsiTheme="minorHAnsi" w:cstheme="minorHAnsi"/>
          <w:sz w:val="22"/>
          <w:szCs w:val="22"/>
        </w:rPr>
        <w:t xml:space="preserve">or via a </w:t>
      </w:r>
      <w:r w:rsidR="00BC2335" w:rsidRPr="00C0073C">
        <w:rPr>
          <w:rFonts w:asciiTheme="minorHAnsi" w:hAnsiTheme="minorHAnsi" w:cstheme="minorHAnsi"/>
          <w:sz w:val="22"/>
          <w:szCs w:val="22"/>
        </w:rPr>
        <w:t>‘</w:t>
      </w:r>
      <w:r w:rsidRPr="00C0073C">
        <w:rPr>
          <w:rFonts w:asciiTheme="minorHAnsi" w:hAnsiTheme="minorHAnsi" w:cstheme="minorHAnsi"/>
          <w:sz w:val="22"/>
          <w:szCs w:val="22"/>
        </w:rPr>
        <w:t>rogue</w:t>
      </w:r>
      <w:r w:rsidR="00BC2335" w:rsidRPr="00C0073C">
        <w:rPr>
          <w:rFonts w:asciiTheme="minorHAnsi" w:hAnsiTheme="minorHAnsi" w:cstheme="minorHAnsi"/>
          <w:sz w:val="22"/>
          <w:szCs w:val="22"/>
        </w:rPr>
        <w:t xml:space="preserve">’ non-settlements </w:t>
      </w:r>
      <w:r w:rsidRPr="00C0073C">
        <w:rPr>
          <w:rFonts w:asciiTheme="minorHAnsi" w:hAnsiTheme="minorHAnsi" w:cstheme="minorHAnsi"/>
          <w:sz w:val="22"/>
          <w:szCs w:val="22"/>
        </w:rPr>
        <w:t>meter, with the MPAN remaining unregistered to a Supplier</w:t>
      </w:r>
      <w:r w:rsidR="00BC2335" w:rsidRPr="00C0073C">
        <w:rPr>
          <w:rFonts w:asciiTheme="minorHAnsi" w:hAnsiTheme="minorHAnsi" w:cstheme="minorHAnsi"/>
          <w:sz w:val="22"/>
          <w:szCs w:val="22"/>
        </w:rPr>
        <w:t>;</w:t>
      </w:r>
    </w:p>
    <w:p w14:paraId="6610C02C" w14:textId="77777777" w:rsidR="00CB3925" w:rsidRPr="00C0073C" w:rsidRDefault="00CB3925"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 xml:space="preserve">A premise converted to flats or otherwise subdivided and whereby </w:t>
      </w:r>
      <w:proofErr w:type="spellStart"/>
      <w:r w:rsidRPr="00C0073C">
        <w:rPr>
          <w:rFonts w:asciiTheme="minorHAnsi" w:hAnsiTheme="minorHAnsi" w:cstheme="minorHAnsi"/>
          <w:sz w:val="22"/>
          <w:szCs w:val="22"/>
        </w:rPr>
        <w:t>unauthorised</w:t>
      </w:r>
      <w:proofErr w:type="spellEnd"/>
      <w:r w:rsidRPr="00C0073C">
        <w:rPr>
          <w:rFonts w:asciiTheme="minorHAnsi" w:hAnsiTheme="minorHAnsi" w:cstheme="minorHAnsi"/>
          <w:sz w:val="22"/>
          <w:szCs w:val="22"/>
        </w:rPr>
        <w:t xml:space="preserve"> additional connections or </w:t>
      </w:r>
      <w:ins w:id="219" w:author="Allanson, Chris" w:date="2016-02-09T10:29:00Z">
        <w:r w:rsidR="0050690E">
          <w:rPr>
            <w:rFonts w:asciiTheme="minorHAnsi" w:hAnsiTheme="minorHAnsi" w:cstheme="minorHAnsi"/>
            <w:sz w:val="22"/>
            <w:szCs w:val="22"/>
          </w:rPr>
          <w:t>‘</w:t>
        </w:r>
      </w:ins>
      <w:proofErr w:type="spellStart"/>
      <w:del w:id="220" w:author="Allanson, Chris" w:date="2016-02-09T10:29:00Z">
        <w:r w:rsidRPr="00C0073C" w:rsidDel="0050690E">
          <w:rPr>
            <w:rFonts w:asciiTheme="minorHAnsi" w:hAnsiTheme="minorHAnsi" w:cstheme="minorHAnsi"/>
            <w:sz w:val="22"/>
            <w:szCs w:val="22"/>
          </w:rPr>
          <w:delText xml:space="preserve">spurred </w:delText>
        </w:r>
      </w:del>
      <w:ins w:id="221" w:author="Allanson, Chris" w:date="2016-02-09T10:29:00Z">
        <w:r w:rsidR="0050690E" w:rsidRPr="00C0073C">
          <w:rPr>
            <w:rFonts w:asciiTheme="minorHAnsi" w:hAnsiTheme="minorHAnsi" w:cstheme="minorHAnsi"/>
            <w:sz w:val="22"/>
            <w:szCs w:val="22"/>
          </w:rPr>
          <w:t>spurred</w:t>
        </w:r>
        <w:r w:rsidR="0050690E">
          <w:rPr>
            <w:rFonts w:asciiTheme="minorHAnsi" w:hAnsiTheme="minorHAnsi" w:cstheme="minorHAnsi"/>
            <w:sz w:val="22"/>
            <w:szCs w:val="22"/>
          </w:rPr>
          <w:t>’</w:t>
        </w:r>
      </w:ins>
      <w:r w:rsidRPr="00C0073C">
        <w:rPr>
          <w:rFonts w:asciiTheme="minorHAnsi" w:hAnsiTheme="minorHAnsi" w:cstheme="minorHAnsi"/>
          <w:sz w:val="22"/>
          <w:szCs w:val="22"/>
        </w:rPr>
        <w:t>supplies</w:t>
      </w:r>
      <w:proofErr w:type="spellEnd"/>
      <w:r w:rsidRPr="00C0073C">
        <w:rPr>
          <w:rFonts w:asciiTheme="minorHAnsi" w:hAnsiTheme="minorHAnsi" w:cstheme="minorHAnsi"/>
          <w:sz w:val="22"/>
          <w:szCs w:val="22"/>
        </w:rPr>
        <w:t xml:space="preserve"> has been taken from the existing distribution assets and connected either </w:t>
      </w:r>
      <w:r w:rsidR="004F78C3">
        <w:rPr>
          <w:rFonts w:asciiTheme="minorHAnsi" w:hAnsiTheme="minorHAnsi"/>
          <w:sz w:val="22"/>
          <w:szCs w:val="22"/>
        </w:rPr>
        <w:t>direct to d</w:t>
      </w:r>
      <w:r w:rsidR="00BA004B" w:rsidRPr="00BA004B">
        <w:rPr>
          <w:rFonts w:asciiTheme="minorHAnsi" w:hAnsiTheme="minorHAnsi"/>
          <w:sz w:val="22"/>
          <w:szCs w:val="22"/>
        </w:rPr>
        <w:t>istribution assets</w:t>
      </w:r>
      <w:r w:rsidR="00BA004B" w:rsidRPr="00C0073C">
        <w:rPr>
          <w:rFonts w:asciiTheme="minorHAnsi" w:hAnsiTheme="minorHAnsi" w:cstheme="minorHAnsi"/>
          <w:sz w:val="22"/>
          <w:szCs w:val="22"/>
        </w:rPr>
        <w:t xml:space="preserve"> </w:t>
      </w:r>
      <w:r w:rsidR="00373786">
        <w:rPr>
          <w:rFonts w:asciiTheme="minorHAnsi" w:hAnsiTheme="minorHAnsi" w:cstheme="minorHAnsi"/>
          <w:sz w:val="22"/>
          <w:szCs w:val="22"/>
        </w:rPr>
        <w:t xml:space="preserve">(no meter) </w:t>
      </w:r>
      <w:r w:rsidRPr="00C0073C">
        <w:rPr>
          <w:rFonts w:asciiTheme="minorHAnsi" w:hAnsiTheme="minorHAnsi" w:cstheme="minorHAnsi"/>
          <w:sz w:val="22"/>
          <w:szCs w:val="22"/>
        </w:rPr>
        <w:t>or via a rogue meter</w:t>
      </w:r>
      <w:r w:rsidR="00BC2335" w:rsidRPr="00C0073C">
        <w:rPr>
          <w:rFonts w:asciiTheme="minorHAnsi" w:hAnsiTheme="minorHAnsi" w:cstheme="minorHAnsi"/>
          <w:sz w:val="22"/>
          <w:szCs w:val="22"/>
        </w:rPr>
        <w:t>;</w:t>
      </w:r>
    </w:p>
    <w:p w14:paraId="2BA949CD" w14:textId="77777777" w:rsidR="00CB3925" w:rsidRPr="00C0073C" w:rsidRDefault="00CB3925"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A premise converted to flats or otherwise subdivided whereby a multi</w:t>
      </w:r>
      <w:r w:rsidR="00BC2335" w:rsidRPr="00C0073C">
        <w:rPr>
          <w:rFonts w:asciiTheme="minorHAnsi" w:hAnsiTheme="minorHAnsi" w:cstheme="minorHAnsi"/>
          <w:sz w:val="22"/>
          <w:szCs w:val="22"/>
        </w:rPr>
        <w:t>-</w:t>
      </w:r>
      <w:r w:rsidRPr="00C0073C">
        <w:rPr>
          <w:rFonts w:asciiTheme="minorHAnsi" w:hAnsiTheme="minorHAnsi" w:cstheme="minorHAnsi"/>
          <w:sz w:val="22"/>
          <w:szCs w:val="22"/>
        </w:rPr>
        <w:t xml:space="preserve">way </w:t>
      </w:r>
      <w:r w:rsidR="00BC2335" w:rsidRPr="00C0073C">
        <w:rPr>
          <w:rFonts w:asciiTheme="minorHAnsi" w:hAnsiTheme="minorHAnsi" w:cstheme="minorHAnsi"/>
          <w:sz w:val="22"/>
          <w:szCs w:val="22"/>
        </w:rPr>
        <w:t xml:space="preserve">connection unit </w:t>
      </w:r>
      <w:r w:rsidRPr="00C0073C">
        <w:rPr>
          <w:rFonts w:asciiTheme="minorHAnsi" w:hAnsiTheme="minorHAnsi" w:cstheme="minorHAnsi"/>
          <w:sz w:val="22"/>
          <w:szCs w:val="22"/>
        </w:rPr>
        <w:t xml:space="preserve">has been installed above the existing </w:t>
      </w:r>
      <w:r w:rsidR="00373786">
        <w:rPr>
          <w:rFonts w:asciiTheme="minorHAnsi" w:hAnsiTheme="minorHAnsi" w:cstheme="minorHAnsi"/>
          <w:sz w:val="22"/>
          <w:szCs w:val="22"/>
        </w:rPr>
        <w:t xml:space="preserve">distributors supply </w:t>
      </w:r>
      <w:proofErr w:type="gramStart"/>
      <w:r w:rsidR="00373786">
        <w:rPr>
          <w:rFonts w:asciiTheme="minorHAnsi" w:hAnsiTheme="minorHAnsi" w:cstheme="minorHAnsi"/>
          <w:sz w:val="22"/>
          <w:szCs w:val="22"/>
        </w:rPr>
        <w:t xml:space="preserve">fuses </w:t>
      </w:r>
      <w:r w:rsidRPr="00C0073C">
        <w:rPr>
          <w:rFonts w:asciiTheme="minorHAnsi" w:hAnsiTheme="minorHAnsi" w:cstheme="minorHAnsi"/>
          <w:sz w:val="22"/>
          <w:szCs w:val="22"/>
        </w:rPr>
        <w:t xml:space="preserve"> with</w:t>
      </w:r>
      <w:proofErr w:type="gramEnd"/>
      <w:r w:rsidRPr="00C0073C">
        <w:rPr>
          <w:rFonts w:asciiTheme="minorHAnsi" w:hAnsiTheme="minorHAnsi" w:cstheme="minorHAnsi"/>
          <w:sz w:val="22"/>
          <w:szCs w:val="22"/>
        </w:rPr>
        <w:t xml:space="preserve"> individual premises connected either </w:t>
      </w:r>
      <w:r w:rsidR="004F78C3">
        <w:rPr>
          <w:rFonts w:asciiTheme="minorHAnsi" w:hAnsiTheme="minorHAnsi"/>
          <w:sz w:val="22"/>
          <w:szCs w:val="22"/>
        </w:rPr>
        <w:t>direct to d</w:t>
      </w:r>
      <w:r w:rsidR="00BA004B" w:rsidRPr="00BA004B">
        <w:rPr>
          <w:rFonts w:asciiTheme="minorHAnsi" w:hAnsiTheme="minorHAnsi"/>
          <w:sz w:val="22"/>
          <w:szCs w:val="22"/>
        </w:rPr>
        <w:t>istribution assets</w:t>
      </w:r>
      <w:r w:rsidR="00373786">
        <w:rPr>
          <w:rFonts w:asciiTheme="minorHAnsi" w:hAnsiTheme="minorHAnsi"/>
          <w:sz w:val="22"/>
          <w:szCs w:val="22"/>
        </w:rPr>
        <w:t xml:space="preserve"> (</w:t>
      </w:r>
      <w:r w:rsidR="00373786">
        <w:rPr>
          <w:rFonts w:asciiTheme="minorHAnsi" w:hAnsiTheme="minorHAnsi" w:cstheme="minorHAnsi"/>
          <w:sz w:val="22"/>
          <w:szCs w:val="22"/>
        </w:rPr>
        <w:t xml:space="preserve">no meter) </w:t>
      </w:r>
      <w:r w:rsidRPr="00C0073C">
        <w:rPr>
          <w:rFonts w:asciiTheme="minorHAnsi" w:hAnsiTheme="minorHAnsi" w:cstheme="minorHAnsi"/>
          <w:sz w:val="22"/>
          <w:szCs w:val="22"/>
        </w:rPr>
        <w:t>or via rogue meter</w:t>
      </w:r>
      <w:r w:rsidR="00BC2335" w:rsidRPr="00C0073C">
        <w:rPr>
          <w:rFonts w:asciiTheme="minorHAnsi" w:hAnsiTheme="minorHAnsi" w:cstheme="minorHAnsi"/>
          <w:sz w:val="22"/>
          <w:szCs w:val="22"/>
        </w:rPr>
        <w:t>s; and</w:t>
      </w:r>
    </w:p>
    <w:p w14:paraId="188113F1" w14:textId="77777777" w:rsidR="00CB3925" w:rsidRPr="00892A00" w:rsidRDefault="00CB3925"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 xml:space="preserve">A premise, </w:t>
      </w:r>
      <w:r w:rsidR="00373786">
        <w:rPr>
          <w:rFonts w:asciiTheme="minorHAnsi" w:hAnsiTheme="minorHAnsi" w:cstheme="minorHAnsi"/>
          <w:sz w:val="22"/>
          <w:szCs w:val="22"/>
        </w:rPr>
        <w:t xml:space="preserve">perhaps </w:t>
      </w:r>
      <w:r w:rsidRPr="00C0073C">
        <w:rPr>
          <w:rFonts w:asciiTheme="minorHAnsi" w:hAnsiTheme="minorHAnsi" w:cstheme="minorHAnsi"/>
          <w:sz w:val="22"/>
          <w:szCs w:val="22"/>
        </w:rPr>
        <w:t>newly-built</w:t>
      </w:r>
      <w:r w:rsidR="00373786">
        <w:rPr>
          <w:rFonts w:asciiTheme="minorHAnsi" w:hAnsiTheme="minorHAnsi" w:cstheme="minorHAnsi"/>
          <w:sz w:val="22"/>
          <w:szCs w:val="22"/>
        </w:rPr>
        <w:t xml:space="preserve"> or refurbished</w:t>
      </w:r>
      <w:r w:rsidRPr="00C0073C">
        <w:rPr>
          <w:rFonts w:asciiTheme="minorHAnsi" w:hAnsiTheme="minorHAnsi" w:cstheme="minorHAnsi"/>
          <w:sz w:val="22"/>
          <w:szCs w:val="22"/>
        </w:rPr>
        <w:t xml:space="preserve">, which is supplied via an illegal connection (i.e. jointed onto the Distributor’s LV main by an unknown party) and </w:t>
      </w:r>
      <w:r w:rsidR="00BC2335" w:rsidRPr="00C0073C">
        <w:rPr>
          <w:rFonts w:asciiTheme="minorHAnsi" w:hAnsiTheme="minorHAnsi" w:cstheme="minorHAnsi"/>
          <w:sz w:val="22"/>
          <w:szCs w:val="22"/>
        </w:rPr>
        <w:t xml:space="preserve">also </w:t>
      </w:r>
      <w:proofErr w:type="spellStart"/>
      <w:r w:rsidR="00BC2335" w:rsidRPr="00C0073C">
        <w:rPr>
          <w:rFonts w:asciiTheme="minorHAnsi" w:hAnsiTheme="minorHAnsi" w:cstheme="minorHAnsi"/>
          <w:sz w:val="22"/>
          <w:szCs w:val="22"/>
        </w:rPr>
        <w:t>energi</w:t>
      </w:r>
      <w:r w:rsidR="00BA004B">
        <w:rPr>
          <w:rFonts w:asciiTheme="minorHAnsi" w:hAnsiTheme="minorHAnsi" w:cstheme="minorHAnsi"/>
          <w:sz w:val="22"/>
          <w:szCs w:val="22"/>
        </w:rPr>
        <w:t>s</w:t>
      </w:r>
      <w:r w:rsidR="00BC2335" w:rsidRPr="00C0073C">
        <w:rPr>
          <w:rFonts w:asciiTheme="minorHAnsi" w:hAnsiTheme="minorHAnsi" w:cstheme="minorHAnsi"/>
          <w:sz w:val="22"/>
          <w:szCs w:val="22"/>
        </w:rPr>
        <w:t>ed</w:t>
      </w:r>
      <w:proofErr w:type="spellEnd"/>
      <w:r w:rsidR="00BC2335" w:rsidRPr="00C0073C">
        <w:rPr>
          <w:rFonts w:asciiTheme="minorHAnsi" w:hAnsiTheme="minorHAnsi" w:cstheme="minorHAnsi"/>
          <w:sz w:val="22"/>
          <w:szCs w:val="22"/>
        </w:rPr>
        <w:t xml:space="preserve"> by parties unknown </w:t>
      </w:r>
      <w:r w:rsidRPr="00C0073C">
        <w:rPr>
          <w:rFonts w:asciiTheme="minorHAnsi" w:hAnsiTheme="minorHAnsi" w:cstheme="minorHAnsi"/>
          <w:sz w:val="22"/>
          <w:szCs w:val="22"/>
        </w:rPr>
        <w:t xml:space="preserve">either </w:t>
      </w:r>
      <w:r w:rsidR="004F78C3">
        <w:rPr>
          <w:rFonts w:asciiTheme="minorHAnsi" w:hAnsiTheme="minorHAnsi" w:cstheme="minorHAnsi"/>
          <w:sz w:val="22"/>
          <w:szCs w:val="22"/>
        </w:rPr>
        <w:t>direct to d</w:t>
      </w:r>
      <w:r w:rsidR="00BA004B" w:rsidRPr="00BA004B">
        <w:rPr>
          <w:rFonts w:asciiTheme="minorHAnsi" w:hAnsiTheme="minorHAnsi" w:cstheme="minorHAnsi"/>
          <w:sz w:val="22"/>
          <w:szCs w:val="22"/>
        </w:rPr>
        <w:t>istribution assets</w:t>
      </w:r>
      <w:r w:rsidRPr="00C0073C">
        <w:rPr>
          <w:rFonts w:asciiTheme="minorHAnsi" w:hAnsiTheme="minorHAnsi" w:cstheme="minorHAnsi"/>
          <w:sz w:val="22"/>
          <w:szCs w:val="22"/>
        </w:rPr>
        <w:t xml:space="preserve"> </w:t>
      </w:r>
      <w:r w:rsidR="00821944">
        <w:rPr>
          <w:rFonts w:asciiTheme="minorHAnsi" w:hAnsiTheme="minorHAnsi" w:cstheme="minorHAnsi"/>
          <w:sz w:val="22"/>
          <w:szCs w:val="22"/>
        </w:rPr>
        <w:t xml:space="preserve">(no-meter) </w:t>
      </w:r>
      <w:r w:rsidRPr="00C0073C">
        <w:rPr>
          <w:rFonts w:asciiTheme="minorHAnsi" w:hAnsiTheme="minorHAnsi" w:cstheme="minorHAnsi"/>
          <w:sz w:val="22"/>
          <w:szCs w:val="22"/>
        </w:rPr>
        <w:t>or via a rogue meter.</w:t>
      </w:r>
    </w:p>
    <w:p w14:paraId="2AE6CF8E" w14:textId="77777777" w:rsidR="00FC21ED" w:rsidRDefault="00BC2335" w:rsidP="00C0073C">
      <w:pPr>
        <w:pStyle w:val="Heading2"/>
        <w:keepNext w:val="0"/>
        <w:widowControl w:val="0"/>
        <w:numPr>
          <w:ilvl w:val="1"/>
          <w:numId w:val="2"/>
        </w:numPr>
        <w:spacing w:line="360" w:lineRule="auto"/>
        <w:jc w:val="both"/>
        <w:rPr>
          <w:rFonts w:asciiTheme="minorHAnsi" w:hAnsiTheme="minorHAnsi"/>
          <w:sz w:val="22"/>
          <w:szCs w:val="22"/>
        </w:rPr>
      </w:pPr>
      <w:r>
        <w:rPr>
          <w:rFonts w:asciiTheme="minorHAnsi" w:hAnsiTheme="minorHAnsi"/>
          <w:sz w:val="22"/>
          <w:szCs w:val="22"/>
        </w:rPr>
        <w:t>Irrespective of the root cause industry parties need to engage with customers in such unregistered premises</w:t>
      </w:r>
      <w:r w:rsidR="00FC21ED">
        <w:rPr>
          <w:rFonts w:asciiTheme="minorHAnsi" w:hAnsiTheme="minorHAnsi"/>
          <w:sz w:val="22"/>
          <w:szCs w:val="22"/>
        </w:rPr>
        <w:t xml:space="preserve"> with the aim of normalising </w:t>
      </w:r>
      <w:r w:rsidR="00024469">
        <w:rPr>
          <w:rFonts w:asciiTheme="minorHAnsi" w:hAnsiTheme="minorHAnsi"/>
          <w:sz w:val="22"/>
          <w:szCs w:val="22"/>
        </w:rPr>
        <w:t>a</w:t>
      </w:r>
      <w:r w:rsidR="00FC21ED">
        <w:rPr>
          <w:rFonts w:asciiTheme="minorHAnsi" w:hAnsiTheme="minorHAnsi"/>
          <w:sz w:val="22"/>
          <w:szCs w:val="22"/>
        </w:rPr>
        <w:t xml:space="preserve"> supply contract and registration in industry systems</w:t>
      </w:r>
      <w:r>
        <w:rPr>
          <w:rFonts w:asciiTheme="minorHAnsi" w:hAnsiTheme="minorHAnsi"/>
          <w:sz w:val="22"/>
          <w:szCs w:val="22"/>
        </w:rPr>
        <w:t xml:space="preserve">. </w:t>
      </w:r>
      <w:r w:rsidR="006E5D8B">
        <w:rPr>
          <w:rFonts w:asciiTheme="minorHAnsi" w:hAnsiTheme="minorHAnsi"/>
          <w:sz w:val="22"/>
          <w:szCs w:val="22"/>
        </w:rPr>
        <w:t xml:space="preserve">    </w:t>
      </w:r>
    </w:p>
    <w:p w14:paraId="73B54D9B" w14:textId="77777777" w:rsidR="00990465" w:rsidRDefault="00990465" w:rsidP="00990465">
      <w:pPr>
        <w:pStyle w:val="Heading1"/>
        <w:keepNext w:val="0"/>
        <w:numPr>
          <w:ilvl w:val="0"/>
          <w:numId w:val="2"/>
        </w:numPr>
        <w:spacing w:line="360" w:lineRule="auto"/>
        <w:jc w:val="both"/>
        <w:rPr>
          <w:rFonts w:asciiTheme="minorHAnsi" w:hAnsiTheme="minorHAnsi"/>
          <w:sz w:val="22"/>
          <w:szCs w:val="22"/>
        </w:rPr>
      </w:pPr>
      <w:bookmarkStart w:id="222" w:name="_Toc429146810"/>
      <w:bookmarkStart w:id="223" w:name="_Toc429486229"/>
      <w:r w:rsidRPr="00900FD2">
        <w:rPr>
          <w:rFonts w:asciiTheme="minorHAnsi" w:hAnsiTheme="minorHAnsi"/>
          <w:sz w:val="22"/>
          <w:szCs w:val="22"/>
        </w:rPr>
        <w:t>INTENT OF DCP</w:t>
      </w:r>
      <w:r>
        <w:rPr>
          <w:rFonts w:asciiTheme="minorHAnsi" w:hAnsiTheme="minorHAnsi"/>
          <w:sz w:val="22"/>
          <w:szCs w:val="22"/>
        </w:rPr>
        <w:t xml:space="preserve"> 209 </w:t>
      </w:r>
      <w:r w:rsidRPr="00900FD2">
        <w:rPr>
          <w:rFonts w:asciiTheme="minorHAnsi" w:hAnsiTheme="minorHAnsi"/>
          <w:sz w:val="22"/>
          <w:szCs w:val="22"/>
        </w:rPr>
        <w:t xml:space="preserve">– </w:t>
      </w:r>
      <w:r w:rsidR="00E211DF">
        <w:rPr>
          <w:rFonts w:asciiTheme="minorHAnsi" w:hAnsiTheme="minorHAnsi"/>
          <w:sz w:val="22"/>
          <w:szCs w:val="22"/>
        </w:rPr>
        <w:t>RESOLVING UNREGISTERED CUSTOMERS</w:t>
      </w:r>
      <w:bookmarkEnd w:id="222"/>
      <w:bookmarkEnd w:id="223"/>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AB4DE2" w:rsidRPr="005853E7" w14:paraId="79D3AB7A"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D6F170B" w14:textId="77777777" w:rsidR="00AB4DE2" w:rsidRPr="005853E7" w:rsidRDefault="00AB4DE2" w:rsidP="00C0073C">
            <w:pPr>
              <w:pStyle w:val="GSHeading1withnumb"/>
              <w:numPr>
                <w:ilvl w:val="0"/>
                <w:numId w:val="0"/>
              </w:numPr>
              <w:tabs>
                <w:tab w:val="left" w:pos="720"/>
              </w:tabs>
              <w:spacing w:before="0"/>
              <w:ind w:left="567"/>
              <w:rPr>
                <w:sz w:val="22"/>
                <w:lang w:val="en-US"/>
              </w:rPr>
            </w:pPr>
          </w:p>
        </w:tc>
      </w:tr>
    </w:tbl>
    <w:p w14:paraId="1B8FF227" w14:textId="77777777" w:rsidR="00990465" w:rsidRDefault="00990465" w:rsidP="00990465">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r w:rsidRPr="00F91395">
        <w:rPr>
          <w:rFonts w:asciiTheme="minorHAnsi" w:hAnsiTheme="minorHAnsi"/>
          <w:sz w:val="22"/>
          <w:szCs w:val="22"/>
        </w:rPr>
        <w:t xml:space="preserve">DCP 209 was raised by Northern </w:t>
      </w:r>
      <w:proofErr w:type="spellStart"/>
      <w:r w:rsidRPr="00F91395">
        <w:rPr>
          <w:rFonts w:asciiTheme="minorHAnsi" w:hAnsiTheme="minorHAnsi"/>
          <w:sz w:val="22"/>
          <w:szCs w:val="22"/>
        </w:rPr>
        <w:t>Powergrid</w:t>
      </w:r>
      <w:proofErr w:type="spellEnd"/>
      <w:r w:rsidRPr="00F91395">
        <w:rPr>
          <w:rFonts w:asciiTheme="minorHAnsi" w:hAnsiTheme="minorHAnsi"/>
          <w:sz w:val="22"/>
          <w:szCs w:val="22"/>
        </w:rPr>
        <w:t xml:space="preserve"> on the 08 May 2014 </w:t>
      </w:r>
      <w:r w:rsidR="004F78C3">
        <w:rPr>
          <w:rFonts w:asciiTheme="minorHAnsi" w:hAnsiTheme="minorHAnsi"/>
          <w:sz w:val="22"/>
          <w:szCs w:val="22"/>
        </w:rPr>
        <w:t>with the intent of</w:t>
      </w:r>
      <w:r w:rsidR="00024469">
        <w:rPr>
          <w:rFonts w:asciiTheme="minorHAnsi" w:hAnsiTheme="minorHAnsi"/>
          <w:sz w:val="22"/>
          <w:szCs w:val="22"/>
        </w:rPr>
        <w:t xml:space="preserve"> improving communications with unregistered </w:t>
      </w:r>
      <w:proofErr w:type="gramStart"/>
      <w:r w:rsidR="00024469">
        <w:rPr>
          <w:rFonts w:asciiTheme="minorHAnsi" w:hAnsiTheme="minorHAnsi"/>
          <w:sz w:val="22"/>
          <w:szCs w:val="22"/>
        </w:rPr>
        <w:t>customers ,</w:t>
      </w:r>
      <w:proofErr w:type="gramEnd"/>
      <w:r w:rsidR="00024469">
        <w:rPr>
          <w:rFonts w:asciiTheme="minorHAnsi" w:hAnsiTheme="minorHAnsi"/>
          <w:sz w:val="22"/>
          <w:szCs w:val="22"/>
        </w:rPr>
        <w:t xml:space="preserve"> set out processes for managing unregistered customers (up to, but excluding the registration process itself) and set out, where necessary, new obligations on parties. G</w:t>
      </w:r>
      <w:r w:rsidR="004F78C3">
        <w:rPr>
          <w:rFonts w:asciiTheme="minorHAnsi" w:hAnsiTheme="minorHAnsi"/>
          <w:sz w:val="22"/>
          <w:szCs w:val="22"/>
        </w:rPr>
        <w:t>etting</w:t>
      </w:r>
      <w:r w:rsidRPr="00F91395">
        <w:rPr>
          <w:rFonts w:asciiTheme="minorHAnsi" w:hAnsiTheme="minorHAnsi"/>
          <w:sz w:val="22"/>
          <w:szCs w:val="22"/>
        </w:rPr>
        <w:t xml:space="preserve"> unregist</w:t>
      </w:r>
      <w:r>
        <w:rPr>
          <w:rFonts w:asciiTheme="minorHAnsi" w:hAnsiTheme="minorHAnsi"/>
          <w:sz w:val="22"/>
          <w:szCs w:val="22"/>
        </w:rPr>
        <w:t>ered customers registered by a S</w:t>
      </w:r>
      <w:r w:rsidRPr="00F91395">
        <w:rPr>
          <w:rFonts w:asciiTheme="minorHAnsi" w:hAnsiTheme="minorHAnsi"/>
          <w:sz w:val="22"/>
          <w:szCs w:val="22"/>
        </w:rPr>
        <w:t>upplier will reduce overall system losses and thereby reduce costs for customers</w:t>
      </w:r>
      <w:r w:rsidR="00024469">
        <w:rPr>
          <w:rFonts w:asciiTheme="minorHAnsi" w:hAnsiTheme="minorHAnsi"/>
          <w:sz w:val="22"/>
          <w:szCs w:val="22"/>
        </w:rPr>
        <w:t xml:space="preserve"> in the round</w:t>
      </w:r>
      <w:r w:rsidRPr="00F91395">
        <w:rPr>
          <w:rFonts w:asciiTheme="minorHAnsi" w:hAnsiTheme="minorHAnsi"/>
          <w:sz w:val="22"/>
          <w:szCs w:val="22"/>
        </w:rPr>
        <w:t xml:space="preserve">.  </w:t>
      </w:r>
    </w:p>
    <w:p w14:paraId="7C49715F" w14:textId="77777777" w:rsidR="00990465" w:rsidRDefault="00990465" w:rsidP="00990465">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r>
        <w:rPr>
          <w:rFonts w:asciiTheme="minorHAnsi" w:hAnsiTheme="minorHAnsi"/>
          <w:sz w:val="22"/>
          <w:szCs w:val="22"/>
        </w:rPr>
        <w:t xml:space="preserve">The key </w:t>
      </w:r>
      <w:r w:rsidR="00543DE2">
        <w:rPr>
          <w:rFonts w:asciiTheme="minorHAnsi" w:hAnsiTheme="minorHAnsi"/>
          <w:sz w:val="22"/>
          <w:szCs w:val="22"/>
        </w:rPr>
        <w:t xml:space="preserve">objective </w:t>
      </w:r>
      <w:r>
        <w:rPr>
          <w:rFonts w:asciiTheme="minorHAnsi" w:hAnsiTheme="minorHAnsi"/>
          <w:sz w:val="22"/>
          <w:szCs w:val="22"/>
        </w:rPr>
        <w:t xml:space="preserve">of this CP is to set out an industry wide communication process to engage with </w:t>
      </w:r>
      <w:r w:rsidR="00C17FBD">
        <w:rPr>
          <w:rFonts w:asciiTheme="minorHAnsi" w:hAnsiTheme="minorHAnsi"/>
          <w:sz w:val="22"/>
          <w:szCs w:val="22"/>
        </w:rPr>
        <w:t xml:space="preserve">customers </w:t>
      </w:r>
      <w:r>
        <w:rPr>
          <w:rFonts w:asciiTheme="minorHAnsi" w:hAnsiTheme="minorHAnsi"/>
          <w:sz w:val="22"/>
          <w:szCs w:val="22"/>
        </w:rPr>
        <w:t xml:space="preserve">who </w:t>
      </w:r>
      <w:r w:rsidR="004F78C3">
        <w:rPr>
          <w:rFonts w:asciiTheme="minorHAnsi" w:hAnsiTheme="minorHAnsi"/>
          <w:sz w:val="22"/>
          <w:szCs w:val="22"/>
        </w:rPr>
        <w:t>are</w:t>
      </w:r>
      <w:r>
        <w:rPr>
          <w:rFonts w:asciiTheme="minorHAnsi" w:hAnsiTheme="minorHAnsi"/>
          <w:sz w:val="22"/>
          <w:szCs w:val="22"/>
        </w:rPr>
        <w:t xml:space="preserve"> unregistered due to a variety of scenarios. This CP </w:t>
      </w:r>
      <w:r w:rsidRPr="003607E3">
        <w:rPr>
          <w:rFonts w:asciiTheme="minorHAnsi" w:hAnsiTheme="minorHAnsi"/>
          <w:sz w:val="22"/>
          <w:szCs w:val="22"/>
        </w:rPr>
        <w:t xml:space="preserve">supports </w:t>
      </w:r>
      <w:proofErr w:type="spellStart"/>
      <w:r w:rsidRPr="003607E3">
        <w:rPr>
          <w:rFonts w:asciiTheme="minorHAnsi" w:hAnsiTheme="minorHAnsi"/>
          <w:sz w:val="22"/>
          <w:szCs w:val="22"/>
        </w:rPr>
        <w:t>Ofgem’s</w:t>
      </w:r>
      <w:proofErr w:type="spellEnd"/>
      <w:r w:rsidRPr="003607E3">
        <w:rPr>
          <w:rFonts w:asciiTheme="minorHAnsi" w:hAnsiTheme="minorHAnsi"/>
          <w:sz w:val="22"/>
          <w:szCs w:val="22"/>
        </w:rPr>
        <w:t xml:space="preserve"> policy intent as set out in its decisions on Tackling Theft of Electricity in relation to reducing losses.</w:t>
      </w:r>
    </w:p>
    <w:p w14:paraId="288F33FD" w14:textId="77777777" w:rsidR="00C60999" w:rsidRDefault="00AE4D75" w:rsidP="00C0073C">
      <w:pPr>
        <w:pStyle w:val="Heading1"/>
        <w:keepNext w:val="0"/>
        <w:numPr>
          <w:ilvl w:val="0"/>
          <w:numId w:val="2"/>
        </w:numPr>
        <w:spacing w:line="360" w:lineRule="auto"/>
        <w:jc w:val="both"/>
        <w:rPr>
          <w:rFonts w:asciiTheme="minorHAnsi" w:hAnsiTheme="minorHAnsi"/>
          <w:sz w:val="22"/>
          <w:szCs w:val="22"/>
        </w:rPr>
      </w:pPr>
      <w:bookmarkStart w:id="224" w:name="_Toc429146811"/>
      <w:bookmarkStart w:id="225" w:name="_Toc429486230"/>
      <w:r w:rsidRPr="00AE4D75">
        <w:rPr>
          <w:rFonts w:asciiTheme="minorHAnsi" w:hAnsiTheme="minorHAnsi"/>
          <w:sz w:val="22"/>
          <w:szCs w:val="22"/>
        </w:rPr>
        <w:t>S</w:t>
      </w:r>
      <w:r w:rsidR="00F70AA1">
        <w:rPr>
          <w:rFonts w:asciiTheme="minorHAnsi" w:hAnsiTheme="minorHAnsi"/>
          <w:sz w:val="22"/>
          <w:szCs w:val="22"/>
        </w:rPr>
        <w:t>UMMARY OF NEW</w:t>
      </w:r>
      <w:r w:rsidR="00E602F1">
        <w:rPr>
          <w:rFonts w:asciiTheme="minorHAnsi" w:hAnsiTheme="minorHAnsi"/>
          <w:sz w:val="22"/>
          <w:szCs w:val="22"/>
        </w:rPr>
        <w:t xml:space="preserve"> </w:t>
      </w:r>
      <w:r w:rsidR="00F70AA1">
        <w:rPr>
          <w:rFonts w:asciiTheme="minorHAnsi" w:hAnsiTheme="minorHAnsi"/>
          <w:sz w:val="22"/>
          <w:szCs w:val="22"/>
        </w:rPr>
        <w:t>OBLIGATIONS PROPOSED BY DCP 209</w:t>
      </w:r>
      <w:bookmarkEnd w:id="224"/>
      <w:bookmarkEnd w:id="225"/>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4F78C3" w:rsidRPr="005853E7" w14:paraId="1E897423" w14:textId="77777777" w:rsidTr="00E8143D">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8CA28BC" w14:textId="77777777" w:rsidR="004F78C3" w:rsidRPr="005853E7" w:rsidRDefault="004F78C3" w:rsidP="00E8143D">
            <w:pPr>
              <w:pStyle w:val="GSHeading1withnumb"/>
              <w:numPr>
                <w:ilvl w:val="0"/>
                <w:numId w:val="0"/>
              </w:numPr>
              <w:tabs>
                <w:tab w:val="left" w:pos="720"/>
              </w:tabs>
              <w:spacing w:before="0"/>
              <w:ind w:left="567"/>
              <w:rPr>
                <w:sz w:val="22"/>
                <w:lang w:val="en-US"/>
              </w:rPr>
            </w:pPr>
          </w:p>
        </w:tc>
      </w:tr>
    </w:tbl>
    <w:p w14:paraId="1A393344" w14:textId="77777777" w:rsidR="007B57FF" w:rsidRPr="00C0073C" w:rsidRDefault="00371840" w:rsidP="00C0073C">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cstheme="minorHAnsi"/>
          <w:sz w:val="22"/>
          <w:szCs w:val="22"/>
        </w:rPr>
      </w:pPr>
      <w:r w:rsidRPr="00C0073C">
        <w:rPr>
          <w:rFonts w:asciiTheme="minorHAnsi" w:hAnsiTheme="minorHAnsi" w:cstheme="minorHAnsi"/>
          <w:sz w:val="22"/>
          <w:szCs w:val="22"/>
        </w:rPr>
        <w:t xml:space="preserve">DCP 209 proposes new obligations for Distributors and Suppliers in relation to </w:t>
      </w:r>
      <w:commentRangeStart w:id="226"/>
      <w:r w:rsidRPr="00C0073C">
        <w:rPr>
          <w:rFonts w:asciiTheme="minorHAnsi" w:hAnsiTheme="minorHAnsi" w:cstheme="minorHAnsi"/>
          <w:sz w:val="22"/>
          <w:szCs w:val="22"/>
        </w:rPr>
        <w:t>identifying and communicating with unregistered customers</w:t>
      </w:r>
      <w:r w:rsidR="00A02105" w:rsidRPr="00C0073C">
        <w:rPr>
          <w:rFonts w:asciiTheme="minorHAnsi" w:hAnsiTheme="minorHAnsi" w:cstheme="minorHAnsi"/>
          <w:sz w:val="22"/>
          <w:szCs w:val="22"/>
        </w:rPr>
        <w:t>.  The new obligations are capt</w:t>
      </w:r>
      <w:commentRangeEnd w:id="226"/>
      <w:r w:rsidR="00FB499F">
        <w:rPr>
          <w:rStyle w:val="CommentReference"/>
          <w:rFonts w:ascii="Times New Roman" w:hAnsi="Times New Roman"/>
          <w:bCs w:val="0"/>
          <w:iCs w:val="0"/>
        </w:rPr>
        <w:commentReference w:id="226"/>
      </w:r>
      <w:r w:rsidR="00A02105" w:rsidRPr="00C0073C">
        <w:rPr>
          <w:rFonts w:asciiTheme="minorHAnsi" w:hAnsiTheme="minorHAnsi" w:cstheme="minorHAnsi"/>
          <w:sz w:val="22"/>
          <w:szCs w:val="22"/>
        </w:rPr>
        <w:t>ured in full in the legal text that accompanies this change report</w:t>
      </w:r>
      <w:ins w:id="227" w:author="Allanson, Chris" w:date="2016-02-09T10:29:00Z">
        <w:r w:rsidR="0050690E">
          <w:rPr>
            <w:rFonts w:asciiTheme="minorHAnsi" w:hAnsiTheme="minorHAnsi" w:cstheme="minorHAnsi"/>
            <w:sz w:val="22"/>
            <w:szCs w:val="22"/>
          </w:rPr>
          <w:t xml:space="preserve"> </w:t>
        </w:r>
      </w:ins>
      <w:del w:id="228" w:author="Allanson, Chris" w:date="2016-02-09T10:29:00Z">
        <w:r w:rsidR="004F78C3" w:rsidDel="0050690E">
          <w:rPr>
            <w:rFonts w:asciiTheme="minorHAnsi" w:hAnsiTheme="minorHAnsi" w:cstheme="minorHAnsi"/>
            <w:sz w:val="22"/>
            <w:szCs w:val="22"/>
          </w:rPr>
          <w:delText>,</w:delText>
        </w:r>
      </w:del>
      <w:r w:rsidR="00B726C4">
        <w:rPr>
          <w:rFonts w:asciiTheme="minorHAnsi" w:hAnsiTheme="minorHAnsi" w:cstheme="minorHAnsi"/>
          <w:sz w:val="22"/>
          <w:szCs w:val="22"/>
        </w:rPr>
        <w:t>and</w:t>
      </w:r>
      <w:r w:rsidR="007B57FF" w:rsidRPr="00C0073C">
        <w:rPr>
          <w:rFonts w:asciiTheme="minorHAnsi" w:hAnsiTheme="minorHAnsi" w:cstheme="minorHAnsi"/>
          <w:sz w:val="22"/>
          <w:szCs w:val="22"/>
        </w:rPr>
        <w:t xml:space="preserve"> s</w:t>
      </w:r>
      <w:r w:rsidR="00E602F1" w:rsidRPr="00C0073C">
        <w:rPr>
          <w:rFonts w:asciiTheme="minorHAnsi" w:hAnsiTheme="minorHAnsi" w:cstheme="minorHAnsi"/>
          <w:sz w:val="22"/>
          <w:szCs w:val="22"/>
        </w:rPr>
        <w:t>ome of t</w:t>
      </w:r>
      <w:r w:rsidRPr="00C0073C">
        <w:rPr>
          <w:rFonts w:asciiTheme="minorHAnsi" w:hAnsiTheme="minorHAnsi" w:cstheme="minorHAnsi"/>
          <w:sz w:val="22"/>
          <w:szCs w:val="22"/>
        </w:rPr>
        <w:t xml:space="preserve">he new obligations are </w:t>
      </w:r>
      <w:r w:rsidR="00E602F1" w:rsidRPr="00C0073C">
        <w:rPr>
          <w:rFonts w:asciiTheme="minorHAnsi" w:hAnsiTheme="minorHAnsi" w:cstheme="minorHAnsi"/>
          <w:sz w:val="22"/>
          <w:szCs w:val="22"/>
        </w:rPr>
        <w:t>highlighted here a</w:t>
      </w:r>
      <w:r w:rsidR="0087663D" w:rsidRPr="00C0073C">
        <w:rPr>
          <w:rFonts w:asciiTheme="minorHAnsi" w:hAnsiTheme="minorHAnsi" w:cstheme="minorHAnsi"/>
          <w:sz w:val="22"/>
          <w:szCs w:val="22"/>
        </w:rPr>
        <w:t>t</w:t>
      </w:r>
      <w:r w:rsidR="00C17FBD" w:rsidRPr="00C0073C">
        <w:rPr>
          <w:rFonts w:asciiTheme="minorHAnsi" w:hAnsiTheme="minorHAnsi" w:cstheme="minorHAnsi"/>
          <w:sz w:val="22"/>
          <w:szCs w:val="22"/>
        </w:rPr>
        <w:t xml:space="preserve"> a</w:t>
      </w:r>
      <w:r w:rsidR="0087663D" w:rsidRPr="00C0073C">
        <w:rPr>
          <w:rFonts w:asciiTheme="minorHAnsi" w:hAnsiTheme="minorHAnsi" w:cstheme="minorHAnsi"/>
          <w:sz w:val="22"/>
          <w:szCs w:val="22"/>
        </w:rPr>
        <w:t xml:space="preserve"> high level</w:t>
      </w:r>
      <w:r w:rsidR="00E602F1" w:rsidRPr="00C0073C">
        <w:rPr>
          <w:rFonts w:asciiTheme="minorHAnsi" w:hAnsiTheme="minorHAnsi" w:cstheme="minorHAnsi"/>
          <w:sz w:val="22"/>
          <w:szCs w:val="22"/>
        </w:rPr>
        <w:t>.</w:t>
      </w:r>
    </w:p>
    <w:p w14:paraId="1F70754C" w14:textId="77777777" w:rsidR="00371840" w:rsidRPr="00C0073C" w:rsidRDefault="00371840"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Distributor</w:t>
      </w:r>
      <w:r w:rsidR="0087663D" w:rsidRPr="00C0073C">
        <w:rPr>
          <w:rFonts w:asciiTheme="minorHAnsi" w:hAnsiTheme="minorHAnsi" w:cstheme="minorHAnsi"/>
          <w:sz w:val="22"/>
          <w:szCs w:val="22"/>
        </w:rPr>
        <w:t>s</w:t>
      </w:r>
      <w:r w:rsidRPr="00C0073C">
        <w:rPr>
          <w:rFonts w:asciiTheme="minorHAnsi" w:hAnsiTheme="minorHAnsi" w:cstheme="minorHAnsi"/>
          <w:sz w:val="22"/>
          <w:szCs w:val="22"/>
        </w:rPr>
        <w:t xml:space="preserve"> shall take steps to identify unregistered customers, investigate and try to resolve such identified cases;</w:t>
      </w:r>
    </w:p>
    <w:p w14:paraId="3850A3ED" w14:textId="77777777" w:rsidR="0087663D" w:rsidRPr="007B57FF" w:rsidRDefault="0087663D"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Distributors shall communicate with unregistered customers in order to capture customer details</w:t>
      </w:r>
    </w:p>
    <w:p w14:paraId="08AD813C" w14:textId="77777777" w:rsidR="00A26DB6" w:rsidRPr="00C0073C" w:rsidRDefault="00A26DB6"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 xml:space="preserve">Distributors will need to retain customer details and share them with the customers chosen </w:t>
      </w:r>
      <w:r w:rsidR="00C17FBD">
        <w:rPr>
          <w:rFonts w:asciiTheme="minorHAnsi" w:hAnsiTheme="minorHAnsi" w:cstheme="minorHAnsi"/>
          <w:sz w:val="22"/>
          <w:szCs w:val="22"/>
        </w:rPr>
        <w:t>S</w:t>
      </w:r>
      <w:r w:rsidRPr="00C0073C">
        <w:rPr>
          <w:rFonts w:asciiTheme="minorHAnsi" w:hAnsiTheme="minorHAnsi" w:cstheme="minorHAnsi"/>
          <w:sz w:val="22"/>
          <w:szCs w:val="22"/>
        </w:rPr>
        <w:t>upplier.</w:t>
      </w:r>
    </w:p>
    <w:p w14:paraId="03438EE0" w14:textId="34E5EFE3" w:rsidR="00A26DB6" w:rsidRPr="00C0073C" w:rsidDel="00D36AF9" w:rsidRDefault="00A26DB6" w:rsidP="004C633D">
      <w:pPr>
        <w:pStyle w:val="ListParagraph"/>
        <w:numPr>
          <w:ilvl w:val="0"/>
          <w:numId w:val="30"/>
        </w:numPr>
        <w:tabs>
          <w:tab w:val="clear" w:pos="432"/>
          <w:tab w:val="num" w:pos="864"/>
        </w:tabs>
        <w:spacing w:line="360" w:lineRule="auto"/>
        <w:ind w:left="864"/>
        <w:jc w:val="both"/>
        <w:rPr>
          <w:del w:id="229" w:author="Claire Hynes" w:date="2016-02-12T15:13:00Z"/>
          <w:rFonts w:asciiTheme="minorHAnsi" w:hAnsiTheme="minorHAnsi" w:cstheme="minorHAnsi"/>
          <w:sz w:val="22"/>
          <w:szCs w:val="22"/>
        </w:rPr>
      </w:pPr>
      <w:commentRangeStart w:id="230"/>
      <w:commentRangeStart w:id="231"/>
      <w:del w:id="232" w:author="Claire Hynes" w:date="2016-02-12T15:13:00Z">
        <w:r w:rsidRPr="00C0073C" w:rsidDel="00D36AF9">
          <w:rPr>
            <w:rFonts w:asciiTheme="minorHAnsi" w:hAnsiTheme="minorHAnsi" w:cstheme="minorHAnsi"/>
            <w:sz w:val="22"/>
            <w:szCs w:val="22"/>
          </w:rPr>
          <w:delText>The Supplier shall take all reasonable steps to resolve Unregistered Customers (to the extent that the Supplier can resolve such customers).</w:delText>
        </w:r>
        <w:commentRangeEnd w:id="230"/>
        <w:r w:rsidR="000C763D" w:rsidDel="00D36AF9">
          <w:rPr>
            <w:rStyle w:val="CommentReference"/>
            <w:lang w:val="en-GB" w:eastAsia="en-GB"/>
          </w:rPr>
          <w:commentReference w:id="230"/>
        </w:r>
        <w:commentRangeEnd w:id="231"/>
        <w:r w:rsidR="007258FA" w:rsidDel="00D36AF9">
          <w:rPr>
            <w:rStyle w:val="CommentReference"/>
            <w:lang w:val="en-GB" w:eastAsia="en-GB"/>
          </w:rPr>
          <w:commentReference w:id="231"/>
        </w:r>
      </w:del>
    </w:p>
    <w:p w14:paraId="51CCE411" w14:textId="00C5E616" w:rsidR="0036692A" w:rsidRPr="007B57FF" w:rsidRDefault="0087663D"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C0073C">
        <w:rPr>
          <w:rFonts w:asciiTheme="minorHAnsi" w:hAnsiTheme="minorHAnsi" w:cstheme="minorHAnsi"/>
          <w:sz w:val="22"/>
          <w:szCs w:val="22"/>
        </w:rPr>
        <w:t xml:space="preserve">The customer’s chosen Supplier shall communicate with the customer in order to capture the customer details (the details the </w:t>
      </w:r>
      <w:ins w:id="233" w:author="Claire Hynes" w:date="2016-02-12T15:28:00Z">
        <w:r w:rsidR="002D448A">
          <w:rPr>
            <w:rFonts w:asciiTheme="minorHAnsi" w:hAnsiTheme="minorHAnsi" w:cstheme="minorHAnsi"/>
            <w:sz w:val="22"/>
            <w:szCs w:val="22"/>
          </w:rPr>
          <w:t>S</w:t>
        </w:r>
      </w:ins>
      <w:del w:id="234" w:author="Claire Hynes" w:date="2016-02-12T15:28:00Z">
        <w:r w:rsidRPr="00C0073C" w:rsidDel="002D448A">
          <w:rPr>
            <w:rFonts w:asciiTheme="minorHAnsi" w:hAnsiTheme="minorHAnsi" w:cstheme="minorHAnsi"/>
            <w:sz w:val="22"/>
            <w:szCs w:val="22"/>
          </w:rPr>
          <w:delText>s</w:delText>
        </w:r>
      </w:del>
      <w:r w:rsidRPr="00C0073C">
        <w:rPr>
          <w:rFonts w:asciiTheme="minorHAnsi" w:hAnsiTheme="minorHAnsi" w:cstheme="minorHAnsi"/>
          <w:sz w:val="22"/>
          <w:szCs w:val="22"/>
        </w:rPr>
        <w:t xml:space="preserve">upplier need for a supply contract and to register the customer). </w:t>
      </w:r>
    </w:p>
    <w:p w14:paraId="3C563EF7" w14:textId="77777777" w:rsidR="00A26DB6" w:rsidRPr="00C0073C" w:rsidRDefault="00A26DB6" w:rsidP="004C633D">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r w:rsidRPr="007B57FF">
        <w:rPr>
          <w:rFonts w:asciiTheme="minorHAnsi" w:hAnsiTheme="minorHAnsi" w:cstheme="minorHAnsi"/>
          <w:sz w:val="22"/>
          <w:szCs w:val="22"/>
        </w:rPr>
        <w:t xml:space="preserve">The </w:t>
      </w:r>
      <w:r w:rsidR="00D47239">
        <w:rPr>
          <w:rFonts w:asciiTheme="minorHAnsi" w:hAnsiTheme="minorHAnsi" w:cstheme="minorHAnsi"/>
          <w:sz w:val="22"/>
          <w:szCs w:val="22"/>
        </w:rPr>
        <w:t>S</w:t>
      </w:r>
      <w:r w:rsidRPr="007B57FF">
        <w:rPr>
          <w:rFonts w:asciiTheme="minorHAnsi" w:hAnsiTheme="minorHAnsi" w:cstheme="minorHAnsi"/>
          <w:sz w:val="22"/>
          <w:szCs w:val="22"/>
        </w:rPr>
        <w:t>upplier shall, upon receipt of Customer Details from the Distributor, retain such details and proactively contact the Customer and offer contractual terms to the Customer, to the extent it is required to do so under the Electricity Act;</w:t>
      </w:r>
      <w:r w:rsidR="00543DE2">
        <w:rPr>
          <w:rFonts w:asciiTheme="minorHAnsi" w:hAnsiTheme="minorHAnsi" w:cstheme="minorHAnsi"/>
          <w:sz w:val="22"/>
          <w:szCs w:val="22"/>
        </w:rPr>
        <w:t xml:space="preserve"> and</w:t>
      </w:r>
    </w:p>
    <w:p w14:paraId="53BA4B97" w14:textId="5DA07E1A" w:rsidR="0036692A" w:rsidRDefault="0036692A" w:rsidP="004C633D">
      <w:pPr>
        <w:pStyle w:val="ListParagraph"/>
        <w:numPr>
          <w:ilvl w:val="0"/>
          <w:numId w:val="30"/>
        </w:numPr>
        <w:tabs>
          <w:tab w:val="clear" w:pos="432"/>
          <w:tab w:val="num" w:pos="864"/>
        </w:tabs>
        <w:spacing w:line="360" w:lineRule="auto"/>
        <w:ind w:left="864"/>
        <w:jc w:val="both"/>
        <w:rPr>
          <w:ins w:id="235" w:author="Claire Hynes" w:date="2016-02-12T15:12:00Z"/>
          <w:rFonts w:asciiTheme="minorHAnsi" w:hAnsiTheme="minorHAnsi" w:cstheme="minorHAnsi"/>
          <w:sz w:val="22"/>
          <w:szCs w:val="22"/>
        </w:rPr>
      </w:pPr>
      <w:r w:rsidRPr="00C0073C">
        <w:rPr>
          <w:rFonts w:asciiTheme="minorHAnsi" w:hAnsiTheme="minorHAnsi" w:cstheme="minorHAnsi"/>
          <w:sz w:val="22"/>
          <w:szCs w:val="22"/>
        </w:rPr>
        <w:t xml:space="preserve">Where an unregistered customer contacts a </w:t>
      </w:r>
      <w:r w:rsidR="00D47239">
        <w:rPr>
          <w:rFonts w:asciiTheme="minorHAnsi" w:hAnsiTheme="minorHAnsi" w:cstheme="minorHAnsi"/>
          <w:sz w:val="22"/>
          <w:szCs w:val="22"/>
        </w:rPr>
        <w:t>S</w:t>
      </w:r>
      <w:r w:rsidRPr="00C0073C">
        <w:rPr>
          <w:rFonts w:asciiTheme="minorHAnsi" w:hAnsiTheme="minorHAnsi" w:cstheme="minorHAnsi"/>
          <w:sz w:val="22"/>
          <w:szCs w:val="22"/>
        </w:rPr>
        <w:t>upplier th</w:t>
      </w:r>
      <w:r w:rsidR="004F78C3">
        <w:rPr>
          <w:rFonts w:asciiTheme="minorHAnsi" w:hAnsiTheme="minorHAnsi" w:cstheme="minorHAnsi"/>
          <w:sz w:val="22"/>
          <w:szCs w:val="22"/>
        </w:rPr>
        <w:t>at</w:t>
      </w:r>
      <w:r w:rsidRPr="00C0073C">
        <w:rPr>
          <w:rFonts w:asciiTheme="minorHAnsi" w:hAnsiTheme="minorHAnsi" w:cstheme="minorHAnsi"/>
          <w:sz w:val="22"/>
          <w:szCs w:val="22"/>
        </w:rPr>
        <w:t xml:space="preserve"> </w:t>
      </w:r>
      <w:r w:rsidR="00D47239">
        <w:rPr>
          <w:rFonts w:asciiTheme="minorHAnsi" w:hAnsiTheme="minorHAnsi" w:cstheme="minorHAnsi"/>
          <w:sz w:val="22"/>
          <w:szCs w:val="22"/>
        </w:rPr>
        <w:t>S</w:t>
      </w:r>
      <w:r w:rsidRPr="00C0073C">
        <w:rPr>
          <w:rFonts w:asciiTheme="minorHAnsi" w:hAnsiTheme="minorHAnsi" w:cstheme="minorHAnsi"/>
          <w:sz w:val="22"/>
          <w:szCs w:val="22"/>
        </w:rPr>
        <w:t>upplier must obtain and retain customer details and offer contractual terms to the Customer (to the extent it is required to do so under the Electricity Act);</w:t>
      </w:r>
    </w:p>
    <w:p w14:paraId="271160E1" w14:textId="77777777" w:rsidR="00D36AF9" w:rsidRPr="00D36AF9" w:rsidRDefault="00D36AF9" w:rsidP="00D36AF9">
      <w:pPr>
        <w:pStyle w:val="ListParagraph"/>
        <w:numPr>
          <w:ilvl w:val="0"/>
          <w:numId w:val="30"/>
        </w:numPr>
        <w:tabs>
          <w:tab w:val="clear" w:pos="432"/>
          <w:tab w:val="num" w:pos="864"/>
        </w:tabs>
        <w:spacing w:line="360" w:lineRule="auto"/>
        <w:ind w:left="864"/>
        <w:jc w:val="both"/>
        <w:rPr>
          <w:ins w:id="236" w:author="Claire Hynes" w:date="2016-02-12T15:12:00Z"/>
          <w:rFonts w:asciiTheme="minorHAnsi" w:hAnsiTheme="minorHAnsi" w:cstheme="minorHAnsi"/>
          <w:sz w:val="22"/>
          <w:szCs w:val="22"/>
        </w:rPr>
      </w:pPr>
      <w:ins w:id="237" w:author="Claire Hynes" w:date="2016-02-12T15:12:00Z">
        <w:r w:rsidRPr="00D36AF9">
          <w:rPr>
            <w:rFonts w:asciiTheme="minorHAnsi" w:hAnsiTheme="minorHAnsi" w:cstheme="minorHAnsi"/>
            <w:sz w:val="22"/>
            <w:szCs w:val="22"/>
          </w:rPr>
          <w:t>Where a Supplier agrees a contract with a Customer, this Supplier will check that the necessary registrations have been completed.</w:t>
        </w:r>
      </w:ins>
    </w:p>
    <w:p w14:paraId="7112A487" w14:textId="04506394" w:rsidR="00D36AF9" w:rsidRPr="00D36AF9" w:rsidRDefault="00D36AF9" w:rsidP="00D36AF9">
      <w:pPr>
        <w:pStyle w:val="ListParagraph"/>
        <w:numPr>
          <w:ilvl w:val="0"/>
          <w:numId w:val="30"/>
        </w:numPr>
        <w:tabs>
          <w:tab w:val="clear" w:pos="432"/>
          <w:tab w:val="num" w:pos="864"/>
        </w:tabs>
        <w:spacing w:line="360" w:lineRule="auto"/>
        <w:ind w:left="864"/>
        <w:jc w:val="both"/>
        <w:rPr>
          <w:rFonts w:asciiTheme="minorHAnsi" w:hAnsiTheme="minorHAnsi" w:cstheme="minorHAnsi"/>
          <w:sz w:val="22"/>
          <w:szCs w:val="22"/>
        </w:rPr>
      </w:pPr>
      <w:ins w:id="238" w:author="Claire Hynes" w:date="2016-02-12T15:12:00Z">
        <w:r w:rsidRPr="00D36AF9">
          <w:rPr>
            <w:rFonts w:asciiTheme="minorHAnsi" w:hAnsiTheme="minorHAnsi" w:cstheme="minorHAnsi"/>
            <w:sz w:val="22"/>
            <w:szCs w:val="22"/>
          </w:rPr>
          <w:t>Where a Customer does not agree a contract with a Supplier the process set out in this Change Proposal may lead the Distributor to pursue disconnection.</w:t>
        </w:r>
      </w:ins>
    </w:p>
    <w:p w14:paraId="7A99277E" w14:textId="77777777" w:rsidR="00AB4DE2" w:rsidRDefault="00F70AA1" w:rsidP="00C0073C">
      <w:pPr>
        <w:pStyle w:val="Heading1"/>
        <w:numPr>
          <w:ilvl w:val="0"/>
          <w:numId w:val="2"/>
        </w:numPr>
        <w:spacing w:line="360" w:lineRule="auto"/>
        <w:jc w:val="both"/>
        <w:rPr>
          <w:rFonts w:asciiTheme="minorHAnsi" w:hAnsiTheme="minorHAnsi"/>
          <w:sz w:val="22"/>
          <w:szCs w:val="22"/>
        </w:rPr>
      </w:pPr>
      <w:bookmarkStart w:id="239" w:name="_Toc429486231"/>
      <w:bookmarkStart w:id="240" w:name="_Toc429146812"/>
      <w:r>
        <w:rPr>
          <w:rFonts w:asciiTheme="minorHAnsi" w:hAnsiTheme="minorHAnsi"/>
          <w:sz w:val="22"/>
          <w:szCs w:val="22"/>
        </w:rPr>
        <w:t>SUMMARY OF THE FEATURES OF DCP 209</w:t>
      </w:r>
      <w:bookmarkEnd w:id="239"/>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AB4DE2" w:rsidRPr="005853E7" w14:paraId="1BC220D1"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08CFC91" w14:textId="77777777" w:rsidR="00AB4DE2" w:rsidRPr="005853E7" w:rsidRDefault="00AB4DE2" w:rsidP="00C0073C">
            <w:pPr>
              <w:pStyle w:val="GSHeading1withnumb"/>
              <w:numPr>
                <w:ilvl w:val="0"/>
                <w:numId w:val="0"/>
              </w:numPr>
              <w:tabs>
                <w:tab w:val="left" w:pos="720"/>
              </w:tabs>
              <w:spacing w:before="0"/>
              <w:ind w:left="567"/>
              <w:rPr>
                <w:sz w:val="22"/>
                <w:lang w:val="en-US"/>
              </w:rPr>
            </w:pPr>
          </w:p>
        </w:tc>
      </w:tr>
    </w:tbl>
    <w:bookmarkEnd w:id="240"/>
    <w:p w14:paraId="0171B91D" w14:textId="77777777" w:rsidR="00523296" w:rsidRDefault="00AC6519" w:rsidP="00124793">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r w:rsidRPr="00D47239">
        <w:rPr>
          <w:rFonts w:asciiTheme="minorHAnsi" w:hAnsiTheme="minorHAnsi"/>
          <w:b/>
          <w:sz w:val="22"/>
          <w:szCs w:val="22"/>
        </w:rPr>
        <w:t>A new code of practice</w:t>
      </w:r>
      <w:r>
        <w:rPr>
          <w:rFonts w:asciiTheme="minorHAnsi" w:hAnsiTheme="minorHAnsi"/>
          <w:sz w:val="22"/>
          <w:szCs w:val="22"/>
        </w:rPr>
        <w:t xml:space="preserve"> - </w:t>
      </w:r>
      <w:r w:rsidR="007B57FF">
        <w:rPr>
          <w:rFonts w:asciiTheme="minorHAnsi" w:hAnsiTheme="minorHAnsi"/>
          <w:sz w:val="22"/>
          <w:szCs w:val="22"/>
        </w:rPr>
        <w:t xml:space="preserve">The proposed code of practice </w:t>
      </w:r>
      <w:r w:rsidR="00A26DB6">
        <w:rPr>
          <w:rFonts w:asciiTheme="minorHAnsi" w:hAnsiTheme="minorHAnsi"/>
          <w:sz w:val="22"/>
          <w:szCs w:val="22"/>
        </w:rPr>
        <w:t xml:space="preserve">introduces a consumer engagement </w:t>
      </w:r>
      <w:r w:rsidR="00523296">
        <w:rPr>
          <w:rFonts w:asciiTheme="minorHAnsi" w:hAnsiTheme="minorHAnsi"/>
          <w:sz w:val="22"/>
          <w:szCs w:val="22"/>
        </w:rPr>
        <w:t xml:space="preserve">and </w:t>
      </w:r>
      <w:r w:rsidR="00FB6D60">
        <w:rPr>
          <w:rFonts w:asciiTheme="minorHAnsi" w:hAnsiTheme="minorHAnsi"/>
          <w:sz w:val="22"/>
          <w:szCs w:val="22"/>
        </w:rPr>
        <w:t xml:space="preserve">a </w:t>
      </w:r>
      <w:r w:rsidR="00523296">
        <w:rPr>
          <w:rFonts w:asciiTheme="minorHAnsi" w:hAnsiTheme="minorHAnsi"/>
          <w:sz w:val="22"/>
          <w:szCs w:val="22"/>
        </w:rPr>
        <w:t xml:space="preserve">communication </w:t>
      </w:r>
      <w:r w:rsidR="00A26DB6">
        <w:rPr>
          <w:rFonts w:asciiTheme="minorHAnsi" w:hAnsiTheme="minorHAnsi"/>
          <w:sz w:val="22"/>
          <w:szCs w:val="22"/>
        </w:rPr>
        <w:t>process which seeks</w:t>
      </w:r>
      <w:r w:rsidR="00D47239">
        <w:rPr>
          <w:rFonts w:asciiTheme="minorHAnsi" w:hAnsiTheme="minorHAnsi"/>
          <w:sz w:val="22"/>
          <w:szCs w:val="22"/>
        </w:rPr>
        <w:t xml:space="preserve"> to</w:t>
      </w:r>
      <w:r w:rsidR="00A26DB6">
        <w:rPr>
          <w:rFonts w:asciiTheme="minorHAnsi" w:hAnsiTheme="minorHAnsi"/>
          <w:sz w:val="22"/>
          <w:szCs w:val="22"/>
        </w:rPr>
        <w:t xml:space="preserve"> </w:t>
      </w:r>
      <w:r w:rsidR="00523296">
        <w:rPr>
          <w:rFonts w:asciiTheme="minorHAnsi" w:hAnsiTheme="minorHAnsi"/>
          <w:sz w:val="22"/>
          <w:szCs w:val="22"/>
        </w:rPr>
        <w:t xml:space="preserve">identify and resolve unregistered customers. Such customers may have </w:t>
      </w:r>
      <w:r w:rsidR="00543DE2">
        <w:rPr>
          <w:rFonts w:asciiTheme="minorHAnsi" w:hAnsiTheme="minorHAnsi"/>
          <w:sz w:val="22"/>
          <w:szCs w:val="22"/>
        </w:rPr>
        <w:t xml:space="preserve">simply </w:t>
      </w:r>
      <w:r w:rsidR="00523296">
        <w:rPr>
          <w:rFonts w:asciiTheme="minorHAnsi" w:hAnsiTheme="minorHAnsi"/>
          <w:sz w:val="22"/>
          <w:szCs w:val="22"/>
        </w:rPr>
        <w:t xml:space="preserve">fallen outside of </w:t>
      </w:r>
      <w:r w:rsidR="00A02105">
        <w:rPr>
          <w:rFonts w:asciiTheme="minorHAnsi" w:hAnsiTheme="minorHAnsi"/>
          <w:sz w:val="22"/>
          <w:szCs w:val="22"/>
        </w:rPr>
        <w:t xml:space="preserve">normal </w:t>
      </w:r>
      <w:r w:rsidR="00523296">
        <w:rPr>
          <w:rFonts w:asciiTheme="minorHAnsi" w:hAnsiTheme="minorHAnsi"/>
          <w:sz w:val="22"/>
          <w:szCs w:val="22"/>
        </w:rPr>
        <w:t>industry registration processes</w:t>
      </w:r>
      <w:r w:rsidR="00543DE2">
        <w:rPr>
          <w:rFonts w:asciiTheme="minorHAnsi" w:hAnsiTheme="minorHAnsi"/>
          <w:sz w:val="22"/>
          <w:szCs w:val="22"/>
        </w:rPr>
        <w:t xml:space="preserve">, they </w:t>
      </w:r>
      <w:r w:rsidR="00523296">
        <w:rPr>
          <w:rFonts w:asciiTheme="minorHAnsi" w:hAnsiTheme="minorHAnsi"/>
          <w:sz w:val="22"/>
          <w:szCs w:val="22"/>
        </w:rPr>
        <w:t xml:space="preserve">may have found themselves connected via non-standard connection arrangements or may have even been connected illegally by </w:t>
      </w:r>
      <w:proofErr w:type="gramStart"/>
      <w:r w:rsidR="00523296">
        <w:rPr>
          <w:rFonts w:asciiTheme="minorHAnsi" w:hAnsiTheme="minorHAnsi"/>
          <w:sz w:val="22"/>
          <w:szCs w:val="22"/>
        </w:rPr>
        <w:t>persons</w:t>
      </w:r>
      <w:proofErr w:type="gramEnd"/>
      <w:r w:rsidR="00523296">
        <w:rPr>
          <w:rFonts w:asciiTheme="minorHAnsi" w:hAnsiTheme="minorHAnsi"/>
          <w:sz w:val="22"/>
          <w:szCs w:val="22"/>
        </w:rPr>
        <w:t xml:space="preserve"> unknown.</w:t>
      </w:r>
    </w:p>
    <w:p w14:paraId="02D73015" w14:textId="77777777" w:rsidR="00523296" w:rsidRDefault="001001E7" w:rsidP="00523296">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ins w:id="241" w:author="Allanson, Chris" w:date="2016-02-09T10:44:00Z">
        <w:r>
          <w:rPr>
            <w:rFonts w:asciiTheme="minorHAnsi" w:hAnsiTheme="minorHAnsi"/>
            <w:b/>
            <w:sz w:val="22"/>
            <w:szCs w:val="22"/>
          </w:rPr>
          <w:t xml:space="preserve">Unregistered customers on </w:t>
        </w:r>
      </w:ins>
      <w:r w:rsidR="00AC6519" w:rsidRPr="00C0073C">
        <w:rPr>
          <w:rFonts w:asciiTheme="minorHAnsi" w:hAnsiTheme="minorHAnsi"/>
          <w:b/>
          <w:sz w:val="22"/>
          <w:szCs w:val="22"/>
        </w:rPr>
        <w:t>Non-standard connections</w:t>
      </w:r>
      <w:r w:rsidR="00AC6519">
        <w:rPr>
          <w:rFonts w:asciiTheme="minorHAnsi" w:hAnsiTheme="minorHAnsi"/>
          <w:sz w:val="22"/>
          <w:szCs w:val="22"/>
        </w:rPr>
        <w:t xml:space="preserve"> - </w:t>
      </w:r>
      <w:r w:rsidR="00D47239">
        <w:rPr>
          <w:rFonts w:asciiTheme="minorHAnsi" w:hAnsiTheme="minorHAnsi"/>
          <w:sz w:val="22"/>
          <w:szCs w:val="22"/>
        </w:rPr>
        <w:t>Those</w:t>
      </w:r>
      <w:r w:rsidR="007B57FF">
        <w:rPr>
          <w:rFonts w:asciiTheme="minorHAnsi" w:hAnsiTheme="minorHAnsi"/>
          <w:sz w:val="22"/>
          <w:szCs w:val="22"/>
        </w:rPr>
        <w:t xml:space="preserve"> </w:t>
      </w:r>
      <w:r w:rsidR="00523296">
        <w:rPr>
          <w:rFonts w:asciiTheme="minorHAnsi" w:hAnsiTheme="minorHAnsi"/>
          <w:sz w:val="22"/>
          <w:szCs w:val="22"/>
        </w:rPr>
        <w:t xml:space="preserve">customers connected via non-standard connection arrangements or by </w:t>
      </w:r>
      <w:proofErr w:type="gramStart"/>
      <w:r w:rsidR="00523296">
        <w:rPr>
          <w:rFonts w:asciiTheme="minorHAnsi" w:hAnsiTheme="minorHAnsi"/>
          <w:sz w:val="22"/>
          <w:szCs w:val="22"/>
        </w:rPr>
        <w:t>persons</w:t>
      </w:r>
      <w:proofErr w:type="gramEnd"/>
      <w:r w:rsidR="00523296">
        <w:rPr>
          <w:rFonts w:asciiTheme="minorHAnsi" w:hAnsiTheme="minorHAnsi"/>
          <w:sz w:val="22"/>
          <w:szCs w:val="22"/>
        </w:rPr>
        <w:t xml:space="preserve"> unknown will </w:t>
      </w:r>
      <w:r w:rsidR="0062161A">
        <w:rPr>
          <w:rFonts w:asciiTheme="minorHAnsi" w:hAnsiTheme="minorHAnsi"/>
          <w:sz w:val="22"/>
          <w:szCs w:val="22"/>
        </w:rPr>
        <w:t xml:space="preserve">first </w:t>
      </w:r>
      <w:r w:rsidR="00523296">
        <w:rPr>
          <w:rFonts w:asciiTheme="minorHAnsi" w:hAnsiTheme="minorHAnsi"/>
          <w:sz w:val="22"/>
          <w:szCs w:val="22"/>
        </w:rPr>
        <w:t>need to</w:t>
      </w:r>
      <w:r w:rsidR="00D47239">
        <w:rPr>
          <w:rFonts w:asciiTheme="minorHAnsi" w:hAnsiTheme="minorHAnsi"/>
          <w:sz w:val="22"/>
          <w:szCs w:val="22"/>
        </w:rPr>
        <w:t xml:space="preserve"> have their connection arrangements</w:t>
      </w:r>
      <w:r w:rsidR="00523296">
        <w:rPr>
          <w:rFonts w:asciiTheme="minorHAnsi" w:hAnsiTheme="minorHAnsi"/>
          <w:sz w:val="22"/>
          <w:szCs w:val="22"/>
        </w:rPr>
        <w:t xml:space="preserve"> normalise</w:t>
      </w:r>
      <w:r w:rsidR="00D47239">
        <w:rPr>
          <w:rFonts w:asciiTheme="minorHAnsi" w:hAnsiTheme="minorHAnsi"/>
          <w:sz w:val="22"/>
          <w:szCs w:val="22"/>
        </w:rPr>
        <w:t>d</w:t>
      </w:r>
      <w:r w:rsidR="00523296">
        <w:rPr>
          <w:rFonts w:asciiTheme="minorHAnsi" w:hAnsiTheme="minorHAnsi"/>
          <w:sz w:val="22"/>
          <w:szCs w:val="22"/>
        </w:rPr>
        <w:t xml:space="preserve"> </w:t>
      </w:r>
      <w:r w:rsidR="00D47239">
        <w:rPr>
          <w:rFonts w:asciiTheme="minorHAnsi" w:hAnsiTheme="minorHAnsi"/>
          <w:sz w:val="22"/>
          <w:szCs w:val="22"/>
        </w:rPr>
        <w:t>by the Distributor</w:t>
      </w:r>
      <w:r w:rsidR="004F78C3">
        <w:rPr>
          <w:rFonts w:asciiTheme="minorHAnsi" w:hAnsiTheme="minorHAnsi"/>
          <w:sz w:val="22"/>
          <w:szCs w:val="22"/>
        </w:rPr>
        <w:t xml:space="preserve"> </w:t>
      </w:r>
      <w:r w:rsidR="00523296">
        <w:rPr>
          <w:rFonts w:asciiTheme="minorHAnsi" w:hAnsiTheme="minorHAnsi"/>
          <w:sz w:val="22"/>
          <w:szCs w:val="22"/>
        </w:rPr>
        <w:t>and an MPAN</w:t>
      </w:r>
      <w:r w:rsidR="00D47239">
        <w:rPr>
          <w:rFonts w:asciiTheme="minorHAnsi" w:hAnsiTheme="minorHAnsi"/>
          <w:sz w:val="22"/>
          <w:szCs w:val="22"/>
        </w:rPr>
        <w:t xml:space="preserve"> created</w:t>
      </w:r>
      <w:r w:rsidR="00523296">
        <w:rPr>
          <w:rFonts w:asciiTheme="minorHAnsi" w:hAnsiTheme="minorHAnsi"/>
          <w:sz w:val="22"/>
          <w:szCs w:val="22"/>
        </w:rPr>
        <w:t>.</w:t>
      </w:r>
      <w:r w:rsidR="007229A4">
        <w:rPr>
          <w:rFonts w:asciiTheme="minorHAnsi" w:hAnsiTheme="minorHAnsi"/>
          <w:sz w:val="22"/>
          <w:szCs w:val="22"/>
        </w:rPr>
        <w:t xml:space="preserve">  Once normalised such unregistered customers should be able to be resolved through the arrangements proposed by DCP 209.</w:t>
      </w:r>
    </w:p>
    <w:p w14:paraId="145C3EFE" w14:textId="77777777" w:rsidR="000A01DC" w:rsidRDefault="00AC6519" w:rsidP="00523296">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r w:rsidRPr="00C0073C">
        <w:rPr>
          <w:rFonts w:asciiTheme="minorHAnsi" w:hAnsiTheme="minorHAnsi"/>
          <w:b/>
          <w:sz w:val="22"/>
          <w:szCs w:val="22"/>
        </w:rPr>
        <w:t>A high level process</w:t>
      </w:r>
      <w:r>
        <w:rPr>
          <w:rFonts w:asciiTheme="minorHAnsi" w:hAnsiTheme="minorHAnsi"/>
          <w:sz w:val="22"/>
          <w:szCs w:val="22"/>
        </w:rPr>
        <w:t xml:space="preserve"> - </w:t>
      </w:r>
      <w:r w:rsidR="000A01DC">
        <w:rPr>
          <w:rFonts w:asciiTheme="minorHAnsi" w:hAnsiTheme="minorHAnsi"/>
          <w:sz w:val="22"/>
          <w:szCs w:val="22"/>
        </w:rPr>
        <w:t xml:space="preserve">The </w:t>
      </w:r>
      <w:r w:rsidR="009B1332">
        <w:rPr>
          <w:rFonts w:asciiTheme="minorHAnsi" w:hAnsiTheme="minorHAnsi"/>
          <w:sz w:val="22"/>
          <w:szCs w:val="22"/>
        </w:rPr>
        <w:t>W</w:t>
      </w:r>
      <w:r w:rsidR="000A01DC">
        <w:rPr>
          <w:rFonts w:asciiTheme="minorHAnsi" w:hAnsiTheme="minorHAnsi"/>
          <w:sz w:val="22"/>
          <w:szCs w:val="22"/>
        </w:rPr>
        <w:t xml:space="preserve">orking </w:t>
      </w:r>
      <w:r w:rsidR="009B1332">
        <w:rPr>
          <w:rFonts w:asciiTheme="minorHAnsi" w:hAnsiTheme="minorHAnsi"/>
          <w:sz w:val="22"/>
          <w:szCs w:val="22"/>
        </w:rPr>
        <w:t>G</w:t>
      </w:r>
      <w:r w:rsidR="000A01DC">
        <w:rPr>
          <w:rFonts w:asciiTheme="minorHAnsi" w:hAnsiTheme="minorHAnsi"/>
          <w:sz w:val="22"/>
          <w:szCs w:val="22"/>
        </w:rPr>
        <w:t xml:space="preserve">roup has developed </w:t>
      </w:r>
      <w:r w:rsidR="007B57FF">
        <w:rPr>
          <w:rFonts w:asciiTheme="minorHAnsi" w:hAnsiTheme="minorHAnsi"/>
          <w:sz w:val="22"/>
          <w:szCs w:val="22"/>
        </w:rPr>
        <w:t xml:space="preserve">a high level outline process </w:t>
      </w:r>
      <w:r w:rsidR="000A01DC">
        <w:rPr>
          <w:rFonts w:asciiTheme="minorHAnsi" w:hAnsiTheme="minorHAnsi"/>
          <w:sz w:val="22"/>
          <w:szCs w:val="22"/>
        </w:rPr>
        <w:t>tailored to support consumer engagement and communication at Appendix 1 of the code of practice.</w:t>
      </w:r>
    </w:p>
    <w:p w14:paraId="31E95F71" w14:textId="77777777" w:rsidR="004C079E" w:rsidRDefault="00AC6519" w:rsidP="00523296">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r w:rsidRPr="00C0073C">
        <w:rPr>
          <w:rFonts w:asciiTheme="minorHAnsi" w:hAnsiTheme="minorHAnsi"/>
          <w:b/>
          <w:sz w:val="22"/>
          <w:szCs w:val="22"/>
        </w:rPr>
        <w:t>Discontinuation of supply</w:t>
      </w:r>
      <w:r>
        <w:rPr>
          <w:rFonts w:asciiTheme="minorHAnsi" w:hAnsiTheme="minorHAnsi"/>
          <w:sz w:val="22"/>
          <w:szCs w:val="22"/>
        </w:rPr>
        <w:t xml:space="preserve"> - </w:t>
      </w:r>
      <w:r w:rsidR="000A01DC">
        <w:rPr>
          <w:rFonts w:asciiTheme="minorHAnsi" w:hAnsiTheme="minorHAnsi"/>
          <w:sz w:val="22"/>
          <w:szCs w:val="22"/>
        </w:rPr>
        <w:t>DCP 209 introduces the prospect of discon</w:t>
      </w:r>
      <w:r>
        <w:rPr>
          <w:rFonts w:asciiTheme="minorHAnsi" w:hAnsiTheme="minorHAnsi"/>
          <w:sz w:val="22"/>
          <w:szCs w:val="22"/>
        </w:rPr>
        <w:t>tinuation o</w:t>
      </w:r>
      <w:r w:rsidR="000A01DC">
        <w:rPr>
          <w:rFonts w:asciiTheme="minorHAnsi" w:hAnsiTheme="minorHAnsi"/>
          <w:sz w:val="22"/>
          <w:szCs w:val="22"/>
        </w:rPr>
        <w:t xml:space="preserve">f </w:t>
      </w:r>
      <w:r>
        <w:rPr>
          <w:rFonts w:asciiTheme="minorHAnsi" w:hAnsiTheme="minorHAnsi"/>
          <w:sz w:val="22"/>
          <w:szCs w:val="22"/>
        </w:rPr>
        <w:t xml:space="preserve">supply to </w:t>
      </w:r>
      <w:r w:rsidR="000A01DC">
        <w:rPr>
          <w:rFonts w:asciiTheme="minorHAnsi" w:hAnsiTheme="minorHAnsi"/>
          <w:sz w:val="22"/>
          <w:szCs w:val="22"/>
        </w:rPr>
        <w:t>unregistered customers, including for example those unregistered customers who do not respond appropriately to communication</w:t>
      </w:r>
      <w:r w:rsidR="004C079E">
        <w:rPr>
          <w:rFonts w:asciiTheme="minorHAnsi" w:hAnsiTheme="minorHAnsi"/>
          <w:sz w:val="22"/>
          <w:szCs w:val="22"/>
        </w:rPr>
        <w:t>s</w:t>
      </w:r>
      <w:r w:rsidR="000A01DC">
        <w:rPr>
          <w:rFonts w:asciiTheme="minorHAnsi" w:hAnsiTheme="minorHAnsi"/>
          <w:sz w:val="22"/>
          <w:szCs w:val="22"/>
        </w:rPr>
        <w:t xml:space="preserve"> from Distributors or Suppliers </w:t>
      </w:r>
      <w:r w:rsidR="004C079E">
        <w:rPr>
          <w:rFonts w:asciiTheme="minorHAnsi" w:hAnsiTheme="minorHAnsi"/>
          <w:sz w:val="22"/>
          <w:szCs w:val="22"/>
        </w:rPr>
        <w:t>or who refuse to seek a supply contract</w:t>
      </w:r>
      <w:r>
        <w:rPr>
          <w:rFonts w:asciiTheme="minorHAnsi" w:hAnsiTheme="minorHAnsi"/>
          <w:sz w:val="22"/>
          <w:szCs w:val="22"/>
        </w:rPr>
        <w:t xml:space="preserve"> (subject to appropr</w:t>
      </w:r>
      <w:r w:rsidR="00C4211A">
        <w:rPr>
          <w:rFonts w:asciiTheme="minorHAnsi" w:hAnsiTheme="minorHAnsi"/>
          <w:sz w:val="22"/>
          <w:szCs w:val="22"/>
        </w:rPr>
        <w:t>i</w:t>
      </w:r>
      <w:r>
        <w:rPr>
          <w:rFonts w:asciiTheme="minorHAnsi" w:hAnsiTheme="minorHAnsi"/>
          <w:sz w:val="22"/>
          <w:szCs w:val="22"/>
        </w:rPr>
        <w:t>ate considerations</w:t>
      </w:r>
      <w:r w:rsidR="00C4211A">
        <w:rPr>
          <w:rFonts w:asciiTheme="minorHAnsi" w:hAnsiTheme="minorHAnsi"/>
          <w:sz w:val="22"/>
          <w:szCs w:val="22"/>
        </w:rPr>
        <w:t xml:space="preserve"> for vulnerable customers)</w:t>
      </w:r>
      <w:r w:rsidR="004C079E">
        <w:rPr>
          <w:rFonts w:asciiTheme="minorHAnsi" w:hAnsiTheme="minorHAnsi"/>
          <w:sz w:val="22"/>
          <w:szCs w:val="22"/>
        </w:rPr>
        <w:t xml:space="preserve">. </w:t>
      </w:r>
      <w:r>
        <w:rPr>
          <w:rFonts w:asciiTheme="minorHAnsi" w:hAnsiTheme="minorHAnsi"/>
          <w:sz w:val="22"/>
          <w:szCs w:val="22"/>
        </w:rPr>
        <w:t xml:space="preserve"> It is expected that the prospect of disconnection may drive more concerted effort by an unregistered customer to contact their chosen </w:t>
      </w:r>
      <w:r w:rsidR="009B1332">
        <w:rPr>
          <w:rFonts w:asciiTheme="minorHAnsi" w:hAnsiTheme="minorHAnsi"/>
          <w:sz w:val="22"/>
          <w:szCs w:val="22"/>
        </w:rPr>
        <w:t>S</w:t>
      </w:r>
      <w:r>
        <w:rPr>
          <w:rFonts w:asciiTheme="minorHAnsi" w:hAnsiTheme="minorHAnsi"/>
          <w:sz w:val="22"/>
          <w:szCs w:val="22"/>
        </w:rPr>
        <w:t xml:space="preserve">upplier.  </w:t>
      </w:r>
      <w:r w:rsidR="004C079E" w:rsidRPr="004F78C3">
        <w:rPr>
          <w:rFonts w:asciiTheme="minorHAnsi" w:hAnsiTheme="minorHAnsi"/>
          <w:sz w:val="22"/>
          <w:szCs w:val="22"/>
          <w:highlight w:val="yellow"/>
        </w:rPr>
        <w:t>Appendix 2</w:t>
      </w:r>
      <w:r w:rsidR="004C079E">
        <w:rPr>
          <w:rFonts w:asciiTheme="minorHAnsi" w:hAnsiTheme="minorHAnsi"/>
          <w:sz w:val="22"/>
          <w:szCs w:val="22"/>
        </w:rPr>
        <w:t xml:space="preserve"> of the code of practice provides guidance on discontinuation of supply from a legal perspective and the relevant legal advice provided to the </w:t>
      </w:r>
      <w:r w:rsidR="009B1332">
        <w:rPr>
          <w:rFonts w:asciiTheme="minorHAnsi" w:hAnsiTheme="minorHAnsi"/>
          <w:sz w:val="22"/>
          <w:szCs w:val="22"/>
        </w:rPr>
        <w:t>W</w:t>
      </w:r>
      <w:r w:rsidR="004C079E">
        <w:rPr>
          <w:rFonts w:asciiTheme="minorHAnsi" w:hAnsiTheme="minorHAnsi"/>
          <w:sz w:val="22"/>
          <w:szCs w:val="22"/>
        </w:rPr>
        <w:t xml:space="preserve">orking </w:t>
      </w:r>
      <w:r w:rsidR="009B1332">
        <w:rPr>
          <w:rFonts w:asciiTheme="minorHAnsi" w:hAnsiTheme="minorHAnsi"/>
          <w:sz w:val="22"/>
          <w:szCs w:val="22"/>
        </w:rPr>
        <w:t>G</w:t>
      </w:r>
      <w:r w:rsidR="004C079E">
        <w:rPr>
          <w:rFonts w:asciiTheme="minorHAnsi" w:hAnsiTheme="minorHAnsi"/>
          <w:sz w:val="22"/>
          <w:szCs w:val="22"/>
        </w:rPr>
        <w:t>roup is attached at A</w:t>
      </w:r>
      <w:r w:rsidR="00BD64B6">
        <w:rPr>
          <w:rFonts w:asciiTheme="minorHAnsi" w:hAnsiTheme="minorHAnsi"/>
          <w:sz w:val="22"/>
          <w:szCs w:val="22"/>
        </w:rPr>
        <w:t>ttachment</w:t>
      </w:r>
      <w:r w:rsidR="004C079E">
        <w:rPr>
          <w:rFonts w:asciiTheme="minorHAnsi" w:hAnsiTheme="minorHAnsi"/>
          <w:sz w:val="22"/>
          <w:szCs w:val="22"/>
        </w:rPr>
        <w:t xml:space="preserve"> </w:t>
      </w:r>
      <w:r w:rsidR="00BD64B6">
        <w:rPr>
          <w:rFonts w:asciiTheme="minorHAnsi" w:hAnsiTheme="minorHAnsi"/>
          <w:sz w:val="22"/>
          <w:szCs w:val="22"/>
          <w:highlight w:val="yellow"/>
        </w:rPr>
        <w:t>5</w:t>
      </w:r>
      <w:r w:rsidR="004C079E">
        <w:rPr>
          <w:rFonts w:asciiTheme="minorHAnsi" w:hAnsiTheme="minorHAnsi"/>
          <w:sz w:val="22"/>
          <w:szCs w:val="22"/>
        </w:rPr>
        <w:t xml:space="preserve"> to this change report.</w:t>
      </w:r>
    </w:p>
    <w:p w14:paraId="60FF2FFA" w14:textId="16C9281D" w:rsidR="00C4211A" w:rsidRDefault="00C4211A" w:rsidP="00523296">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r w:rsidRPr="00C0073C">
        <w:rPr>
          <w:rFonts w:asciiTheme="minorHAnsi" w:hAnsiTheme="minorHAnsi"/>
          <w:b/>
          <w:sz w:val="22"/>
          <w:szCs w:val="22"/>
        </w:rPr>
        <w:t>Optional letter templates</w:t>
      </w:r>
      <w:r>
        <w:rPr>
          <w:rFonts w:asciiTheme="minorHAnsi" w:hAnsiTheme="minorHAnsi"/>
          <w:sz w:val="22"/>
          <w:szCs w:val="22"/>
        </w:rPr>
        <w:t xml:space="preserve"> - </w:t>
      </w:r>
      <w:r w:rsidR="000A01DC">
        <w:rPr>
          <w:rFonts w:asciiTheme="minorHAnsi" w:hAnsiTheme="minorHAnsi"/>
          <w:sz w:val="22"/>
          <w:szCs w:val="22"/>
        </w:rPr>
        <w:t xml:space="preserve">The </w:t>
      </w:r>
      <w:r w:rsidR="009B1332">
        <w:rPr>
          <w:rFonts w:asciiTheme="minorHAnsi" w:hAnsiTheme="minorHAnsi"/>
          <w:sz w:val="22"/>
          <w:szCs w:val="22"/>
        </w:rPr>
        <w:t>W</w:t>
      </w:r>
      <w:r w:rsidR="000A01DC">
        <w:rPr>
          <w:rFonts w:asciiTheme="minorHAnsi" w:hAnsiTheme="minorHAnsi"/>
          <w:sz w:val="22"/>
          <w:szCs w:val="22"/>
        </w:rPr>
        <w:t xml:space="preserve">orking </w:t>
      </w:r>
      <w:r w:rsidR="009B1332">
        <w:rPr>
          <w:rFonts w:asciiTheme="minorHAnsi" w:hAnsiTheme="minorHAnsi"/>
          <w:sz w:val="22"/>
          <w:szCs w:val="22"/>
        </w:rPr>
        <w:t>G</w:t>
      </w:r>
      <w:r w:rsidR="000A01DC">
        <w:rPr>
          <w:rFonts w:asciiTheme="minorHAnsi" w:hAnsiTheme="minorHAnsi"/>
          <w:sz w:val="22"/>
          <w:szCs w:val="22"/>
        </w:rPr>
        <w:t xml:space="preserve">roup has also developed a suite of optional letter templates for Distributors that can be used or modified </w:t>
      </w:r>
      <w:r w:rsidR="004C079E">
        <w:rPr>
          <w:rFonts w:asciiTheme="minorHAnsi" w:hAnsiTheme="minorHAnsi"/>
          <w:sz w:val="22"/>
          <w:szCs w:val="22"/>
        </w:rPr>
        <w:t>for communication with unregistered customers</w:t>
      </w:r>
      <w:r w:rsidR="009B1332">
        <w:rPr>
          <w:rFonts w:asciiTheme="minorHAnsi" w:hAnsiTheme="minorHAnsi"/>
          <w:sz w:val="22"/>
          <w:szCs w:val="22"/>
        </w:rPr>
        <w:t>.</w:t>
      </w:r>
      <w:r w:rsidR="00AC6519">
        <w:rPr>
          <w:rFonts w:asciiTheme="minorHAnsi" w:hAnsiTheme="minorHAnsi"/>
          <w:sz w:val="22"/>
          <w:szCs w:val="22"/>
        </w:rPr>
        <w:t xml:space="preserve"> DCP 209 proposes that these letter templates be placed on the DCUSA website for reference by parties</w:t>
      </w:r>
      <w:r w:rsidR="004C079E">
        <w:rPr>
          <w:rFonts w:asciiTheme="minorHAnsi" w:hAnsiTheme="minorHAnsi"/>
          <w:sz w:val="22"/>
          <w:szCs w:val="22"/>
        </w:rPr>
        <w:t xml:space="preserve">.  </w:t>
      </w:r>
      <w:r w:rsidR="00E8143D">
        <w:rPr>
          <w:rFonts w:asciiTheme="minorHAnsi" w:hAnsiTheme="minorHAnsi"/>
          <w:sz w:val="22"/>
          <w:szCs w:val="22"/>
        </w:rPr>
        <w:t xml:space="preserve">The </w:t>
      </w:r>
      <w:ins w:id="242" w:author="Claire Hynes" w:date="2016-02-12T15:24:00Z">
        <w:r w:rsidR="002D448A">
          <w:rPr>
            <w:rFonts w:asciiTheme="minorHAnsi" w:hAnsiTheme="minorHAnsi"/>
            <w:sz w:val="22"/>
            <w:szCs w:val="22"/>
          </w:rPr>
          <w:t>W</w:t>
        </w:r>
      </w:ins>
      <w:del w:id="243" w:author="Claire Hynes" w:date="2016-02-12T15:24:00Z">
        <w:r w:rsidR="00E8143D" w:rsidDel="002D448A">
          <w:rPr>
            <w:rFonts w:asciiTheme="minorHAnsi" w:hAnsiTheme="minorHAnsi"/>
            <w:sz w:val="22"/>
            <w:szCs w:val="22"/>
          </w:rPr>
          <w:delText>w</w:delText>
        </w:r>
      </w:del>
      <w:r w:rsidR="00E8143D">
        <w:rPr>
          <w:rFonts w:asciiTheme="minorHAnsi" w:hAnsiTheme="minorHAnsi"/>
          <w:sz w:val="22"/>
          <w:szCs w:val="22"/>
        </w:rPr>
        <w:t xml:space="preserve">orking </w:t>
      </w:r>
      <w:del w:id="244" w:author="Claire Hynes" w:date="2016-02-12T15:24:00Z">
        <w:r w:rsidR="00E8143D" w:rsidDel="002D448A">
          <w:rPr>
            <w:rFonts w:asciiTheme="minorHAnsi" w:hAnsiTheme="minorHAnsi"/>
            <w:sz w:val="22"/>
            <w:szCs w:val="22"/>
          </w:rPr>
          <w:delText>g</w:delText>
        </w:r>
      </w:del>
      <w:ins w:id="245" w:author="Claire Hynes" w:date="2016-02-12T15:24:00Z">
        <w:r w:rsidR="002D448A">
          <w:rPr>
            <w:rFonts w:asciiTheme="minorHAnsi" w:hAnsiTheme="minorHAnsi"/>
            <w:sz w:val="22"/>
            <w:szCs w:val="22"/>
          </w:rPr>
          <w:t>G</w:t>
        </w:r>
      </w:ins>
      <w:r w:rsidR="00E8143D">
        <w:rPr>
          <w:rFonts w:asciiTheme="minorHAnsi" w:hAnsiTheme="minorHAnsi"/>
          <w:sz w:val="22"/>
          <w:szCs w:val="22"/>
        </w:rPr>
        <w:t xml:space="preserve">roup agreed it was best that these were optional given feedback from the parties in respect of different preferences on the letter templates and so as not to be overly prescriptive on how parties should communicate with their customers.  </w:t>
      </w:r>
      <w:r w:rsidR="004C079E">
        <w:rPr>
          <w:rFonts w:asciiTheme="minorHAnsi" w:hAnsiTheme="minorHAnsi"/>
          <w:sz w:val="22"/>
          <w:szCs w:val="22"/>
        </w:rPr>
        <w:t xml:space="preserve">The outline process makes reference to ‘soft’ and ‘hard’ letters to highlight that the Distributor may wish to use communications that are softer in </w:t>
      </w:r>
      <w:r w:rsidR="00AC6519">
        <w:rPr>
          <w:rFonts w:asciiTheme="minorHAnsi" w:hAnsiTheme="minorHAnsi"/>
          <w:sz w:val="22"/>
          <w:szCs w:val="22"/>
        </w:rPr>
        <w:t xml:space="preserve">tone for its initial communications and move to a firmer tone if a customer does not respond.  Distributors are not obliged to use the optional letter templates (they are provided as a resource) and may communicate with its unregistered customers in a manner which </w:t>
      </w:r>
      <w:r w:rsidR="004C633D">
        <w:rPr>
          <w:rFonts w:asciiTheme="minorHAnsi" w:hAnsiTheme="minorHAnsi"/>
          <w:sz w:val="22"/>
          <w:szCs w:val="22"/>
        </w:rPr>
        <w:t>they</w:t>
      </w:r>
      <w:r w:rsidR="00AC6519">
        <w:rPr>
          <w:rFonts w:asciiTheme="minorHAnsi" w:hAnsiTheme="minorHAnsi"/>
          <w:sz w:val="22"/>
          <w:szCs w:val="22"/>
        </w:rPr>
        <w:t xml:space="preserve"> </w:t>
      </w:r>
      <w:proofErr w:type="gramStart"/>
      <w:r w:rsidR="00AC6519">
        <w:rPr>
          <w:rFonts w:asciiTheme="minorHAnsi" w:hAnsiTheme="minorHAnsi"/>
          <w:sz w:val="22"/>
          <w:szCs w:val="22"/>
        </w:rPr>
        <w:t>sees</w:t>
      </w:r>
      <w:proofErr w:type="gramEnd"/>
      <w:r w:rsidR="00AC6519">
        <w:rPr>
          <w:rFonts w:asciiTheme="minorHAnsi" w:hAnsiTheme="minorHAnsi"/>
          <w:sz w:val="22"/>
          <w:szCs w:val="22"/>
        </w:rPr>
        <w:t xml:space="preserve"> fit. </w:t>
      </w:r>
    </w:p>
    <w:p w14:paraId="38E07BAD" w14:textId="77777777" w:rsidR="00C4211A" w:rsidRDefault="00C4211A" w:rsidP="00523296">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r>
        <w:rPr>
          <w:rFonts w:asciiTheme="minorHAnsi" w:hAnsiTheme="minorHAnsi"/>
          <w:b/>
          <w:sz w:val="22"/>
          <w:szCs w:val="22"/>
        </w:rPr>
        <w:t xml:space="preserve">Information Exchange between </w:t>
      </w:r>
      <w:r w:rsidR="009B1332">
        <w:rPr>
          <w:rFonts w:asciiTheme="minorHAnsi" w:hAnsiTheme="minorHAnsi"/>
          <w:b/>
          <w:sz w:val="22"/>
          <w:szCs w:val="22"/>
        </w:rPr>
        <w:t>D</w:t>
      </w:r>
      <w:r>
        <w:rPr>
          <w:rFonts w:asciiTheme="minorHAnsi" w:hAnsiTheme="minorHAnsi"/>
          <w:b/>
          <w:sz w:val="22"/>
          <w:szCs w:val="22"/>
        </w:rPr>
        <w:t xml:space="preserve">istributors and </w:t>
      </w:r>
      <w:r w:rsidR="009B1332">
        <w:rPr>
          <w:rFonts w:asciiTheme="minorHAnsi" w:hAnsiTheme="minorHAnsi"/>
          <w:b/>
          <w:sz w:val="22"/>
          <w:szCs w:val="22"/>
        </w:rPr>
        <w:t>S</w:t>
      </w:r>
      <w:r>
        <w:rPr>
          <w:rFonts w:asciiTheme="minorHAnsi" w:hAnsiTheme="minorHAnsi"/>
          <w:b/>
          <w:sz w:val="22"/>
          <w:szCs w:val="22"/>
        </w:rPr>
        <w:t xml:space="preserve">uppliers </w:t>
      </w:r>
      <w:r>
        <w:rPr>
          <w:rFonts w:asciiTheme="minorHAnsi" w:hAnsiTheme="minorHAnsi"/>
          <w:sz w:val="22"/>
          <w:szCs w:val="22"/>
        </w:rPr>
        <w:t xml:space="preserve">– The code of practice places an obligation on Distributors and Suppliers to have appropriate and coordinated reporting in place. </w:t>
      </w:r>
      <w:r w:rsidR="00B753FB">
        <w:rPr>
          <w:rFonts w:asciiTheme="minorHAnsi" w:hAnsiTheme="minorHAnsi"/>
          <w:sz w:val="22"/>
          <w:szCs w:val="22"/>
        </w:rPr>
        <w:t xml:space="preserve"> For low volumes of unregistered customers this may be simply volume counts and lists of customers.  </w:t>
      </w:r>
      <w:r>
        <w:rPr>
          <w:rFonts w:asciiTheme="minorHAnsi" w:hAnsiTheme="minorHAnsi"/>
          <w:sz w:val="22"/>
          <w:szCs w:val="22"/>
        </w:rPr>
        <w:t>In order to support best practice</w:t>
      </w:r>
      <w:r w:rsidR="009B1332">
        <w:rPr>
          <w:rFonts w:asciiTheme="minorHAnsi" w:hAnsiTheme="minorHAnsi"/>
          <w:sz w:val="22"/>
          <w:szCs w:val="22"/>
        </w:rPr>
        <w:t>,</w:t>
      </w:r>
      <w:r>
        <w:rPr>
          <w:rFonts w:asciiTheme="minorHAnsi" w:hAnsiTheme="minorHAnsi"/>
          <w:sz w:val="22"/>
          <w:szCs w:val="22"/>
        </w:rPr>
        <w:t xml:space="preserve"> DCP 209 proposes a customer tracking template spreadsheet be placed on the DCUSA website for use by parties</w:t>
      </w:r>
      <w:r w:rsidR="00B753FB">
        <w:rPr>
          <w:rFonts w:asciiTheme="minorHAnsi" w:hAnsiTheme="minorHAnsi"/>
          <w:sz w:val="22"/>
          <w:szCs w:val="22"/>
        </w:rPr>
        <w:t xml:space="preserve"> as this </w:t>
      </w:r>
      <w:r w:rsidR="009B1332">
        <w:rPr>
          <w:rFonts w:asciiTheme="minorHAnsi" w:hAnsiTheme="minorHAnsi"/>
          <w:sz w:val="22"/>
          <w:szCs w:val="22"/>
        </w:rPr>
        <w:t>will help Parties keep track of</w:t>
      </w:r>
      <w:r w:rsidR="003316EB">
        <w:rPr>
          <w:rFonts w:asciiTheme="minorHAnsi" w:hAnsiTheme="minorHAnsi"/>
          <w:sz w:val="22"/>
          <w:szCs w:val="22"/>
        </w:rPr>
        <w:t xml:space="preserve"> </w:t>
      </w:r>
      <w:r>
        <w:rPr>
          <w:rFonts w:asciiTheme="minorHAnsi" w:hAnsiTheme="minorHAnsi"/>
          <w:sz w:val="22"/>
          <w:szCs w:val="22"/>
        </w:rPr>
        <w:t>high</w:t>
      </w:r>
      <w:r w:rsidR="00B753FB">
        <w:rPr>
          <w:rFonts w:asciiTheme="minorHAnsi" w:hAnsiTheme="minorHAnsi"/>
          <w:sz w:val="22"/>
          <w:szCs w:val="22"/>
        </w:rPr>
        <w:t xml:space="preserve">er </w:t>
      </w:r>
      <w:r>
        <w:rPr>
          <w:rFonts w:asciiTheme="minorHAnsi" w:hAnsiTheme="minorHAnsi"/>
          <w:sz w:val="22"/>
          <w:szCs w:val="22"/>
        </w:rPr>
        <w:t>volumes of unregistered customers.</w:t>
      </w:r>
      <w:r w:rsidR="003316EB">
        <w:rPr>
          <w:rFonts w:asciiTheme="minorHAnsi" w:hAnsiTheme="minorHAnsi"/>
          <w:sz w:val="22"/>
          <w:szCs w:val="22"/>
        </w:rPr>
        <w:t xml:space="preserve"> This spreadsheet will not be added to the </w:t>
      </w:r>
      <w:r w:rsidR="00B753FB">
        <w:rPr>
          <w:rFonts w:asciiTheme="minorHAnsi" w:hAnsiTheme="minorHAnsi"/>
          <w:sz w:val="22"/>
          <w:szCs w:val="22"/>
        </w:rPr>
        <w:t xml:space="preserve">formal </w:t>
      </w:r>
      <w:r w:rsidR="003316EB">
        <w:rPr>
          <w:rFonts w:asciiTheme="minorHAnsi" w:hAnsiTheme="minorHAnsi"/>
          <w:sz w:val="22"/>
          <w:szCs w:val="22"/>
        </w:rPr>
        <w:t xml:space="preserve">DCUSA </w:t>
      </w:r>
      <w:r w:rsidR="00B726C4">
        <w:rPr>
          <w:rFonts w:asciiTheme="minorHAnsi" w:hAnsiTheme="minorHAnsi"/>
          <w:sz w:val="22"/>
          <w:szCs w:val="22"/>
        </w:rPr>
        <w:t xml:space="preserve">legal text </w:t>
      </w:r>
      <w:r w:rsidR="00B753FB">
        <w:rPr>
          <w:rFonts w:asciiTheme="minorHAnsi" w:hAnsiTheme="minorHAnsi"/>
          <w:sz w:val="22"/>
          <w:szCs w:val="22"/>
        </w:rPr>
        <w:t xml:space="preserve">and </w:t>
      </w:r>
      <w:r w:rsidR="003316EB">
        <w:rPr>
          <w:rFonts w:asciiTheme="minorHAnsi" w:hAnsiTheme="minorHAnsi"/>
          <w:sz w:val="22"/>
          <w:szCs w:val="22"/>
        </w:rPr>
        <w:t>it is provided with this change report for information purposes at A</w:t>
      </w:r>
      <w:r w:rsidR="009C66F0">
        <w:rPr>
          <w:rFonts w:asciiTheme="minorHAnsi" w:hAnsiTheme="minorHAnsi"/>
          <w:sz w:val="22"/>
          <w:szCs w:val="22"/>
        </w:rPr>
        <w:t xml:space="preserve">ttachment </w:t>
      </w:r>
      <w:r w:rsidR="009C66F0" w:rsidRPr="009C66F0">
        <w:rPr>
          <w:rFonts w:asciiTheme="minorHAnsi" w:hAnsiTheme="minorHAnsi"/>
          <w:sz w:val="22"/>
          <w:szCs w:val="22"/>
          <w:highlight w:val="yellow"/>
        </w:rPr>
        <w:t>4</w:t>
      </w:r>
      <w:r w:rsidR="003316EB">
        <w:rPr>
          <w:rFonts w:asciiTheme="minorHAnsi" w:hAnsiTheme="minorHAnsi"/>
          <w:sz w:val="22"/>
          <w:szCs w:val="22"/>
        </w:rPr>
        <w:t>.</w:t>
      </w:r>
    </w:p>
    <w:p w14:paraId="16F56295" w14:textId="77777777" w:rsidR="00757630" w:rsidRDefault="00757630" w:rsidP="00A730E2">
      <w:pPr>
        <w:pStyle w:val="Heading1"/>
        <w:keepNext w:val="0"/>
        <w:numPr>
          <w:ilvl w:val="0"/>
          <w:numId w:val="2"/>
        </w:numPr>
        <w:spacing w:line="360" w:lineRule="auto"/>
        <w:jc w:val="both"/>
        <w:rPr>
          <w:rFonts w:asciiTheme="minorHAnsi" w:hAnsiTheme="minorHAnsi"/>
          <w:sz w:val="22"/>
          <w:szCs w:val="22"/>
        </w:rPr>
      </w:pPr>
      <w:bookmarkStart w:id="246" w:name="_Toc429146815"/>
      <w:bookmarkStart w:id="247" w:name="_Toc429486232"/>
      <w:commentRangeStart w:id="248"/>
      <w:r w:rsidRPr="00B267F2">
        <w:rPr>
          <w:rFonts w:asciiTheme="minorHAnsi" w:hAnsiTheme="minorHAnsi"/>
          <w:sz w:val="22"/>
          <w:szCs w:val="22"/>
        </w:rPr>
        <w:t>B</w:t>
      </w:r>
      <w:r w:rsidR="00B267F2">
        <w:rPr>
          <w:rFonts w:asciiTheme="minorHAnsi" w:hAnsiTheme="minorHAnsi"/>
          <w:sz w:val="22"/>
          <w:szCs w:val="22"/>
        </w:rPr>
        <w:t xml:space="preserve">ACKGROUND TO THE </w:t>
      </w:r>
      <w:ins w:id="249" w:author="Allanson, Chris" w:date="2016-02-09T10:45:00Z">
        <w:r w:rsidR="00B844B3">
          <w:rPr>
            <w:rFonts w:asciiTheme="minorHAnsi" w:hAnsiTheme="minorHAnsi"/>
            <w:sz w:val="22"/>
            <w:szCs w:val="22"/>
          </w:rPr>
          <w:t xml:space="preserve">DEVELOPMENT OF THE </w:t>
        </w:r>
      </w:ins>
      <w:r w:rsidR="00B267F2">
        <w:rPr>
          <w:rFonts w:asciiTheme="minorHAnsi" w:hAnsiTheme="minorHAnsi"/>
          <w:sz w:val="22"/>
          <w:szCs w:val="22"/>
        </w:rPr>
        <w:t>DCP 209 C</w:t>
      </w:r>
      <w:r w:rsidR="00B20A1A">
        <w:rPr>
          <w:rFonts w:asciiTheme="minorHAnsi" w:hAnsiTheme="minorHAnsi"/>
          <w:sz w:val="22"/>
          <w:szCs w:val="22"/>
        </w:rPr>
        <w:t>HANGE PROPOSAL</w:t>
      </w:r>
      <w:bookmarkEnd w:id="246"/>
      <w:bookmarkEnd w:id="247"/>
      <w:commentRangeEnd w:id="248"/>
      <w:r w:rsidR="0050690E">
        <w:rPr>
          <w:rStyle w:val="CommentReference"/>
          <w:rFonts w:ascii="Times New Roman" w:hAnsi="Times New Roman"/>
          <w:b w:val="0"/>
          <w:bCs w:val="0"/>
          <w:kern w:val="0"/>
        </w:rPr>
        <w:commentReference w:id="248"/>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AB4DE2" w:rsidRPr="005853E7" w14:paraId="7A9D69F0"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5ED3B396" w14:textId="77777777" w:rsidR="00AB4DE2" w:rsidRPr="005853E7" w:rsidRDefault="00AB4DE2" w:rsidP="00A730E2">
            <w:pPr>
              <w:pStyle w:val="GSHeading1withnumb"/>
              <w:numPr>
                <w:ilvl w:val="0"/>
                <w:numId w:val="0"/>
              </w:numPr>
              <w:tabs>
                <w:tab w:val="left" w:pos="720"/>
              </w:tabs>
              <w:spacing w:before="0"/>
              <w:ind w:left="567"/>
              <w:rPr>
                <w:sz w:val="22"/>
                <w:lang w:val="en-US"/>
              </w:rPr>
            </w:pPr>
          </w:p>
        </w:tc>
      </w:tr>
    </w:tbl>
    <w:p w14:paraId="03F62456" w14:textId="77777777" w:rsidR="00B267F2" w:rsidRPr="00712E64" w:rsidRDefault="00B267F2" w:rsidP="00A730E2">
      <w:pPr>
        <w:pStyle w:val="Heading2"/>
        <w:keepNext w:val="0"/>
        <w:numPr>
          <w:ilvl w:val="1"/>
          <w:numId w:val="2"/>
        </w:numPr>
        <w:tabs>
          <w:tab w:val="clear" w:pos="576"/>
          <w:tab w:val="num" w:pos="1296"/>
        </w:tabs>
        <w:spacing w:line="360" w:lineRule="auto"/>
        <w:jc w:val="both"/>
        <w:rPr>
          <w:rFonts w:asciiTheme="minorHAnsi" w:hAnsiTheme="minorHAnsi"/>
          <w:sz w:val="22"/>
          <w:szCs w:val="22"/>
        </w:rPr>
      </w:pPr>
      <w:r w:rsidRPr="00712E64">
        <w:rPr>
          <w:rFonts w:asciiTheme="minorHAnsi" w:hAnsiTheme="minorHAnsi"/>
          <w:sz w:val="22"/>
          <w:szCs w:val="22"/>
        </w:rPr>
        <w:t xml:space="preserve">DCP 054 ‘Revenue Protection / Unrecorded Units </w:t>
      </w:r>
      <w:proofErr w:type="gramStart"/>
      <w:r w:rsidRPr="00712E64">
        <w:rPr>
          <w:rFonts w:asciiTheme="minorHAnsi" w:hAnsiTheme="minorHAnsi"/>
          <w:sz w:val="22"/>
          <w:szCs w:val="22"/>
        </w:rPr>
        <w:t>Into</w:t>
      </w:r>
      <w:proofErr w:type="gramEnd"/>
      <w:r w:rsidRPr="00712E64">
        <w:rPr>
          <w:rFonts w:asciiTheme="minorHAnsi" w:hAnsiTheme="minorHAnsi"/>
          <w:sz w:val="22"/>
          <w:szCs w:val="22"/>
        </w:rPr>
        <w:t xml:space="preserve"> Settlements </w:t>
      </w:r>
      <w:r w:rsidR="00601A63" w:rsidRPr="00712E64">
        <w:rPr>
          <w:rFonts w:asciiTheme="minorHAnsi" w:hAnsiTheme="minorHAnsi"/>
          <w:sz w:val="22"/>
          <w:szCs w:val="22"/>
        </w:rPr>
        <w:t xml:space="preserve">Change Proposal (CP) </w:t>
      </w:r>
      <w:r w:rsidRPr="00712E64">
        <w:rPr>
          <w:rFonts w:asciiTheme="minorHAnsi" w:hAnsiTheme="minorHAnsi"/>
          <w:sz w:val="22"/>
          <w:szCs w:val="22"/>
        </w:rPr>
        <w:t xml:space="preserve">was raised by ENWL on 13 October 2009 to ensure that revenue protection procedures are undertaken; that all reported energy illegally extracted reaches and is processed through the settlement process; and that the revenue Protection Code of Practice is incorporated into an appropriate governance framework to ensure it is maintained to reflect best practice. </w:t>
      </w:r>
    </w:p>
    <w:p w14:paraId="14DCAC5F" w14:textId="77777777" w:rsidR="00A84661" w:rsidRDefault="004F0350" w:rsidP="00A730E2">
      <w:pPr>
        <w:pStyle w:val="Heading2"/>
        <w:keepNext w:val="0"/>
        <w:numPr>
          <w:ilvl w:val="1"/>
          <w:numId w:val="2"/>
        </w:numPr>
        <w:tabs>
          <w:tab w:val="clear" w:pos="576"/>
          <w:tab w:val="num" w:pos="1296"/>
        </w:tabs>
        <w:spacing w:line="360" w:lineRule="auto"/>
        <w:jc w:val="both"/>
        <w:rPr>
          <w:rFonts w:asciiTheme="minorHAnsi" w:hAnsiTheme="minorHAnsi"/>
          <w:sz w:val="22"/>
          <w:szCs w:val="22"/>
        </w:rPr>
      </w:pPr>
      <w:r>
        <w:rPr>
          <w:rFonts w:asciiTheme="minorHAnsi" w:hAnsiTheme="minorHAnsi"/>
          <w:sz w:val="22"/>
          <w:szCs w:val="22"/>
        </w:rPr>
        <w:t xml:space="preserve">The DCP 054 </w:t>
      </w:r>
      <w:r w:rsidR="00601A63">
        <w:rPr>
          <w:rFonts w:asciiTheme="minorHAnsi" w:hAnsiTheme="minorHAnsi"/>
          <w:sz w:val="22"/>
          <w:szCs w:val="22"/>
        </w:rPr>
        <w:t>CP</w:t>
      </w:r>
      <w:r w:rsidR="00B20A1A" w:rsidRPr="00A84661">
        <w:rPr>
          <w:rFonts w:asciiTheme="minorHAnsi" w:hAnsiTheme="minorHAnsi"/>
          <w:sz w:val="22"/>
          <w:szCs w:val="22"/>
        </w:rPr>
        <w:t xml:space="preserve"> sought to address the issue of illegal extraction</w:t>
      </w:r>
      <w:r w:rsidR="00A84661" w:rsidRPr="00A84661">
        <w:rPr>
          <w:rFonts w:asciiTheme="minorHAnsi" w:hAnsiTheme="minorHAnsi"/>
          <w:sz w:val="22"/>
          <w:szCs w:val="22"/>
        </w:rPr>
        <w:t xml:space="preserve"> by providing an all-encompassing set of arrangements for detecting theft in the Revenue Protection Code of Practice.</w:t>
      </w:r>
      <w:r w:rsidR="00A84661">
        <w:rPr>
          <w:rFonts w:asciiTheme="minorHAnsi" w:hAnsiTheme="minorHAnsi"/>
          <w:sz w:val="22"/>
          <w:szCs w:val="22"/>
        </w:rPr>
        <w:t xml:space="preserve"> </w:t>
      </w:r>
      <w:r w:rsidR="00601A63">
        <w:rPr>
          <w:rFonts w:asciiTheme="minorHAnsi" w:hAnsiTheme="minorHAnsi"/>
          <w:sz w:val="22"/>
          <w:szCs w:val="22"/>
        </w:rPr>
        <w:t>However, u</w:t>
      </w:r>
      <w:r w:rsidR="007F113F" w:rsidRPr="00A84661">
        <w:rPr>
          <w:rFonts w:asciiTheme="minorHAnsi" w:hAnsiTheme="minorHAnsi"/>
          <w:sz w:val="22"/>
          <w:szCs w:val="22"/>
        </w:rPr>
        <w:t xml:space="preserve">nregistered consumers </w:t>
      </w:r>
      <w:r w:rsidR="007F113F">
        <w:rPr>
          <w:rFonts w:asciiTheme="minorHAnsi" w:hAnsiTheme="minorHAnsi"/>
          <w:sz w:val="22"/>
          <w:szCs w:val="22"/>
        </w:rPr>
        <w:t xml:space="preserve">were placed </w:t>
      </w:r>
      <w:r w:rsidR="007F113F" w:rsidRPr="00A84661">
        <w:rPr>
          <w:rFonts w:asciiTheme="minorHAnsi" w:hAnsiTheme="minorHAnsi"/>
          <w:sz w:val="22"/>
          <w:szCs w:val="22"/>
        </w:rPr>
        <w:t xml:space="preserve">out of scope </w:t>
      </w:r>
      <w:r w:rsidR="00601A63">
        <w:rPr>
          <w:rFonts w:asciiTheme="minorHAnsi" w:hAnsiTheme="minorHAnsi"/>
          <w:sz w:val="22"/>
          <w:szCs w:val="22"/>
        </w:rPr>
        <w:t xml:space="preserve">of DCP </w:t>
      </w:r>
      <w:r w:rsidR="00601A63" w:rsidRPr="00601A63">
        <w:rPr>
          <w:rFonts w:asciiTheme="minorHAnsi" w:hAnsiTheme="minorHAnsi"/>
          <w:sz w:val="22"/>
          <w:szCs w:val="22"/>
        </w:rPr>
        <w:t xml:space="preserve">054. </w:t>
      </w:r>
      <w:r w:rsidR="00A84661" w:rsidRPr="00601A63">
        <w:rPr>
          <w:rFonts w:asciiTheme="minorHAnsi" w:hAnsiTheme="minorHAnsi"/>
          <w:sz w:val="22"/>
          <w:szCs w:val="22"/>
        </w:rPr>
        <w:t>On</w:t>
      </w:r>
      <w:r w:rsidR="00A84661" w:rsidRPr="006262D5">
        <w:rPr>
          <w:rFonts w:asciiTheme="minorHAnsi" w:hAnsiTheme="minorHAnsi"/>
          <w:sz w:val="22"/>
          <w:szCs w:val="22"/>
        </w:rPr>
        <w:t xml:space="preserve"> the 07 November 2013 the Revenue Protection Code of Practice was</w:t>
      </w:r>
      <w:r w:rsidR="00A84661">
        <w:rPr>
          <w:rFonts w:asciiTheme="minorHAnsi" w:hAnsiTheme="minorHAnsi"/>
          <w:sz w:val="22"/>
          <w:szCs w:val="22"/>
        </w:rPr>
        <w:t xml:space="preserve"> implemented in to the DCUSA.</w:t>
      </w:r>
      <w:r w:rsidR="00A84661" w:rsidRPr="006262D5">
        <w:rPr>
          <w:rFonts w:asciiTheme="minorHAnsi" w:hAnsiTheme="minorHAnsi"/>
          <w:sz w:val="22"/>
          <w:szCs w:val="22"/>
        </w:rPr>
        <w:t xml:space="preserve"> </w:t>
      </w:r>
    </w:p>
    <w:p w14:paraId="70CD63AB" w14:textId="77777777" w:rsidR="00A26DB6" w:rsidRDefault="00104BA4" w:rsidP="00A730E2">
      <w:pPr>
        <w:pStyle w:val="Heading2"/>
        <w:keepNext w:val="0"/>
        <w:widowControl w:val="0"/>
        <w:numPr>
          <w:ilvl w:val="1"/>
          <w:numId w:val="2"/>
        </w:numPr>
        <w:spacing w:line="360" w:lineRule="auto"/>
        <w:jc w:val="both"/>
        <w:rPr>
          <w:rFonts w:asciiTheme="minorHAnsi" w:hAnsiTheme="minorHAnsi"/>
          <w:sz w:val="22"/>
          <w:szCs w:val="22"/>
        </w:rPr>
      </w:pPr>
      <w:r w:rsidRPr="00C60999">
        <w:rPr>
          <w:rFonts w:asciiTheme="minorHAnsi" w:hAnsiTheme="minorHAnsi"/>
          <w:sz w:val="22"/>
          <w:szCs w:val="22"/>
        </w:rPr>
        <w:t xml:space="preserve">On the 23 March 2012, Northern </w:t>
      </w:r>
      <w:proofErr w:type="spellStart"/>
      <w:r w:rsidRPr="00C60999">
        <w:rPr>
          <w:rFonts w:asciiTheme="minorHAnsi" w:hAnsiTheme="minorHAnsi"/>
          <w:sz w:val="22"/>
          <w:szCs w:val="22"/>
        </w:rPr>
        <w:t>Powergrid</w:t>
      </w:r>
      <w:proofErr w:type="spellEnd"/>
      <w:r w:rsidRPr="00C60999">
        <w:rPr>
          <w:rFonts w:asciiTheme="minorHAnsi" w:hAnsiTheme="minorHAnsi"/>
          <w:sz w:val="22"/>
          <w:szCs w:val="22"/>
        </w:rPr>
        <w:t xml:space="preserve"> raised DCUSA Issue Form</w:t>
      </w:r>
      <w:r w:rsidR="007F113F" w:rsidRPr="00C60999">
        <w:rPr>
          <w:rFonts w:asciiTheme="minorHAnsi" w:hAnsiTheme="minorHAnsi"/>
          <w:sz w:val="22"/>
          <w:szCs w:val="22"/>
        </w:rPr>
        <w:t xml:space="preserve"> (DIF) 028</w:t>
      </w:r>
      <w:r w:rsidRPr="00C60999">
        <w:rPr>
          <w:rFonts w:asciiTheme="minorHAnsi" w:hAnsiTheme="minorHAnsi"/>
          <w:sz w:val="22"/>
          <w:szCs w:val="22"/>
        </w:rPr>
        <w:t xml:space="preserve"> ‘Getting Unregistered Consumers Registered </w:t>
      </w:r>
      <w:r w:rsidR="00E211DF">
        <w:rPr>
          <w:rFonts w:asciiTheme="minorHAnsi" w:hAnsiTheme="minorHAnsi"/>
          <w:sz w:val="22"/>
          <w:szCs w:val="22"/>
        </w:rPr>
        <w:t>b</w:t>
      </w:r>
      <w:r w:rsidRPr="00C60999">
        <w:rPr>
          <w:rFonts w:asciiTheme="minorHAnsi" w:hAnsiTheme="minorHAnsi"/>
          <w:sz w:val="22"/>
          <w:szCs w:val="22"/>
        </w:rPr>
        <w:t xml:space="preserve">y </w:t>
      </w:r>
      <w:r w:rsidR="00E211DF">
        <w:rPr>
          <w:rFonts w:asciiTheme="minorHAnsi" w:hAnsiTheme="minorHAnsi"/>
          <w:sz w:val="22"/>
          <w:szCs w:val="22"/>
        </w:rPr>
        <w:t>a</w:t>
      </w:r>
      <w:r w:rsidRPr="00C60999">
        <w:rPr>
          <w:rFonts w:asciiTheme="minorHAnsi" w:hAnsiTheme="minorHAnsi"/>
          <w:sz w:val="22"/>
          <w:szCs w:val="22"/>
        </w:rPr>
        <w:t xml:space="preserve"> Supplier’ for discussion under the DCUSA Standing Issues Group. </w:t>
      </w:r>
      <w:r w:rsidR="00980D6A">
        <w:rPr>
          <w:rFonts w:asciiTheme="minorHAnsi" w:hAnsiTheme="minorHAnsi"/>
          <w:sz w:val="22"/>
          <w:szCs w:val="22"/>
        </w:rPr>
        <w:t xml:space="preserve">It identified the issue of </w:t>
      </w:r>
      <w:r w:rsidRPr="00C60999">
        <w:rPr>
          <w:rFonts w:asciiTheme="minorHAnsi" w:hAnsiTheme="minorHAnsi"/>
          <w:sz w:val="22"/>
          <w:szCs w:val="22"/>
        </w:rPr>
        <w:t xml:space="preserve">the minority of customers who </w:t>
      </w:r>
      <w:r w:rsidR="005C75D5" w:rsidRPr="00C60999">
        <w:rPr>
          <w:rFonts w:asciiTheme="minorHAnsi" w:hAnsiTheme="minorHAnsi"/>
          <w:sz w:val="22"/>
          <w:szCs w:val="22"/>
        </w:rPr>
        <w:t xml:space="preserve">find </w:t>
      </w:r>
      <w:r w:rsidRPr="00C60999">
        <w:rPr>
          <w:rFonts w:asciiTheme="minorHAnsi" w:hAnsiTheme="minorHAnsi"/>
          <w:sz w:val="22"/>
          <w:szCs w:val="22"/>
        </w:rPr>
        <w:t xml:space="preserve">themselves consuming electricity outside </w:t>
      </w:r>
      <w:r w:rsidR="005C75D5" w:rsidRPr="00C60999">
        <w:rPr>
          <w:rFonts w:asciiTheme="minorHAnsi" w:hAnsiTheme="minorHAnsi"/>
          <w:sz w:val="22"/>
          <w:szCs w:val="22"/>
        </w:rPr>
        <w:t xml:space="preserve">of normal arrangements and </w:t>
      </w:r>
      <w:r w:rsidR="00980D6A">
        <w:rPr>
          <w:rFonts w:asciiTheme="minorHAnsi" w:hAnsiTheme="minorHAnsi"/>
          <w:sz w:val="22"/>
          <w:szCs w:val="22"/>
        </w:rPr>
        <w:t>highlighted that t</w:t>
      </w:r>
      <w:r w:rsidR="00980D6A" w:rsidRPr="00C60999">
        <w:rPr>
          <w:rFonts w:asciiTheme="minorHAnsi" w:hAnsiTheme="minorHAnsi"/>
          <w:sz w:val="22"/>
          <w:szCs w:val="22"/>
        </w:rPr>
        <w:t>he range of circumstances leading to this situation could be many and varied, including failings in the change of Supplier or DNO/registrations processes, failings in re-energisation processes or illegal connections/ re-connections</w:t>
      </w:r>
      <w:r w:rsidR="00980D6A">
        <w:rPr>
          <w:rFonts w:asciiTheme="minorHAnsi" w:hAnsiTheme="minorHAnsi"/>
          <w:sz w:val="22"/>
          <w:szCs w:val="22"/>
        </w:rPr>
        <w:t xml:space="preserve"> and that e</w:t>
      </w:r>
      <w:r w:rsidR="00980D6A" w:rsidRPr="00C60999">
        <w:rPr>
          <w:rFonts w:asciiTheme="minorHAnsi" w:hAnsiTheme="minorHAnsi"/>
          <w:sz w:val="22"/>
          <w:szCs w:val="22"/>
        </w:rPr>
        <w:t>lectricity may be being consumed via a meter or not</w:t>
      </w:r>
      <w:r w:rsidR="005C75D5" w:rsidRPr="00C60999">
        <w:rPr>
          <w:rFonts w:asciiTheme="minorHAnsi" w:hAnsiTheme="minorHAnsi"/>
          <w:sz w:val="22"/>
          <w:szCs w:val="22"/>
        </w:rPr>
        <w:t xml:space="preserve">. </w:t>
      </w:r>
      <w:r w:rsidR="00B753FB" w:rsidRPr="00B753FB">
        <w:rPr>
          <w:rFonts w:asciiTheme="minorHAnsi" w:hAnsiTheme="minorHAnsi"/>
          <w:sz w:val="22"/>
          <w:szCs w:val="22"/>
        </w:rPr>
        <w:t xml:space="preserve">The proposer wished to identify potential options to address the swift movement of </w:t>
      </w:r>
      <w:r w:rsidR="00980D6A">
        <w:rPr>
          <w:rFonts w:asciiTheme="minorHAnsi" w:hAnsiTheme="minorHAnsi"/>
          <w:sz w:val="22"/>
          <w:szCs w:val="22"/>
        </w:rPr>
        <w:t xml:space="preserve">such </w:t>
      </w:r>
      <w:r w:rsidR="00B753FB" w:rsidRPr="00B753FB">
        <w:rPr>
          <w:rFonts w:asciiTheme="minorHAnsi" w:hAnsiTheme="minorHAnsi"/>
          <w:sz w:val="22"/>
          <w:szCs w:val="22"/>
        </w:rPr>
        <w:t>untraded customers into normal arrangements.</w:t>
      </w:r>
      <w:r w:rsidR="00C60999">
        <w:rPr>
          <w:rFonts w:asciiTheme="minorHAnsi" w:hAnsiTheme="minorHAnsi"/>
          <w:sz w:val="22"/>
          <w:szCs w:val="22"/>
        </w:rPr>
        <w:t xml:space="preserve"> </w:t>
      </w:r>
      <w:r w:rsidR="00980D6A">
        <w:rPr>
          <w:rFonts w:asciiTheme="minorHAnsi" w:hAnsiTheme="minorHAnsi"/>
          <w:sz w:val="22"/>
          <w:szCs w:val="22"/>
        </w:rPr>
        <w:t xml:space="preserve"> </w:t>
      </w:r>
      <w:r w:rsidR="00D170A3">
        <w:rPr>
          <w:rFonts w:asciiTheme="minorHAnsi" w:hAnsiTheme="minorHAnsi"/>
          <w:sz w:val="22"/>
          <w:szCs w:val="22"/>
        </w:rPr>
        <w:t xml:space="preserve">During its lifetime there </w:t>
      </w:r>
      <w:r w:rsidR="00D170A3" w:rsidRPr="00C60999">
        <w:rPr>
          <w:rFonts w:asciiTheme="minorHAnsi" w:hAnsiTheme="minorHAnsi"/>
          <w:sz w:val="22"/>
          <w:szCs w:val="22"/>
        </w:rPr>
        <w:t>were</w:t>
      </w:r>
      <w:r w:rsidR="00C60999" w:rsidRPr="00C60999">
        <w:rPr>
          <w:rFonts w:asciiTheme="minorHAnsi" w:hAnsiTheme="minorHAnsi"/>
          <w:sz w:val="22"/>
          <w:szCs w:val="22"/>
        </w:rPr>
        <w:t xml:space="preserve"> </w:t>
      </w:r>
      <w:r w:rsidR="00D170A3">
        <w:rPr>
          <w:rFonts w:asciiTheme="minorHAnsi" w:hAnsiTheme="minorHAnsi"/>
          <w:sz w:val="22"/>
          <w:szCs w:val="22"/>
        </w:rPr>
        <w:t>12</w:t>
      </w:r>
      <w:r w:rsidR="00CE253C">
        <w:rPr>
          <w:rFonts w:asciiTheme="minorHAnsi" w:hAnsiTheme="minorHAnsi"/>
          <w:sz w:val="22"/>
          <w:szCs w:val="22"/>
        </w:rPr>
        <w:t xml:space="preserve"> meeting</w:t>
      </w:r>
      <w:r w:rsidR="007547E2">
        <w:rPr>
          <w:rFonts w:asciiTheme="minorHAnsi" w:hAnsiTheme="minorHAnsi"/>
          <w:sz w:val="22"/>
          <w:szCs w:val="22"/>
        </w:rPr>
        <w:t>s</w:t>
      </w:r>
      <w:r w:rsidR="00CE253C">
        <w:rPr>
          <w:rFonts w:asciiTheme="minorHAnsi" w:hAnsiTheme="minorHAnsi"/>
          <w:sz w:val="22"/>
          <w:szCs w:val="22"/>
        </w:rPr>
        <w:t xml:space="preserve"> on DIF 028 and </w:t>
      </w:r>
      <w:r w:rsidR="00C60999" w:rsidRPr="00C60999">
        <w:rPr>
          <w:rFonts w:asciiTheme="minorHAnsi" w:hAnsiTheme="minorHAnsi"/>
          <w:sz w:val="22"/>
          <w:szCs w:val="22"/>
        </w:rPr>
        <w:t>a</w:t>
      </w:r>
      <w:r w:rsidR="00712E64">
        <w:rPr>
          <w:rFonts w:asciiTheme="minorHAnsi" w:hAnsiTheme="minorHAnsi"/>
          <w:sz w:val="22"/>
          <w:szCs w:val="22"/>
        </w:rPr>
        <w:t xml:space="preserve"> R</w:t>
      </w:r>
      <w:r w:rsidR="00B726C4">
        <w:rPr>
          <w:rFonts w:asciiTheme="minorHAnsi" w:hAnsiTheme="minorHAnsi"/>
          <w:sz w:val="22"/>
          <w:szCs w:val="22"/>
        </w:rPr>
        <w:t xml:space="preserve">equest </w:t>
      </w:r>
      <w:proofErr w:type="gramStart"/>
      <w:r w:rsidR="00B726C4">
        <w:rPr>
          <w:rFonts w:asciiTheme="minorHAnsi" w:hAnsiTheme="minorHAnsi"/>
          <w:sz w:val="22"/>
          <w:szCs w:val="22"/>
        </w:rPr>
        <w:t>For</w:t>
      </w:r>
      <w:proofErr w:type="gramEnd"/>
      <w:r w:rsidR="00B726C4">
        <w:rPr>
          <w:rFonts w:asciiTheme="minorHAnsi" w:hAnsiTheme="minorHAnsi"/>
          <w:sz w:val="22"/>
          <w:szCs w:val="22"/>
        </w:rPr>
        <w:t xml:space="preserve"> Information</w:t>
      </w:r>
      <w:r w:rsidR="00C60999" w:rsidRPr="00C60999">
        <w:rPr>
          <w:rFonts w:asciiTheme="minorHAnsi" w:hAnsiTheme="minorHAnsi"/>
          <w:sz w:val="22"/>
          <w:szCs w:val="22"/>
        </w:rPr>
        <w:t xml:space="preserve"> </w:t>
      </w:r>
      <w:r w:rsidR="00C60999">
        <w:rPr>
          <w:rFonts w:asciiTheme="minorHAnsi" w:hAnsiTheme="minorHAnsi"/>
          <w:sz w:val="22"/>
          <w:szCs w:val="22"/>
        </w:rPr>
        <w:t xml:space="preserve">with an unregistered consumers scenario matrix </w:t>
      </w:r>
      <w:r w:rsidR="00C60999" w:rsidRPr="00C60999">
        <w:rPr>
          <w:rFonts w:asciiTheme="minorHAnsi" w:hAnsiTheme="minorHAnsi"/>
          <w:sz w:val="22"/>
          <w:szCs w:val="22"/>
        </w:rPr>
        <w:t>was issued to DCUSA parties. The DIF 028 documentation acts as</w:t>
      </w:r>
      <w:r w:rsidR="00D170A3" w:rsidRPr="00D170A3">
        <w:rPr>
          <w:rFonts w:asciiTheme="minorHAnsi" w:hAnsiTheme="minorHAnsi"/>
          <w:sz w:val="22"/>
          <w:szCs w:val="22"/>
        </w:rPr>
        <w:t xml:space="preserve"> </w:t>
      </w:r>
      <w:r w:rsidR="00D170A3">
        <w:rPr>
          <w:rFonts w:asciiTheme="minorHAnsi" w:hAnsiTheme="minorHAnsi"/>
          <w:sz w:val="22"/>
          <w:szCs w:val="22"/>
        </w:rPr>
        <w:t>an attachment to the DCP 209 Change Proposal documentation under</w:t>
      </w:r>
      <w:r w:rsidR="00C60999" w:rsidRPr="00C60999">
        <w:rPr>
          <w:rFonts w:asciiTheme="minorHAnsi" w:hAnsiTheme="minorHAnsi"/>
          <w:sz w:val="22"/>
          <w:szCs w:val="22"/>
        </w:rPr>
        <w:t xml:space="preserve"> Attachment</w:t>
      </w:r>
      <w:r w:rsidR="00C60999">
        <w:rPr>
          <w:rFonts w:asciiTheme="minorHAnsi" w:hAnsiTheme="minorHAnsi"/>
          <w:sz w:val="22"/>
          <w:szCs w:val="22"/>
        </w:rPr>
        <w:t xml:space="preserve"> </w:t>
      </w:r>
      <w:r w:rsidR="00D170A3">
        <w:rPr>
          <w:rFonts w:asciiTheme="minorHAnsi" w:hAnsiTheme="minorHAnsi"/>
          <w:sz w:val="22"/>
          <w:szCs w:val="22"/>
          <w:highlight w:val="yellow"/>
        </w:rPr>
        <w:t>6</w:t>
      </w:r>
      <w:r w:rsidR="00C60999" w:rsidRPr="00C60999">
        <w:rPr>
          <w:rFonts w:asciiTheme="minorHAnsi" w:hAnsiTheme="minorHAnsi"/>
          <w:sz w:val="22"/>
          <w:szCs w:val="22"/>
          <w:highlight w:val="yellow"/>
        </w:rPr>
        <w:t>.</w:t>
      </w:r>
      <w:r w:rsidR="00C60999" w:rsidRPr="00C60999">
        <w:rPr>
          <w:rFonts w:asciiTheme="minorHAnsi" w:hAnsiTheme="minorHAnsi"/>
          <w:sz w:val="22"/>
          <w:szCs w:val="22"/>
        </w:rPr>
        <w:t xml:space="preserve"> </w:t>
      </w:r>
    </w:p>
    <w:p w14:paraId="127588F1" w14:textId="77777777" w:rsidR="00AC3A62" w:rsidRPr="00980D6A" w:rsidRDefault="00C4211A" w:rsidP="00980D6A">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r w:rsidRPr="00980D6A">
        <w:rPr>
          <w:rFonts w:asciiTheme="minorHAnsi" w:hAnsiTheme="minorHAnsi"/>
          <w:sz w:val="22"/>
          <w:szCs w:val="22"/>
        </w:rPr>
        <w:t xml:space="preserve">The intent of </w:t>
      </w:r>
      <w:r w:rsidR="00980D6A" w:rsidRPr="00980D6A">
        <w:rPr>
          <w:rFonts w:asciiTheme="minorHAnsi" w:hAnsiTheme="minorHAnsi"/>
          <w:sz w:val="22"/>
          <w:szCs w:val="22"/>
        </w:rPr>
        <w:t xml:space="preserve">change proposal </w:t>
      </w:r>
      <w:r w:rsidRPr="00980D6A">
        <w:rPr>
          <w:rFonts w:asciiTheme="minorHAnsi" w:hAnsiTheme="minorHAnsi"/>
          <w:sz w:val="22"/>
          <w:szCs w:val="22"/>
        </w:rPr>
        <w:t xml:space="preserve">DCP 209 was refined </w:t>
      </w:r>
      <w:r w:rsidR="00980D6A" w:rsidRPr="00980D6A">
        <w:rPr>
          <w:rFonts w:asciiTheme="minorHAnsi" w:hAnsiTheme="minorHAnsi"/>
          <w:sz w:val="22"/>
          <w:szCs w:val="22"/>
        </w:rPr>
        <w:t xml:space="preserve">and developed </w:t>
      </w:r>
      <w:r w:rsidRPr="00980D6A">
        <w:rPr>
          <w:rFonts w:asciiTheme="minorHAnsi" w:hAnsiTheme="minorHAnsi"/>
          <w:sz w:val="22"/>
          <w:szCs w:val="22"/>
        </w:rPr>
        <w:t xml:space="preserve">through discussion under the DCUSA Standing Issues Group </w:t>
      </w:r>
      <w:r w:rsidR="00980D6A">
        <w:rPr>
          <w:rFonts w:asciiTheme="minorHAnsi" w:hAnsiTheme="minorHAnsi"/>
          <w:sz w:val="22"/>
          <w:szCs w:val="22"/>
        </w:rPr>
        <w:t xml:space="preserve">(SIG) </w:t>
      </w:r>
      <w:r w:rsidR="00980D6A" w:rsidRPr="00980D6A">
        <w:rPr>
          <w:rFonts w:asciiTheme="minorHAnsi" w:hAnsiTheme="minorHAnsi"/>
          <w:sz w:val="22"/>
          <w:szCs w:val="22"/>
        </w:rPr>
        <w:t xml:space="preserve">and </w:t>
      </w:r>
      <w:r w:rsidR="00980D6A">
        <w:rPr>
          <w:rFonts w:asciiTheme="minorHAnsi" w:hAnsiTheme="minorHAnsi"/>
          <w:sz w:val="22"/>
          <w:szCs w:val="22"/>
        </w:rPr>
        <w:t>t</w:t>
      </w:r>
      <w:r w:rsidR="00AC3A62" w:rsidRPr="00980D6A">
        <w:rPr>
          <w:rFonts w:asciiTheme="minorHAnsi" w:hAnsiTheme="minorHAnsi"/>
          <w:sz w:val="22"/>
          <w:szCs w:val="22"/>
        </w:rPr>
        <w:t xml:space="preserve">he DCP 209 Change Proposal (CP) </w:t>
      </w:r>
      <w:r w:rsidR="00980D6A">
        <w:rPr>
          <w:rFonts w:asciiTheme="minorHAnsi" w:hAnsiTheme="minorHAnsi"/>
          <w:sz w:val="22"/>
          <w:szCs w:val="22"/>
        </w:rPr>
        <w:t xml:space="preserve">was formally </w:t>
      </w:r>
      <w:r w:rsidR="00AC3A62" w:rsidRPr="00980D6A">
        <w:rPr>
          <w:rFonts w:asciiTheme="minorHAnsi" w:hAnsiTheme="minorHAnsi"/>
          <w:sz w:val="22"/>
          <w:szCs w:val="22"/>
        </w:rPr>
        <w:t>submitted to the DCUSA secretariat on 08 May 2014.</w:t>
      </w:r>
    </w:p>
    <w:p w14:paraId="421335BB" w14:textId="77777777" w:rsidR="00AC3A62" w:rsidRDefault="00AC3A62" w:rsidP="00C0073C">
      <w:pPr>
        <w:pStyle w:val="Heading1"/>
        <w:numPr>
          <w:ilvl w:val="0"/>
          <w:numId w:val="2"/>
        </w:numPr>
        <w:spacing w:line="360" w:lineRule="auto"/>
        <w:jc w:val="both"/>
        <w:rPr>
          <w:rFonts w:asciiTheme="minorHAnsi" w:hAnsiTheme="minorHAnsi"/>
          <w:sz w:val="22"/>
          <w:szCs w:val="22"/>
        </w:rPr>
      </w:pPr>
      <w:bookmarkStart w:id="250" w:name="_Toc429146816"/>
      <w:bookmarkStart w:id="251" w:name="_Toc429486233"/>
      <w:r w:rsidRPr="00900FD2">
        <w:rPr>
          <w:rFonts w:asciiTheme="minorHAnsi" w:hAnsiTheme="minorHAnsi"/>
          <w:sz w:val="22"/>
          <w:szCs w:val="22"/>
        </w:rPr>
        <w:t>D</w:t>
      </w:r>
      <w:r>
        <w:rPr>
          <w:rFonts w:asciiTheme="minorHAnsi" w:hAnsiTheme="minorHAnsi"/>
          <w:sz w:val="22"/>
          <w:szCs w:val="22"/>
        </w:rPr>
        <w:t>CP 209 SUPPORTS CURRENT INDUSTRY POLICY</w:t>
      </w:r>
      <w:bookmarkEnd w:id="250"/>
      <w:bookmarkEnd w:id="251"/>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23254B2F"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60118E7"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68C207E3" w14:textId="77777777" w:rsidR="00AB7686" w:rsidRPr="000E5219" w:rsidRDefault="00AB7686" w:rsidP="00AB7686">
      <w:pPr>
        <w:pStyle w:val="Heading2"/>
        <w:keepNext w:val="0"/>
        <w:numPr>
          <w:ilvl w:val="1"/>
          <w:numId w:val="2"/>
        </w:numPr>
        <w:spacing w:line="360" w:lineRule="auto"/>
        <w:jc w:val="both"/>
        <w:rPr>
          <w:rFonts w:asciiTheme="minorHAnsi" w:hAnsiTheme="minorHAnsi"/>
          <w:sz w:val="22"/>
          <w:szCs w:val="22"/>
        </w:rPr>
      </w:pPr>
      <w:r w:rsidRPr="00F84CB3">
        <w:rPr>
          <w:rFonts w:asciiTheme="minorHAnsi" w:hAnsiTheme="minorHAnsi"/>
          <w:sz w:val="22"/>
          <w:szCs w:val="22"/>
        </w:rPr>
        <w:t xml:space="preserve">In May 2013 Ofgem undertook an </w:t>
      </w:r>
      <w:r w:rsidRPr="00F84CB3">
        <w:rPr>
          <w:rFonts w:asciiTheme="minorHAnsi" w:hAnsiTheme="minorHAnsi" w:cs="Verdana"/>
          <w:color w:val="000000"/>
          <w:sz w:val="22"/>
          <w:szCs w:val="22"/>
        </w:rPr>
        <w:t xml:space="preserve">electricity theft consultation to gauge industry party’s opinions on new licence conditions for Suppliers and DNOs, to investigate, detect and prevent theft, incentive measures and </w:t>
      </w:r>
      <w:r>
        <w:rPr>
          <w:rFonts w:asciiTheme="minorHAnsi" w:hAnsiTheme="minorHAnsi" w:cs="Verdana"/>
          <w:color w:val="000000"/>
          <w:sz w:val="22"/>
          <w:szCs w:val="22"/>
        </w:rPr>
        <w:t xml:space="preserve">the </w:t>
      </w:r>
      <w:r w:rsidRPr="00F84CB3">
        <w:rPr>
          <w:rFonts w:asciiTheme="minorHAnsi" w:hAnsiTheme="minorHAnsi" w:cs="Verdana"/>
          <w:color w:val="000000"/>
          <w:sz w:val="22"/>
          <w:szCs w:val="22"/>
        </w:rPr>
        <w:t xml:space="preserve">Theft Risk Assessment Service (TRAS). </w:t>
      </w:r>
    </w:p>
    <w:p w14:paraId="76B58A0B" w14:textId="77777777" w:rsidR="00A26DB6" w:rsidRPr="00892A00" w:rsidRDefault="00A26DB6" w:rsidP="00A26DB6">
      <w:pPr>
        <w:pStyle w:val="Heading2"/>
        <w:widowControl w:val="0"/>
        <w:numPr>
          <w:ilvl w:val="1"/>
          <w:numId w:val="2"/>
        </w:numPr>
        <w:spacing w:line="360" w:lineRule="auto"/>
        <w:jc w:val="both"/>
        <w:rPr>
          <w:rFonts w:asciiTheme="minorHAnsi" w:hAnsiTheme="minorHAnsi"/>
          <w:i/>
          <w:sz w:val="22"/>
          <w:szCs w:val="22"/>
        </w:rPr>
      </w:pPr>
      <w:r w:rsidRPr="00A26DB6">
        <w:rPr>
          <w:rFonts w:asciiTheme="minorHAnsi" w:hAnsiTheme="minorHAnsi"/>
          <w:sz w:val="22"/>
          <w:szCs w:val="22"/>
        </w:rPr>
        <w:t>Unregistered customer</w:t>
      </w:r>
      <w:r w:rsidR="003E0139">
        <w:rPr>
          <w:rFonts w:asciiTheme="minorHAnsi" w:hAnsiTheme="minorHAnsi"/>
          <w:sz w:val="22"/>
          <w:szCs w:val="22"/>
        </w:rPr>
        <w:t>s</w:t>
      </w:r>
      <w:r w:rsidRPr="00A26DB6">
        <w:rPr>
          <w:rFonts w:asciiTheme="minorHAnsi" w:hAnsiTheme="minorHAnsi"/>
          <w:sz w:val="22"/>
          <w:szCs w:val="22"/>
        </w:rPr>
        <w:t xml:space="preserve"> were highlighted as contributing to overall network electrical losses as part of </w:t>
      </w:r>
      <w:proofErr w:type="spellStart"/>
      <w:r w:rsidRPr="00A26DB6">
        <w:rPr>
          <w:rFonts w:asciiTheme="minorHAnsi" w:hAnsiTheme="minorHAnsi"/>
          <w:sz w:val="22"/>
          <w:szCs w:val="22"/>
        </w:rPr>
        <w:t>Ofgem’s</w:t>
      </w:r>
      <w:proofErr w:type="spellEnd"/>
      <w:r w:rsidRPr="00A26DB6">
        <w:rPr>
          <w:rFonts w:asciiTheme="minorHAnsi" w:hAnsiTheme="minorHAnsi"/>
          <w:sz w:val="22"/>
          <w:szCs w:val="22"/>
        </w:rPr>
        <w:t xml:space="preserve"> work on Tackling Theft of Electricity</w:t>
      </w:r>
      <w:r w:rsidR="009C66F0">
        <w:rPr>
          <w:rStyle w:val="FootnoteReference"/>
          <w:rFonts w:asciiTheme="minorHAnsi" w:hAnsiTheme="minorHAnsi"/>
          <w:sz w:val="22"/>
          <w:szCs w:val="22"/>
        </w:rPr>
        <w:footnoteReference w:id="1"/>
      </w:r>
      <w:r w:rsidRPr="00A26DB6">
        <w:rPr>
          <w:rFonts w:asciiTheme="minorHAnsi" w:hAnsiTheme="minorHAnsi"/>
          <w:sz w:val="22"/>
          <w:szCs w:val="22"/>
        </w:rPr>
        <w:t xml:space="preserve">.  Ofgem highlighted its work with industry parties to address </w:t>
      </w:r>
      <w:r w:rsidR="000D0C74">
        <w:rPr>
          <w:rFonts w:asciiTheme="minorHAnsi" w:hAnsiTheme="minorHAnsi"/>
          <w:sz w:val="22"/>
          <w:szCs w:val="22"/>
        </w:rPr>
        <w:t xml:space="preserve">theft from distribution networks and </w:t>
      </w:r>
      <w:r w:rsidRPr="00A26DB6">
        <w:rPr>
          <w:rFonts w:asciiTheme="minorHAnsi" w:hAnsiTheme="minorHAnsi"/>
          <w:sz w:val="22"/>
          <w:szCs w:val="22"/>
        </w:rPr>
        <w:t xml:space="preserve">unregistered customers in its </w:t>
      </w:r>
      <w:r w:rsidR="00AF11ED">
        <w:rPr>
          <w:rFonts w:asciiTheme="minorHAnsi" w:hAnsiTheme="minorHAnsi"/>
          <w:sz w:val="22"/>
          <w:szCs w:val="22"/>
        </w:rPr>
        <w:t xml:space="preserve">document ‘Tackling Electricity Theft – The way forward’ </w:t>
      </w:r>
      <w:r w:rsidRPr="00A26DB6">
        <w:rPr>
          <w:rFonts w:asciiTheme="minorHAnsi" w:hAnsiTheme="minorHAnsi"/>
          <w:sz w:val="22"/>
          <w:szCs w:val="22"/>
        </w:rPr>
        <w:t>dated 4 March 2014</w:t>
      </w:r>
      <w:r w:rsidR="000D0C74">
        <w:rPr>
          <w:rFonts w:asciiTheme="minorHAnsi" w:hAnsiTheme="minorHAnsi"/>
          <w:sz w:val="22"/>
          <w:szCs w:val="22"/>
        </w:rPr>
        <w:t>, i</w:t>
      </w:r>
      <w:r w:rsidR="00AF11ED">
        <w:rPr>
          <w:rFonts w:asciiTheme="minorHAnsi" w:hAnsiTheme="minorHAnsi"/>
          <w:sz w:val="22"/>
          <w:szCs w:val="22"/>
        </w:rPr>
        <w:t>ncluding</w:t>
      </w:r>
      <w:r w:rsidR="00AF11ED" w:rsidRPr="00AF11ED">
        <w:t xml:space="preserve"> </w:t>
      </w:r>
      <w:r w:rsidR="00AF11ED">
        <w:t>in its final proposals section 4.12 ‘</w:t>
      </w:r>
      <w:r w:rsidR="00AF11ED" w:rsidRPr="00892A00">
        <w:rPr>
          <w:i/>
        </w:rPr>
        <w:t xml:space="preserve">Continue to work with stakeholders to find solutions to theft related issues, such as the process for getting unregistered customers registered by a </w:t>
      </w:r>
      <w:proofErr w:type="gramStart"/>
      <w:r w:rsidR="00AF11ED" w:rsidRPr="00892A00">
        <w:rPr>
          <w:i/>
        </w:rPr>
        <w:t>supplier</w:t>
      </w:r>
      <w:r w:rsidR="00AF11ED" w:rsidRPr="00892A00">
        <w:rPr>
          <w:rFonts w:asciiTheme="minorHAnsi" w:hAnsiTheme="minorHAnsi"/>
          <w:i/>
          <w:sz w:val="22"/>
          <w:szCs w:val="22"/>
        </w:rPr>
        <w:t xml:space="preserve"> </w:t>
      </w:r>
      <w:r w:rsidR="003316EB" w:rsidRPr="00892A00">
        <w:rPr>
          <w:rFonts w:asciiTheme="minorHAnsi" w:hAnsiTheme="minorHAnsi"/>
          <w:i/>
          <w:sz w:val="22"/>
          <w:szCs w:val="22"/>
        </w:rPr>
        <w:t>.</w:t>
      </w:r>
      <w:proofErr w:type="gramEnd"/>
      <w:r w:rsidR="00AF11ED">
        <w:rPr>
          <w:rFonts w:asciiTheme="minorHAnsi" w:hAnsiTheme="minorHAnsi"/>
          <w:i/>
          <w:sz w:val="22"/>
          <w:szCs w:val="22"/>
        </w:rPr>
        <w:t>’</w:t>
      </w:r>
    </w:p>
    <w:p w14:paraId="2D7DCE7E" w14:textId="77777777" w:rsidR="00F84CB3" w:rsidRDefault="00F84CB3" w:rsidP="00124793">
      <w:pPr>
        <w:pStyle w:val="Heading2"/>
        <w:keepNext w:val="0"/>
        <w:numPr>
          <w:ilvl w:val="1"/>
          <w:numId w:val="2"/>
        </w:numPr>
        <w:tabs>
          <w:tab w:val="clear" w:pos="576"/>
          <w:tab w:val="num" w:pos="1296"/>
        </w:tabs>
        <w:spacing w:line="360" w:lineRule="auto"/>
        <w:jc w:val="both"/>
        <w:rPr>
          <w:rFonts w:asciiTheme="minorHAnsi" w:hAnsiTheme="minorHAnsi" w:cstheme="minorHAnsi"/>
          <w:sz w:val="22"/>
          <w:szCs w:val="22"/>
          <w:u w:val="single"/>
        </w:rPr>
      </w:pPr>
      <w:r w:rsidRPr="00F84CB3">
        <w:rPr>
          <w:rFonts w:asciiTheme="minorHAnsi" w:hAnsiTheme="minorHAnsi" w:cs="Verdana"/>
          <w:color w:val="000000"/>
          <w:sz w:val="22"/>
          <w:szCs w:val="22"/>
        </w:rPr>
        <w:t xml:space="preserve">Further detail on </w:t>
      </w:r>
      <w:r w:rsidRPr="00AE4D75">
        <w:rPr>
          <w:rFonts w:asciiTheme="minorHAnsi" w:hAnsiTheme="minorHAnsi" w:cs="Verdana"/>
          <w:color w:val="000000"/>
          <w:sz w:val="22"/>
          <w:szCs w:val="22"/>
        </w:rPr>
        <w:t>changes to Standard Licence Condition (SLC) 49 was</w:t>
      </w:r>
      <w:r w:rsidRPr="00F84CB3">
        <w:rPr>
          <w:rFonts w:asciiTheme="minorHAnsi" w:hAnsiTheme="minorHAnsi" w:cs="Verdana"/>
          <w:color w:val="000000"/>
          <w:sz w:val="22"/>
          <w:szCs w:val="22"/>
        </w:rPr>
        <w:t xml:space="preserve"> consulted on under the RII0-ED1 </w:t>
      </w:r>
      <w:r w:rsidRPr="00F84CB3">
        <w:rPr>
          <w:rFonts w:asciiTheme="minorHAnsi" w:hAnsiTheme="minorHAnsi"/>
          <w:sz w:val="22"/>
          <w:szCs w:val="22"/>
        </w:rPr>
        <w:t xml:space="preserve">electricity </w:t>
      </w:r>
      <w:r w:rsidRPr="00C0073C">
        <w:rPr>
          <w:rFonts w:asciiTheme="minorHAnsi" w:hAnsiTheme="minorHAnsi"/>
          <w:sz w:val="22"/>
          <w:szCs w:val="22"/>
        </w:rPr>
        <w:t xml:space="preserve">distribution price control. </w:t>
      </w:r>
      <w:r w:rsidR="000D0C74">
        <w:rPr>
          <w:rFonts w:asciiTheme="minorHAnsi" w:hAnsiTheme="minorHAnsi"/>
          <w:sz w:val="22"/>
          <w:szCs w:val="22"/>
        </w:rPr>
        <w:t xml:space="preserve"> </w:t>
      </w:r>
      <w:r w:rsidRPr="00C0073C">
        <w:rPr>
          <w:rFonts w:asciiTheme="minorHAnsi" w:hAnsiTheme="minorHAnsi"/>
          <w:sz w:val="22"/>
          <w:szCs w:val="22"/>
        </w:rPr>
        <w:t xml:space="preserve">A revised SLC 49 came in to effect on </w:t>
      </w:r>
      <w:r w:rsidR="00AE4D75" w:rsidRPr="00C0073C">
        <w:rPr>
          <w:rFonts w:asciiTheme="minorHAnsi" w:hAnsiTheme="minorHAnsi"/>
          <w:sz w:val="22"/>
          <w:szCs w:val="22"/>
        </w:rPr>
        <w:t>the 01 April 2015</w:t>
      </w:r>
      <w:r w:rsidRPr="00C0073C">
        <w:rPr>
          <w:rFonts w:asciiTheme="minorHAnsi" w:hAnsiTheme="minorHAnsi"/>
          <w:sz w:val="22"/>
          <w:szCs w:val="22"/>
        </w:rPr>
        <w:t xml:space="preserve"> obligating Distributors to </w:t>
      </w:r>
      <w:r w:rsidR="00AC3A62" w:rsidRPr="00C0073C">
        <w:rPr>
          <w:rFonts w:asciiTheme="minorHAnsi" w:hAnsiTheme="minorHAnsi"/>
          <w:sz w:val="22"/>
          <w:szCs w:val="22"/>
        </w:rPr>
        <w:t>r</w:t>
      </w:r>
      <w:r w:rsidR="00AC3A62" w:rsidRPr="00C0073C">
        <w:rPr>
          <w:rFonts w:asciiTheme="minorHAnsi" w:hAnsiTheme="minorHAnsi" w:cstheme="minorHAnsi"/>
          <w:sz w:val="22"/>
          <w:szCs w:val="22"/>
        </w:rPr>
        <w:t xml:space="preserve">educe electrical losses, including from ‘Relevant Theft’.  </w:t>
      </w:r>
      <w:r w:rsidR="00AC3A62" w:rsidRPr="00C0073C">
        <w:rPr>
          <w:rFonts w:asciiTheme="minorHAnsi" w:hAnsiTheme="minorHAnsi"/>
          <w:sz w:val="22"/>
          <w:szCs w:val="22"/>
        </w:rPr>
        <w:t>‘</w:t>
      </w:r>
      <w:r w:rsidR="00AC3A62" w:rsidRPr="00C0073C">
        <w:rPr>
          <w:rFonts w:asciiTheme="minorHAnsi" w:hAnsiTheme="minorHAnsi" w:cstheme="minorHAnsi"/>
          <w:sz w:val="22"/>
          <w:szCs w:val="22"/>
        </w:rPr>
        <w:t xml:space="preserve">‘Relevant Theft’ includes customers that have never been registered by an electricity </w:t>
      </w:r>
      <w:r w:rsidR="00CE0C17" w:rsidRPr="00C0073C">
        <w:rPr>
          <w:rFonts w:asciiTheme="minorHAnsi" w:hAnsiTheme="minorHAnsi" w:cstheme="minorHAnsi"/>
          <w:sz w:val="22"/>
          <w:szCs w:val="22"/>
        </w:rPr>
        <w:t>S</w:t>
      </w:r>
      <w:r w:rsidR="00AC3A62" w:rsidRPr="00C0073C">
        <w:rPr>
          <w:rFonts w:asciiTheme="minorHAnsi" w:hAnsiTheme="minorHAnsi" w:cstheme="minorHAnsi"/>
          <w:sz w:val="22"/>
          <w:szCs w:val="22"/>
        </w:rPr>
        <w:t xml:space="preserve">upplier (unregistered customers).  However, </w:t>
      </w:r>
      <w:r w:rsidR="000D0C74">
        <w:rPr>
          <w:rFonts w:asciiTheme="minorHAnsi" w:hAnsiTheme="minorHAnsi" w:cstheme="minorHAnsi"/>
          <w:sz w:val="22"/>
          <w:szCs w:val="22"/>
        </w:rPr>
        <w:t xml:space="preserve">as highlighted earlier, </w:t>
      </w:r>
      <w:r w:rsidR="00CE0C17" w:rsidRPr="00C0073C">
        <w:rPr>
          <w:rFonts w:asciiTheme="minorHAnsi" w:hAnsiTheme="minorHAnsi" w:cstheme="minorHAnsi"/>
          <w:sz w:val="22"/>
          <w:szCs w:val="22"/>
        </w:rPr>
        <w:t>D</w:t>
      </w:r>
      <w:r w:rsidR="00AC3A62" w:rsidRPr="00C0073C">
        <w:rPr>
          <w:rFonts w:asciiTheme="minorHAnsi" w:hAnsiTheme="minorHAnsi" w:cstheme="minorHAnsi"/>
          <w:sz w:val="22"/>
          <w:szCs w:val="22"/>
        </w:rPr>
        <w:t xml:space="preserve">istributors are unable to register such customers and registration can only be achieved through a </w:t>
      </w:r>
      <w:r w:rsidR="00CE0C17" w:rsidRPr="00C0073C">
        <w:rPr>
          <w:rFonts w:asciiTheme="minorHAnsi" w:hAnsiTheme="minorHAnsi" w:cstheme="minorHAnsi"/>
          <w:sz w:val="22"/>
          <w:szCs w:val="22"/>
        </w:rPr>
        <w:t>S</w:t>
      </w:r>
      <w:r w:rsidR="00AC3A62" w:rsidRPr="00C0073C">
        <w:rPr>
          <w:rFonts w:asciiTheme="minorHAnsi" w:hAnsiTheme="minorHAnsi" w:cstheme="minorHAnsi"/>
          <w:sz w:val="22"/>
          <w:szCs w:val="22"/>
        </w:rPr>
        <w:t>upplier first agreeing a supply contract with the customer.</w:t>
      </w:r>
    </w:p>
    <w:p w14:paraId="4E679369" w14:textId="77777777" w:rsidR="00A47DC0" w:rsidRPr="00A47DC0" w:rsidRDefault="00A47DC0" w:rsidP="00C0073C">
      <w:pPr>
        <w:pStyle w:val="Heading2"/>
        <w:widowControl w:val="0"/>
        <w:numPr>
          <w:ilvl w:val="1"/>
          <w:numId w:val="2"/>
        </w:numPr>
        <w:spacing w:line="360" w:lineRule="auto"/>
        <w:ind w:left="567" w:hanging="567"/>
        <w:jc w:val="both"/>
        <w:rPr>
          <w:rFonts w:asciiTheme="minorHAnsi" w:hAnsiTheme="minorHAnsi"/>
          <w:sz w:val="22"/>
        </w:rPr>
      </w:pPr>
      <w:r w:rsidRPr="00A47DC0">
        <w:rPr>
          <w:rFonts w:asciiTheme="minorHAnsi" w:hAnsiTheme="minorHAnsi"/>
          <w:sz w:val="22"/>
        </w:rPr>
        <w:t xml:space="preserve">The Working Group noted that DCP 209 supports EU Third Package legislation. </w:t>
      </w:r>
      <w:r>
        <w:rPr>
          <w:rFonts w:asciiTheme="minorHAnsi" w:hAnsiTheme="minorHAnsi"/>
          <w:sz w:val="22"/>
        </w:rPr>
        <w:t xml:space="preserve"> </w:t>
      </w:r>
      <w:r w:rsidRPr="00A47DC0">
        <w:rPr>
          <w:rFonts w:asciiTheme="minorHAnsi" w:hAnsiTheme="minorHAnsi"/>
          <w:sz w:val="22"/>
        </w:rPr>
        <w:t xml:space="preserve">   Directive </w:t>
      </w:r>
      <w:hyperlink r:id="rId11" w:history="1">
        <w:r w:rsidRPr="00A47DC0">
          <w:rPr>
            <w:rStyle w:val="Hyperlink"/>
            <w:rFonts w:asciiTheme="minorHAnsi" w:hAnsiTheme="minorHAnsi" w:cs="Arial"/>
            <w:sz w:val="22"/>
          </w:rPr>
          <w:t>2009/72/EC</w:t>
        </w:r>
      </w:hyperlink>
      <w:r w:rsidRPr="00A47DC0">
        <w:rPr>
          <w:rFonts w:asciiTheme="minorHAnsi" w:hAnsiTheme="minorHAnsi"/>
          <w:sz w:val="22"/>
        </w:rPr>
        <w:t> of the European Parliament is aimed at introducing common rules for the generation, transmission, distribution and supply of electricity. It also lays down universal service obligations and consumer rights, and clarifies competition requirements.</w:t>
      </w:r>
    </w:p>
    <w:p w14:paraId="768F029A" w14:textId="77777777" w:rsidR="00A47DC0" w:rsidRPr="007C4EB4" w:rsidRDefault="007C4EB4" w:rsidP="003316EB">
      <w:pPr>
        <w:pStyle w:val="Heading2"/>
        <w:widowControl w:val="0"/>
        <w:numPr>
          <w:ilvl w:val="1"/>
          <w:numId w:val="2"/>
        </w:numPr>
        <w:tabs>
          <w:tab w:val="num" w:pos="1134"/>
        </w:tabs>
        <w:spacing w:line="360" w:lineRule="auto"/>
        <w:ind w:left="567" w:hanging="567"/>
        <w:jc w:val="both"/>
        <w:rPr>
          <w:rFonts w:asciiTheme="minorHAnsi" w:hAnsiTheme="minorHAnsi"/>
          <w:sz w:val="22"/>
        </w:rPr>
      </w:pPr>
      <w:r>
        <w:rPr>
          <w:rFonts w:asciiTheme="minorHAnsi" w:hAnsiTheme="minorHAnsi"/>
          <w:sz w:val="22"/>
        </w:rPr>
        <w:t>C</w:t>
      </w:r>
      <w:r w:rsidR="00A47DC0" w:rsidRPr="007C4EB4">
        <w:rPr>
          <w:rFonts w:asciiTheme="minorHAnsi" w:hAnsiTheme="minorHAnsi"/>
          <w:sz w:val="22"/>
        </w:rPr>
        <w:t>ustomers who do not pay for the electricity they consume may not use energy efficiently</w:t>
      </w:r>
      <w:r w:rsidR="000D0C74">
        <w:rPr>
          <w:rFonts w:asciiTheme="minorHAnsi" w:hAnsiTheme="minorHAnsi"/>
          <w:sz w:val="22"/>
        </w:rPr>
        <w:t>; t</w:t>
      </w:r>
      <w:r w:rsidRPr="007C4EB4">
        <w:rPr>
          <w:rFonts w:asciiTheme="minorHAnsi" w:hAnsiTheme="minorHAnsi"/>
          <w:sz w:val="22"/>
        </w:rPr>
        <w:t>he presence of unregistered customers on networks does not optimise the use of electricity and contributes to overall losses</w:t>
      </w:r>
      <w:r w:rsidR="000D0C74">
        <w:rPr>
          <w:rFonts w:asciiTheme="minorHAnsi" w:hAnsiTheme="minorHAnsi"/>
          <w:sz w:val="22"/>
        </w:rPr>
        <w:t>. R</w:t>
      </w:r>
      <w:r>
        <w:rPr>
          <w:rFonts w:asciiTheme="minorHAnsi" w:hAnsiTheme="minorHAnsi"/>
          <w:sz w:val="22"/>
        </w:rPr>
        <w:t xml:space="preserve">egistering electricity customers with a </w:t>
      </w:r>
      <w:r w:rsidR="000D42BD">
        <w:rPr>
          <w:rFonts w:asciiTheme="minorHAnsi" w:hAnsiTheme="minorHAnsi"/>
          <w:sz w:val="22"/>
        </w:rPr>
        <w:t>S</w:t>
      </w:r>
      <w:r>
        <w:rPr>
          <w:rFonts w:asciiTheme="minorHAnsi" w:hAnsiTheme="minorHAnsi"/>
          <w:sz w:val="22"/>
        </w:rPr>
        <w:t xml:space="preserve">upplier sends </w:t>
      </w:r>
      <w:r w:rsidR="000D42BD">
        <w:rPr>
          <w:rFonts w:asciiTheme="minorHAnsi" w:hAnsiTheme="minorHAnsi"/>
          <w:sz w:val="22"/>
        </w:rPr>
        <w:t xml:space="preserve">the </w:t>
      </w:r>
      <w:r>
        <w:rPr>
          <w:rFonts w:asciiTheme="minorHAnsi" w:hAnsiTheme="minorHAnsi"/>
          <w:sz w:val="22"/>
        </w:rPr>
        <w:t>appropriate cost signals for efficient use of electricity</w:t>
      </w:r>
      <w:r w:rsidR="000D0C74">
        <w:rPr>
          <w:rFonts w:asciiTheme="minorHAnsi" w:hAnsiTheme="minorHAnsi"/>
          <w:sz w:val="22"/>
        </w:rPr>
        <w:t xml:space="preserve"> and should contribute to the overall optimisation of the use of electricity</w:t>
      </w:r>
      <w:r>
        <w:rPr>
          <w:rFonts w:asciiTheme="minorHAnsi" w:hAnsiTheme="minorHAnsi"/>
          <w:sz w:val="22"/>
        </w:rPr>
        <w:t xml:space="preserve">.  </w:t>
      </w:r>
      <w:r w:rsidR="00A47DC0" w:rsidRPr="007C4EB4">
        <w:rPr>
          <w:rFonts w:asciiTheme="minorHAnsi" w:hAnsiTheme="minorHAnsi"/>
          <w:sz w:val="22"/>
        </w:rPr>
        <w:t>In particular, the group believe that the proposal supports Directive 2009/72/EC by reference to</w:t>
      </w:r>
      <w:r w:rsidR="00D87810">
        <w:rPr>
          <w:rFonts w:asciiTheme="minorHAnsi" w:hAnsiTheme="minorHAnsi"/>
          <w:sz w:val="22"/>
        </w:rPr>
        <w:t xml:space="preserve"> a</w:t>
      </w:r>
      <w:r w:rsidR="00A47DC0" w:rsidRPr="007C4EB4">
        <w:rPr>
          <w:rFonts w:asciiTheme="minorHAnsi" w:hAnsiTheme="minorHAnsi"/>
          <w:sz w:val="22"/>
        </w:rPr>
        <w:t xml:space="preserve"> particular clause within the legislation as follows:</w:t>
      </w:r>
    </w:p>
    <w:p w14:paraId="7784409B" w14:textId="3FBE3B33" w:rsidR="00A47DC0" w:rsidRPr="005E40DE" w:rsidRDefault="007C4EB4" w:rsidP="00BF0E80">
      <w:pPr>
        <w:pStyle w:val="Heading2"/>
        <w:widowControl w:val="0"/>
        <w:spacing w:line="360" w:lineRule="auto"/>
        <w:ind w:left="567" w:hanging="425"/>
        <w:jc w:val="both"/>
        <w:rPr>
          <w:rFonts w:asciiTheme="minorHAnsi" w:hAnsiTheme="minorHAnsi"/>
          <w:b/>
          <w:i/>
          <w:sz w:val="22"/>
        </w:rPr>
      </w:pPr>
      <w:r>
        <w:rPr>
          <w:rFonts w:asciiTheme="minorHAnsi" w:hAnsiTheme="minorHAnsi"/>
          <w:b/>
          <w:i/>
          <w:sz w:val="22"/>
        </w:rPr>
        <w:tab/>
      </w:r>
      <w:r>
        <w:rPr>
          <w:rFonts w:asciiTheme="minorHAnsi" w:hAnsiTheme="minorHAnsi"/>
          <w:b/>
          <w:i/>
          <w:sz w:val="22"/>
        </w:rPr>
        <w:tab/>
      </w:r>
      <w:r w:rsidR="00A47DC0" w:rsidRPr="00C12D3C">
        <w:rPr>
          <w:rFonts w:asciiTheme="minorHAnsi" w:hAnsiTheme="minorHAnsi" w:cstheme="minorHAnsi"/>
          <w:b/>
          <w:i/>
          <w:sz w:val="22"/>
        </w:rPr>
        <w:t>Article 3 (Public service obligations</w:t>
      </w:r>
      <w:r w:rsidR="00A47DC0" w:rsidRPr="005E40DE">
        <w:rPr>
          <w:rFonts w:asciiTheme="minorHAnsi" w:hAnsiTheme="minorHAnsi"/>
          <w:b/>
          <w:i/>
          <w:sz w:val="22"/>
        </w:rPr>
        <w:t xml:space="preserve"> and customer protection)</w:t>
      </w:r>
    </w:p>
    <w:p w14:paraId="27AF6B9A" w14:textId="77777777" w:rsidR="00A47DC0" w:rsidRDefault="00A47DC0" w:rsidP="00BF0E80">
      <w:pPr>
        <w:pStyle w:val="Heading2"/>
        <w:widowControl w:val="0"/>
        <w:tabs>
          <w:tab w:val="clear" w:pos="360"/>
        </w:tabs>
        <w:spacing w:before="0" w:line="360" w:lineRule="auto"/>
        <w:ind w:left="1134" w:hanging="567"/>
        <w:jc w:val="both"/>
        <w:rPr>
          <w:rFonts w:asciiTheme="minorHAnsi" w:hAnsiTheme="minorHAnsi"/>
          <w:i/>
          <w:sz w:val="22"/>
        </w:rPr>
      </w:pPr>
      <w:r w:rsidRPr="005E40DE">
        <w:rPr>
          <w:rFonts w:asciiTheme="minorHAnsi" w:hAnsiTheme="minorHAnsi"/>
          <w:i/>
          <w:sz w:val="22"/>
        </w:rPr>
        <w:t>11.     </w:t>
      </w:r>
      <w:r w:rsidRPr="00C0073C">
        <w:rPr>
          <w:rFonts w:asciiTheme="minorHAnsi" w:hAnsiTheme="minorHAnsi"/>
          <w:b/>
          <w:i/>
          <w:sz w:val="22"/>
        </w:rPr>
        <w:t>In order to promote energy efficiency</w:t>
      </w:r>
      <w:r w:rsidRPr="005E40DE">
        <w:rPr>
          <w:rFonts w:asciiTheme="minorHAnsi" w:hAnsiTheme="minorHAnsi"/>
          <w:i/>
          <w:sz w:val="22"/>
        </w:rPr>
        <w:t>, Member States or,</w:t>
      </w:r>
      <w:r>
        <w:rPr>
          <w:rFonts w:asciiTheme="minorHAnsi" w:hAnsiTheme="minorHAnsi"/>
          <w:i/>
          <w:sz w:val="22"/>
        </w:rPr>
        <w:t xml:space="preserve"> </w:t>
      </w:r>
      <w:r w:rsidRPr="00C0073C">
        <w:rPr>
          <w:rFonts w:asciiTheme="minorHAnsi" w:hAnsiTheme="minorHAnsi"/>
          <w:b/>
          <w:i/>
          <w:sz w:val="22"/>
        </w:rPr>
        <w:t xml:space="preserve">where a Member State has so provided, the regulatory authority shall strongly recommend that electricity undertakings </w:t>
      </w:r>
      <w:r w:rsidRPr="007C4EB4">
        <w:rPr>
          <w:rFonts w:asciiTheme="minorHAnsi" w:hAnsiTheme="minorHAnsi"/>
          <w:b/>
          <w:i/>
          <w:sz w:val="22"/>
        </w:rPr>
        <w:t>optimise</w:t>
      </w:r>
      <w:r w:rsidRPr="00C0073C">
        <w:rPr>
          <w:rFonts w:asciiTheme="minorHAnsi" w:hAnsiTheme="minorHAnsi"/>
          <w:b/>
          <w:i/>
          <w:sz w:val="22"/>
        </w:rPr>
        <w:t xml:space="preserve"> the use of electricity</w:t>
      </w:r>
      <w:r w:rsidRPr="005E40DE">
        <w:rPr>
          <w:rFonts w:asciiTheme="minorHAnsi" w:hAnsiTheme="minorHAnsi"/>
          <w:i/>
          <w:sz w:val="22"/>
        </w:rPr>
        <w:t>, for example by providing energy management services, developing innovative pricing formulas, or introducing intelligent metering systems or smart grids, where appropriate.</w:t>
      </w:r>
    </w:p>
    <w:p w14:paraId="4A0F247D" w14:textId="77777777" w:rsidR="00D77D35" w:rsidRDefault="007526E2" w:rsidP="00C0073C">
      <w:pPr>
        <w:pStyle w:val="Heading1"/>
        <w:numPr>
          <w:ilvl w:val="0"/>
          <w:numId w:val="2"/>
        </w:numPr>
        <w:spacing w:line="360" w:lineRule="auto"/>
        <w:jc w:val="both"/>
        <w:rPr>
          <w:rFonts w:asciiTheme="minorHAnsi" w:hAnsiTheme="minorHAnsi"/>
          <w:sz w:val="22"/>
          <w:szCs w:val="22"/>
        </w:rPr>
      </w:pPr>
      <w:r w:rsidRPr="00900FD2">
        <w:rPr>
          <w:rFonts w:asciiTheme="minorHAnsi" w:hAnsiTheme="minorHAnsi"/>
          <w:sz w:val="22"/>
          <w:szCs w:val="22"/>
        </w:rPr>
        <w:t xml:space="preserve">     </w:t>
      </w:r>
      <w:bookmarkStart w:id="252" w:name="_Toc429146817"/>
      <w:bookmarkStart w:id="253" w:name="_Toc429486234"/>
      <w:r w:rsidR="00EA65E9" w:rsidRPr="00900FD2">
        <w:rPr>
          <w:rFonts w:asciiTheme="minorHAnsi" w:hAnsiTheme="minorHAnsi"/>
          <w:sz w:val="22"/>
          <w:szCs w:val="22"/>
        </w:rPr>
        <w:t>D</w:t>
      </w:r>
      <w:r w:rsidR="00B15E30">
        <w:rPr>
          <w:rFonts w:asciiTheme="minorHAnsi" w:hAnsiTheme="minorHAnsi"/>
          <w:sz w:val="22"/>
          <w:szCs w:val="22"/>
        </w:rPr>
        <w:t>CP 209</w:t>
      </w:r>
      <w:r w:rsidR="00D77D35" w:rsidRPr="00900FD2">
        <w:rPr>
          <w:rFonts w:asciiTheme="minorHAnsi" w:hAnsiTheme="minorHAnsi"/>
          <w:sz w:val="22"/>
          <w:szCs w:val="22"/>
        </w:rPr>
        <w:t xml:space="preserve"> – WORKING GROUP CONSIDERATIONS</w:t>
      </w:r>
      <w:bookmarkEnd w:id="252"/>
      <w:bookmarkEnd w:id="253"/>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53BA9E37"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1F79FCF"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395491E7" w14:textId="77777777" w:rsidR="008267D1" w:rsidRPr="008267D1" w:rsidRDefault="00C10F51" w:rsidP="008267D1">
      <w:pPr>
        <w:pStyle w:val="Heading2"/>
        <w:keepNext w:val="0"/>
        <w:numPr>
          <w:ilvl w:val="1"/>
          <w:numId w:val="36"/>
        </w:numPr>
        <w:tabs>
          <w:tab w:val="clear" w:pos="576"/>
          <w:tab w:val="num" w:pos="1296"/>
        </w:tabs>
        <w:spacing w:line="360" w:lineRule="auto"/>
        <w:ind w:left="578" w:hanging="578"/>
        <w:jc w:val="both"/>
        <w:rPr>
          <w:ins w:id="254" w:author="Claire Hynes" w:date="2016-02-09T18:29:00Z"/>
          <w:rFonts w:ascii="Calibri" w:hAnsi="Calibri"/>
          <w:sz w:val="22"/>
          <w:szCs w:val="22"/>
        </w:rPr>
      </w:pPr>
      <w:r w:rsidRPr="00900FD2">
        <w:rPr>
          <w:rFonts w:asciiTheme="minorHAnsi" w:hAnsiTheme="minorHAnsi"/>
          <w:sz w:val="22"/>
          <w:szCs w:val="22"/>
        </w:rPr>
        <w:t>The DCU</w:t>
      </w:r>
      <w:r w:rsidR="003607E3">
        <w:rPr>
          <w:rFonts w:asciiTheme="minorHAnsi" w:hAnsiTheme="minorHAnsi"/>
          <w:sz w:val="22"/>
          <w:szCs w:val="22"/>
        </w:rPr>
        <w:t>SA Panel established the DCP 209</w:t>
      </w:r>
      <w:r w:rsidRPr="00900FD2">
        <w:rPr>
          <w:rFonts w:asciiTheme="minorHAnsi" w:hAnsiTheme="minorHAnsi"/>
          <w:sz w:val="22"/>
          <w:szCs w:val="22"/>
        </w:rPr>
        <w:t xml:space="preserve"> Working Group to</w:t>
      </w:r>
      <w:r w:rsidR="00B15E30">
        <w:rPr>
          <w:rFonts w:asciiTheme="minorHAnsi" w:hAnsiTheme="minorHAnsi"/>
          <w:sz w:val="22"/>
          <w:szCs w:val="22"/>
        </w:rPr>
        <w:t xml:space="preserve"> formulate an industry approach to the problem of unregistered </w:t>
      </w:r>
      <w:del w:id="255" w:author="Allanson, Chris" w:date="2016-02-09T11:02:00Z">
        <w:r w:rsidR="00B15E30" w:rsidDel="0066265C">
          <w:rPr>
            <w:rFonts w:asciiTheme="minorHAnsi" w:hAnsiTheme="minorHAnsi"/>
            <w:sz w:val="22"/>
            <w:szCs w:val="22"/>
          </w:rPr>
          <w:delText>consumers</w:delText>
        </w:r>
      </w:del>
      <w:ins w:id="256" w:author="Allanson, Chris" w:date="2016-02-09T11:02:00Z">
        <w:r w:rsidR="0066265C">
          <w:rPr>
            <w:rFonts w:asciiTheme="minorHAnsi" w:hAnsiTheme="minorHAnsi"/>
            <w:sz w:val="22"/>
            <w:szCs w:val="22"/>
          </w:rPr>
          <w:t>customers</w:t>
        </w:r>
      </w:ins>
      <w:r w:rsidRPr="00900FD2">
        <w:rPr>
          <w:rFonts w:asciiTheme="minorHAnsi" w:hAnsiTheme="minorHAnsi"/>
          <w:sz w:val="22"/>
          <w:szCs w:val="22"/>
        </w:rPr>
        <w:t xml:space="preserve">. </w:t>
      </w:r>
      <w:r w:rsidR="000D0C74">
        <w:rPr>
          <w:rFonts w:asciiTheme="minorHAnsi" w:hAnsiTheme="minorHAnsi"/>
          <w:sz w:val="22"/>
          <w:szCs w:val="22"/>
        </w:rPr>
        <w:t xml:space="preserve"> </w:t>
      </w:r>
      <w:r w:rsidRPr="00900FD2">
        <w:rPr>
          <w:rFonts w:asciiTheme="minorHAnsi" w:hAnsiTheme="minorHAnsi"/>
          <w:sz w:val="22"/>
          <w:szCs w:val="22"/>
        </w:rPr>
        <w:t>An open invitation was issued to a wide audience including the DCUSA Contract Managers, the Distribution Charging Methodology Forum and the National Terms of Connection distribution lists.</w:t>
      </w:r>
      <w:ins w:id="257" w:author="Claire Hynes" w:date="2016-02-09T18:27:00Z">
        <w:r w:rsidR="008267D1">
          <w:rPr>
            <w:rFonts w:asciiTheme="minorHAnsi" w:hAnsiTheme="minorHAnsi"/>
            <w:sz w:val="22"/>
            <w:szCs w:val="22"/>
          </w:rPr>
          <w:t xml:space="preserve"> </w:t>
        </w:r>
      </w:ins>
      <w:r w:rsidR="008267D1" w:rsidRPr="008267D1">
        <w:rPr>
          <w:rFonts w:asciiTheme="minorHAnsi" w:hAnsiTheme="minorHAnsi"/>
          <w:sz w:val="22"/>
          <w:szCs w:val="22"/>
        </w:rPr>
        <w:t xml:space="preserve">The Working Group </w:t>
      </w:r>
      <w:del w:id="258" w:author="Claire Hynes" w:date="2016-02-09T18:29:00Z">
        <w:r w:rsidR="008267D1" w:rsidRPr="008267D1" w:rsidDel="008267D1">
          <w:rPr>
            <w:rFonts w:asciiTheme="minorHAnsi" w:hAnsiTheme="minorHAnsi"/>
            <w:sz w:val="22"/>
            <w:szCs w:val="22"/>
          </w:rPr>
          <w:delText xml:space="preserve">met on </w:delText>
        </w:r>
        <w:r w:rsidR="008267D1" w:rsidRPr="008267D1" w:rsidDel="008267D1">
          <w:rPr>
            <w:rFonts w:asciiTheme="minorHAnsi" w:hAnsiTheme="minorHAnsi"/>
            <w:sz w:val="22"/>
            <w:szCs w:val="22"/>
            <w:highlight w:val="yellow"/>
          </w:rPr>
          <w:delText>thirteen</w:delText>
        </w:r>
        <w:r w:rsidR="008267D1" w:rsidRPr="008267D1" w:rsidDel="008267D1">
          <w:rPr>
            <w:rFonts w:asciiTheme="minorHAnsi" w:hAnsiTheme="minorHAnsi"/>
            <w:sz w:val="22"/>
            <w:szCs w:val="22"/>
          </w:rPr>
          <w:delText xml:space="preserve"> occasions and </w:delText>
        </w:r>
      </w:del>
      <w:r w:rsidR="008267D1" w:rsidRPr="008267D1">
        <w:rPr>
          <w:rFonts w:asciiTheme="minorHAnsi" w:hAnsiTheme="minorHAnsi"/>
          <w:sz w:val="22"/>
          <w:szCs w:val="22"/>
        </w:rPr>
        <w:t xml:space="preserve">consists of representatives from DNOs, IDNOs, Suppliers, Ofgem, </w:t>
      </w:r>
      <w:proofErr w:type="spellStart"/>
      <w:r w:rsidR="008267D1" w:rsidRPr="008267D1">
        <w:rPr>
          <w:rFonts w:asciiTheme="minorHAnsi" w:hAnsiTheme="minorHAnsi"/>
          <w:sz w:val="22"/>
          <w:szCs w:val="22"/>
        </w:rPr>
        <w:t>Gemserv</w:t>
      </w:r>
      <w:proofErr w:type="spellEnd"/>
      <w:r w:rsidR="008267D1" w:rsidRPr="008267D1">
        <w:rPr>
          <w:rFonts w:asciiTheme="minorHAnsi" w:hAnsiTheme="minorHAnsi"/>
          <w:sz w:val="22"/>
          <w:szCs w:val="22"/>
        </w:rPr>
        <w:t xml:space="preserve"> and other (non-DCUSA) parties.</w:t>
      </w:r>
    </w:p>
    <w:p w14:paraId="7C6E104C" w14:textId="77777777" w:rsidR="008267D1" w:rsidRPr="008267D1" w:rsidRDefault="008267D1" w:rsidP="008267D1">
      <w:pPr>
        <w:pStyle w:val="Heading2"/>
        <w:keepNext w:val="0"/>
        <w:numPr>
          <w:ilvl w:val="1"/>
          <w:numId w:val="36"/>
        </w:numPr>
        <w:tabs>
          <w:tab w:val="clear" w:pos="576"/>
          <w:tab w:val="num" w:pos="1296"/>
        </w:tabs>
        <w:spacing w:line="360" w:lineRule="auto"/>
        <w:ind w:left="578" w:hanging="578"/>
        <w:jc w:val="both"/>
        <w:rPr>
          <w:ins w:id="259" w:author="Claire Hynes" w:date="2016-02-09T18:27:00Z"/>
          <w:rFonts w:ascii="Calibri" w:hAnsi="Calibri"/>
          <w:sz w:val="22"/>
          <w:szCs w:val="22"/>
        </w:rPr>
      </w:pPr>
      <w:ins w:id="260" w:author="Claire Hynes" w:date="2016-02-09T18:27:00Z">
        <w:r w:rsidRPr="008267D1">
          <w:rPr>
            <w:rFonts w:ascii="Calibri" w:hAnsi="Calibri"/>
            <w:sz w:val="22"/>
            <w:szCs w:val="22"/>
          </w:rPr>
          <w:t xml:space="preserve">The Working Group actively sought to engage with Parties who would be impacted by this change. At DCUSA training sessions since May 2015 (approximately 80 attendees), small Supplier Parties were provided with an overview of the DCP 209 changes development and encouraged to get involved with this change based on the new obligations that it will introduce. </w:t>
        </w:r>
      </w:ins>
    </w:p>
    <w:p w14:paraId="25743B75" w14:textId="77777777" w:rsidR="00C10F51" w:rsidRPr="008267D1" w:rsidRDefault="000D0C74" w:rsidP="008267D1">
      <w:pPr>
        <w:pStyle w:val="Heading2"/>
        <w:keepNext w:val="0"/>
        <w:numPr>
          <w:ilvl w:val="1"/>
          <w:numId w:val="2"/>
        </w:numPr>
        <w:tabs>
          <w:tab w:val="clear" w:pos="576"/>
          <w:tab w:val="num" w:pos="1296"/>
        </w:tabs>
        <w:spacing w:line="360" w:lineRule="auto"/>
        <w:ind w:left="578" w:hanging="578"/>
        <w:jc w:val="both"/>
        <w:rPr>
          <w:rFonts w:asciiTheme="minorHAnsi" w:hAnsiTheme="minorHAnsi"/>
          <w:sz w:val="22"/>
          <w:szCs w:val="22"/>
        </w:rPr>
      </w:pPr>
      <w:r w:rsidRPr="008267D1">
        <w:rPr>
          <w:rFonts w:asciiTheme="minorHAnsi" w:hAnsiTheme="minorHAnsi"/>
          <w:sz w:val="22"/>
          <w:szCs w:val="22"/>
        </w:rPr>
        <w:t xml:space="preserve"> </w:t>
      </w:r>
      <w:r w:rsidR="00C10F51" w:rsidRPr="008267D1">
        <w:rPr>
          <w:rFonts w:asciiTheme="minorHAnsi" w:hAnsiTheme="minorHAnsi"/>
          <w:sz w:val="22"/>
          <w:szCs w:val="22"/>
        </w:rPr>
        <w:t xml:space="preserve"> </w:t>
      </w:r>
      <w:r w:rsidR="008267D1">
        <w:rPr>
          <w:rFonts w:asciiTheme="minorHAnsi" w:hAnsiTheme="minorHAnsi"/>
          <w:sz w:val="22"/>
          <w:szCs w:val="22"/>
        </w:rPr>
        <w:t xml:space="preserve"> M</w:t>
      </w:r>
      <w:r w:rsidR="00C10F51" w:rsidRPr="008267D1">
        <w:rPr>
          <w:rFonts w:asciiTheme="minorHAnsi" w:hAnsiTheme="minorHAnsi"/>
          <w:sz w:val="22"/>
          <w:szCs w:val="22"/>
        </w:rPr>
        <w:t>eetings were held in open session</w:t>
      </w:r>
      <w:ins w:id="261" w:author="Claire Hynes" w:date="2016-02-09T18:31:00Z">
        <w:r w:rsidR="008267D1">
          <w:rPr>
            <w:rFonts w:asciiTheme="minorHAnsi" w:hAnsiTheme="minorHAnsi"/>
            <w:sz w:val="22"/>
            <w:szCs w:val="22"/>
          </w:rPr>
          <w:t>.</w:t>
        </w:r>
      </w:ins>
      <w:r w:rsidR="00C10F51" w:rsidRPr="008267D1">
        <w:rPr>
          <w:rFonts w:asciiTheme="minorHAnsi" w:hAnsiTheme="minorHAnsi"/>
          <w:sz w:val="22"/>
          <w:szCs w:val="22"/>
        </w:rPr>
        <w:t xml:space="preserve"> </w:t>
      </w:r>
      <w:del w:id="262" w:author="Claire Hynes" w:date="2016-02-09T18:31:00Z">
        <w:r w:rsidR="00C10F51" w:rsidRPr="008267D1" w:rsidDel="008267D1">
          <w:rPr>
            <w:rFonts w:asciiTheme="minorHAnsi" w:hAnsiTheme="minorHAnsi"/>
            <w:sz w:val="22"/>
            <w:szCs w:val="22"/>
          </w:rPr>
          <w:delText xml:space="preserve">and </w:delText>
        </w:r>
      </w:del>
      <w:ins w:id="263" w:author="Claire Hynes" w:date="2016-02-09T18:31:00Z">
        <w:r w:rsidR="008267D1">
          <w:rPr>
            <w:rFonts w:asciiTheme="minorHAnsi" w:hAnsiTheme="minorHAnsi"/>
            <w:sz w:val="22"/>
            <w:szCs w:val="22"/>
          </w:rPr>
          <w:t>T</w:t>
        </w:r>
      </w:ins>
      <w:del w:id="264" w:author="Claire Hynes" w:date="2016-02-09T18:31:00Z">
        <w:r w:rsidR="00C10F51" w:rsidRPr="008267D1" w:rsidDel="008267D1">
          <w:rPr>
            <w:rFonts w:asciiTheme="minorHAnsi" w:hAnsiTheme="minorHAnsi"/>
            <w:sz w:val="22"/>
            <w:szCs w:val="22"/>
          </w:rPr>
          <w:delText>t</w:delText>
        </w:r>
      </w:del>
      <w:r w:rsidR="00C10F51" w:rsidRPr="008267D1">
        <w:rPr>
          <w:rFonts w:asciiTheme="minorHAnsi" w:hAnsiTheme="minorHAnsi"/>
          <w:sz w:val="22"/>
          <w:szCs w:val="22"/>
        </w:rPr>
        <w:t xml:space="preserve">he minutes and papers of each meeting are available on the DCUSA website – </w:t>
      </w:r>
      <w:hyperlink r:id="rId12" w:history="1">
        <w:r w:rsidR="00C10F51" w:rsidRPr="008267D1">
          <w:rPr>
            <w:rFonts w:asciiTheme="minorHAnsi" w:hAnsiTheme="minorHAnsi"/>
            <w:sz w:val="22"/>
            <w:szCs w:val="22"/>
          </w:rPr>
          <w:t>www.dcusa.co.uk</w:t>
        </w:r>
      </w:hyperlink>
      <w:r w:rsidR="00C10F51" w:rsidRPr="008267D1">
        <w:rPr>
          <w:rFonts w:asciiTheme="minorHAnsi" w:hAnsiTheme="minorHAnsi"/>
          <w:sz w:val="22"/>
          <w:szCs w:val="22"/>
        </w:rPr>
        <w:t>.</w:t>
      </w:r>
    </w:p>
    <w:p w14:paraId="7719B71D" w14:textId="77777777" w:rsidR="007C4EB4" w:rsidRDefault="00B67A3C" w:rsidP="00124793">
      <w:pPr>
        <w:pStyle w:val="Heading2"/>
        <w:keepNext w:val="0"/>
        <w:numPr>
          <w:ilvl w:val="1"/>
          <w:numId w:val="2"/>
        </w:numPr>
        <w:tabs>
          <w:tab w:val="clear" w:pos="576"/>
          <w:tab w:val="num" w:pos="1296"/>
        </w:tabs>
        <w:spacing w:line="360" w:lineRule="auto"/>
        <w:ind w:left="578" w:hanging="578"/>
        <w:jc w:val="both"/>
        <w:rPr>
          <w:rFonts w:asciiTheme="minorHAnsi" w:hAnsiTheme="minorHAnsi"/>
          <w:sz w:val="22"/>
          <w:szCs w:val="22"/>
        </w:rPr>
      </w:pPr>
      <w:r w:rsidRPr="00900FD2">
        <w:rPr>
          <w:rFonts w:asciiTheme="minorHAnsi" w:hAnsiTheme="minorHAnsi"/>
          <w:sz w:val="22"/>
          <w:szCs w:val="22"/>
        </w:rPr>
        <w:t xml:space="preserve">All </w:t>
      </w:r>
      <w:r w:rsidR="00C10F51" w:rsidRPr="00900FD2">
        <w:rPr>
          <w:rFonts w:asciiTheme="minorHAnsi" w:hAnsiTheme="minorHAnsi"/>
          <w:sz w:val="22"/>
          <w:szCs w:val="22"/>
        </w:rPr>
        <w:t xml:space="preserve">Working Group members were supportive of the general principle of </w:t>
      </w:r>
      <w:r w:rsidR="00B15E30">
        <w:rPr>
          <w:rFonts w:asciiTheme="minorHAnsi" w:hAnsiTheme="minorHAnsi"/>
          <w:sz w:val="22"/>
          <w:szCs w:val="22"/>
        </w:rPr>
        <w:t>DCP 209</w:t>
      </w:r>
      <w:r w:rsidR="00C10F51" w:rsidRPr="00900FD2">
        <w:rPr>
          <w:rFonts w:asciiTheme="minorHAnsi" w:hAnsiTheme="minorHAnsi"/>
          <w:sz w:val="22"/>
          <w:szCs w:val="22"/>
        </w:rPr>
        <w:t>.</w:t>
      </w:r>
    </w:p>
    <w:p w14:paraId="3092DBE8" w14:textId="77777777" w:rsidR="00523296" w:rsidRDefault="00523296" w:rsidP="00523296">
      <w:pPr>
        <w:pStyle w:val="Heading2"/>
        <w:keepNext w:val="0"/>
        <w:widowControl w:val="0"/>
        <w:numPr>
          <w:ilvl w:val="1"/>
          <w:numId w:val="2"/>
        </w:numPr>
        <w:spacing w:line="360" w:lineRule="auto"/>
        <w:jc w:val="both"/>
        <w:rPr>
          <w:rFonts w:asciiTheme="minorHAnsi" w:hAnsiTheme="minorHAnsi"/>
          <w:sz w:val="22"/>
          <w:szCs w:val="22"/>
        </w:rPr>
      </w:pPr>
      <w:r w:rsidRPr="002247D8">
        <w:rPr>
          <w:rFonts w:asciiTheme="minorHAnsi" w:hAnsiTheme="minorHAnsi"/>
          <w:sz w:val="22"/>
          <w:szCs w:val="22"/>
        </w:rPr>
        <w:t xml:space="preserve">Over a period of one year the DCP 209 Working Group met </w:t>
      </w:r>
      <w:r w:rsidR="00CE0C17" w:rsidRPr="00CE0C17">
        <w:rPr>
          <w:rFonts w:asciiTheme="minorHAnsi" w:hAnsiTheme="minorHAnsi"/>
          <w:sz w:val="22"/>
          <w:szCs w:val="22"/>
          <w:highlight w:val="yellow"/>
        </w:rPr>
        <w:t>thirteen</w:t>
      </w:r>
      <w:r w:rsidRPr="002247D8">
        <w:rPr>
          <w:rFonts w:asciiTheme="minorHAnsi" w:hAnsiTheme="minorHAnsi"/>
          <w:sz w:val="22"/>
          <w:szCs w:val="22"/>
        </w:rPr>
        <w:t xml:space="preserve"> times and issued one Request </w:t>
      </w:r>
      <w:proofErr w:type="gramStart"/>
      <w:r w:rsidRPr="002247D8">
        <w:rPr>
          <w:rFonts w:asciiTheme="minorHAnsi" w:hAnsiTheme="minorHAnsi"/>
          <w:sz w:val="22"/>
          <w:szCs w:val="22"/>
        </w:rPr>
        <w:t>For</w:t>
      </w:r>
      <w:proofErr w:type="gramEnd"/>
      <w:r w:rsidRPr="002247D8">
        <w:rPr>
          <w:rFonts w:asciiTheme="minorHAnsi" w:hAnsiTheme="minorHAnsi"/>
          <w:sz w:val="22"/>
          <w:szCs w:val="22"/>
        </w:rPr>
        <w:t xml:space="preserve"> Information</w:t>
      </w:r>
      <w:r>
        <w:rPr>
          <w:rFonts w:asciiTheme="minorHAnsi" w:hAnsiTheme="minorHAnsi"/>
          <w:sz w:val="22"/>
          <w:szCs w:val="22"/>
        </w:rPr>
        <w:t xml:space="preserve"> (RFI) and one consultation</w:t>
      </w:r>
      <w:r w:rsidRPr="002247D8">
        <w:rPr>
          <w:rFonts w:asciiTheme="minorHAnsi" w:hAnsiTheme="minorHAnsi"/>
          <w:sz w:val="22"/>
          <w:szCs w:val="22"/>
        </w:rPr>
        <w:t xml:space="preserve">. </w:t>
      </w:r>
      <w:r w:rsidR="000D0C74">
        <w:rPr>
          <w:rFonts w:asciiTheme="minorHAnsi" w:hAnsiTheme="minorHAnsi"/>
          <w:sz w:val="22"/>
          <w:szCs w:val="22"/>
        </w:rPr>
        <w:t xml:space="preserve"> </w:t>
      </w:r>
      <w:r w:rsidRPr="002247D8">
        <w:rPr>
          <w:rFonts w:asciiTheme="minorHAnsi" w:hAnsiTheme="minorHAnsi"/>
          <w:sz w:val="22"/>
          <w:szCs w:val="22"/>
        </w:rPr>
        <w:t xml:space="preserve">All of the Working Group agreed with the concept of getting the unregistered consumer </w:t>
      </w:r>
      <w:r>
        <w:rPr>
          <w:rFonts w:asciiTheme="minorHAnsi" w:hAnsiTheme="minorHAnsi"/>
          <w:sz w:val="22"/>
          <w:szCs w:val="22"/>
        </w:rPr>
        <w:t>registered with a Supplier.</w:t>
      </w:r>
    </w:p>
    <w:p w14:paraId="0D0B1D3D" w14:textId="77777777" w:rsidR="0009437C" w:rsidRDefault="0009437C" w:rsidP="00523296">
      <w:pPr>
        <w:pStyle w:val="Heading2"/>
        <w:keepNext w:val="0"/>
        <w:widowControl w:val="0"/>
        <w:numPr>
          <w:ilvl w:val="1"/>
          <w:numId w:val="2"/>
        </w:numPr>
        <w:tabs>
          <w:tab w:val="clear" w:pos="576"/>
          <w:tab w:val="num" w:pos="2016"/>
        </w:tabs>
        <w:spacing w:line="360" w:lineRule="auto"/>
        <w:ind w:left="578" w:hanging="578"/>
        <w:jc w:val="both"/>
        <w:rPr>
          <w:rFonts w:asciiTheme="minorHAnsi" w:hAnsiTheme="minorHAnsi"/>
          <w:sz w:val="22"/>
          <w:szCs w:val="22"/>
        </w:rPr>
      </w:pPr>
      <w:r>
        <w:rPr>
          <w:rFonts w:asciiTheme="minorHAnsi" w:hAnsiTheme="minorHAnsi"/>
          <w:sz w:val="22"/>
          <w:szCs w:val="22"/>
        </w:rPr>
        <w:t xml:space="preserve">The </w:t>
      </w:r>
      <w:r w:rsidR="000D42BD">
        <w:rPr>
          <w:rFonts w:asciiTheme="minorHAnsi" w:hAnsiTheme="minorHAnsi"/>
          <w:sz w:val="22"/>
          <w:szCs w:val="22"/>
        </w:rPr>
        <w:t>W</w:t>
      </w:r>
      <w:r>
        <w:rPr>
          <w:rFonts w:asciiTheme="minorHAnsi" w:hAnsiTheme="minorHAnsi"/>
          <w:sz w:val="22"/>
          <w:szCs w:val="22"/>
        </w:rPr>
        <w:t xml:space="preserve">orking </w:t>
      </w:r>
      <w:r w:rsidR="000D42BD">
        <w:rPr>
          <w:rFonts w:asciiTheme="minorHAnsi" w:hAnsiTheme="minorHAnsi"/>
          <w:sz w:val="22"/>
          <w:szCs w:val="22"/>
        </w:rPr>
        <w:t>G</w:t>
      </w:r>
      <w:r>
        <w:rPr>
          <w:rFonts w:asciiTheme="minorHAnsi" w:hAnsiTheme="minorHAnsi"/>
          <w:sz w:val="22"/>
          <w:szCs w:val="22"/>
        </w:rPr>
        <w:t xml:space="preserve">roup discussed the option of </w:t>
      </w:r>
      <w:r w:rsidR="00D87810">
        <w:rPr>
          <w:rFonts w:asciiTheme="minorHAnsi" w:hAnsiTheme="minorHAnsi"/>
          <w:sz w:val="22"/>
          <w:szCs w:val="22"/>
        </w:rPr>
        <w:t>using</w:t>
      </w:r>
      <w:r>
        <w:rPr>
          <w:rFonts w:asciiTheme="minorHAnsi" w:hAnsiTheme="minorHAnsi"/>
          <w:sz w:val="22"/>
          <w:szCs w:val="22"/>
        </w:rPr>
        <w:t xml:space="preserve"> ‘hard’ letters that stressed the prospect of disconnection, de-energisation or discontinuation of supply as a means of incentivising unregistered customers to proactively contact a </w:t>
      </w:r>
      <w:r w:rsidR="000D42BD">
        <w:rPr>
          <w:rFonts w:asciiTheme="minorHAnsi" w:hAnsiTheme="minorHAnsi"/>
          <w:sz w:val="22"/>
          <w:szCs w:val="22"/>
        </w:rPr>
        <w:t>S</w:t>
      </w:r>
      <w:r>
        <w:rPr>
          <w:rFonts w:asciiTheme="minorHAnsi" w:hAnsiTheme="minorHAnsi"/>
          <w:sz w:val="22"/>
          <w:szCs w:val="22"/>
        </w:rPr>
        <w:t xml:space="preserve">upplier to agree a supply contract. </w:t>
      </w:r>
      <w:r w:rsidR="007B30D0">
        <w:rPr>
          <w:rFonts w:asciiTheme="minorHAnsi" w:hAnsiTheme="minorHAnsi"/>
          <w:sz w:val="22"/>
          <w:szCs w:val="22"/>
        </w:rPr>
        <w:t xml:space="preserve"> The prospect of de-energisation forms part of the arrangements proposed by DCP 209, h</w:t>
      </w:r>
      <w:r>
        <w:rPr>
          <w:rFonts w:asciiTheme="minorHAnsi" w:hAnsiTheme="minorHAnsi"/>
          <w:sz w:val="22"/>
          <w:szCs w:val="22"/>
        </w:rPr>
        <w:t xml:space="preserve">owever, it should be noted that the intent of DCP 209 is to get such customers registered rather than de-energised and some unregistered customers are in </w:t>
      </w:r>
      <w:r w:rsidR="007B30D0">
        <w:rPr>
          <w:rFonts w:asciiTheme="minorHAnsi" w:hAnsiTheme="minorHAnsi"/>
          <w:sz w:val="22"/>
          <w:szCs w:val="22"/>
        </w:rPr>
        <w:t>an u</w:t>
      </w:r>
      <w:r w:rsidR="00FF4CD1">
        <w:rPr>
          <w:rFonts w:asciiTheme="minorHAnsi" w:hAnsiTheme="minorHAnsi"/>
          <w:sz w:val="22"/>
          <w:szCs w:val="22"/>
        </w:rPr>
        <w:t>n</w:t>
      </w:r>
      <w:r w:rsidR="007B30D0">
        <w:rPr>
          <w:rFonts w:asciiTheme="minorHAnsi" w:hAnsiTheme="minorHAnsi"/>
          <w:sz w:val="22"/>
          <w:szCs w:val="22"/>
        </w:rPr>
        <w:t>registered/</w:t>
      </w:r>
      <w:proofErr w:type="gramStart"/>
      <w:r w:rsidR="007B30D0">
        <w:rPr>
          <w:rFonts w:asciiTheme="minorHAnsi" w:hAnsiTheme="minorHAnsi"/>
          <w:sz w:val="22"/>
          <w:szCs w:val="22"/>
        </w:rPr>
        <w:t xml:space="preserve">untraded </w:t>
      </w:r>
      <w:r>
        <w:rPr>
          <w:rFonts w:asciiTheme="minorHAnsi" w:hAnsiTheme="minorHAnsi"/>
          <w:sz w:val="22"/>
          <w:szCs w:val="22"/>
        </w:rPr>
        <w:t xml:space="preserve"> status</w:t>
      </w:r>
      <w:proofErr w:type="gramEnd"/>
      <w:r>
        <w:rPr>
          <w:rFonts w:asciiTheme="minorHAnsi" w:hAnsiTheme="minorHAnsi"/>
          <w:sz w:val="22"/>
          <w:szCs w:val="22"/>
        </w:rPr>
        <w:t xml:space="preserve"> as innocent ‘victims’ of failed Party registration processes.  </w:t>
      </w:r>
    </w:p>
    <w:p w14:paraId="7E6D6B59" w14:textId="77777777" w:rsidR="0009437C" w:rsidRDefault="00523296" w:rsidP="00523296">
      <w:pPr>
        <w:pStyle w:val="Heading2"/>
        <w:keepNext w:val="0"/>
        <w:widowControl w:val="0"/>
        <w:numPr>
          <w:ilvl w:val="1"/>
          <w:numId w:val="2"/>
        </w:numPr>
        <w:tabs>
          <w:tab w:val="clear" w:pos="576"/>
          <w:tab w:val="num" w:pos="2016"/>
        </w:tabs>
        <w:spacing w:line="360" w:lineRule="auto"/>
        <w:ind w:left="578" w:hanging="578"/>
        <w:jc w:val="both"/>
        <w:rPr>
          <w:rFonts w:asciiTheme="minorHAnsi" w:hAnsiTheme="minorHAnsi"/>
          <w:sz w:val="22"/>
          <w:szCs w:val="22"/>
        </w:rPr>
      </w:pPr>
      <w:r>
        <w:rPr>
          <w:rFonts w:asciiTheme="minorHAnsi" w:hAnsiTheme="minorHAnsi"/>
          <w:sz w:val="22"/>
          <w:szCs w:val="22"/>
        </w:rPr>
        <w:t xml:space="preserve">The DCP 209 RFI </w:t>
      </w:r>
      <w:r w:rsidR="0009437C">
        <w:rPr>
          <w:rFonts w:asciiTheme="minorHAnsi" w:hAnsiTheme="minorHAnsi"/>
          <w:sz w:val="22"/>
          <w:szCs w:val="22"/>
        </w:rPr>
        <w:t xml:space="preserve">asked Parties to consider </w:t>
      </w:r>
      <w:r>
        <w:rPr>
          <w:rFonts w:asciiTheme="minorHAnsi" w:hAnsiTheme="minorHAnsi"/>
          <w:sz w:val="22"/>
          <w:szCs w:val="22"/>
        </w:rPr>
        <w:t xml:space="preserve">a series of scenarios that may cause a consumer to be unregistered. Following consideration of the RFI responses, the Working Group determined that insufficient </w:t>
      </w:r>
      <w:r w:rsidRPr="00D87810">
        <w:rPr>
          <w:rFonts w:asciiTheme="minorHAnsi" w:hAnsiTheme="minorHAnsi"/>
          <w:sz w:val="22"/>
          <w:szCs w:val="22"/>
        </w:rPr>
        <w:t xml:space="preserve">information was </w:t>
      </w:r>
      <w:r w:rsidR="0009437C" w:rsidRPr="00D87810">
        <w:rPr>
          <w:rFonts w:asciiTheme="minorHAnsi" w:hAnsiTheme="minorHAnsi"/>
          <w:sz w:val="22"/>
          <w:szCs w:val="22"/>
        </w:rPr>
        <w:t xml:space="preserve">available to clearly identify all </w:t>
      </w:r>
      <w:r w:rsidRPr="00D87810">
        <w:rPr>
          <w:rFonts w:asciiTheme="minorHAnsi" w:hAnsiTheme="minorHAnsi"/>
          <w:sz w:val="22"/>
          <w:szCs w:val="22"/>
        </w:rPr>
        <w:t>the cause</w:t>
      </w:r>
      <w:r w:rsidR="0009437C" w:rsidRPr="00D87810">
        <w:rPr>
          <w:rFonts w:asciiTheme="minorHAnsi" w:hAnsiTheme="minorHAnsi"/>
          <w:sz w:val="22"/>
          <w:szCs w:val="22"/>
        </w:rPr>
        <w:t>s</w:t>
      </w:r>
      <w:r w:rsidRPr="00D87810">
        <w:rPr>
          <w:rFonts w:asciiTheme="minorHAnsi" w:hAnsiTheme="minorHAnsi"/>
          <w:sz w:val="22"/>
          <w:szCs w:val="22"/>
        </w:rPr>
        <w:t xml:space="preserve"> of unregistered </w:t>
      </w:r>
      <w:del w:id="265" w:author="Allanson, Chris" w:date="2016-02-09T11:02:00Z">
        <w:r w:rsidRPr="00D87810" w:rsidDel="0066265C">
          <w:rPr>
            <w:rFonts w:asciiTheme="minorHAnsi" w:hAnsiTheme="minorHAnsi"/>
            <w:sz w:val="22"/>
            <w:szCs w:val="22"/>
          </w:rPr>
          <w:delText>consumers</w:delText>
        </w:r>
      </w:del>
      <w:ins w:id="266" w:author="Allanson, Chris" w:date="2016-02-09T11:02:00Z">
        <w:r w:rsidR="0066265C">
          <w:rPr>
            <w:rFonts w:asciiTheme="minorHAnsi" w:hAnsiTheme="minorHAnsi"/>
            <w:sz w:val="22"/>
            <w:szCs w:val="22"/>
          </w:rPr>
          <w:t>customers</w:t>
        </w:r>
      </w:ins>
      <w:r w:rsidRPr="00D87810">
        <w:rPr>
          <w:rFonts w:asciiTheme="minorHAnsi" w:hAnsiTheme="minorHAnsi"/>
          <w:sz w:val="22"/>
          <w:szCs w:val="22"/>
        </w:rPr>
        <w:t xml:space="preserve"> and agreed to concentrate</w:t>
      </w:r>
      <w:r w:rsidR="0009437C" w:rsidRPr="00D87810">
        <w:rPr>
          <w:rFonts w:asciiTheme="minorHAnsi" w:hAnsiTheme="minorHAnsi"/>
          <w:sz w:val="22"/>
          <w:szCs w:val="22"/>
        </w:rPr>
        <w:t xml:space="preserve"> </w:t>
      </w:r>
      <w:r w:rsidRPr="00D87810">
        <w:rPr>
          <w:rFonts w:asciiTheme="minorHAnsi" w:hAnsiTheme="minorHAnsi"/>
          <w:sz w:val="22"/>
          <w:szCs w:val="22"/>
        </w:rPr>
        <w:t xml:space="preserve">on </w:t>
      </w:r>
      <w:r w:rsidR="0009437C" w:rsidRPr="00D87810">
        <w:rPr>
          <w:rFonts w:asciiTheme="minorHAnsi" w:hAnsiTheme="minorHAnsi"/>
          <w:sz w:val="22"/>
          <w:szCs w:val="22"/>
        </w:rPr>
        <w:t>resolving</w:t>
      </w:r>
      <w:r w:rsidR="0009437C">
        <w:rPr>
          <w:rFonts w:asciiTheme="minorHAnsi" w:hAnsiTheme="minorHAnsi"/>
          <w:sz w:val="22"/>
          <w:szCs w:val="22"/>
        </w:rPr>
        <w:t xml:space="preserve"> cases that arose; hence the focus on identification and communication rather than addressing root causes at this time. </w:t>
      </w:r>
    </w:p>
    <w:p w14:paraId="46BC2C65" w14:textId="77777777" w:rsidR="00523296" w:rsidRDefault="00523296" w:rsidP="00892A00">
      <w:pPr>
        <w:pStyle w:val="Heading2"/>
        <w:keepNext w:val="0"/>
        <w:numPr>
          <w:ilvl w:val="1"/>
          <w:numId w:val="2"/>
        </w:numPr>
        <w:tabs>
          <w:tab w:val="clear" w:pos="576"/>
          <w:tab w:val="num" w:pos="1296"/>
        </w:tabs>
        <w:spacing w:line="360" w:lineRule="auto"/>
        <w:ind w:left="578" w:hanging="578"/>
        <w:jc w:val="both"/>
        <w:rPr>
          <w:rFonts w:asciiTheme="minorHAnsi" w:hAnsiTheme="minorHAnsi"/>
          <w:sz w:val="22"/>
          <w:szCs w:val="22"/>
        </w:rPr>
      </w:pPr>
      <w:r>
        <w:rPr>
          <w:rFonts w:asciiTheme="minorHAnsi" w:hAnsiTheme="minorHAnsi"/>
          <w:sz w:val="22"/>
          <w:szCs w:val="22"/>
        </w:rPr>
        <w:t xml:space="preserve">The Working Group considered that following the introduction of the DCP 209 communication process, more information on the number of unregistered </w:t>
      </w:r>
      <w:del w:id="267" w:author="Allanson, Chris" w:date="2016-02-09T11:02:00Z">
        <w:r w:rsidDel="0066265C">
          <w:rPr>
            <w:rFonts w:asciiTheme="minorHAnsi" w:hAnsiTheme="minorHAnsi"/>
            <w:sz w:val="22"/>
            <w:szCs w:val="22"/>
          </w:rPr>
          <w:delText>consumers</w:delText>
        </w:r>
      </w:del>
      <w:ins w:id="268" w:author="Allanson, Chris" w:date="2016-02-09T11:02:00Z">
        <w:r w:rsidR="0066265C">
          <w:rPr>
            <w:rFonts w:asciiTheme="minorHAnsi" w:hAnsiTheme="minorHAnsi"/>
            <w:sz w:val="22"/>
            <w:szCs w:val="22"/>
          </w:rPr>
          <w:t>customers</w:t>
        </w:r>
      </w:ins>
      <w:r>
        <w:rPr>
          <w:rFonts w:asciiTheme="minorHAnsi" w:hAnsiTheme="minorHAnsi"/>
          <w:sz w:val="22"/>
          <w:szCs w:val="22"/>
        </w:rPr>
        <w:t xml:space="preserve"> and the type of scenarios which led to unregistered </w:t>
      </w:r>
      <w:del w:id="269" w:author="Allanson, Chris" w:date="2016-02-09T11:02:00Z">
        <w:r w:rsidDel="0066265C">
          <w:rPr>
            <w:rFonts w:asciiTheme="minorHAnsi" w:hAnsiTheme="minorHAnsi"/>
            <w:sz w:val="22"/>
            <w:szCs w:val="22"/>
          </w:rPr>
          <w:delText>consumers</w:delText>
        </w:r>
      </w:del>
      <w:ins w:id="270" w:author="Allanson, Chris" w:date="2016-02-09T11:02:00Z">
        <w:r w:rsidR="0066265C">
          <w:rPr>
            <w:rFonts w:asciiTheme="minorHAnsi" w:hAnsiTheme="minorHAnsi"/>
            <w:sz w:val="22"/>
            <w:szCs w:val="22"/>
          </w:rPr>
          <w:t>customers</w:t>
        </w:r>
      </w:ins>
      <w:r>
        <w:rPr>
          <w:rFonts w:asciiTheme="minorHAnsi" w:hAnsiTheme="minorHAnsi"/>
          <w:sz w:val="22"/>
          <w:szCs w:val="22"/>
        </w:rPr>
        <w:t xml:space="preserve"> </w:t>
      </w:r>
      <w:r w:rsidR="0009437C">
        <w:rPr>
          <w:rFonts w:asciiTheme="minorHAnsi" w:hAnsiTheme="minorHAnsi"/>
          <w:sz w:val="22"/>
          <w:szCs w:val="22"/>
        </w:rPr>
        <w:t>c</w:t>
      </w:r>
      <w:r>
        <w:rPr>
          <w:rFonts w:asciiTheme="minorHAnsi" w:hAnsiTheme="minorHAnsi"/>
          <w:sz w:val="22"/>
          <w:szCs w:val="22"/>
        </w:rPr>
        <w:t xml:space="preserve">ould be recorded by industry parties. Thus, allowing for a </w:t>
      </w:r>
      <w:r w:rsidR="0009437C">
        <w:rPr>
          <w:rFonts w:asciiTheme="minorHAnsi" w:hAnsiTheme="minorHAnsi"/>
          <w:sz w:val="22"/>
          <w:szCs w:val="22"/>
        </w:rPr>
        <w:t xml:space="preserve">potential </w:t>
      </w:r>
      <w:r>
        <w:rPr>
          <w:rFonts w:asciiTheme="minorHAnsi" w:hAnsiTheme="minorHAnsi"/>
          <w:sz w:val="22"/>
          <w:szCs w:val="22"/>
        </w:rPr>
        <w:t>consequential change on the causation of this issue to be addressed at a future date.</w:t>
      </w:r>
    </w:p>
    <w:p w14:paraId="3BFFEA4B" w14:textId="77777777" w:rsidR="00651219" w:rsidRPr="00D46231" w:rsidRDefault="00523296" w:rsidP="00892A00">
      <w:pPr>
        <w:pStyle w:val="Heading2"/>
        <w:keepNext w:val="0"/>
        <w:numPr>
          <w:ilvl w:val="1"/>
          <w:numId w:val="2"/>
        </w:numPr>
        <w:tabs>
          <w:tab w:val="clear" w:pos="576"/>
          <w:tab w:val="num" w:pos="1296"/>
        </w:tabs>
        <w:spacing w:line="360" w:lineRule="auto"/>
        <w:ind w:left="578" w:hanging="578"/>
        <w:jc w:val="both"/>
        <w:rPr>
          <w:rFonts w:asciiTheme="minorHAnsi" w:hAnsiTheme="minorHAnsi"/>
          <w:sz w:val="22"/>
          <w:szCs w:val="22"/>
        </w:rPr>
      </w:pPr>
      <w:r w:rsidRPr="00651219">
        <w:rPr>
          <w:rFonts w:asciiTheme="minorHAnsi" w:hAnsiTheme="minorHAnsi"/>
          <w:sz w:val="22"/>
          <w:szCs w:val="22"/>
        </w:rPr>
        <w:t>The DCP 209 Working Group</w:t>
      </w:r>
      <w:r w:rsidR="00D87810" w:rsidRPr="00892A00">
        <w:rPr>
          <w:rFonts w:asciiTheme="minorHAnsi" w:hAnsiTheme="minorHAnsi"/>
          <w:sz w:val="22"/>
          <w:szCs w:val="22"/>
        </w:rPr>
        <w:t xml:space="preserve"> </w:t>
      </w:r>
      <w:r w:rsidR="00D87810" w:rsidRPr="00D87810">
        <w:rPr>
          <w:rFonts w:asciiTheme="minorHAnsi" w:hAnsiTheme="minorHAnsi"/>
          <w:sz w:val="22"/>
          <w:szCs w:val="22"/>
        </w:rPr>
        <w:t>agreed to seek legal advice on whether a distributor could threaten to de-energise an unregistered premises even if the connection was safe</w:t>
      </w:r>
      <w:r w:rsidR="00D87810">
        <w:rPr>
          <w:rFonts w:asciiTheme="minorHAnsi" w:hAnsiTheme="minorHAnsi"/>
          <w:sz w:val="22"/>
          <w:szCs w:val="22"/>
        </w:rPr>
        <w:t>.</w:t>
      </w:r>
      <w:r w:rsidRPr="00651219">
        <w:rPr>
          <w:rFonts w:asciiTheme="minorHAnsi" w:hAnsiTheme="minorHAnsi"/>
          <w:sz w:val="22"/>
          <w:szCs w:val="22"/>
        </w:rPr>
        <w:t xml:space="preserve"> </w:t>
      </w:r>
      <w:r w:rsidR="002A4EC2">
        <w:rPr>
          <w:rFonts w:asciiTheme="minorHAnsi" w:hAnsiTheme="minorHAnsi"/>
          <w:sz w:val="22"/>
          <w:szCs w:val="22"/>
        </w:rPr>
        <w:t xml:space="preserve"> </w:t>
      </w:r>
      <w:r w:rsidR="00D87810">
        <w:rPr>
          <w:rFonts w:asciiTheme="minorHAnsi" w:hAnsiTheme="minorHAnsi"/>
          <w:sz w:val="22"/>
          <w:szCs w:val="22"/>
        </w:rPr>
        <w:t xml:space="preserve">The Working Group </w:t>
      </w:r>
      <w:r w:rsidRPr="00651219">
        <w:rPr>
          <w:rFonts w:asciiTheme="minorHAnsi" w:hAnsiTheme="minorHAnsi"/>
          <w:sz w:val="22"/>
          <w:szCs w:val="22"/>
        </w:rPr>
        <w:t>received legal advice on the drafting of the best practice letter templates</w:t>
      </w:r>
      <w:r w:rsidR="0009437C" w:rsidRPr="00651219">
        <w:rPr>
          <w:rFonts w:asciiTheme="minorHAnsi" w:hAnsiTheme="minorHAnsi"/>
          <w:sz w:val="22"/>
          <w:szCs w:val="22"/>
        </w:rPr>
        <w:t xml:space="preserve"> </w:t>
      </w:r>
      <w:r w:rsidR="00D87810">
        <w:rPr>
          <w:rFonts w:asciiTheme="minorHAnsi" w:hAnsiTheme="minorHAnsi"/>
          <w:sz w:val="22"/>
          <w:szCs w:val="22"/>
        </w:rPr>
        <w:t xml:space="preserve">that </w:t>
      </w:r>
      <w:r w:rsidR="002A4EC2">
        <w:rPr>
          <w:rFonts w:asciiTheme="minorHAnsi" w:hAnsiTheme="minorHAnsi"/>
          <w:sz w:val="22"/>
          <w:szCs w:val="22"/>
        </w:rPr>
        <w:t xml:space="preserve">advice </w:t>
      </w:r>
      <w:r w:rsidR="0009437C" w:rsidRPr="00651219">
        <w:rPr>
          <w:rFonts w:asciiTheme="minorHAnsi" w:hAnsiTheme="minorHAnsi"/>
          <w:sz w:val="22"/>
          <w:szCs w:val="22"/>
        </w:rPr>
        <w:t>includ</w:t>
      </w:r>
      <w:r w:rsidR="00D87810">
        <w:rPr>
          <w:rFonts w:asciiTheme="minorHAnsi" w:hAnsiTheme="minorHAnsi"/>
          <w:sz w:val="22"/>
          <w:szCs w:val="22"/>
        </w:rPr>
        <w:t>ed that</w:t>
      </w:r>
      <w:r w:rsidR="0009437C" w:rsidRPr="00651219">
        <w:rPr>
          <w:rFonts w:asciiTheme="minorHAnsi" w:hAnsiTheme="minorHAnsi"/>
          <w:sz w:val="22"/>
          <w:szCs w:val="22"/>
        </w:rPr>
        <w:t xml:space="preserve"> such letters could include the prospect of discontinuation of supply</w:t>
      </w:r>
      <w:r w:rsidR="00651219">
        <w:rPr>
          <w:rFonts w:asciiTheme="minorHAnsi" w:hAnsiTheme="minorHAnsi"/>
          <w:sz w:val="22"/>
          <w:szCs w:val="22"/>
        </w:rPr>
        <w:t xml:space="preserve"> i.e. i</w:t>
      </w:r>
      <w:r w:rsidR="00651219" w:rsidRPr="002A4EC2">
        <w:rPr>
          <w:rFonts w:asciiTheme="minorHAnsi" w:hAnsiTheme="minorHAnsi"/>
          <w:sz w:val="22"/>
          <w:szCs w:val="22"/>
        </w:rPr>
        <w:t>n order for a ‘</w:t>
      </w:r>
      <w:r w:rsidR="00651219" w:rsidRPr="0095301E">
        <w:rPr>
          <w:rFonts w:asciiTheme="minorHAnsi" w:hAnsiTheme="minorHAnsi"/>
          <w:sz w:val="22"/>
          <w:szCs w:val="22"/>
        </w:rPr>
        <w:t xml:space="preserve">hard’ letter to </w:t>
      </w:r>
      <w:del w:id="271" w:author="Allanson, Chris" w:date="2016-02-09T11:02:00Z">
        <w:r w:rsidR="00651219" w:rsidRPr="0095301E" w:rsidDel="0066265C">
          <w:rPr>
            <w:rFonts w:asciiTheme="minorHAnsi" w:hAnsiTheme="minorHAnsi"/>
            <w:sz w:val="22"/>
            <w:szCs w:val="22"/>
          </w:rPr>
          <w:delText>consumers</w:delText>
        </w:r>
      </w:del>
      <w:ins w:id="272" w:author="Allanson, Chris" w:date="2016-02-09T11:02:00Z">
        <w:r w:rsidR="0066265C">
          <w:rPr>
            <w:rFonts w:asciiTheme="minorHAnsi" w:hAnsiTheme="minorHAnsi"/>
            <w:sz w:val="22"/>
            <w:szCs w:val="22"/>
          </w:rPr>
          <w:t>customers</w:t>
        </w:r>
      </w:ins>
      <w:r w:rsidR="00651219" w:rsidRPr="0095301E">
        <w:rPr>
          <w:rFonts w:asciiTheme="minorHAnsi" w:hAnsiTheme="minorHAnsi"/>
          <w:sz w:val="22"/>
          <w:szCs w:val="22"/>
        </w:rPr>
        <w:t xml:space="preserve"> to be effective</w:t>
      </w:r>
      <w:r w:rsidR="00651219" w:rsidRPr="00D46231">
        <w:rPr>
          <w:rFonts w:asciiTheme="minorHAnsi" w:hAnsiTheme="minorHAnsi"/>
          <w:sz w:val="22"/>
          <w:szCs w:val="22"/>
        </w:rPr>
        <w:t xml:space="preserve">. </w:t>
      </w:r>
    </w:p>
    <w:p w14:paraId="63CC23A6" w14:textId="77777777" w:rsidR="00523296" w:rsidRPr="00465F97" w:rsidRDefault="00523296" w:rsidP="00523296">
      <w:pPr>
        <w:pStyle w:val="Heading2"/>
        <w:keepNext w:val="0"/>
        <w:widowControl w:val="0"/>
        <w:numPr>
          <w:ilvl w:val="1"/>
          <w:numId w:val="2"/>
        </w:numPr>
        <w:tabs>
          <w:tab w:val="clear" w:pos="576"/>
          <w:tab w:val="num" w:pos="1296"/>
        </w:tabs>
        <w:spacing w:line="360" w:lineRule="auto"/>
        <w:ind w:left="578" w:hanging="578"/>
        <w:jc w:val="both"/>
        <w:rPr>
          <w:rFonts w:asciiTheme="minorHAnsi" w:hAnsiTheme="minorHAnsi"/>
          <w:sz w:val="22"/>
          <w:szCs w:val="22"/>
        </w:rPr>
      </w:pPr>
      <w:r w:rsidRPr="00465F97">
        <w:rPr>
          <w:rFonts w:asciiTheme="minorHAnsi" w:hAnsiTheme="minorHAnsi"/>
          <w:sz w:val="22"/>
          <w:szCs w:val="22"/>
        </w:rPr>
        <w:t xml:space="preserve">The DCP 209 Working Group </w:t>
      </w:r>
      <w:r>
        <w:rPr>
          <w:rFonts w:asciiTheme="minorHAnsi" w:hAnsiTheme="minorHAnsi"/>
          <w:sz w:val="22"/>
          <w:szCs w:val="22"/>
        </w:rPr>
        <w:t>issued a consultation to seek industry p</w:t>
      </w:r>
      <w:r w:rsidRPr="00465F97">
        <w:rPr>
          <w:rFonts w:asciiTheme="minorHAnsi" w:hAnsiTheme="minorHAnsi"/>
          <w:sz w:val="22"/>
          <w:szCs w:val="22"/>
        </w:rPr>
        <w:t>art</w:t>
      </w:r>
      <w:r>
        <w:rPr>
          <w:rFonts w:asciiTheme="minorHAnsi" w:hAnsiTheme="minorHAnsi"/>
          <w:sz w:val="22"/>
          <w:szCs w:val="22"/>
        </w:rPr>
        <w:t>y’s</w:t>
      </w:r>
      <w:r w:rsidRPr="00465F97">
        <w:rPr>
          <w:rFonts w:asciiTheme="minorHAnsi" w:hAnsiTheme="minorHAnsi"/>
          <w:sz w:val="22"/>
          <w:szCs w:val="22"/>
        </w:rPr>
        <w:t xml:space="preserve"> views on </w:t>
      </w:r>
      <w:r w:rsidR="0095301E">
        <w:rPr>
          <w:rFonts w:asciiTheme="minorHAnsi" w:hAnsiTheme="minorHAnsi"/>
          <w:sz w:val="22"/>
          <w:szCs w:val="22"/>
        </w:rPr>
        <w:t>the</w:t>
      </w:r>
      <w:r w:rsidRPr="00465F97">
        <w:rPr>
          <w:rFonts w:asciiTheme="minorHAnsi" w:hAnsiTheme="minorHAnsi"/>
          <w:sz w:val="22"/>
          <w:szCs w:val="22"/>
        </w:rPr>
        <w:t xml:space="preserve"> new proposed DCUSA Schedule and </w:t>
      </w:r>
      <w:r w:rsidR="0095301E">
        <w:rPr>
          <w:rFonts w:asciiTheme="minorHAnsi" w:hAnsiTheme="minorHAnsi"/>
          <w:sz w:val="22"/>
          <w:szCs w:val="22"/>
        </w:rPr>
        <w:t xml:space="preserve">proposed </w:t>
      </w:r>
      <w:r w:rsidRPr="00465F97">
        <w:rPr>
          <w:rFonts w:asciiTheme="minorHAnsi" w:hAnsiTheme="minorHAnsi"/>
          <w:sz w:val="22"/>
          <w:szCs w:val="22"/>
        </w:rPr>
        <w:t>template letters on the</w:t>
      </w:r>
      <w:r>
        <w:rPr>
          <w:rFonts w:asciiTheme="minorHAnsi" w:hAnsiTheme="minorHAnsi"/>
          <w:sz w:val="22"/>
          <w:szCs w:val="22"/>
        </w:rPr>
        <w:t xml:space="preserve"> </w:t>
      </w:r>
      <w:r w:rsidRPr="007547E2">
        <w:rPr>
          <w:rFonts w:asciiTheme="minorHAnsi" w:hAnsiTheme="minorHAnsi"/>
          <w:sz w:val="22"/>
          <w:szCs w:val="22"/>
          <w:highlight w:val="yellow"/>
        </w:rPr>
        <w:t>01 May 2015</w:t>
      </w:r>
      <w:r>
        <w:rPr>
          <w:rFonts w:asciiTheme="minorHAnsi" w:hAnsiTheme="minorHAnsi"/>
          <w:sz w:val="22"/>
          <w:szCs w:val="22"/>
        </w:rPr>
        <w:t>.</w:t>
      </w:r>
    </w:p>
    <w:p w14:paraId="41CBCFBB" w14:textId="77777777" w:rsidR="00AD1CCC" w:rsidRDefault="00AD1CCC" w:rsidP="00124793">
      <w:pPr>
        <w:pStyle w:val="Heading1"/>
        <w:keepNext w:val="0"/>
        <w:numPr>
          <w:ilvl w:val="0"/>
          <w:numId w:val="2"/>
        </w:numPr>
        <w:tabs>
          <w:tab w:val="clear" w:pos="432"/>
          <w:tab w:val="num" w:pos="1152"/>
        </w:tabs>
        <w:spacing w:after="0" w:line="360" w:lineRule="auto"/>
        <w:jc w:val="both"/>
        <w:rPr>
          <w:rFonts w:asciiTheme="minorHAnsi" w:hAnsiTheme="minorHAnsi"/>
          <w:sz w:val="22"/>
          <w:szCs w:val="22"/>
        </w:rPr>
      </w:pPr>
      <w:bookmarkStart w:id="273" w:name="_Toc429146818"/>
      <w:bookmarkStart w:id="274" w:name="_Toc429486235"/>
      <w:r w:rsidRPr="00900FD2">
        <w:rPr>
          <w:rFonts w:asciiTheme="minorHAnsi" w:hAnsiTheme="minorHAnsi"/>
          <w:sz w:val="22"/>
          <w:szCs w:val="22"/>
        </w:rPr>
        <w:t xml:space="preserve">DCP </w:t>
      </w:r>
      <w:r>
        <w:rPr>
          <w:rFonts w:asciiTheme="minorHAnsi" w:hAnsiTheme="minorHAnsi"/>
          <w:sz w:val="22"/>
          <w:szCs w:val="22"/>
        </w:rPr>
        <w:t>209 REQUEST FOR INFORMATION (RFI)</w:t>
      </w:r>
      <w:bookmarkEnd w:id="273"/>
      <w:bookmarkEnd w:id="274"/>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1C6342B1"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2ED159F"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2702302F" w14:textId="77777777" w:rsidR="00AD1CCC" w:rsidRPr="006F106E" w:rsidRDefault="00AD1CCC" w:rsidP="00AD1CCC">
      <w:pPr>
        <w:spacing w:before="240" w:after="60" w:line="276" w:lineRule="auto"/>
        <w:rPr>
          <w:rFonts w:asciiTheme="minorHAnsi" w:hAnsiTheme="minorHAnsi" w:cs="Arial"/>
          <w:b/>
          <w:bCs/>
          <w:iCs/>
          <w:sz w:val="22"/>
          <w:szCs w:val="22"/>
          <w:u w:val="single"/>
        </w:rPr>
      </w:pPr>
      <w:r w:rsidRPr="006F106E">
        <w:rPr>
          <w:rFonts w:asciiTheme="minorHAnsi" w:hAnsiTheme="minorHAnsi" w:cs="Arial"/>
          <w:b/>
          <w:bCs/>
          <w:iCs/>
          <w:sz w:val="22"/>
          <w:szCs w:val="22"/>
          <w:u w:val="single"/>
        </w:rPr>
        <w:t>Question 1: Distributors:  How many unregistered sites are you aware of, that are connected to your network(s) where the customer is presently consuming energy?</w:t>
      </w:r>
    </w:p>
    <w:p w14:paraId="19FF312D" w14:textId="77777777" w:rsidR="00AD1CCC" w:rsidRDefault="00D46231"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Pr>
          <w:rFonts w:asciiTheme="minorHAnsi" w:hAnsiTheme="minorHAnsi"/>
          <w:sz w:val="22"/>
          <w:szCs w:val="22"/>
        </w:rPr>
        <w:t xml:space="preserve">Six Distributor parties </w:t>
      </w:r>
      <w:r w:rsidR="00AD1CCC" w:rsidRPr="00675857">
        <w:rPr>
          <w:rFonts w:asciiTheme="minorHAnsi" w:hAnsiTheme="minorHAnsi"/>
          <w:sz w:val="22"/>
          <w:szCs w:val="22"/>
        </w:rPr>
        <w:t>responded</w:t>
      </w:r>
      <w:r w:rsidR="00AD1CCC">
        <w:rPr>
          <w:rFonts w:asciiTheme="minorHAnsi" w:hAnsiTheme="minorHAnsi"/>
          <w:sz w:val="22"/>
          <w:szCs w:val="22"/>
        </w:rPr>
        <w:t xml:space="preserve"> </w:t>
      </w:r>
      <w:r w:rsidR="00AD1CCC" w:rsidRPr="00675857">
        <w:rPr>
          <w:rFonts w:asciiTheme="minorHAnsi" w:hAnsiTheme="minorHAnsi"/>
          <w:sz w:val="22"/>
          <w:szCs w:val="22"/>
        </w:rPr>
        <w:t>to this question. Whilst some respondents provided an exact number</w:t>
      </w:r>
      <w:r w:rsidR="00AD1CCC">
        <w:rPr>
          <w:rFonts w:asciiTheme="minorHAnsi" w:hAnsiTheme="minorHAnsi"/>
          <w:sz w:val="22"/>
          <w:szCs w:val="22"/>
        </w:rPr>
        <w:t xml:space="preserve"> of unregistered </w:t>
      </w:r>
      <w:del w:id="275" w:author="Allanson, Chris" w:date="2016-02-09T11:02:00Z">
        <w:r w:rsidR="00AD1CCC" w:rsidDel="0066265C">
          <w:rPr>
            <w:rFonts w:asciiTheme="minorHAnsi" w:hAnsiTheme="minorHAnsi"/>
            <w:sz w:val="22"/>
            <w:szCs w:val="22"/>
          </w:rPr>
          <w:delText>consumers</w:delText>
        </w:r>
      </w:del>
      <w:ins w:id="276" w:author="Allanson, Chris" w:date="2016-02-09T11:02:00Z">
        <w:r w:rsidR="0066265C">
          <w:rPr>
            <w:rFonts w:asciiTheme="minorHAnsi" w:hAnsiTheme="minorHAnsi"/>
            <w:sz w:val="22"/>
            <w:szCs w:val="22"/>
          </w:rPr>
          <w:t>customers</w:t>
        </w:r>
      </w:ins>
      <w:r w:rsidR="00AD1CCC">
        <w:rPr>
          <w:rFonts w:asciiTheme="minorHAnsi" w:hAnsiTheme="minorHAnsi"/>
          <w:sz w:val="22"/>
          <w:szCs w:val="22"/>
        </w:rPr>
        <w:t>, others provided an interpretation of the data available to them.</w:t>
      </w:r>
    </w:p>
    <w:p w14:paraId="6E0E445E"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6F106E">
        <w:rPr>
          <w:rFonts w:asciiTheme="minorHAnsi" w:hAnsiTheme="minorHAnsi"/>
          <w:sz w:val="22"/>
          <w:szCs w:val="22"/>
        </w:rPr>
        <w:t>One DNO advised of 150 unregistered sites, anothe</w:t>
      </w:r>
      <w:r>
        <w:rPr>
          <w:rFonts w:asciiTheme="minorHAnsi" w:hAnsiTheme="minorHAnsi"/>
          <w:sz w:val="22"/>
          <w:szCs w:val="22"/>
        </w:rPr>
        <w:t>r of 1,424, another DNO of 552, and another DNO of 62</w:t>
      </w:r>
      <w:r w:rsidRPr="006F106E">
        <w:rPr>
          <w:rFonts w:asciiTheme="minorHAnsi" w:hAnsiTheme="minorHAnsi"/>
          <w:sz w:val="22"/>
          <w:szCs w:val="22"/>
        </w:rPr>
        <w:t xml:space="preserve"> for the last 6 months broken down in to categories. One </w:t>
      </w:r>
      <w:r>
        <w:rPr>
          <w:rFonts w:asciiTheme="minorHAnsi" w:hAnsiTheme="minorHAnsi"/>
          <w:sz w:val="22"/>
          <w:szCs w:val="22"/>
        </w:rPr>
        <w:t>Distributor and o</w:t>
      </w:r>
      <w:r w:rsidRPr="006F106E">
        <w:rPr>
          <w:rFonts w:asciiTheme="minorHAnsi" w:hAnsiTheme="minorHAnsi"/>
          <w:sz w:val="22"/>
          <w:szCs w:val="22"/>
        </w:rPr>
        <w:t>ne IDNO were unable to identify the unregistered sites</w:t>
      </w:r>
      <w:r>
        <w:rPr>
          <w:rFonts w:asciiTheme="minorHAnsi" w:hAnsiTheme="minorHAnsi"/>
          <w:sz w:val="22"/>
          <w:szCs w:val="22"/>
        </w:rPr>
        <w:t xml:space="preserve"> from their data.</w:t>
      </w:r>
    </w:p>
    <w:p w14:paraId="3461ACC1"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A21EA3">
        <w:rPr>
          <w:rFonts w:asciiTheme="minorHAnsi" w:hAnsiTheme="minorHAnsi"/>
          <w:sz w:val="22"/>
          <w:szCs w:val="22"/>
        </w:rPr>
        <w:t xml:space="preserve">The Working Group noted that the data of unregistered </w:t>
      </w:r>
      <w:del w:id="277" w:author="Allanson, Chris" w:date="2016-02-09T11:02:00Z">
        <w:r w:rsidRPr="00A21EA3" w:rsidDel="0066265C">
          <w:rPr>
            <w:rFonts w:asciiTheme="minorHAnsi" w:hAnsiTheme="minorHAnsi"/>
            <w:sz w:val="22"/>
            <w:szCs w:val="22"/>
          </w:rPr>
          <w:delText>consumers</w:delText>
        </w:r>
      </w:del>
      <w:ins w:id="278" w:author="Allanson, Chris" w:date="2016-02-09T11:02:00Z">
        <w:r w:rsidR="0066265C">
          <w:rPr>
            <w:rFonts w:asciiTheme="minorHAnsi" w:hAnsiTheme="minorHAnsi"/>
            <w:sz w:val="22"/>
            <w:szCs w:val="22"/>
          </w:rPr>
          <w:t>customers</w:t>
        </w:r>
      </w:ins>
      <w:r w:rsidRPr="00A21EA3">
        <w:rPr>
          <w:rFonts w:asciiTheme="minorHAnsi" w:hAnsiTheme="minorHAnsi"/>
          <w:sz w:val="22"/>
          <w:szCs w:val="22"/>
        </w:rPr>
        <w:t xml:space="preserve"> was difficult to obtain and that there was no common process for recording unregistered </w:t>
      </w:r>
      <w:del w:id="279" w:author="Allanson, Chris" w:date="2016-02-09T11:02:00Z">
        <w:r w:rsidRPr="00A21EA3" w:rsidDel="0066265C">
          <w:rPr>
            <w:rFonts w:asciiTheme="minorHAnsi" w:hAnsiTheme="minorHAnsi"/>
            <w:sz w:val="22"/>
            <w:szCs w:val="22"/>
          </w:rPr>
          <w:delText>consumers</w:delText>
        </w:r>
      </w:del>
      <w:ins w:id="280" w:author="Allanson, Chris" w:date="2016-02-09T11:02:00Z">
        <w:r w:rsidR="0066265C">
          <w:rPr>
            <w:rFonts w:asciiTheme="minorHAnsi" w:hAnsiTheme="minorHAnsi"/>
            <w:sz w:val="22"/>
            <w:szCs w:val="22"/>
          </w:rPr>
          <w:t>customers</w:t>
        </w:r>
      </w:ins>
      <w:r w:rsidRPr="00A21EA3">
        <w:rPr>
          <w:rFonts w:asciiTheme="minorHAnsi" w:hAnsiTheme="minorHAnsi"/>
          <w:sz w:val="22"/>
          <w:szCs w:val="22"/>
        </w:rPr>
        <w:t xml:space="preserve"> data for reporting purposes. </w:t>
      </w:r>
    </w:p>
    <w:p w14:paraId="222D4374" w14:textId="77777777" w:rsidR="00AD1CCC" w:rsidRPr="0013059B" w:rsidRDefault="00AD1CCC" w:rsidP="00124793">
      <w:pPr>
        <w:pStyle w:val="Heading2"/>
        <w:keepNext w:val="0"/>
        <w:numPr>
          <w:ilvl w:val="1"/>
          <w:numId w:val="2"/>
        </w:numPr>
        <w:tabs>
          <w:tab w:val="clear" w:pos="576"/>
          <w:tab w:val="num" w:pos="709"/>
          <w:tab w:val="num" w:pos="1296"/>
        </w:tabs>
        <w:spacing w:line="360" w:lineRule="auto"/>
        <w:jc w:val="both"/>
      </w:pPr>
      <w:r w:rsidRPr="00E87476">
        <w:rPr>
          <w:rFonts w:asciiTheme="minorHAnsi" w:hAnsiTheme="minorHAnsi"/>
          <w:sz w:val="22"/>
          <w:szCs w:val="22"/>
        </w:rPr>
        <w:t>The Working Group review</w:t>
      </w:r>
      <w:r>
        <w:rPr>
          <w:rFonts w:asciiTheme="minorHAnsi" w:hAnsiTheme="minorHAnsi"/>
          <w:sz w:val="22"/>
          <w:szCs w:val="22"/>
        </w:rPr>
        <w:t xml:space="preserve">ed the DIF 028 </w:t>
      </w:r>
      <w:r w:rsidRPr="006066DE">
        <w:rPr>
          <w:rFonts w:asciiTheme="minorHAnsi" w:hAnsiTheme="minorHAnsi"/>
          <w:i/>
          <w:sz w:val="22"/>
          <w:szCs w:val="22"/>
        </w:rPr>
        <w:t xml:space="preserve">‘Getting Unregistered </w:t>
      </w:r>
      <w:del w:id="281" w:author="Allanson, Chris" w:date="2016-02-09T11:02:00Z">
        <w:r w:rsidRPr="006066DE" w:rsidDel="0066265C">
          <w:rPr>
            <w:rFonts w:asciiTheme="minorHAnsi" w:hAnsiTheme="minorHAnsi"/>
            <w:i/>
            <w:sz w:val="22"/>
            <w:szCs w:val="22"/>
          </w:rPr>
          <w:delText>Consumers</w:delText>
        </w:r>
      </w:del>
      <w:ins w:id="282" w:author="Allanson, Chris" w:date="2016-02-09T11:06:00Z">
        <w:r w:rsidR="000C763D">
          <w:rPr>
            <w:rFonts w:asciiTheme="minorHAnsi" w:hAnsiTheme="minorHAnsi"/>
            <w:i/>
            <w:sz w:val="22"/>
            <w:szCs w:val="22"/>
          </w:rPr>
          <w:t>Consumers</w:t>
        </w:r>
      </w:ins>
      <w:r w:rsidRPr="006066DE">
        <w:rPr>
          <w:rFonts w:asciiTheme="minorHAnsi" w:hAnsiTheme="minorHAnsi"/>
          <w:i/>
          <w:sz w:val="22"/>
          <w:szCs w:val="22"/>
        </w:rPr>
        <w:t xml:space="preserve"> Registered By  A Supplier’ </w:t>
      </w:r>
      <w:r>
        <w:rPr>
          <w:rFonts w:asciiTheme="minorHAnsi" w:hAnsiTheme="minorHAnsi"/>
          <w:sz w:val="22"/>
          <w:szCs w:val="22"/>
        </w:rPr>
        <w:t>RFI</w:t>
      </w:r>
      <w:r w:rsidRPr="00E87476">
        <w:rPr>
          <w:rFonts w:asciiTheme="minorHAnsi" w:hAnsiTheme="minorHAnsi"/>
          <w:sz w:val="22"/>
          <w:szCs w:val="22"/>
        </w:rPr>
        <w:t xml:space="preserve"> </w:t>
      </w:r>
      <w:r>
        <w:rPr>
          <w:rFonts w:asciiTheme="minorHAnsi" w:hAnsiTheme="minorHAnsi"/>
          <w:sz w:val="22"/>
          <w:szCs w:val="22"/>
        </w:rPr>
        <w:t xml:space="preserve">responses to </w:t>
      </w:r>
      <w:r w:rsidRPr="00E87476">
        <w:rPr>
          <w:rFonts w:asciiTheme="minorHAnsi" w:hAnsiTheme="minorHAnsi"/>
          <w:sz w:val="22"/>
          <w:szCs w:val="22"/>
        </w:rPr>
        <w:t>question</w:t>
      </w:r>
      <w:r>
        <w:rPr>
          <w:rFonts w:asciiTheme="minorHAnsi" w:hAnsiTheme="minorHAnsi"/>
          <w:sz w:val="22"/>
          <w:szCs w:val="22"/>
        </w:rPr>
        <w:t xml:space="preserve"> 2  on the number of </w:t>
      </w:r>
      <w:r w:rsidRPr="00E87476">
        <w:rPr>
          <w:rFonts w:asciiTheme="minorHAnsi" w:hAnsiTheme="minorHAnsi"/>
          <w:sz w:val="22"/>
          <w:szCs w:val="22"/>
        </w:rPr>
        <w:t xml:space="preserve">unregistered </w:t>
      </w:r>
      <w:del w:id="283" w:author="Allanson, Chris" w:date="2016-02-09T11:02:00Z">
        <w:r w:rsidRPr="00E87476" w:rsidDel="0066265C">
          <w:rPr>
            <w:rFonts w:asciiTheme="minorHAnsi" w:hAnsiTheme="minorHAnsi"/>
            <w:sz w:val="22"/>
            <w:szCs w:val="22"/>
          </w:rPr>
          <w:delText>consumers</w:delText>
        </w:r>
      </w:del>
      <w:ins w:id="284" w:author="Allanson, Chris" w:date="2016-02-09T11:02:00Z">
        <w:r w:rsidR="0066265C">
          <w:rPr>
            <w:rFonts w:asciiTheme="minorHAnsi" w:hAnsiTheme="minorHAnsi"/>
            <w:sz w:val="22"/>
            <w:szCs w:val="22"/>
          </w:rPr>
          <w:t>customers</w:t>
        </w:r>
      </w:ins>
      <w:r>
        <w:rPr>
          <w:rFonts w:asciiTheme="minorHAnsi" w:hAnsiTheme="minorHAnsi"/>
          <w:sz w:val="22"/>
          <w:szCs w:val="22"/>
        </w:rPr>
        <w:t xml:space="preserve"> known to be using electricity but are untraded on the DNOs network</w:t>
      </w:r>
      <w:r w:rsidRPr="00E87476">
        <w:rPr>
          <w:rFonts w:asciiTheme="minorHAnsi" w:hAnsiTheme="minorHAnsi"/>
          <w:sz w:val="22"/>
          <w:szCs w:val="22"/>
        </w:rPr>
        <w:t xml:space="preserve"> for 2013 and compare</w:t>
      </w:r>
      <w:r>
        <w:rPr>
          <w:rFonts w:asciiTheme="minorHAnsi" w:hAnsiTheme="minorHAnsi"/>
          <w:sz w:val="22"/>
          <w:szCs w:val="22"/>
        </w:rPr>
        <w:t>d</w:t>
      </w:r>
      <w:r w:rsidRPr="00E87476">
        <w:rPr>
          <w:rFonts w:asciiTheme="minorHAnsi" w:hAnsiTheme="minorHAnsi"/>
          <w:sz w:val="22"/>
          <w:szCs w:val="22"/>
        </w:rPr>
        <w:t xml:space="preserve"> it with the results for 2014 to see if there were any changes in the number of unregistered </w:t>
      </w:r>
      <w:del w:id="285" w:author="Allanson, Chris" w:date="2016-02-09T11:02:00Z">
        <w:r w:rsidRPr="00E87476" w:rsidDel="0066265C">
          <w:rPr>
            <w:rFonts w:asciiTheme="minorHAnsi" w:hAnsiTheme="minorHAnsi"/>
            <w:sz w:val="22"/>
            <w:szCs w:val="22"/>
          </w:rPr>
          <w:delText>consumer</w:delText>
        </w:r>
        <w:r w:rsidDel="0066265C">
          <w:rPr>
            <w:rFonts w:asciiTheme="minorHAnsi" w:hAnsiTheme="minorHAnsi"/>
            <w:sz w:val="22"/>
            <w:szCs w:val="22"/>
          </w:rPr>
          <w:delText>s</w:delText>
        </w:r>
      </w:del>
      <w:ins w:id="286" w:author="Allanson, Chris" w:date="2016-02-09T11:02:00Z">
        <w:r w:rsidR="0066265C">
          <w:rPr>
            <w:rFonts w:asciiTheme="minorHAnsi" w:hAnsiTheme="minorHAnsi"/>
            <w:sz w:val="22"/>
            <w:szCs w:val="22"/>
          </w:rPr>
          <w:t>customers</w:t>
        </w:r>
      </w:ins>
      <w:r w:rsidRPr="00E87476">
        <w:rPr>
          <w:rFonts w:asciiTheme="minorHAnsi" w:hAnsiTheme="minorHAnsi"/>
          <w:sz w:val="22"/>
          <w:szCs w:val="22"/>
        </w:rPr>
        <w:t xml:space="preserve"> being reported</w:t>
      </w:r>
      <w:r>
        <w:rPr>
          <w:rFonts w:asciiTheme="minorHAnsi" w:hAnsiTheme="minorHAnsi"/>
          <w:sz w:val="22"/>
          <w:szCs w:val="22"/>
        </w:rPr>
        <w:t xml:space="preserve"> across the network. The Working Group considered that the numbers being reported may not be accurate due to the lack of commonality in the recording of unregistered </w:t>
      </w:r>
      <w:del w:id="287" w:author="Allanson, Chris" w:date="2016-02-09T11:02:00Z">
        <w:r w:rsidDel="0066265C">
          <w:rPr>
            <w:rFonts w:asciiTheme="minorHAnsi" w:hAnsiTheme="minorHAnsi"/>
            <w:sz w:val="22"/>
            <w:szCs w:val="22"/>
          </w:rPr>
          <w:delText>consumers</w:delText>
        </w:r>
      </w:del>
      <w:ins w:id="288" w:author="Allanson, Chris" w:date="2016-02-09T11:02:00Z">
        <w:r w:rsidR="0066265C">
          <w:rPr>
            <w:rFonts w:asciiTheme="minorHAnsi" w:hAnsiTheme="minorHAnsi"/>
            <w:sz w:val="22"/>
            <w:szCs w:val="22"/>
          </w:rPr>
          <w:t>customers</w:t>
        </w:r>
      </w:ins>
      <w:r>
        <w:rPr>
          <w:rFonts w:asciiTheme="minorHAnsi" w:hAnsiTheme="minorHAnsi"/>
          <w:sz w:val="22"/>
          <w:szCs w:val="22"/>
        </w:rPr>
        <w:t xml:space="preserve"> by each DNO but noted that although one DNO had predominantly reported unregistered </w:t>
      </w:r>
      <w:del w:id="289" w:author="Allanson, Chris" w:date="2016-02-09T11:02:00Z">
        <w:r w:rsidDel="0066265C">
          <w:rPr>
            <w:rFonts w:asciiTheme="minorHAnsi" w:hAnsiTheme="minorHAnsi"/>
            <w:sz w:val="22"/>
            <w:szCs w:val="22"/>
          </w:rPr>
          <w:delText>consumers</w:delText>
        </w:r>
      </w:del>
      <w:ins w:id="290" w:author="Allanson, Chris" w:date="2016-02-09T11:02:00Z">
        <w:r w:rsidR="0066265C">
          <w:rPr>
            <w:rFonts w:asciiTheme="minorHAnsi" w:hAnsiTheme="minorHAnsi"/>
            <w:sz w:val="22"/>
            <w:szCs w:val="22"/>
          </w:rPr>
          <w:t>customers</w:t>
        </w:r>
      </w:ins>
      <w:r>
        <w:rPr>
          <w:rFonts w:asciiTheme="minorHAnsi" w:hAnsiTheme="minorHAnsi"/>
          <w:sz w:val="22"/>
          <w:szCs w:val="22"/>
        </w:rPr>
        <w:t xml:space="preserve"> in 2013, other network areas were now reporting a greater percentage of the total number of cases</w:t>
      </w:r>
      <w:r w:rsidRPr="00E87476">
        <w:rPr>
          <w:rFonts w:asciiTheme="minorHAnsi" w:hAnsiTheme="minorHAnsi"/>
          <w:sz w:val="22"/>
          <w:szCs w:val="22"/>
        </w:rPr>
        <w:t>.</w:t>
      </w:r>
    </w:p>
    <w:p w14:paraId="3D817CBA" w14:textId="77777777" w:rsidR="00AD1CCC" w:rsidRDefault="00AD1CCC" w:rsidP="00AD1CCC">
      <w:pPr>
        <w:pStyle w:val="Heading2"/>
        <w:keepNext w:val="0"/>
        <w:tabs>
          <w:tab w:val="clear" w:pos="360"/>
        </w:tabs>
        <w:spacing w:line="360" w:lineRule="auto"/>
        <w:ind w:left="0" w:firstLine="0"/>
        <w:jc w:val="center"/>
      </w:pPr>
      <w:r>
        <w:rPr>
          <w:noProof/>
        </w:rPr>
        <w:drawing>
          <wp:inline distT="0" distB="0" distL="0" distR="0" wp14:anchorId="36A8FE5D" wp14:editId="28C1C89F">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B9ABF44" w14:textId="77777777" w:rsidR="00AD1CCC" w:rsidRDefault="00AD1CCC" w:rsidP="00AD1CCC"/>
    <w:p w14:paraId="6AA8696B" w14:textId="77777777" w:rsidR="00AD1CCC" w:rsidRDefault="00AD1CCC" w:rsidP="00AD1CCC">
      <w:pPr>
        <w:jc w:val="center"/>
      </w:pPr>
      <w:r>
        <w:rPr>
          <w:noProof/>
        </w:rPr>
        <w:drawing>
          <wp:inline distT="0" distB="0" distL="0" distR="0" wp14:anchorId="1C13D402" wp14:editId="0F782823">
            <wp:extent cx="457200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D866E07" w14:textId="77777777" w:rsidR="00AD1CCC" w:rsidRPr="006F106E" w:rsidRDefault="00E211DF" w:rsidP="00E211DF">
      <w:pPr>
        <w:spacing w:before="240" w:after="60" w:line="276" w:lineRule="auto"/>
      </w:pPr>
      <w:r>
        <w:rPr>
          <w:rFonts w:asciiTheme="minorHAnsi" w:hAnsiTheme="minorHAnsi" w:cs="Arial"/>
          <w:b/>
          <w:bCs/>
          <w:iCs/>
          <w:sz w:val="22"/>
          <w:szCs w:val="22"/>
          <w:u w:val="single"/>
        </w:rPr>
        <w:t xml:space="preserve">Question 1 Part 2: </w:t>
      </w:r>
      <w:r w:rsidR="00AD1CCC" w:rsidRPr="008B7344">
        <w:rPr>
          <w:rFonts w:asciiTheme="minorHAnsi" w:hAnsiTheme="minorHAnsi" w:cs="Arial"/>
          <w:b/>
          <w:bCs/>
          <w:iCs/>
          <w:sz w:val="22"/>
          <w:szCs w:val="22"/>
          <w:u w:val="single"/>
        </w:rPr>
        <w:t>Are you able to split the volumes of such unregistered sites by the different scenarios in the table at Attachment 1 to this RFI?</w:t>
      </w:r>
    </w:p>
    <w:p w14:paraId="1937BC2A"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675857">
        <w:rPr>
          <w:rFonts w:asciiTheme="minorHAnsi" w:hAnsiTheme="minorHAnsi"/>
          <w:sz w:val="22"/>
          <w:szCs w:val="22"/>
        </w:rPr>
        <w:t>The Working Group discussed the difficulty of identifying</w:t>
      </w:r>
      <w:r>
        <w:rPr>
          <w:rFonts w:asciiTheme="minorHAnsi" w:hAnsiTheme="minorHAnsi"/>
          <w:sz w:val="22"/>
          <w:szCs w:val="22"/>
        </w:rPr>
        <w:t xml:space="preserve"> an</w:t>
      </w:r>
      <w:r w:rsidRPr="00675857">
        <w:rPr>
          <w:rFonts w:asciiTheme="minorHAnsi" w:hAnsiTheme="minorHAnsi"/>
          <w:sz w:val="22"/>
          <w:szCs w:val="22"/>
        </w:rPr>
        <w:t xml:space="preserve"> unregistered consumer</w:t>
      </w:r>
      <w:r>
        <w:rPr>
          <w:rFonts w:asciiTheme="minorHAnsi" w:hAnsiTheme="minorHAnsi"/>
          <w:sz w:val="22"/>
          <w:szCs w:val="22"/>
        </w:rPr>
        <w:t xml:space="preserve"> and the scenarios which caused their existence. Due to DNOs internally reporting under different categories the majority of respondents were unable to provide numbers for the ten scenario’s set out as per Attachment</w:t>
      </w:r>
      <w:r w:rsidR="007D6BE3">
        <w:rPr>
          <w:rFonts w:asciiTheme="minorHAnsi" w:hAnsiTheme="minorHAnsi"/>
          <w:sz w:val="22"/>
          <w:szCs w:val="22"/>
        </w:rPr>
        <w:t xml:space="preserve"> </w:t>
      </w:r>
      <w:r w:rsidR="007D6BE3" w:rsidRPr="007D6BE3">
        <w:rPr>
          <w:rFonts w:asciiTheme="minorHAnsi" w:hAnsiTheme="minorHAnsi"/>
          <w:sz w:val="22"/>
          <w:szCs w:val="22"/>
          <w:highlight w:val="yellow"/>
        </w:rPr>
        <w:t>7</w:t>
      </w:r>
      <w:r>
        <w:rPr>
          <w:rFonts w:asciiTheme="minorHAnsi" w:hAnsiTheme="minorHAnsi"/>
          <w:sz w:val="22"/>
          <w:szCs w:val="22"/>
        </w:rPr>
        <w:t>. The Working Group considered the number of MPANs identified by DNOs against the scenarios set out by the Working Group and those DNOs who reported under their own categories in the charts below.</w:t>
      </w:r>
    </w:p>
    <w:p w14:paraId="0A3A64E3"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605BB5">
        <w:rPr>
          <w:rFonts w:asciiTheme="minorHAnsi" w:hAnsiTheme="minorHAnsi"/>
          <w:sz w:val="22"/>
          <w:szCs w:val="22"/>
        </w:rPr>
        <w:t>The Working Group agreed that the root cause of sites becoming unregistered did not become apparent from the responses to this RFI.</w:t>
      </w:r>
    </w:p>
    <w:p w14:paraId="7D3D12D5" w14:textId="77777777" w:rsidR="00AD1CCC" w:rsidRPr="00F55DC1"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F55DC1">
        <w:rPr>
          <w:rFonts w:asciiTheme="minorHAnsi" w:hAnsiTheme="minorHAnsi"/>
          <w:sz w:val="22"/>
          <w:szCs w:val="22"/>
        </w:rPr>
        <w:t xml:space="preserve">One DNO responded based on </w:t>
      </w:r>
      <w:r w:rsidR="00291D7E">
        <w:rPr>
          <w:rFonts w:asciiTheme="minorHAnsi" w:hAnsiTheme="minorHAnsi"/>
          <w:sz w:val="22"/>
          <w:szCs w:val="22"/>
        </w:rPr>
        <w:t xml:space="preserve">its categorised </w:t>
      </w:r>
      <w:r w:rsidRPr="00F55DC1">
        <w:rPr>
          <w:rFonts w:asciiTheme="minorHAnsi" w:hAnsiTheme="minorHAnsi"/>
          <w:sz w:val="22"/>
          <w:szCs w:val="22"/>
        </w:rPr>
        <w:t xml:space="preserve">data rather than those set out </w:t>
      </w:r>
      <w:r>
        <w:rPr>
          <w:rFonts w:asciiTheme="minorHAnsi" w:hAnsiTheme="minorHAnsi"/>
          <w:sz w:val="22"/>
          <w:szCs w:val="22"/>
        </w:rPr>
        <w:t>in the scenario matrix</w:t>
      </w:r>
      <w:r w:rsidRPr="00F55DC1">
        <w:rPr>
          <w:rFonts w:asciiTheme="minorHAnsi" w:hAnsiTheme="minorHAnsi"/>
          <w:sz w:val="22"/>
          <w:szCs w:val="22"/>
        </w:rPr>
        <w:t>.</w:t>
      </w:r>
    </w:p>
    <w:p w14:paraId="7BB0E82F" w14:textId="77777777" w:rsidR="00AD1CCC" w:rsidRPr="009D617A" w:rsidRDefault="00AD1CCC" w:rsidP="00AD1CCC">
      <w:pPr>
        <w:jc w:val="center"/>
      </w:pPr>
      <w:r>
        <w:rPr>
          <w:noProof/>
        </w:rPr>
        <w:drawing>
          <wp:inline distT="0" distB="0" distL="0" distR="0" wp14:anchorId="3B5E2879" wp14:editId="3964FAA8">
            <wp:extent cx="45720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CC851B4" w14:textId="77777777" w:rsidR="00AD1CCC" w:rsidRPr="00F55DC1" w:rsidRDefault="00291D7E"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Pr>
          <w:rFonts w:asciiTheme="minorHAnsi" w:hAnsiTheme="minorHAnsi"/>
          <w:sz w:val="22"/>
          <w:szCs w:val="22"/>
        </w:rPr>
        <w:t xml:space="preserve">Two </w:t>
      </w:r>
      <w:r w:rsidR="00AD1CCC" w:rsidRPr="00F55DC1">
        <w:rPr>
          <w:rFonts w:asciiTheme="minorHAnsi" w:hAnsiTheme="minorHAnsi"/>
          <w:sz w:val="22"/>
          <w:szCs w:val="22"/>
        </w:rPr>
        <w:t xml:space="preserve">DNO respondents provided their answer in reference </w:t>
      </w:r>
      <w:r w:rsidR="00AD1CCC">
        <w:rPr>
          <w:rFonts w:asciiTheme="minorHAnsi" w:hAnsiTheme="minorHAnsi"/>
          <w:sz w:val="22"/>
          <w:szCs w:val="22"/>
        </w:rPr>
        <w:t xml:space="preserve">to </w:t>
      </w:r>
      <w:r w:rsidR="009F6AD5">
        <w:rPr>
          <w:rFonts w:asciiTheme="minorHAnsi" w:hAnsiTheme="minorHAnsi"/>
          <w:sz w:val="22"/>
          <w:szCs w:val="22"/>
        </w:rPr>
        <w:t>the number of unregistered MPANs</w:t>
      </w:r>
      <w:r w:rsidR="00AD1CCC">
        <w:rPr>
          <w:rFonts w:asciiTheme="minorHAnsi" w:hAnsiTheme="minorHAnsi"/>
          <w:sz w:val="22"/>
          <w:szCs w:val="22"/>
        </w:rPr>
        <w:t xml:space="preserve"> per scenario as set out in the scenarios matrix. One DNO predominantly reported unregistered </w:t>
      </w:r>
      <w:commentRangeStart w:id="291"/>
      <w:del w:id="292" w:author="Allanson, Chris" w:date="2016-02-09T11:02:00Z">
        <w:r w:rsidR="00AD1CCC" w:rsidDel="0066265C">
          <w:rPr>
            <w:rFonts w:asciiTheme="minorHAnsi" w:hAnsiTheme="minorHAnsi"/>
            <w:sz w:val="22"/>
            <w:szCs w:val="22"/>
          </w:rPr>
          <w:delText>consumers</w:delText>
        </w:r>
      </w:del>
      <w:commentRangeEnd w:id="291"/>
      <w:ins w:id="293" w:author="Allanson, Chris" w:date="2016-02-09T11:02:00Z">
        <w:r w:rsidR="0066265C">
          <w:rPr>
            <w:rFonts w:asciiTheme="minorHAnsi" w:hAnsiTheme="minorHAnsi"/>
            <w:sz w:val="22"/>
            <w:szCs w:val="22"/>
          </w:rPr>
          <w:t>customers</w:t>
        </w:r>
      </w:ins>
      <w:r>
        <w:rPr>
          <w:rStyle w:val="CommentReference"/>
          <w:rFonts w:ascii="Times New Roman" w:hAnsi="Times New Roman"/>
          <w:bCs w:val="0"/>
          <w:iCs w:val="0"/>
        </w:rPr>
        <w:commentReference w:id="291"/>
      </w:r>
      <w:r w:rsidR="00AD1CCC">
        <w:rPr>
          <w:rFonts w:asciiTheme="minorHAnsi" w:hAnsiTheme="minorHAnsi"/>
          <w:sz w:val="22"/>
          <w:szCs w:val="22"/>
        </w:rPr>
        <w:t xml:space="preserve"> under scenario 1 and some under scenario 4. Another DNO reported a greater range of unregistered </w:t>
      </w:r>
      <w:del w:id="294" w:author="Allanson, Chris" w:date="2016-02-09T11:02:00Z">
        <w:r w:rsidR="00AD1CCC" w:rsidDel="0066265C">
          <w:rPr>
            <w:rFonts w:asciiTheme="minorHAnsi" w:hAnsiTheme="minorHAnsi"/>
            <w:sz w:val="22"/>
            <w:szCs w:val="22"/>
          </w:rPr>
          <w:delText>consumers</w:delText>
        </w:r>
      </w:del>
      <w:ins w:id="295" w:author="Allanson, Chris" w:date="2016-02-09T11:02:00Z">
        <w:r w:rsidR="0066265C">
          <w:rPr>
            <w:rFonts w:asciiTheme="minorHAnsi" w:hAnsiTheme="minorHAnsi"/>
            <w:sz w:val="22"/>
            <w:szCs w:val="22"/>
          </w:rPr>
          <w:t>customers</w:t>
        </w:r>
      </w:ins>
      <w:r w:rsidR="00AD1CCC">
        <w:rPr>
          <w:rFonts w:asciiTheme="minorHAnsi" w:hAnsiTheme="minorHAnsi"/>
          <w:sz w:val="22"/>
          <w:szCs w:val="22"/>
        </w:rPr>
        <w:t xml:space="preserve"> across scenarios 4, 5, 6, 8 and 9.</w:t>
      </w:r>
    </w:p>
    <w:p w14:paraId="3BF33F55" w14:textId="77777777" w:rsidR="00AD1CCC" w:rsidRDefault="00AD1CCC" w:rsidP="00AD1CCC">
      <w:pPr>
        <w:spacing w:before="240" w:after="60" w:line="276" w:lineRule="auto"/>
        <w:jc w:val="center"/>
        <w:rPr>
          <w:rFonts w:asciiTheme="minorHAnsi" w:hAnsiTheme="minorHAnsi" w:cs="Arial"/>
          <w:b/>
          <w:bCs/>
          <w:iCs/>
          <w:sz w:val="22"/>
          <w:szCs w:val="22"/>
          <w:u w:val="single"/>
        </w:rPr>
      </w:pPr>
      <w:r>
        <w:rPr>
          <w:noProof/>
        </w:rPr>
        <w:drawing>
          <wp:inline distT="0" distB="0" distL="0" distR="0" wp14:anchorId="05580F7A" wp14:editId="47DDDAC8">
            <wp:extent cx="4572000" cy="27432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DD16AA7" w14:textId="77777777" w:rsidR="00AD1CCC" w:rsidRDefault="00AD1CCC" w:rsidP="00AD1CCC">
      <w:pPr>
        <w:spacing w:before="240" w:after="60" w:line="276" w:lineRule="auto"/>
        <w:rPr>
          <w:rFonts w:asciiTheme="minorHAnsi" w:hAnsiTheme="minorHAnsi" w:cs="Arial"/>
          <w:b/>
          <w:bCs/>
          <w:iCs/>
          <w:sz w:val="22"/>
          <w:szCs w:val="22"/>
          <w:u w:val="single"/>
        </w:rPr>
      </w:pPr>
      <w:r w:rsidRPr="005478C1">
        <w:rPr>
          <w:rFonts w:asciiTheme="minorHAnsi" w:hAnsiTheme="minorHAnsi" w:cs="Arial"/>
          <w:b/>
          <w:bCs/>
          <w:iCs/>
          <w:sz w:val="22"/>
          <w:szCs w:val="22"/>
          <w:u w:val="single"/>
        </w:rPr>
        <w:t xml:space="preserve">Question 2: All Parties: Please briefly set out your current process for managing unregistered </w:t>
      </w:r>
      <w:del w:id="296" w:author="Allanson, Chris" w:date="2016-02-09T11:02:00Z">
        <w:r w:rsidRPr="005478C1" w:rsidDel="0066265C">
          <w:rPr>
            <w:rFonts w:asciiTheme="minorHAnsi" w:hAnsiTheme="minorHAnsi" w:cs="Arial"/>
            <w:b/>
            <w:bCs/>
            <w:iCs/>
            <w:sz w:val="22"/>
            <w:szCs w:val="22"/>
            <w:u w:val="single"/>
          </w:rPr>
          <w:delText>consumers</w:delText>
        </w:r>
      </w:del>
      <w:ins w:id="297" w:author="Allanson, Chris" w:date="2016-02-09T11:02:00Z">
        <w:r w:rsidR="0066265C">
          <w:rPr>
            <w:rFonts w:asciiTheme="minorHAnsi" w:hAnsiTheme="minorHAnsi" w:cs="Arial"/>
            <w:b/>
            <w:bCs/>
            <w:iCs/>
            <w:sz w:val="22"/>
            <w:szCs w:val="22"/>
            <w:u w:val="single"/>
          </w:rPr>
          <w:t>customers</w:t>
        </w:r>
      </w:ins>
      <w:r w:rsidRPr="005478C1">
        <w:rPr>
          <w:rFonts w:asciiTheme="minorHAnsi" w:hAnsiTheme="minorHAnsi" w:cs="Arial"/>
          <w:b/>
          <w:bCs/>
          <w:iCs/>
          <w:sz w:val="22"/>
          <w:szCs w:val="22"/>
          <w:u w:val="single"/>
        </w:rPr>
        <w:t xml:space="preserve"> in each of the scenarios?</w:t>
      </w:r>
    </w:p>
    <w:p w14:paraId="65F59382"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Pr>
          <w:rFonts w:asciiTheme="minorHAnsi" w:hAnsiTheme="minorHAnsi"/>
          <w:sz w:val="22"/>
          <w:szCs w:val="22"/>
        </w:rPr>
        <w:t xml:space="preserve">Each respondent provided a company specific process for managing unregistered </w:t>
      </w:r>
      <w:del w:id="298" w:author="Allanson, Chris" w:date="2016-02-09T11:02:00Z">
        <w:r w:rsidDel="0066265C">
          <w:rPr>
            <w:rFonts w:asciiTheme="minorHAnsi" w:hAnsiTheme="minorHAnsi"/>
            <w:sz w:val="22"/>
            <w:szCs w:val="22"/>
          </w:rPr>
          <w:delText>consumers</w:delText>
        </w:r>
      </w:del>
      <w:ins w:id="299" w:author="Allanson, Chris" w:date="2016-02-09T11:02:00Z">
        <w:r w:rsidR="0066265C">
          <w:rPr>
            <w:rFonts w:asciiTheme="minorHAnsi" w:hAnsiTheme="minorHAnsi"/>
            <w:sz w:val="22"/>
            <w:szCs w:val="22"/>
          </w:rPr>
          <w:t>customers</w:t>
        </w:r>
      </w:ins>
      <w:r>
        <w:rPr>
          <w:rFonts w:asciiTheme="minorHAnsi" w:hAnsiTheme="minorHAnsi"/>
          <w:sz w:val="22"/>
          <w:szCs w:val="22"/>
        </w:rPr>
        <w:t xml:space="preserve">. The majority of respondents focused on determining the responsible Party for the unregistered consumer </w:t>
      </w:r>
      <w:r w:rsidR="00291D7E">
        <w:rPr>
          <w:rFonts w:asciiTheme="minorHAnsi" w:hAnsiTheme="minorHAnsi"/>
          <w:sz w:val="22"/>
          <w:szCs w:val="22"/>
        </w:rPr>
        <w:t xml:space="preserve">i.e. </w:t>
      </w:r>
      <w:r>
        <w:rPr>
          <w:rFonts w:asciiTheme="minorHAnsi" w:hAnsiTheme="minorHAnsi"/>
          <w:sz w:val="22"/>
          <w:szCs w:val="22"/>
        </w:rPr>
        <w:t xml:space="preserve">whether it is the Supplier </w:t>
      </w:r>
      <w:r w:rsidR="00EC0E47">
        <w:rPr>
          <w:rFonts w:ascii="Calibri" w:hAnsi="Calibri"/>
          <w:sz w:val="22"/>
          <w:szCs w:val="22"/>
        </w:rPr>
        <w:t xml:space="preserve">rather than </w:t>
      </w:r>
      <w:r>
        <w:rPr>
          <w:rFonts w:asciiTheme="minorHAnsi" w:hAnsiTheme="minorHAnsi"/>
          <w:sz w:val="22"/>
          <w:szCs w:val="22"/>
        </w:rPr>
        <w:t xml:space="preserve">the DNO </w:t>
      </w:r>
      <w:r w:rsidR="00291D7E">
        <w:rPr>
          <w:rFonts w:asciiTheme="minorHAnsi" w:hAnsiTheme="minorHAnsi"/>
          <w:sz w:val="22"/>
          <w:szCs w:val="22"/>
        </w:rPr>
        <w:t xml:space="preserve">and </w:t>
      </w:r>
      <w:r>
        <w:rPr>
          <w:rFonts w:asciiTheme="minorHAnsi" w:hAnsiTheme="minorHAnsi"/>
          <w:sz w:val="22"/>
          <w:szCs w:val="22"/>
        </w:rPr>
        <w:t>to refer the consumer to complete a conventional registration process. The approach was then broken down in to scenarios such as</w:t>
      </w:r>
      <w:r w:rsidR="00E211DF">
        <w:rPr>
          <w:rFonts w:asciiTheme="minorHAnsi" w:hAnsiTheme="minorHAnsi"/>
          <w:sz w:val="22"/>
          <w:szCs w:val="22"/>
        </w:rPr>
        <w:t>:</w:t>
      </w:r>
    </w:p>
    <w:p w14:paraId="1928D266" w14:textId="77777777" w:rsidR="00E211DF" w:rsidRDefault="00E211DF" w:rsidP="00E211DF">
      <w:pPr>
        <w:pStyle w:val="Heading2"/>
        <w:keepNext w:val="0"/>
        <w:numPr>
          <w:ilvl w:val="1"/>
          <w:numId w:val="32"/>
        </w:numPr>
        <w:tabs>
          <w:tab w:val="clear" w:pos="576"/>
          <w:tab w:val="num" w:pos="1134"/>
          <w:tab w:val="num" w:pos="1296"/>
        </w:tabs>
        <w:spacing w:line="360" w:lineRule="auto"/>
        <w:ind w:left="1134"/>
        <w:jc w:val="both"/>
        <w:rPr>
          <w:rFonts w:asciiTheme="minorHAnsi" w:hAnsiTheme="minorHAnsi"/>
          <w:sz w:val="22"/>
          <w:szCs w:val="22"/>
        </w:rPr>
      </w:pPr>
      <w:r>
        <w:rPr>
          <w:rFonts w:asciiTheme="minorHAnsi" w:hAnsiTheme="minorHAnsi"/>
          <w:sz w:val="22"/>
          <w:szCs w:val="22"/>
        </w:rPr>
        <w:t xml:space="preserve">whether it is a failure in a new connection process or not, </w:t>
      </w:r>
    </w:p>
    <w:p w14:paraId="4E1C434F" w14:textId="77777777" w:rsidR="00E211DF" w:rsidRDefault="00291D7E" w:rsidP="00E211DF">
      <w:pPr>
        <w:pStyle w:val="Heading2"/>
        <w:keepNext w:val="0"/>
        <w:numPr>
          <w:ilvl w:val="1"/>
          <w:numId w:val="31"/>
        </w:numPr>
        <w:tabs>
          <w:tab w:val="clear" w:pos="576"/>
          <w:tab w:val="num" w:pos="1134"/>
          <w:tab w:val="num" w:pos="1296"/>
        </w:tabs>
        <w:spacing w:line="360" w:lineRule="auto"/>
        <w:ind w:left="1134"/>
        <w:jc w:val="both"/>
        <w:rPr>
          <w:rFonts w:asciiTheme="minorHAnsi" w:hAnsiTheme="minorHAnsi"/>
          <w:sz w:val="22"/>
          <w:szCs w:val="22"/>
        </w:rPr>
      </w:pPr>
      <w:r>
        <w:rPr>
          <w:rFonts w:asciiTheme="minorHAnsi" w:hAnsiTheme="minorHAnsi"/>
          <w:sz w:val="22"/>
          <w:szCs w:val="22"/>
        </w:rPr>
        <w:t xml:space="preserve">whether </w:t>
      </w:r>
      <w:r w:rsidR="00E211DF">
        <w:rPr>
          <w:rFonts w:asciiTheme="minorHAnsi" w:hAnsiTheme="minorHAnsi"/>
          <w:sz w:val="22"/>
          <w:szCs w:val="22"/>
        </w:rPr>
        <w:t xml:space="preserve">the </w:t>
      </w:r>
      <w:r>
        <w:rPr>
          <w:rFonts w:asciiTheme="minorHAnsi" w:hAnsiTheme="minorHAnsi"/>
          <w:sz w:val="22"/>
          <w:szCs w:val="22"/>
        </w:rPr>
        <w:t xml:space="preserve">MPAN was logically </w:t>
      </w:r>
      <w:r w:rsidR="00E211DF">
        <w:rPr>
          <w:rFonts w:asciiTheme="minorHAnsi" w:hAnsiTheme="minorHAnsi"/>
          <w:sz w:val="22"/>
          <w:szCs w:val="22"/>
        </w:rPr>
        <w:t xml:space="preserve">disconnected in error, </w:t>
      </w:r>
    </w:p>
    <w:p w14:paraId="2D4F06A4" w14:textId="77777777" w:rsidR="00E211DF" w:rsidRDefault="00E211DF" w:rsidP="00E211DF">
      <w:pPr>
        <w:pStyle w:val="Heading2"/>
        <w:keepNext w:val="0"/>
        <w:numPr>
          <w:ilvl w:val="1"/>
          <w:numId w:val="31"/>
        </w:numPr>
        <w:tabs>
          <w:tab w:val="clear" w:pos="576"/>
          <w:tab w:val="num" w:pos="1134"/>
          <w:tab w:val="num" w:pos="1296"/>
        </w:tabs>
        <w:spacing w:line="360" w:lineRule="auto"/>
        <w:ind w:left="1134"/>
        <w:jc w:val="both"/>
        <w:rPr>
          <w:rFonts w:asciiTheme="minorHAnsi" w:hAnsiTheme="minorHAnsi"/>
          <w:sz w:val="22"/>
          <w:szCs w:val="22"/>
        </w:rPr>
      </w:pPr>
      <w:r>
        <w:rPr>
          <w:rFonts w:asciiTheme="minorHAnsi" w:hAnsiTheme="minorHAnsi"/>
          <w:sz w:val="22"/>
          <w:szCs w:val="22"/>
        </w:rPr>
        <w:t>an MPAN is in place but no meter;</w:t>
      </w:r>
    </w:p>
    <w:p w14:paraId="4BBE8C5B" w14:textId="77777777" w:rsidR="00E211DF" w:rsidRDefault="00E211DF" w:rsidP="00E211DF">
      <w:pPr>
        <w:pStyle w:val="Heading2"/>
        <w:keepNext w:val="0"/>
        <w:numPr>
          <w:ilvl w:val="1"/>
          <w:numId w:val="31"/>
        </w:numPr>
        <w:tabs>
          <w:tab w:val="clear" w:pos="576"/>
          <w:tab w:val="num" w:pos="1134"/>
          <w:tab w:val="num" w:pos="1296"/>
        </w:tabs>
        <w:spacing w:line="360" w:lineRule="auto"/>
        <w:ind w:left="1134"/>
        <w:jc w:val="both"/>
        <w:rPr>
          <w:rFonts w:asciiTheme="minorHAnsi" w:hAnsiTheme="minorHAnsi"/>
          <w:sz w:val="22"/>
          <w:szCs w:val="22"/>
        </w:rPr>
      </w:pPr>
      <w:r>
        <w:rPr>
          <w:rFonts w:asciiTheme="minorHAnsi" w:hAnsiTheme="minorHAnsi"/>
          <w:sz w:val="22"/>
          <w:szCs w:val="22"/>
        </w:rPr>
        <w:t>it has determined to be a safe or unsafe illegal abstraction; or</w:t>
      </w:r>
    </w:p>
    <w:p w14:paraId="681B6389" w14:textId="77777777" w:rsidR="00E211DF" w:rsidRDefault="00E211DF" w:rsidP="00E211DF">
      <w:pPr>
        <w:pStyle w:val="Heading2"/>
        <w:keepNext w:val="0"/>
        <w:numPr>
          <w:ilvl w:val="1"/>
          <w:numId w:val="31"/>
        </w:numPr>
        <w:tabs>
          <w:tab w:val="clear" w:pos="576"/>
          <w:tab w:val="num" w:pos="1134"/>
          <w:tab w:val="num" w:pos="1296"/>
        </w:tabs>
        <w:spacing w:line="360" w:lineRule="auto"/>
        <w:ind w:left="1134"/>
        <w:jc w:val="both"/>
        <w:rPr>
          <w:rFonts w:asciiTheme="minorHAnsi" w:hAnsiTheme="minorHAnsi"/>
          <w:sz w:val="22"/>
          <w:szCs w:val="22"/>
        </w:rPr>
      </w:pPr>
      <w:r>
        <w:rPr>
          <w:rFonts w:asciiTheme="minorHAnsi" w:hAnsiTheme="minorHAnsi"/>
          <w:sz w:val="22"/>
          <w:szCs w:val="22"/>
        </w:rPr>
        <w:t xml:space="preserve"> another Party has requested the </w:t>
      </w:r>
      <w:proofErr w:type="gramStart"/>
      <w:r>
        <w:rPr>
          <w:rFonts w:asciiTheme="minorHAnsi" w:hAnsiTheme="minorHAnsi"/>
          <w:sz w:val="22"/>
          <w:szCs w:val="22"/>
        </w:rPr>
        <w:t>respondents</w:t>
      </w:r>
      <w:proofErr w:type="gramEnd"/>
      <w:r>
        <w:rPr>
          <w:rFonts w:asciiTheme="minorHAnsi" w:hAnsiTheme="minorHAnsi"/>
          <w:sz w:val="22"/>
          <w:szCs w:val="22"/>
        </w:rPr>
        <w:t xml:space="preserve"> business to investigate the issue.</w:t>
      </w:r>
    </w:p>
    <w:p w14:paraId="4097E3EF" w14:textId="77777777" w:rsidR="00AD1CCC" w:rsidRDefault="00D46231"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Pr>
          <w:rFonts w:asciiTheme="minorHAnsi" w:hAnsiTheme="minorHAnsi"/>
          <w:sz w:val="22"/>
          <w:szCs w:val="22"/>
        </w:rPr>
        <w:t xml:space="preserve">An </w:t>
      </w:r>
      <w:r w:rsidR="00AD1CCC">
        <w:rPr>
          <w:rFonts w:asciiTheme="minorHAnsi" w:hAnsiTheme="minorHAnsi"/>
          <w:sz w:val="22"/>
          <w:szCs w:val="22"/>
        </w:rPr>
        <w:t xml:space="preserve">IDNO respondent advised that they had no formalised process for handling unregistered </w:t>
      </w:r>
      <w:del w:id="300" w:author="Allanson, Chris" w:date="2016-02-09T11:02:00Z">
        <w:r w:rsidR="00AD1CCC" w:rsidDel="0066265C">
          <w:rPr>
            <w:rFonts w:asciiTheme="minorHAnsi" w:hAnsiTheme="minorHAnsi"/>
            <w:sz w:val="22"/>
            <w:szCs w:val="22"/>
          </w:rPr>
          <w:delText>consumers</w:delText>
        </w:r>
      </w:del>
      <w:ins w:id="301" w:author="Allanson, Chris" w:date="2016-02-09T11:02:00Z">
        <w:r w:rsidR="0066265C">
          <w:rPr>
            <w:rFonts w:asciiTheme="minorHAnsi" w:hAnsiTheme="minorHAnsi"/>
            <w:sz w:val="22"/>
            <w:szCs w:val="22"/>
          </w:rPr>
          <w:t>customers</w:t>
        </w:r>
      </w:ins>
      <w:r w:rsidR="00AD1CCC">
        <w:rPr>
          <w:rFonts w:asciiTheme="minorHAnsi" w:hAnsiTheme="minorHAnsi"/>
          <w:sz w:val="22"/>
          <w:szCs w:val="22"/>
        </w:rPr>
        <w:t xml:space="preserve">.  </w:t>
      </w:r>
    </w:p>
    <w:p w14:paraId="1E1024F6"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796C3E">
        <w:rPr>
          <w:rFonts w:asciiTheme="minorHAnsi" w:hAnsiTheme="minorHAnsi"/>
          <w:sz w:val="22"/>
          <w:szCs w:val="22"/>
        </w:rPr>
        <w:t>The Working Group noted a Supplier</w:t>
      </w:r>
      <w:r w:rsidR="00D46231">
        <w:rPr>
          <w:rFonts w:asciiTheme="minorHAnsi" w:hAnsiTheme="minorHAnsi"/>
          <w:sz w:val="22"/>
          <w:szCs w:val="22"/>
        </w:rPr>
        <w:t>’</w:t>
      </w:r>
      <w:r w:rsidRPr="00796C3E">
        <w:rPr>
          <w:rFonts w:asciiTheme="minorHAnsi" w:hAnsiTheme="minorHAnsi"/>
          <w:sz w:val="22"/>
          <w:szCs w:val="22"/>
        </w:rPr>
        <w:t xml:space="preserve">s response which advised that they utilise the Master </w:t>
      </w:r>
      <w:r w:rsidRPr="00321BF4">
        <w:rPr>
          <w:rFonts w:asciiTheme="minorHAnsi" w:hAnsiTheme="minorHAnsi"/>
          <w:sz w:val="22"/>
          <w:szCs w:val="22"/>
        </w:rPr>
        <w:t>Registration Agreement (MRA) Agreed Process (MAP) 04 Disconnected in Error message to solve</w:t>
      </w:r>
      <w:r w:rsidR="00D46231">
        <w:rPr>
          <w:rFonts w:asciiTheme="minorHAnsi" w:hAnsiTheme="minorHAnsi"/>
          <w:sz w:val="22"/>
          <w:szCs w:val="22"/>
        </w:rPr>
        <w:t xml:space="preserve"> some </w:t>
      </w:r>
      <w:r w:rsidRPr="00321BF4">
        <w:rPr>
          <w:rFonts w:asciiTheme="minorHAnsi" w:hAnsiTheme="minorHAnsi"/>
          <w:sz w:val="22"/>
          <w:szCs w:val="22"/>
        </w:rPr>
        <w:t>issues with unregistered legacy meters and</w:t>
      </w:r>
      <w:r>
        <w:rPr>
          <w:rFonts w:asciiTheme="minorHAnsi" w:hAnsiTheme="minorHAnsi"/>
          <w:sz w:val="22"/>
          <w:szCs w:val="22"/>
        </w:rPr>
        <w:t xml:space="preserve"> another Supplier who</w:t>
      </w:r>
      <w:r w:rsidRPr="00321BF4">
        <w:rPr>
          <w:rFonts w:asciiTheme="minorHAnsi" w:hAnsiTheme="minorHAnsi"/>
          <w:sz w:val="22"/>
          <w:szCs w:val="22"/>
        </w:rPr>
        <w:t xml:space="preserve"> requests</w:t>
      </w:r>
      <w:r>
        <w:rPr>
          <w:rFonts w:asciiTheme="minorHAnsi" w:hAnsiTheme="minorHAnsi"/>
          <w:sz w:val="22"/>
          <w:szCs w:val="22"/>
        </w:rPr>
        <w:t xml:space="preserve"> for</w:t>
      </w:r>
      <w:r w:rsidRPr="00321BF4">
        <w:rPr>
          <w:rFonts w:asciiTheme="minorHAnsi" w:hAnsiTheme="minorHAnsi"/>
          <w:sz w:val="22"/>
          <w:szCs w:val="22"/>
        </w:rPr>
        <w:t xml:space="preserve"> </w:t>
      </w:r>
      <w:r>
        <w:rPr>
          <w:rFonts w:asciiTheme="minorHAnsi" w:hAnsiTheme="minorHAnsi"/>
          <w:sz w:val="22"/>
          <w:szCs w:val="22"/>
        </w:rPr>
        <w:t>MPANs</w:t>
      </w:r>
      <w:r w:rsidRPr="00321BF4">
        <w:rPr>
          <w:rFonts w:asciiTheme="minorHAnsi" w:hAnsiTheme="minorHAnsi"/>
          <w:sz w:val="22"/>
          <w:szCs w:val="22"/>
        </w:rPr>
        <w:t xml:space="preserve"> to be registered via</w:t>
      </w:r>
      <w:r>
        <w:rPr>
          <w:rFonts w:asciiTheme="minorHAnsi" w:hAnsiTheme="minorHAnsi"/>
          <w:sz w:val="22"/>
          <w:szCs w:val="22"/>
        </w:rPr>
        <w:t xml:space="preserve"> the</w:t>
      </w:r>
      <w:r w:rsidRPr="00321BF4">
        <w:rPr>
          <w:rFonts w:asciiTheme="minorHAnsi" w:hAnsiTheme="minorHAnsi"/>
          <w:sz w:val="22"/>
          <w:szCs w:val="22"/>
        </w:rPr>
        <w:t xml:space="preserve"> D0168 </w:t>
      </w:r>
      <w:r>
        <w:rPr>
          <w:rFonts w:asciiTheme="minorHAnsi" w:hAnsiTheme="minorHAnsi"/>
          <w:sz w:val="22"/>
          <w:szCs w:val="22"/>
        </w:rPr>
        <w:t>dataflow.</w:t>
      </w:r>
    </w:p>
    <w:p w14:paraId="6C66C2BD"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1F3912">
        <w:rPr>
          <w:rFonts w:asciiTheme="minorHAnsi" w:hAnsiTheme="minorHAnsi"/>
          <w:sz w:val="22"/>
          <w:szCs w:val="22"/>
        </w:rPr>
        <w:t>The Working Group</w:t>
      </w:r>
      <w:r>
        <w:rPr>
          <w:rFonts w:asciiTheme="minorHAnsi" w:hAnsiTheme="minorHAnsi"/>
          <w:sz w:val="22"/>
          <w:szCs w:val="22"/>
        </w:rPr>
        <w:t xml:space="preserve"> reviewed the </w:t>
      </w:r>
      <w:proofErr w:type="spellStart"/>
      <w:r>
        <w:rPr>
          <w:rFonts w:asciiTheme="minorHAnsi" w:hAnsiTheme="minorHAnsi"/>
          <w:sz w:val="22"/>
          <w:szCs w:val="22"/>
        </w:rPr>
        <w:t>dataflows</w:t>
      </w:r>
      <w:proofErr w:type="spellEnd"/>
      <w:r>
        <w:rPr>
          <w:rFonts w:asciiTheme="minorHAnsi" w:hAnsiTheme="minorHAnsi"/>
          <w:sz w:val="22"/>
          <w:szCs w:val="22"/>
        </w:rPr>
        <w:t xml:space="preserve"> involved in the registration process and</w:t>
      </w:r>
      <w:r w:rsidRPr="001F3912">
        <w:rPr>
          <w:rFonts w:asciiTheme="minorHAnsi" w:hAnsiTheme="minorHAnsi"/>
          <w:sz w:val="22"/>
          <w:szCs w:val="22"/>
        </w:rPr>
        <w:t xml:space="preserve"> discussed</w:t>
      </w:r>
      <w:r>
        <w:rPr>
          <w:rFonts w:asciiTheme="minorHAnsi" w:hAnsiTheme="minorHAnsi"/>
          <w:sz w:val="22"/>
          <w:szCs w:val="22"/>
        </w:rPr>
        <w:t xml:space="preserve"> the proposal of</w:t>
      </w:r>
      <w:r w:rsidRPr="001F3912">
        <w:rPr>
          <w:rFonts w:asciiTheme="minorHAnsi" w:hAnsiTheme="minorHAnsi"/>
          <w:sz w:val="22"/>
          <w:szCs w:val="22"/>
        </w:rPr>
        <w:t xml:space="preserve"> whether Suppliers</w:t>
      </w:r>
      <w:r>
        <w:rPr>
          <w:rFonts w:asciiTheme="minorHAnsi" w:hAnsiTheme="minorHAnsi"/>
          <w:sz w:val="22"/>
          <w:szCs w:val="22"/>
        </w:rPr>
        <w:t xml:space="preserve"> should</w:t>
      </w:r>
      <w:r w:rsidRPr="001F3912">
        <w:rPr>
          <w:rFonts w:asciiTheme="minorHAnsi" w:hAnsiTheme="minorHAnsi"/>
          <w:sz w:val="22"/>
          <w:szCs w:val="22"/>
        </w:rPr>
        <w:t xml:space="preserve"> put in place a </w:t>
      </w:r>
      <w:r w:rsidR="00EC0E47">
        <w:rPr>
          <w:rFonts w:asciiTheme="minorHAnsi" w:hAnsiTheme="minorHAnsi"/>
          <w:sz w:val="22"/>
          <w:szCs w:val="22"/>
        </w:rPr>
        <w:t xml:space="preserve">list of contacts </w:t>
      </w:r>
      <w:r w:rsidRPr="001F3912">
        <w:rPr>
          <w:rFonts w:asciiTheme="minorHAnsi" w:hAnsiTheme="minorHAnsi"/>
          <w:sz w:val="22"/>
          <w:szCs w:val="22"/>
        </w:rPr>
        <w:t xml:space="preserve">so that DNOs could refer unregistered </w:t>
      </w:r>
      <w:del w:id="302" w:author="Allanson, Chris" w:date="2016-02-09T11:02:00Z">
        <w:r w:rsidRPr="001F3912" w:rsidDel="0066265C">
          <w:rPr>
            <w:rFonts w:asciiTheme="minorHAnsi" w:hAnsiTheme="minorHAnsi"/>
            <w:sz w:val="22"/>
            <w:szCs w:val="22"/>
          </w:rPr>
          <w:delText>consumers</w:delText>
        </w:r>
      </w:del>
      <w:ins w:id="303" w:author="Allanson, Chris" w:date="2016-02-09T11:02:00Z">
        <w:r w:rsidR="0066265C">
          <w:rPr>
            <w:rFonts w:asciiTheme="minorHAnsi" w:hAnsiTheme="minorHAnsi"/>
            <w:sz w:val="22"/>
            <w:szCs w:val="22"/>
          </w:rPr>
          <w:t>customers</w:t>
        </w:r>
      </w:ins>
      <w:r w:rsidRPr="001F3912">
        <w:rPr>
          <w:rFonts w:asciiTheme="minorHAnsi" w:hAnsiTheme="minorHAnsi"/>
          <w:sz w:val="22"/>
          <w:szCs w:val="22"/>
        </w:rPr>
        <w:t xml:space="preserve"> to a Supplier contact that could easily process uncommon registrations.</w:t>
      </w:r>
      <w:r>
        <w:rPr>
          <w:rFonts w:asciiTheme="minorHAnsi" w:hAnsiTheme="minorHAnsi"/>
          <w:sz w:val="22"/>
          <w:szCs w:val="22"/>
        </w:rPr>
        <w:t xml:space="preserve"> The Working Group determined that an obligation of this type would be unfair for small Suppliers and agreed that the Suppliers shou</w:t>
      </w:r>
      <w:r w:rsidR="00EC0E47">
        <w:rPr>
          <w:rFonts w:asciiTheme="minorHAnsi" w:hAnsiTheme="minorHAnsi"/>
          <w:sz w:val="22"/>
          <w:szCs w:val="22"/>
        </w:rPr>
        <w:t>ld determine how to process more unusual</w:t>
      </w:r>
      <w:r>
        <w:rPr>
          <w:rFonts w:asciiTheme="minorHAnsi" w:hAnsiTheme="minorHAnsi"/>
          <w:sz w:val="22"/>
          <w:szCs w:val="22"/>
        </w:rPr>
        <w:t xml:space="preserve"> registrations internally.</w:t>
      </w:r>
    </w:p>
    <w:p w14:paraId="3D49B08A" w14:textId="77777777" w:rsidR="00D46231" w:rsidRPr="00D46231" w:rsidRDefault="00D46231" w:rsidP="00D46231">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892A00">
        <w:rPr>
          <w:rFonts w:asciiTheme="minorHAnsi" w:hAnsiTheme="minorHAnsi"/>
          <w:sz w:val="22"/>
          <w:szCs w:val="22"/>
        </w:rPr>
        <w:t>The Working Group concluded that different parties used different processes and approaches for managing and resolving unregistered customers.</w:t>
      </w:r>
    </w:p>
    <w:p w14:paraId="4F067CEB" w14:textId="77777777" w:rsidR="00AD1CCC" w:rsidRPr="004144D8" w:rsidRDefault="00AD1CCC" w:rsidP="00AD1CCC">
      <w:pPr>
        <w:spacing w:before="240" w:after="60" w:line="276" w:lineRule="auto"/>
        <w:rPr>
          <w:rFonts w:asciiTheme="minorHAnsi" w:hAnsiTheme="minorHAnsi" w:cs="Arial"/>
          <w:b/>
          <w:bCs/>
          <w:iCs/>
          <w:sz w:val="22"/>
          <w:szCs w:val="22"/>
          <w:u w:val="single"/>
        </w:rPr>
      </w:pPr>
      <w:r w:rsidRPr="004144D8">
        <w:rPr>
          <w:rFonts w:asciiTheme="minorHAnsi" w:hAnsiTheme="minorHAnsi" w:cs="Arial"/>
          <w:b/>
          <w:bCs/>
          <w:iCs/>
          <w:sz w:val="22"/>
          <w:szCs w:val="22"/>
          <w:u w:val="single"/>
        </w:rPr>
        <w:t>Question 3: DNO’s: (a)</w:t>
      </w:r>
      <w:r w:rsidRPr="004144D8">
        <w:rPr>
          <w:rFonts w:asciiTheme="minorHAnsi" w:hAnsiTheme="minorHAnsi" w:cs="Arial"/>
          <w:b/>
          <w:bCs/>
          <w:iCs/>
          <w:sz w:val="22"/>
          <w:szCs w:val="22"/>
          <w:u w:val="single"/>
        </w:rPr>
        <w:tab/>
        <w:t xml:space="preserve">Do you send letters to unregistered customers to request them to register with a </w:t>
      </w:r>
      <w:r w:rsidRPr="004144D8">
        <w:rPr>
          <w:rFonts w:asciiTheme="minorHAnsi" w:hAnsiTheme="minorHAnsi" w:cs="Arial"/>
          <w:b/>
          <w:bCs/>
          <w:iCs/>
          <w:sz w:val="22"/>
          <w:szCs w:val="22"/>
          <w:u w:val="single"/>
        </w:rPr>
        <w:tab/>
        <w:t>Supplier and do customers reply to such letters? Do you have processes for follow-</w:t>
      </w:r>
      <w:r w:rsidRPr="004144D8">
        <w:rPr>
          <w:rFonts w:asciiTheme="minorHAnsi" w:hAnsiTheme="minorHAnsi" w:cs="Arial"/>
          <w:b/>
          <w:bCs/>
          <w:iCs/>
          <w:sz w:val="22"/>
          <w:szCs w:val="22"/>
          <w:u w:val="single"/>
        </w:rPr>
        <w:tab/>
        <w:t xml:space="preserve">up? </w:t>
      </w:r>
    </w:p>
    <w:p w14:paraId="46F31498"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Pr>
          <w:rFonts w:asciiTheme="minorHAnsi" w:hAnsiTheme="minorHAnsi"/>
          <w:bCs w:val="0"/>
          <w:iCs w:val="0"/>
          <w:sz w:val="22"/>
          <w:szCs w:val="22"/>
        </w:rPr>
        <w:t>Four</w:t>
      </w:r>
      <w:r w:rsidRPr="00EB588D">
        <w:rPr>
          <w:rFonts w:asciiTheme="minorHAnsi" w:hAnsiTheme="minorHAnsi"/>
          <w:bCs w:val="0"/>
          <w:iCs w:val="0"/>
          <w:sz w:val="22"/>
          <w:szCs w:val="22"/>
        </w:rPr>
        <w:t xml:space="preserve"> out of the </w:t>
      </w:r>
      <w:r>
        <w:rPr>
          <w:rFonts w:asciiTheme="minorHAnsi" w:hAnsiTheme="minorHAnsi"/>
          <w:bCs w:val="0"/>
          <w:iCs w:val="0"/>
          <w:sz w:val="22"/>
          <w:szCs w:val="22"/>
        </w:rPr>
        <w:t xml:space="preserve">five </w:t>
      </w:r>
      <w:r w:rsidRPr="00EB588D">
        <w:rPr>
          <w:rFonts w:asciiTheme="minorHAnsi" w:hAnsiTheme="minorHAnsi"/>
          <w:bCs w:val="0"/>
          <w:iCs w:val="0"/>
          <w:sz w:val="22"/>
          <w:szCs w:val="22"/>
        </w:rPr>
        <w:t xml:space="preserve">DNO’s who </w:t>
      </w:r>
      <w:r w:rsidRPr="00EB588D">
        <w:rPr>
          <w:rFonts w:asciiTheme="minorHAnsi" w:hAnsiTheme="minorHAnsi"/>
          <w:sz w:val="22"/>
          <w:szCs w:val="22"/>
        </w:rPr>
        <w:t>responded</w:t>
      </w:r>
      <w:r w:rsidRPr="00EB588D">
        <w:rPr>
          <w:rFonts w:asciiTheme="minorHAnsi" w:hAnsiTheme="minorHAnsi"/>
          <w:bCs w:val="0"/>
          <w:iCs w:val="0"/>
          <w:sz w:val="22"/>
          <w:szCs w:val="22"/>
        </w:rPr>
        <w:t xml:space="preserve"> to this question </w:t>
      </w:r>
      <w:r>
        <w:rPr>
          <w:rFonts w:asciiTheme="minorHAnsi" w:hAnsiTheme="minorHAnsi"/>
          <w:bCs w:val="0"/>
          <w:iCs w:val="0"/>
          <w:sz w:val="22"/>
          <w:szCs w:val="22"/>
        </w:rPr>
        <w:t>send</w:t>
      </w:r>
      <w:r w:rsidRPr="00EB588D">
        <w:rPr>
          <w:rFonts w:asciiTheme="minorHAnsi" w:hAnsiTheme="minorHAnsi"/>
          <w:bCs w:val="0"/>
          <w:iCs w:val="0"/>
          <w:sz w:val="22"/>
          <w:szCs w:val="22"/>
        </w:rPr>
        <w:t xml:space="preserve"> out letters</w:t>
      </w:r>
      <w:r>
        <w:rPr>
          <w:rFonts w:asciiTheme="minorHAnsi" w:hAnsiTheme="minorHAnsi"/>
          <w:sz w:val="22"/>
          <w:szCs w:val="22"/>
        </w:rPr>
        <w:t xml:space="preserve"> to customers. The letters are issued </w:t>
      </w:r>
      <w:r w:rsidR="00D46231">
        <w:rPr>
          <w:rFonts w:asciiTheme="minorHAnsi" w:hAnsiTheme="minorHAnsi"/>
          <w:sz w:val="22"/>
          <w:szCs w:val="22"/>
        </w:rPr>
        <w:t xml:space="preserve">for a range of scenarios, including for </w:t>
      </w:r>
      <w:r>
        <w:rPr>
          <w:rFonts w:asciiTheme="minorHAnsi" w:hAnsiTheme="minorHAnsi"/>
          <w:sz w:val="22"/>
          <w:szCs w:val="22"/>
        </w:rPr>
        <w:t xml:space="preserve">where </w:t>
      </w:r>
      <w:r w:rsidRPr="00EB588D">
        <w:rPr>
          <w:rFonts w:asciiTheme="minorHAnsi" w:hAnsiTheme="minorHAnsi"/>
          <w:sz w:val="22"/>
          <w:szCs w:val="22"/>
        </w:rPr>
        <w:t>an unauthorised connection</w:t>
      </w:r>
      <w:r>
        <w:rPr>
          <w:rFonts w:asciiTheme="minorHAnsi" w:hAnsiTheme="minorHAnsi"/>
          <w:sz w:val="22"/>
          <w:szCs w:val="22"/>
        </w:rPr>
        <w:t xml:space="preserve"> has been identified, </w:t>
      </w:r>
      <w:r w:rsidR="00D46231">
        <w:rPr>
          <w:rFonts w:asciiTheme="minorHAnsi" w:hAnsiTheme="minorHAnsi"/>
          <w:sz w:val="22"/>
          <w:szCs w:val="22"/>
        </w:rPr>
        <w:t xml:space="preserve">for </w:t>
      </w:r>
      <w:r>
        <w:rPr>
          <w:rFonts w:asciiTheme="minorHAnsi" w:hAnsiTheme="minorHAnsi"/>
          <w:sz w:val="22"/>
          <w:szCs w:val="22"/>
        </w:rPr>
        <w:t xml:space="preserve">unmetered supplies, </w:t>
      </w:r>
      <w:r w:rsidR="00D46231">
        <w:rPr>
          <w:rFonts w:asciiTheme="minorHAnsi" w:hAnsiTheme="minorHAnsi"/>
          <w:sz w:val="22"/>
          <w:szCs w:val="22"/>
        </w:rPr>
        <w:t xml:space="preserve">where </w:t>
      </w:r>
      <w:r>
        <w:rPr>
          <w:rFonts w:asciiTheme="minorHAnsi" w:hAnsiTheme="minorHAnsi"/>
          <w:sz w:val="22"/>
          <w:szCs w:val="22"/>
        </w:rPr>
        <w:t xml:space="preserve">an MPAN is not </w:t>
      </w:r>
      <w:r w:rsidRPr="00EB588D">
        <w:rPr>
          <w:rFonts w:asciiTheme="minorHAnsi" w:hAnsiTheme="minorHAnsi"/>
          <w:sz w:val="22"/>
          <w:szCs w:val="22"/>
        </w:rPr>
        <w:t>registered with a Supplier</w:t>
      </w:r>
      <w:r>
        <w:rPr>
          <w:rFonts w:asciiTheme="minorHAnsi" w:hAnsiTheme="minorHAnsi"/>
          <w:sz w:val="22"/>
          <w:szCs w:val="22"/>
        </w:rPr>
        <w:t xml:space="preserve"> or </w:t>
      </w:r>
      <w:r w:rsidR="00D46231">
        <w:rPr>
          <w:rFonts w:asciiTheme="minorHAnsi" w:hAnsiTheme="minorHAnsi"/>
          <w:sz w:val="22"/>
          <w:szCs w:val="22"/>
        </w:rPr>
        <w:t xml:space="preserve">for where a </w:t>
      </w:r>
      <w:r>
        <w:rPr>
          <w:rFonts w:asciiTheme="minorHAnsi" w:hAnsiTheme="minorHAnsi"/>
          <w:sz w:val="22"/>
          <w:szCs w:val="22"/>
        </w:rPr>
        <w:t>Revenue Protection officer issue</w:t>
      </w:r>
      <w:r w:rsidR="00D46231">
        <w:rPr>
          <w:rFonts w:asciiTheme="minorHAnsi" w:hAnsiTheme="minorHAnsi"/>
          <w:sz w:val="22"/>
          <w:szCs w:val="22"/>
        </w:rPr>
        <w:t>s a</w:t>
      </w:r>
      <w:r>
        <w:rPr>
          <w:rFonts w:asciiTheme="minorHAnsi" w:hAnsiTheme="minorHAnsi"/>
          <w:sz w:val="22"/>
          <w:szCs w:val="22"/>
        </w:rPr>
        <w:t xml:space="preserve"> letter</w:t>
      </w:r>
      <w:r w:rsidRPr="00EB588D">
        <w:rPr>
          <w:rFonts w:asciiTheme="minorHAnsi" w:hAnsiTheme="minorHAnsi"/>
          <w:sz w:val="22"/>
          <w:szCs w:val="22"/>
        </w:rPr>
        <w:t>.</w:t>
      </w:r>
      <w:r>
        <w:rPr>
          <w:rFonts w:asciiTheme="minorHAnsi" w:hAnsiTheme="minorHAnsi"/>
          <w:sz w:val="22"/>
          <w:szCs w:val="22"/>
        </w:rPr>
        <w:t xml:space="preserve"> One DNO respondent advised that Suppliers often refused to register MPANs when there was a small EAC for the MPAN.  One DNO did not usually send letters but </w:t>
      </w:r>
      <w:r w:rsidR="00D46231">
        <w:rPr>
          <w:rFonts w:asciiTheme="minorHAnsi" w:hAnsiTheme="minorHAnsi"/>
          <w:sz w:val="22"/>
          <w:szCs w:val="22"/>
        </w:rPr>
        <w:t xml:space="preserve">instead </w:t>
      </w:r>
      <w:r>
        <w:rPr>
          <w:rFonts w:asciiTheme="minorHAnsi" w:hAnsiTheme="minorHAnsi"/>
          <w:sz w:val="22"/>
          <w:szCs w:val="22"/>
        </w:rPr>
        <w:t>contacted the customers identified by phone or by e-mail.</w:t>
      </w:r>
    </w:p>
    <w:p w14:paraId="7669E129" w14:textId="77777777" w:rsidR="00AD1CCC" w:rsidRDefault="00D46231" w:rsidP="00124793">
      <w:pPr>
        <w:pStyle w:val="Heading2"/>
        <w:keepNext w:val="0"/>
        <w:numPr>
          <w:ilvl w:val="1"/>
          <w:numId w:val="2"/>
        </w:numPr>
        <w:tabs>
          <w:tab w:val="clear" w:pos="576"/>
          <w:tab w:val="num" w:pos="709"/>
          <w:tab w:val="num" w:pos="1296"/>
        </w:tabs>
        <w:spacing w:line="360" w:lineRule="auto"/>
        <w:jc w:val="both"/>
        <w:rPr>
          <w:rFonts w:asciiTheme="minorHAnsi" w:hAnsiTheme="minorHAnsi"/>
          <w:bCs w:val="0"/>
          <w:iCs w:val="0"/>
          <w:sz w:val="22"/>
          <w:szCs w:val="22"/>
        </w:rPr>
      </w:pPr>
      <w:r>
        <w:rPr>
          <w:rFonts w:asciiTheme="minorHAnsi" w:hAnsiTheme="minorHAnsi"/>
          <w:bCs w:val="0"/>
          <w:iCs w:val="0"/>
          <w:sz w:val="22"/>
          <w:szCs w:val="22"/>
        </w:rPr>
        <w:t>An</w:t>
      </w:r>
      <w:r w:rsidR="00AD1CCC" w:rsidRPr="00550997">
        <w:rPr>
          <w:rFonts w:asciiTheme="minorHAnsi" w:hAnsiTheme="minorHAnsi"/>
          <w:bCs w:val="0"/>
          <w:iCs w:val="0"/>
          <w:sz w:val="22"/>
          <w:szCs w:val="22"/>
        </w:rPr>
        <w:t xml:space="preserve"> IDNO respondent advised that they did not currently have a process for electricity </w:t>
      </w:r>
      <w:r w:rsidR="00AD1CCC">
        <w:rPr>
          <w:rFonts w:asciiTheme="minorHAnsi" w:hAnsiTheme="minorHAnsi"/>
          <w:bCs w:val="0"/>
          <w:iCs w:val="0"/>
          <w:sz w:val="22"/>
          <w:szCs w:val="22"/>
        </w:rPr>
        <w:t xml:space="preserve">customers </w:t>
      </w:r>
      <w:r w:rsidR="00AD1CCC" w:rsidRPr="00550997">
        <w:rPr>
          <w:rFonts w:asciiTheme="minorHAnsi" w:hAnsiTheme="minorHAnsi"/>
          <w:bCs w:val="0"/>
          <w:iCs w:val="0"/>
          <w:sz w:val="22"/>
          <w:szCs w:val="22"/>
        </w:rPr>
        <w:t>but had a very effective 4 stage letter process for their gas customers. The letters explain the issue and the next steps for the customer to take t</w:t>
      </w:r>
      <w:r w:rsidR="00AD1CCC">
        <w:rPr>
          <w:rFonts w:asciiTheme="minorHAnsi" w:hAnsiTheme="minorHAnsi"/>
          <w:bCs w:val="0"/>
          <w:iCs w:val="0"/>
          <w:sz w:val="22"/>
          <w:szCs w:val="22"/>
        </w:rPr>
        <w:t xml:space="preserve">o </w:t>
      </w:r>
      <w:r w:rsidR="00AD1CCC" w:rsidRPr="00550997">
        <w:rPr>
          <w:rFonts w:asciiTheme="minorHAnsi" w:hAnsiTheme="minorHAnsi"/>
          <w:bCs w:val="0"/>
          <w:iCs w:val="0"/>
          <w:sz w:val="22"/>
          <w:szCs w:val="22"/>
        </w:rPr>
        <w:t>rectify the situation.</w:t>
      </w:r>
    </w:p>
    <w:p w14:paraId="56EFC8D8" w14:textId="77777777" w:rsidR="007C52CB"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6351D7">
        <w:rPr>
          <w:rFonts w:asciiTheme="minorHAnsi" w:hAnsiTheme="minorHAnsi"/>
          <w:bCs w:val="0"/>
          <w:iCs w:val="0"/>
          <w:sz w:val="22"/>
          <w:szCs w:val="22"/>
        </w:rPr>
        <w:t xml:space="preserve">The Working Group </w:t>
      </w:r>
      <w:r w:rsidR="007C52CB" w:rsidRPr="006351D7">
        <w:rPr>
          <w:rFonts w:asciiTheme="minorHAnsi" w:hAnsiTheme="minorHAnsi"/>
          <w:sz w:val="22"/>
          <w:szCs w:val="22"/>
        </w:rPr>
        <w:t>discussed the fact that Suppliers were obligated to provide a supply to domestic premises but not to non-domestic premises.</w:t>
      </w:r>
      <w:r w:rsidR="006351D7" w:rsidRPr="006351D7">
        <w:rPr>
          <w:rFonts w:asciiTheme="minorHAnsi" w:hAnsiTheme="minorHAnsi"/>
          <w:sz w:val="22"/>
          <w:szCs w:val="22"/>
        </w:rPr>
        <w:t xml:space="preserve"> The Working Group</w:t>
      </w:r>
      <w:r w:rsidR="006351D7">
        <w:rPr>
          <w:rFonts w:asciiTheme="minorHAnsi" w:hAnsiTheme="minorHAnsi"/>
          <w:sz w:val="22"/>
          <w:szCs w:val="22"/>
        </w:rPr>
        <w:t xml:space="preserve"> agreed to </w:t>
      </w:r>
      <w:r w:rsidR="000F0695">
        <w:rPr>
          <w:rFonts w:asciiTheme="minorHAnsi" w:hAnsiTheme="minorHAnsi"/>
          <w:sz w:val="22"/>
          <w:szCs w:val="22"/>
        </w:rPr>
        <w:t xml:space="preserve">mainly </w:t>
      </w:r>
      <w:r w:rsidR="006351D7">
        <w:rPr>
          <w:rFonts w:asciiTheme="minorHAnsi" w:hAnsiTheme="minorHAnsi"/>
          <w:sz w:val="22"/>
          <w:szCs w:val="22"/>
        </w:rPr>
        <w:t>focus on</w:t>
      </w:r>
      <w:r w:rsidR="007C52CB" w:rsidRPr="006351D7">
        <w:rPr>
          <w:rFonts w:asciiTheme="minorHAnsi" w:hAnsiTheme="minorHAnsi"/>
          <w:sz w:val="22"/>
          <w:szCs w:val="22"/>
        </w:rPr>
        <w:t xml:space="preserve"> domestic</w:t>
      </w:r>
      <w:r w:rsidR="006351D7">
        <w:rPr>
          <w:rFonts w:asciiTheme="minorHAnsi" w:hAnsiTheme="minorHAnsi"/>
          <w:sz w:val="22"/>
          <w:szCs w:val="22"/>
        </w:rPr>
        <w:t xml:space="preserve"> customers</w:t>
      </w:r>
      <w:r w:rsidR="007C52CB" w:rsidRPr="006351D7">
        <w:rPr>
          <w:rFonts w:asciiTheme="minorHAnsi" w:hAnsiTheme="minorHAnsi"/>
          <w:sz w:val="22"/>
          <w:szCs w:val="22"/>
        </w:rPr>
        <w:t xml:space="preserve"> as the most prevalent volume of unregistered customer</w:t>
      </w:r>
      <w:r w:rsidR="000F0695">
        <w:rPr>
          <w:rFonts w:asciiTheme="minorHAnsi" w:hAnsiTheme="minorHAnsi"/>
          <w:sz w:val="22"/>
          <w:szCs w:val="22"/>
        </w:rPr>
        <w:t>s</w:t>
      </w:r>
      <w:r w:rsidR="007C52CB" w:rsidRPr="006351D7">
        <w:rPr>
          <w:rFonts w:asciiTheme="minorHAnsi" w:hAnsiTheme="minorHAnsi"/>
          <w:sz w:val="22"/>
          <w:szCs w:val="22"/>
        </w:rPr>
        <w:t>.</w:t>
      </w:r>
    </w:p>
    <w:p w14:paraId="47F8F67D" w14:textId="3F72BB09" w:rsidR="00D46231" w:rsidRPr="00D46231" w:rsidRDefault="00D46231" w:rsidP="00D46231">
      <w:pPr>
        <w:pStyle w:val="Heading2"/>
        <w:keepNext w:val="0"/>
        <w:numPr>
          <w:ilvl w:val="1"/>
          <w:numId w:val="2"/>
        </w:numPr>
        <w:tabs>
          <w:tab w:val="clear" w:pos="576"/>
          <w:tab w:val="num" w:pos="709"/>
          <w:tab w:val="num" w:pos="1296"/>
        </w:tabs>
        <w:spacing w:line="360" w:lineRule="auto"/>
        <w:jc w:val="both"/>
        <w:rPr>
          <w:rFonts w:asciiTheme="minorHAnsi" w:hAnsiTheme="minorHAnsi"/>
          <w:bCs w:val="0"/>
          <w:iCs w:val="0"/>
          <w:sz w:val="22"/>
          <w:szCs w:val="22"/>
        </w:rPr>
      </w:pPr>
      <w:r w:rsidRPr="00892A00">
        <w:rPr>
          <w:rFonts w:asciiTheme="minorHAnsi" w:hAnsiTheme="minorHAnsi"/>
          <w:bCs w:val="0"/>
          <w:iCs w:val="0"/>
          <w:sz w:val="22"/>
          <w:szCs w:val="22"/>
        </w:rPr>
        <w:t xml:space="preserve">The </w:t>
      </w:r>
      <w:ins w:id="304" w:author="Claire Hynes" w:date="2016-02-12T15:25:00Z">
        <w:r w:rsidR="002D448A">
          <w:rPr>
            <w:rFonts w:asciiTheme="minorHAnsi" w:hAnsiTheme="minorHAnsi"/>
            <w:bCs w:val="0"/>
            <w:iCs w:val="0"/>
            <w:sz w:val="22"/>
            <w:szCs w:val="22"/>
          </w:rPr>
          <w:t>W</w:t>
        </w:r>
      </w:ins>
      <w:del w:id="305" w:author="Claire Hynes" w:date="2016-02-12T15:25:00Z">
        <w:r w:rsidRPr="00892A00" w:rsidDel="002D448A">
          <w:rPr>
            <w:rFonts w:asciiTheme="minorHAnsi" w:hAnsiTheme="minorHAnsi"/>
            <w:bCs w:val="0"/>
            <w:iCs w:val="0"/>
            <w:sz w:val="22"/>
            <w:szCs w:val="22"/>
          </w:rPr>
          <w:delText>w</w:delText>
        </w:r>
      </w:del>
      <w:r w:rsidRPr="00892A00">
        <w:rPr>
          <w:rFonts w:asciiTheme="minorHAnsi" w:hAnsiTheme="minorHAnsi"/>
          <w:bCs w:val="0"/>
          <w:iCs w:val="0"/>
          <w:sz w:val="22"/>
          <w:szCs w:val="22"/>
        </w:rPr>
        <w:t xml:space="preserve">orking </w:t>
      </w:r>
      <w:ins w:id="306" w:author="Claire Hynes" w:date="2016-02-12T15:25:00Z">
        <w:r w:rsidR="002D448A">
          <w:rPr>
            <w:rFonts w:asciiTheme="minorHAnsi" w:hAnsiTheme="minorHAnsi"/>
            <w:bCs w:val="0"/>
            <w:iCs w:val="0"/>
            <w:sz w:val="22"/>
            <w:szCs w:val="22"/>
          </w:rPr>
          <w:t>G</w:t>
        </w:r>
      </w:ins>
      <w:del w:id="307" w:author="Claire Hynes" w:date="2016-02-12T15:25:00Z">
        <w:r w:rsidRPr="00892A00" w:rsidDel="002D448A">
          <w:rPr>
            <w:rFonts w:asciiTheme="minorHAnsi" w:hAnsiTheme="minorHAnsi"/>
            <w:bCs w:val="0"/>
            <w:iCs w:val="0"/>
            <w:sz w:val="22"/>
            <w:szCs w:val="22"/>
          </w:rPr>
          <w:delText>g</w:delText>
        </w:r>
      </w:del>
      <w:r w:rsidRPr="00892A00">
        <w:rPr>
          <w:rFonts w:asciiTheme="minorHAnsi" w:hAnsiTheme="minorHAnsi"/>
          <w:bCs w:val="0"/>
          <w:iCs w:val="0"/>
          <w:sz w:val="22"/>
          <w:szCs w:val="22"/>
        </w:rPr>
        <w:t xml:space="preserve">roup concluded that as letters were already used by </w:t>
      </w:r>
      <w:r>
        <w:rPr>
          <w:rFonts w:asciiTheme="minorHAnsi" w:hAnsiTheme="minorHAnsi"/>
          <w:bCs w:val="0"/>
          <w:iCs w:val="0"/>
          <w:sz w:val="22"/>
          <w:szCs w:val="22"/>
        </w:rPr>
        <w:t xml:space="preserve">some </w:t>
      </w:r>
      <w:r w:rsidRPr="00892A00">
        <w:rPr>
          <w:rFonts w:asciiTheme="minorHAnsi" w:hAnsiTheme="minorHAnsi"/>
          <w:bCs w:val="0"/>
          <w:iCs w:val="0"/>
          <w:sz w:val="22"/>
          <w:szCs w:val="22"/>
        </w:rPr>
        <w:t xml:space="preserve">Parties </w:t>
      </w:r>
      <w:r w:rsidR="009D15D3">
        <w:rPr>
          <w:rFonts w:asciiTheme="minorHAnsi" w:hAnsiTheme="minorHAnsi"/>
          <w:bCs w:val="0"/>
          <w:iCs w:val="0"/>
          <w:sz w:val="22"/>
          <w:szCs w:val="22"/>
        </w:rPr>
        <w:t xml:space="preserve">to communicate with unregistered customers </w:t>
      </w:r>
      <w:r w:rsidRPr="00892A00">
        <w:rPr>
          <w:rFonts w:asciiTheme="minorHAnsi" w:hAnsiTheme="minorHAnsi"/>
          <w:bCs w:val="0"/>
          <w:iCs w:val="0"/>
          <w:sz w:val="22"/>
          <w:szCs w:val="22"/>
        </w:rPr>
        <w:t xml:space="preserve">it would be useful to make available standard optional letter templates to assist </w:t>
      </w:r>
      <w:r w:rsidR="009D15D3">
        <w:rPr>
          <w:rFonts w:asciiTheme="minorHAnsi" w:hAnsiTheme="minorHAnsi"/>
          <w:bCs w:val="0"/>
          <w:iCs w:val="0"/>
          <w:sz w:val="22"/>
          <w:szCs w:val="22"/>
        </w:rPr>
        <w:t>with</w:t>
      </w:r>
      <w:r w:rsidRPr="00892A00">
        <w:rPr>
          <w:rFonts w:asciiTheme="minorHAnsi" w:hAnsiTheme="minorHAnsi"/>
          <w:bCs w:val="0"/>
          <w:iCs w:val="0"/>
          <w:sz w:val="22"/>
          <w:szCs w:val="22"/>
        </w:rPr>
        <w:t xml:space="preserve"> such communications.</w:t>
      </w:r>
    </w:p>
    <w:p w14:paraId="3514E217" w14:textId="77777777" w:rsidR="00AD1CCC" w:rsidRDefault="00AD1CCC" w:rsidP="00AD1CCC">
      <w:pPr>
        <w:spacing w:line="276" w:lineRule="auto"/>
      </w:pPr>
      <w:r w:rsidRPr="004144D8">
        <w:rPr>
          <w:rFonts w:asciiTheme="minorHAnsi" w:hAnsiTheme="minorHAnsi" w:cs="Arial"/>
          <w:b/>
          <w:bCs/>
          <w:iCs/>
          <w:sz w:val="22"/>
          <w:szCs w:val="22"/>
          <w:u w:val="single"/>
        </w:rPr>
        <w:t>Question 3 DNOs:</w:t>
      </w:r>
      <w:r>
        <w:rPr>
          <w:rFonts w:asciiTheme="minorHAnsi" w:hAnsiTheme="minorHAnsi" w:cs="Arial"/>
          <w:b/>
          <w:bCs/>
          <w:iCs/>
          <w:sz w:val="22"/>
          <w:szCs w:val="22"/>
          <w:u w:val="single"/>
        </w:rPr>
        <w:t xml:space="preserve"> </w:t>
      </w:r>
      <w:r w:rsidRPr="004144D8">
        <w:rPr>
          <w:rFonts w:asciiTheme="minorHAnsi" w:hAnsiTheme="minorHAnsi" w:cs="Arial"/>
          <w:b/>
          <w:bCs/>
          <w:iCs/>
          <w:sz w:val="22"/>
          <w:szCs w:val="22"/>
          <w:u w:val="single"/>
        </w:rPr>
        <w:t>(b)</w:t>
      </w:r>
      <w:r>
        <w:rPr>
          <w:rFonts w:asciiTheme="minorHAnsi" w:hAnsiTheme="minorHAnsi" w:cs="Arial"/>
          <w:b/>
          <w:bCs/>
          <w:iCs/>
          <w:sz w:val="22"/>
          <w:szCs w:val="22"/>
          <w:u w:val="single"/>
        </w:rPr>
        <w:t xml:space="preserve"> </w:t>
      </w:r>
      <w:r w:rsidRPr="004144D8">
        <w:rPr>
          <w:rFonts w:asciiTheme="minorHAnsi" w:hAnsiTheme="minorHAnsi" w:cs="Arial"/>
          <w:b/>
          <w:bCs/>
          <w:iCs/>
          <w:sz w:val="22"/>
          <w:szCs w:val="22"/>
          <w:u w:val="single"/>
        </w:rPr>
        <w:t>Please briefly set out your current process for follow-up with such customers.</w:t>
      </w:r>
    </w:p>
    <w:p w14:paraId="7D326D89"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bCs w:val="0"/>
          <w:iCs w:val="0"/>
          <w:sz w:val="22"/>
          <w:szCs w:val="22"/>
        </w:rPr>
      </w:pPr>
      <w:r>
        <w:rPr>
          <w:rFonts w:asciiTheme="minorHAnsi" w:hAnsiTheme="minorHAnsi"/>
          <w:bCs w:val="0"/>
          <w:iCs w:val="0"/>
          <w:sz w:val="22"/>
          <w:szCs w:val="22"/>
        </w:rPr>
        <w:t xml:space="preserve">Four DNOs responded to this </w:t>
      </w:r>
      <w:r w:rsidRPr="00550997">
        <w:rPr>
          <w:rFonts w:asciiTheme="minorHAnsi" w:hAnsiTheme="minorHAnsi"/>
          <w:bCs w:val="0"/>
          <w:iCs w:val="0"/>
          <w:sz w:val="22"/>
          <w:szCs w:val="22"/>
        </w:rPr>
        <w:t>question whilst one DNO referred to their response to a previous question.</w:t>
      </w:r>
    </w:p>
    <w:p w14:paraId="12A1112A"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bCs w:val="0"/>
          <w:iCs w:val="0"/>
          <w:sz w:val="22"/>
          <w:szCs w:val="22"/>
        </w:rPr>
      </w:pPr>
      <w:r w:rsidRPr="004144D8">
        <w:rPr>
          <w:rFonts w:asciiTheme="minorHAnsi" w:hAnsiTheme="minorHAnsi"/>
          <w:bCs w:val="0"/>
          <w:iCs w:val="0"/>
          <w:sz w:val="22"/>
          <w:szCs w:val="22"/>
        </w:rPr>
        <w:t>On</w:t>
      </w:r>
      <w:r>
        <w:rPr>
          <w:rFonts w:asciiTheme="minorHAnsi" w:hAnsiTheme="minorHAnsi"/>
          <w:bCs w:val="0"/>
          <w:iCs w:val="0"/>
          <w:sz w:val="22"/>
          <w:szCs w:val="22"/>
        </w:rPr>
        <w:t>e</w:t>
      </w:r>
      <w:r w:rsidRPr="004144D8">
        <w:rPr>
          <w:rFonts w:asciiTheme="minorHAnsi" w:hAnsiTheme="minorHAnsi"/>
          <w:bCs w:val="0"/>
          <w:iCs w:val="0"/>
          <w:sz w:val="22"/>
          <w:szCs w:val="22"/>
        </w:rPr>
        <w:t xml:space="preserve"> DNO advised that once the customer had identified their Supplier of choice the onus rested on the customer to register with their preferred Supplier. This DNO expressed a wish to not be </w:t>
      </w:r>
      <w:r w:rsidRPr="004144D8">
        <w:rPr>
          <w:rFonts w:asciiTheme="minorHAnsi" w:hAnsiTheme="minorHAnsi"/>
          <w:bCs w:val="0"/>
          <w:i/>
          <w:iCs w:val="0"/>
          <w:sz w:val="22"/>
          <w:szCs w:val="22"/>
        </w:rPr>
        <w:t xml:space="preserve">‘piggy in the middle’ </w:t>
      </w:r>
      <w:r w:rsidRPr="004144D8">
        <w:rPr>
          <w:rFonts w:asciiTheme="minorHAnsi" w:hAnsiTheme="minorHAnsi"/>
          <w:bCs w:val="0"/>
          <w:iCs w:val="0"/>
          <w:sz w:val="22"/>
          <w:szCs w:val="22"/>
        </w:rPr>
        <w:t>between the customer and the Supplier. Another DNO responded with a process close to the one being proposed by this CP</w:t>
      </w:r>
      <w:r>
        <w:rPr>
          <w:rFonts w:asciiTheme="minorHAnsi" w:hAnsiTheme="minorHAnsi"/>
          <w:bCs w:val="0"/>
          <w:iCs w:val="0"/>
          <w:sz w:val="22"/>
          <w:szCs w:val="22"/>
        </w:rPr>
        <w:t xml:space="preserve">, </w:t>
      </w:r>
      <w:r w:rsidR="009D15D3">
        <w:rPr>
          <w:rFonts w:asciiTheme="minorHAnsi" w:hAnsiTheme="minorHAnsi"/>
          <w:bCs w:val="0"/>
          <w:iCs w:val="0"/>
          <w:sz w:val="22"/>
          <w:szCs w:val="22"/>
        </w:rPr>
        <w:t xml:space="preserve">where </w:t>
      </w:r>
      <w:r>
        <w:rPr>
          <w:rFonts w:asciiTheme="minorHAnsi" w:hAnsiTheme="minorHAnsi"/>
          <w:bCs w:val="0"/>
          <w:iCs w:val="0"/>
          <w:sz w:val="22"/>
          <w:szCs w:val="22"/>
        </w:rPr>
        <w:t xml:space="preserve">once the customer has identified a Supplier then a </w:t>
      </w:r>
      <w:proofErr w:type="spellStart"/>
      <w:r>
        <w:rPr>
          <w:rFonts w:asciiTheme="minorHAnsi" w:hAnsiTheme="minorHAnsi"/>
          <w:bCs w:val="0"/>
          <w:iCs w:val="0"/>
          <w:sz w:val="22"/>
          <w:szCs w:val="22"/>
        </w:rPr>
        <w:t>proforma</w:t>
      </w:r>
      <w:proofErr w:type="spellEnd"/>
      <w:r>
        <w:rPr>
          <w:rFonts w:asciiTheme="minorHAnsi" w:hAnsiTheme="minorHAnsi"/>
          <w:bCs w:val="0"/>
          <w:iCs w:val="0"/>
          <w:sz w:val="22"/>
          <w:szCs w:val="22"/>
        </w:rPr>
        <w:t xml:space="preserve"> is completed by the customer and these are issued to their preferred Supplier on a monthly basis. Where the Supplier advises that the consumer has sought to register with them then the Distributor re-requests the consumer to register with the Supplier as the Distributor is unable to progress their registration for them.</w:t>
      </w:r>
    </w:p>
    <w:p w14:paraId="481C3D6B"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bCs w:val="0"/>
          <w:iCs w:val="0"/>
          <w:sz w:val="22"/>
          <w:szCs w:val="22"/>
        </w:rPr>
      </w:pPr>
      <w:r>
        <w:rPr>
          <w:rFonts w:asciiTheme="minorHAnsi" w:hAnsiTheme="minorHAnsi"/>
          <w:bCs w:val="0"/>
          <w:iCs w:val="0"/>
          <w:sz w:val="22"/>
          <w:szCs w:val="22"/>
        </w:rPr>
        <w:t xml:space="preserve">Another DNO approached their response to this question from a Revenue Protection standpoint whereby once the premises </w:t>
      </w:r>
      <w:proofErr w:type="gramStart"/>
      <w:r>
        <w:rPr>
          <w:rFonts w:asciiTheme="minorHAnsi" w:hAnsiTheme="minorHAnsi"/>
          <w:bCs w:val="0"/>
          <w:iCs w:val="0"/>
          <w:sz w:val="22"/>
          <w:szCs w:val="22"/>
        </w:rPr>
        <w:t>has</w:t>
      </w:r>
      <w:proofErr w:type="gramEnd"/>
      <w:r>
        <w:rPr>
          <w:rFonts w:asciiTheme="minorHAnsi" w:hAnsiTheme="minorHAnsi"/>
          <w:bCs w:val="0"/>
          <w:iCs w:val="0"/>
          <w:sz w:val="22"/>
          <w:szCs w:val="22"/>
        </w:rPr>
        <w:t xml:space="preserve"> been monitored for registered MPANs and for a legitimate electricity supply, if a consumer takes no action to register their premise then a further Revenue Protection visit may be required.</w:t>
      </w:r>
    </w:p>
    <w:p w14:paraId="7E6CFE72" w14:textId="77777777" w:rsidR="00AD1CCC" w:rsidRPr="00A53775"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bCs w:val="0"/>
          <w:iCs w:val="0"/>
          <w:sz w:val="22"/>
          <w:szCs w:val="22"/>
        </w:rPr>
      </w:pPr>
      <w:r w:rsidRPr="00A53775">
        <w:rPr>
          <w:rFonts w:asciiTheme="minorHAnsi" w:hAnsiTheme="minorHAnsi"/>
          <w:bCs w:val="0"/>
          <w:iCs w:val="0"/>
          <w:sz w:val="22"/>
          <w:szCs w:val="22"/>
        </w:rPr>
        <w:t xml:space="preserve">Another DNO respondent advised that </w:t>
      </w:r>
      <w:r w:rsidR="009D15D3">
        <w:rPr>
          <w:rFonts w:asciiTheme="minorHAnsi" w:hAnsiTheme="minorHAnsi"/>
          <w:bCs w:val="0"/>
          <w:iCs w:val="0"/>
          <w:sz w:val="22"/>
          <w:szCs w:val="22"/>
        </w:rPr>
        <w:t xml:space="preserve">individual </w:t>
      </w:r>
      <w:r w:rsidRPr="00A53775">
        <w:rPr>
          <w:rFonts w:asciiTheme="minorHAnsi" w:hAnsiTheme="minorHAnsi"/>
          <w:bCs w:val="0"/>
          <w:iCs w:val="0"/>
          <w:sz w:val="22"/>
          <w:szCs w:val="22"/>
        </w:rPr>
        <w:t xml:space="preserve">members of </w:t>
      </w:r>
      <w:r w:rsidR="009D15D3">
        <w:rPr>
          <w:rFonts w:asciiTheme="minorHAnsi" w:hAnsiTheme="minorHAnsi"/>
          <w:bCs w:val="0"/>
          <w:iCs w:val="0"/>
          <w:sz w:val="22"/>
          <w:szCs w:val="22"/>
        </w:rPr>
        <w:t xml:space="preserve">registration/MPAS </w:t>
      </w:r>
      <w:r w:rsidRPr="00A53775">
        <w:rPr>
          <w:rFonts w:asciiTheme="minorHAnsi" w:hAnsiTheme="minorHAnsi"/>
          <w:bCs w:val="0"/>
          <w:iCs w:val="0"/>
          <w:sz w:val="22"/>
          <w:szCs w:val="22"/>
        </w:rPr>
        <w:t xml:space="preserve">staff are responsible for resolving unregistered customers and </w:t>
      </w:r>
      <w:r w:rsidR="009D15D3">
        <w:rPr>
          <w:rFonts w:asciiTheme="minorHAnsi" w:hAnsiTheme="minorHAnsi"/>
          <w:bCs w:val="0"/>
          <w:iCs w:val="0"/>
          <w:sz w:val="22"/>
          <w:szCs w:val="22"/>
        </w:rPr>
        <w:t xml:space="preserve">for </w:t>
      </w:r>
      <w:r w:rsidRPr="00A53775">
        <w:rPr>
          <w:rFonts w:asciiTheme="minorHAnsi" w:hAnsiTheme="minorHAnsi"/>
          <w:bCs w:val="0"/>
          <w:iCs w:val="0"/>
          <w:sz w:val="22"/>
          <w:szCs w:val="22"/>
        </w:rPr>
        <w:t>follow</w:t>
      </w:r>
      <w:r w:rsidR="009D15D3">
        <w:rPr>
          <w:rFonts w:asciiTheme="minorHAnsi" w:hAnsiTheme="minorHAnsi"/>
          <w:bCs w:val="0"/>
          <w:iCs w:val="0"/>
          <w:sz w:val="22"/>
          <w:szCs w:val="22"/>
        </w:rPr>
        <w:t>ing</w:t>
      </w:r>
      <w:r w:rsidRPr="00A53775">
        <w:rPr>
          <w:rFonts w:asciiTheme="minorHAnsi" w:hAnsiTheme="minorHAnsi"/>
          <w:bCs w:val="0"/>
          <w:iCs w:val="0"/>
          <w:sz w:val="22"/>
          <w:szCs w:val="22"/>
        </w:rPr>
        <w:t xml:space="preserve"> up with the customer and the Supplier</w:t>
      </w:r>
      <w:r>
        <w:rPr>
          <w:rFonts w:asciiTheme="minorHAnsi" w:hAnsiTheme="minorHAnsi"/>
          <w:bCs w:val="0"/>
          <w:iCs w:val="0"/>
          <w:sz w:val="22"/>
          <w:szCs w:val="22"/>
        </w:rPr>
        <w:t>.</w:t>
      </w:r>
    </w:p>
    <w:p w14:paraId="366A4DAE"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bCs w:val="0"/>
          <w:iCs w:val="0"/>
          <w:sz w:val="22"/>
          <w:szCs w:val="22"/>
        </w:rPr>
      </w:pPr>
      <w:r>
        <w:rPr>
          <w:rFonts w:asciiTheme="minorHAnsi" w:hAnsiTheme="minorHAnsi"/>
          <w:bCs w:val="0"/>
          <w:iCs w:val="0"/>
          <w:sz w:val="22"/>
          <w:szCs w:val="22"/>
        </w:rPr>
        <w:t>The Working Group noted that each DNO approached the resolving of unregistered customers in a slightly different way and considered that this CP would provide a consistent approach across the industry</w:t>
      </w:r>
      <w:r w:rsidR="009D15D3">
        <w:rPr>
          <w:rFonts w:asciiTheme="minorHAnsi" w:hAnsiTheme="minorHAnsi"/>
          <w:bCs w:val="0"/>
          <w:iCs w:val="0"/>
          <w:sz w:val="22"/>
          <w:szCs w:val="22"/>
        </w:rPr>
        <w:t xml:space="preserve">, whilst not preventing individual companies from communicating with their customers in a manner of their choosing. </w:t>
      </w:r>
    </w:p>
    <w:p w14:paraId="2732E634" w14:textId="77777777" w:rsidR="00AD1CCC" w:rsidRDefault="00AD1CCC" w:rsidP="00AD1CCC">
      <w:pPr>
        <w:spacing w:before="240" w:after="60" w:line="276" w:lineRule="auto"/>
        <w:rPr>
          <w:rFonts w:asciiTheme="minorHAnsi" w:hAnsiTheme="minorHAnsi" w:cs="Arial"/>
          <w:b/>
          <w:bCs/>
          <w:iCs/>
          <w:sz w:val="22"/>
          <w:szCs w:val="22"/>
          <w:u w:val="single"/>
        </w:rPr>
      </w:pPr>
      <w:r w:rsidRPr="00A53775">
        <w:rPr>
          <w:rFonts w:asciiTheme="minorHAnsi" w:hAnsiTheme="minorHAnsi" w:cs="Arial"/>
          <w:b/>
          <w:bCs/>
          <w:iCs/>
          <w:sz w:val="22"/>
          <w:szCs w:val="22"/>
          <w:u w:val="single"/>
        </w:rPr>
        <w:t>Question 3 DNO’s:</w:t>
      </w:r>
      <w:r>
        <w:rPr>
          <w:rFonts w:asciiTheme="minorHAnsi" w:hAnsiTheme="minorHAnsi" w:cs="Arial"/>
          <w:b/>
          <w:bCs/>
          <w:iCs/>
          <w:sz w:val="22"/>
          <w:szCs w:val="22"/>
          <w:u w:val="single"/>
        </w:rPr>
        <w:t xml:space="preserve"> </w:t>
      </w:r>
      <w:r w:rsidRPr="00A53775">
        <w:rPr>
          <w:rFonts w:asciiTheme="minorHAnsi" w:hAnsiTheme="minorHAnsi" w:cs="Arial"/>
          <w:b/>
          <w:bCs/>
          <w:iCs/>
          <w:sz w:val="22"/>
          <w:szCs w:val="22"/>
          <w:u w:val="single"/>
        </w:rPr>
        <w:t>(</w:t>
      </w:r>
      <w:proofErr w:type="gramStart"/>
      <w:r w:rsidRPr="00A53775">
        <w:rPr>
          <w:rFonts w:asciiTheme="minorHAnsi" w:hAnsiTheme="minorHAnsi" w:cs="Arial"/>
          <w:b/>
          <w:bCs/>
          <w:iCs/>
          <w:sz w:val="22"/>
          <w:szCs w:val="22"/>
          <w:u w:val="single"/>
        </w:rPr>
        <w:t>c )</w:t>
      </w:r>
      <w:proofErr w:type="gramEnd"/>
      <w:r w:rsidRPr="00A53775">
        <w:rPr>
          <w:rFonts w:asciiTheme="minorHAnsi" w:hAnsiTheme="minorHAnsi" w:cs="Arial"/>
          <w:b/>
          <w:bCs/>
          <w:iCs/>
          <w:sz w:val="22"/>
          <w:szCs w:val="22"/>
          <w:u w:val="single"/>
        </w:rPr>
        <w:tab/>
        <w:t>How successful/efficient is the issuing of these letter</w:t>
      </w:r>
      <w:r>
        <w:rPr>
          <w:rFonts w:asciiTheme="minorHAnsi" w:hAnsiTheme="minorHAnsi" w:cs="Arial"/>
          <w:b/>
          <w:bCs/>
          <w:iCs/>
          <w:sz w:val="22"/>
          <w:szCs w:val="22"/>
          <w:u w:val="single"/>
        </w:rPr>
        <w:t xml:space="preserve">s in terms of receiving responses </w:t>
      </w:r>
      <w:r w:rsidRPr="00A53775">
        <w:rPr>
          <w:rFonts w:asciiTheme="minorHAnsi" w:hAnsiTheme="minorHAnsi" w:cs="Arial"/>
          <w:b/>
          <w:bCs/>
          <w:iCs/>
          <w:sz w:val="22"/>
          <w:szCs w:val="22"/>
          <w:u w:val="single"/>
        </w:rPr>
        <w:t>from customers?</w:t>
      </w:r>
    </w:p>
    <w:p w14:paraId="66B61222" w14:textId="77777777" w:rsidR="00197292" w:rsidRDefault="00AD1CCC" w:rsidP="009D15D3">
      <w:pPr>
        <w:pStyle w:val="Heading2"/>
        <w:keepNext w:val="0"/>
        <w:numPr>
          <w:ilvl w:val="1"/>
          <w:numId w:val="2"/>
        </w:numPr>
        <w:tabs>
          <w:tab w:val="num" w:pos="1296"/>
        </w:tabs>
        <w:spacing w:line="360" w:lineRule="auto"/>
        <w:jc w:val="both"/>
        <w:rPr>
          <w:rFonts w:asciiTheme="minorHAnsi" w:hAnsiTheme="minorHAnsi"/>
          <w:bCs w:val="0"/>
          <w:iCs w:val="0"/>
          <w:sz w:val="22"/>
          <w:szCs w:val="22"/>
        </w:rPr>
      </w:pPr>
      <w:r w:rsidRPr="00B42480">
        <w:rPr>
          <w:rFonts w:asciiTheme="minorHAnsi" w:hAnsiTheme="minorHAnsi"/>
          <w:bCs w:val="0"/>
          <w:iCs w:val="0"/>
          <w:sz w:val="22"/>
          <w:szCs w:val="22"/>
        </w:rPr>
        <w:t xml:space="preserve">One DNO who </w:t>
      </w:r>
      <w:r w:rsidR="009D15D3">
        <w:rPr>
          <w:rFonts w:asciiTheme="minorHAnsi" w:hAnsiTheme="minorHAnsi"/>
          <w:bCs w:val="0"/>
          <w:iCs w:val="0"/>
          <w:sz w:val="22"/>
          <w:szCs w:val="22"/>
        </w:rPr>
        <w:t xml:space="preserve">already communicates the prospect of </w:t>
      </w:r>
      <w:r w:rsidRPr="00B42480">
        <w:rPr>
          <w:rFonts w:asciiTheme="minorHAnsi" w:hAnsiTheme="minorHAnsi"/>
          <w:bCs w:val="0"/>
          <w:iCs w:val="0"/>
          <w:sz w:val="22"/>
          <w:szCs w:val="22"/>
        </w:rPr>
        <w:t xml:space="preserve">disconnection </w:t>
      </w:r>
      <w:r w:rsidR="009D15D3" w:rsidRPr="009D15D3">
        <w:rPr>
          <w:rFonts w:asciiTheme="minorHAnsi" w:hAnsiTheme="minorHAnsi"/>
          <w:bCs w:val="0"/>
          <w:iCs w:val="0"/>
          <w:sz w:val="22"/>
          <w:szCs w:val="22"/>
        </w:rPr>
        <w:t xml:space="preserve">in </w:t>
      </w:r>
      <w:r w:rsidR="009D15D3">
        <w:rPr>
          <w:rFonts w:asciiTheme="minorHAnsi" w:hAnsiTheme="minorHAnsi"/>
          <w:bCs w:val="0"/>
          <w:iCs w:val="0"/>
          <w:sz w:val="22"/>
          <w:szCs w:val="22"/>
        </w:rPr>
        <w:t>its</w:t>
      </w:r>
      <w:r w:rsidR="009D15D3" w:rsidRPr="009D15D3">
        <w:rPr>
          <w:rFonts w:asciiTheme="minorHAnsi" w:hAnsiTheme="minorHAnsi"/>
          <w:bCs w:val="0"/>
          <w:iCs w:val="0"/>
          <w:sz w:val="22"/>
          <w:szCs w:val="22"/>
        </w:rPr>
        <w:t xml:space="preserve"> letters</w:t>
      </w:r>
      <w:r w:rsidR="00B726C4">
        <w:rPr>
          <w:rFonts w:asciiTheme="minorHAnsi" w:hAnsiTheme="minorHAnsi"/>
          <w:bCs w:val="0"/>
          <w:iCs w:val="0"/>
          <w:sz w:val="22"/>
          <w:szCs w:val="22"/>
        </w:rPr>
        <w:t>,</w:t>
      </w:r>
      <w:r w:rsidR="009D15D3" w:rsidRPr="009D15D3">
        <w:rPr>
          <w:rFonts w:asciiTheme="minorHAnsi" w:hAnsiTheme="minorHAnsi"/>
          <w:bCs w:val="0"/>
          <w:iCs w:val="0"/>
          <w:sz w:val="22"/>
          <w:szCs w:val="22"/>
        </w:rPr>
        <w:t xml:space="preserve"> </w:t>
      </w:r>
      <w:r w:rsidRPr="00B42480">
        <w:rPr>
          <w:rFonts w:asciiTheme="minorHAnsi" w:hAnsiTheme="minorHAnsi"/>
          <w:bCs w:val="0"/>
          <w:iCs w:val="0"/>
          <w:sz w:val="22"/>
          <w:szCs w:val="22"/>
        </w:rPr>
        <w:t>if the customer d</w:t>
      </w:r>
      <w:r w:rsidR="009D15D3">
        <w:rPr>
          <w:rFonts w:asciiTheme="minorHAnsi" w:hAnsiTheme="minorHAnsi"/>
          <w:bCs w:val="0"/>
          <w:iCs w:val="0"/>
          <w:sz w:val="22"/>
          <w:szCs w:val="22"/>
        </w:rPr>
        <w:t>oes</w:t>
      </w:r>
      <w:r w:rsidRPr="00B42480">
        <w:rPr>
          <w:rFonts w:asciiTheme="minorHAnsi" w:hAnsiTheme="minorHAnsi"/>
          <w:bCs w:val="0"/>
          <w:iCs w:val="0"/>
          <w:sz w:val="22"/>
          <w:szCs w:val="22"/>
        </w:rPr>
        <w:t xml:space="preserve"> not register with an electricity Supplier</w:t>
      </w:r>
      <w:r>
        <w:rPr>
          <w:rFonts w:asciiTheme="minorHAnsi" w:hAnsiTheme="minorHAnsi"/>
          <w:bCs w:val="0"/>
          <w:iCs w:val="0"/>
          <w:sz w:val="22"/>
          <w:szCs w:val="22"/>
        </w:rPr>
        <w:t xml:space="preserve">, </w:t>
      </w:r>
      <w:r w:rsidR="00197292">
        <w:rPr>
          <w:rFonts w:asciiTheme="minorHAnsi" w:hAnsiTheme="minorHAnsi"/>
          <w:bCs w:val="0"/>
          <w:iCs w:val="0"/>
          <w:sz w:val="22"/>
          <w:szCs w:val="22"/>
        </w:rPr>
        <w:t xml:space="preserve">achieves </w:t>
      </w:r>
      <w:r w:rsidRPr="00B42480">
        <w:rPr>
          <w:rFonts w:asciiTheme="minorHAnsi" w:hAnsiTheme="minorHAnsi"/>
          <w:bCs w:val="0"/>
          <w:iCs w:val="0"/>
          <w:sz w:val="22"/>
          <w:szCs w:val="22"/>
        </w:rPr>
        <w:t xml:space="preserve">a 100% response rate when they requested unregistered </w:t>
      </w:r>
      <w:del w:id="308" w:author="Allanson, Chris" w:date="2016-02-09T11:02:00Z">
        <w:r w:rsidRPr="00B42480" w:rsidDel="0066265C">
          <w:rPr>
            <w:rFonts w:asciiTheme="minorHAnsi" w:hAnsiTheme="minorHAnsi"/>
            <w:bCs w:val="0"/>
            <w:iCs w:val="0"/>
            <w:sz w:val="22"/>
            <w:szCs w:val="22"/>
          </w:rPr>
          <w:delText>consumers</w:delText>
        </w:r>
      </w:del>
      <w:ins w:id="309" w:author="Allanson, Chris" w:date="2016-02-09T11:02:00Z">
        <w:r w:rsidR="0066265C">
          <w:rPr>
            <w:rFonts w:asciiTheme="minorHAnsi" w:hAnsiTheme="minorHAnsi"/>
            <w:bCs w:val="0"/>
            <w:iCs w:val="0"/>
            <w:sz w:val="22"/>
            <w:szCs w:val="22"/>
          </w:rPr>
          <w:t>customers</w:t>
        </w:r>
      </w:ins>
      <w:r w:rsidRPr="00B42480">
        <w:rPr>
          <w:rFonts w:asciiTheme="minorHAnsi" w:hAnsiTheme="minorHAnsi"/>
          <w:bCs w:val="0"/>
          <w:iCs w:val="0"/>
          <w:sz w:val="22"/>
          <w:szCs w:val="22"/>
        </w:rPr>
        <w:t xml:space="preserve"> to appoint a Supplier. </w:t>
      </w:r>
    </w:p>
    <w:p w14:paraId="71E299DC" w14:textId="77777777" w:rsidR="00AD1CCC" w:rsidRDefault="00AD1CCC" w:rsidP="009D15D3">
      <w:pPr>
        <w:pStyle w:val="Heading2"/>
        <w:keepNext w:val="0"/>
        <w:numPr>
          <w:ilvl w:val="1"/>
          <w:numId w:val="2"/>
        </w:numPr>
        <w:tabs>
          <w:tab w:val="num" w:pos="1296"/>
        </w:tabs>
        <w:spacing w:line="360" w:lineRule="auto"/>
        <w:jc w:val="both"/>
        <w:rPr>
          <w:rFonts w:asciiTheme="minorHAnsi" w:hAnsiTheme="minorHAnsi"/>
          <w:bCs w:val="0"/>
          <w:iCs w:val="0"/>
          <w:sz w:val="22"/>
          <w:szCs w:val="22"/>
        </w:rPr>
      </w:pPr>
      <w:r w:rsidRPr="00B42480">
        <w:rPr>
          <w:rFonts w:asciiTheme="minorHAnsi" w:hAnsiTheme="minorHAnsi"/>
          <w:bCs w:val="0"/>
          <w:iCs w:val="0"/>
          <w:sz w:val="22"/>
          <w:szCs w:val="22"/>
        </w:rPr>
        <w:t>Another DNO who did not threaten</w:t>
      </w:r>
      <w:r>
        <w:rPr>
          <w:rFonts w:asciiTheme="minorHAnsi" w:hAnsiTheme="minorHAnsi"/>
          <w:bCs w:val="0"/>
          <w:iCs w:val="0"/>
          <w:sz w:val="22"/>
          <w:szCs w:val="22"/>
        </w:rPr>
        <w:t xml:space="preserve"> disconnection of the supply received</w:t>
      </w:r>
      <w:r w:rsidRPr="00B42480">
        <w:rPr>
          <w:rFonts w:asciiTheme="minorHAnsi" w:hAnsiTheme="minorHAnsi"/>
          <w:bCs w:val="0"/>
          <w:iCs w:val="0"/>
          <w:sz w:val="22"/>
          <w:szCs w:val="22"/>
        </w:rPr>
        <w:t xml:space="preserve"> a 27% response rate</w:t>
      </w:r>
      <w:r>
        <w:rPr>
          <w:rFonts w:asciiTheme="minorHAnsi" w:hAnsiTheme="minorHAnsi"/>
          <w:bCs w:val="0"/>
          <w:iCs w:val="0"/>
          <w:sz w:val="22"/>
          <w:szCs w:val="22"/>
        </w:rPr>
        <w:t xml:space="preserve"> to their recorded delivery letters</w:t>
      </w:r>
      <w:r w:rsidRPr="00B42480">
        <w:rPr>
          <w:rFonts w:asciiTheme="minorHAnsi" w:hAnsiTheme="minorHAnsi"/>
          <w:bCs w:val="0"/>
          <w:iCs w:val="0"/>
          <w:sz w:val="22"/>
          <w:szCs w:val="22"/>
        </w:rPr>
        <w:t>.</w:t>
      </w:r>
      <w:r>
        <w:rPr>
          <w:rFonts w:asciiTheme="minorHAnsi" w:hAnsiTheme="minorHAnsi"/>
          <w:bCs w:val="0"/>
          <w:iCs w:val="0"/>
          <w:sz w:val="22"/>
          <w:szCs w:val="22"/>
        </w:rPr>
        <w:t xml:space="preserve"> This DNO advised that some </w:t>
      </w:r>
      <w:del w:id="310" w:author="Allanson, Chris" w:date="2016-02-09T11:02:00Z">
        <w:r w:rsidDel="0066265C">
          <w:rPr>
            <w:rFonts w:asciiTheme="minorHAnsi" w:hAnsiTheme="minorHAnsi"/>
            <w:bCs w:val="0"/>
            <w:iCs w:val="0"/>
            <w:sz w:val="22"/>
            <w:szCs w:val="22"/>
          </w:rPr>
          <w:delText>consumers</w:delText>
        </w:r>
      </w:del>
      <w:ins w:id="311" w:author="Allanson, Chris" w:date="2016-02-09T11:02:00Z">
        <w:r w:rsidR="0066265C">
          <w:rPr>
            <w:rFonts w:asciiTheme="minorHAnsi" w:hAnsiTheme="minorHAnsi"/>
            <w:bCs w:val="0"/>
            <w:iCs w:val="0"/>
            <w:sz w:val="22"/>
            <w:szCs w:val="22"/>
          </w:rPr>
          <w:t>customers</w:t>
        </w:r>
      </w:ins>
      <w:r>
        <w:rPr>
          <w:rFonts w:asciiTheme="minorHAnsi" w:hAnsiTheme="minorHAnsi"/>
          <w:bCs w:val="0"/>
          <w:iCs w:val="0"/>
          <w:sz w:val="22"/>
          <w:szCs w:val="22"/>
        </w:rPr>
        <w:t xml:space="preserve"> responded with a preferred Supplier but others did not. Those </w:t>
      </w:r>
      <w:del w:id="312" w:author="Allanson, Chris" w:date="2016-02-09T11:02:00Z">
        <w:r w:rsidDel="0066265C">
          <w:rPr>
            <w:rFonts w:asciiTheme="minorHAnsi" w:hAnsiTheme="minorHAnsi"/>
            <w:bCs w:val="0"/>
            <w:iCs w:val="0"/>
            <w:sz w:val="22"/>
            <w:szCs w:val="22"/>
          </w:rPr>
          <w:delText>consumers</w:delText>
        </w:r>
      </w:del>
      <w:ins w:id="313" w:author="Allanson, Chris" w:date="2016-02-09T11:02:00Z">
        <w:r w:rsidR="0066265C">
          <w:rPr>
            <w:rFonts w:asciiTheme="minorHAnsi" w:hAnsiTheme="minorHAnsi"/>
            <w:bCs w:val="0"/>
            <w:iCs w:val="0"/>
            <w:sz w:val="22"/>
            <w:szCs w:val="22"/>
          </w:rPr>
          <w:t>customers</w:t>
        </w:r>
      </w:ins>
      <w:r>
        <w:rPr>
          <w:rFonts w:asciiTheme="minorHAnsi" w:hAnsiTheme="minorHAnsi"/>
          <w:bCs w:val="0"/>
          <w:iCs w:val="0"/>
          <w:sz w:val="22"/>
          <w:szCs w:val="22"/>
        </w:rPr>
        <w:t xml:space="preserve"> who did not appoint a Supplier were advised that the DNO cannot assist with their registration during the follow-up. Another DNO did not provide a percentage but advised that the response rate was disappointingly low and another DNO that did not usually issue letters advised that they could not comment.</w:t>
      </w:r>
    </w:p>
    <w:p w14:paraId="1D358243"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DB6FA4">
        <w:rPr>
          <w:rFonts w:asciiTheme="minorHAnsi" w:hAnsiTheme="minorHAnsi"/>
          <w:sz w:val="22"/>
          <w:szCs w:val="22"/>
        </w:rPr>
        <w:t>The Working Group noted that the difference between the low and high response rates to the DNO’s letters appeared to be relative to the ability to threaten d</w:t>
      </w:r>
      <w:r w:rsidR="003171EC">
        <w:rPr>
          <w:rFonts w:asciiTheme="minorHAnsi" w:hAnsiTheme="minorHAnsi"/>
          <w:sz w:val="22"/>
          <w:szCs w:val="22"/>
        </w:rPr>
        <w:t>e-energisation</w:t>
      </w:r>
      <w:r w:rsidRPr="00DB6FA4">
        <w:rPr>
          <w:rFonts w:asciiTheme="minorHAnsi" w:hAnsiTheme="minorHAnsi"/>
          <w:sz w:val="22"/>
          <w:szCs w:val="22"/>
        </w:rPr>
        <w:t xml:space="preserve"> which encouraged </w:t>
      </w:r>
      <w:del w:id="314" w:author="Allanson, Chris" w:date="2016-02-09T11:02:00Z">
        <w:r w:rsidRPr="00DB6FA4" w:rsidDel="0066265C">
          <w:rPr>
            <w:rFonts w:asciiTheme="minorHAnsi" w:hAnsiTheme="minorHAnsi"/>
            <w:sz w:val="22"/>
            <w:szCs w:val="22"/>
          </w:rPr>
          <w:delText>consumers</w:delText>
        </w:r>
      </w:del>
      <w:ins w:id="315" w:author="Allanson, Chris" w:date="2016-02-09T11:02:00Z">
        <w:r w:rsidR="0066265C">
          <w:rPr>
            <w:rFonts w:asciiTheme="minorHAnsi" w:hAnsiTheme="minorHAnsi"/>
            <w:sz w:val="22"/>
            <w:szCs w:val="22"/>
          </w:rPr>
          <w:t>customers</w:t>
        </w:r>
      </w:ins>
      <w:r w:rsidRPr="00DB6FA4">
        <w:rPr>
          <w:rFonts w:asciiTheme="minorHAnsi" w:hAnsiTheme="minorHAnsi"/>
          <w:sz w:val="22"/>
          <w:szCs w:val="22"/>
        </w:rPr>
        <w:t xml:space="preserve"> to pro-actively seek to register their supply. </w:t>
      </w:r>
      <w:r w:rsidR="003171EC">
        <w:rPr>
          <w:rFonts w:asciiTheme="minorHAnsi" w:hAnsiTheme="minorHAnsi"/>
          <w:sz w:val="22"/>
          <w:szCs w:val="22"/>
        </w:rPr>
        <w:t xml:space="preserve">The Working Group also noted that </w:t>
      </w:r>
      <w:r w:rsidRPr="00DB6FA4">
        <w:rPr>
          <w:rFonts w:asciiTheme="minorHAnsi" w:hAnsiTheme="minorHAnsi"/>
          <w:sz w:val="22"/>
          <w:szCs w:val="22"/>
        </w:rPr>
        <w:t xml:space="preserve">DNOs engaging </w:t>
      </w:r>
      <w:del w:id="316" w:author="Allanson, Chris" w:date="2016-02-09T11:02:00Z">
        <w:r w:rsidRPr="00DB6FA4" w:rsidDel="0066265C">
          <w:rPr>
            <w:rFonts w:asciiTheme="minorHAnsi" w:hAnsiTheme="minorHAnsi"/>
            <w:sz w:val="22"/>
            <w:szCs w:val="22"/>
          </w:rPr>
          <w:delText>consumers</w:delText>
        </w:r>
      </w:del>
      <w:ins w:id="317" w:author="Allanson, Chris" w:date="2016-02-09T11:02:00Z">
        <w:r w:rsidR="0066265C">
          <w:rPr>
            <w:rFonts w:asciiTheme="minorHAnsi" w:hAnsiTheme="minorHAnsi"/>
            <w:sz w:val="22"/>
            <w:szCs w:val="22"/>
          </w:rPr>
          <w:t>customers</w:t>
        </w:r>
      </w:ins>
      <w:r w:rsidRPr="00DB6FA4">
        <w:rPr>
          <w:rFonts w:asciiTheme="minorHAnsi" w:hAnsiTheme="minorHAnsi"/>
          <w:sz w:val="22"/>
          <w:szCs w:val="22"/>
        </w:rPr>
        <w:t xml:space="preserve"> to resolve the issue are unable to assist the consumer with </w:t>
      </w:r>
      <w:r w:rsidR="003171EC">
        <w:rPr>
          <w:rFonts w:asciiTheme="minorHAnsi" w:hAnsiTheme="minorHAnsi"/>
          <w:sz w:val="22"/>
          <w:szCs w:val="22"/>
        </w:rPr>
        <w:t xml:space="preserve">any </w:t>
      </w:r>
      <w:r w:rsidRPr="00DB6FA4">
        <w:rPr>
          <w:rFonts w:asciiTheme="minorHAnsi" w:hAnsiTheme="minorHAnsi"/>
          <w:sz w:val="22"/>
          <w:szCs w:val="22"/>
        </w:rPr>
        <w:t>non-standard registration</w:t>
      </w:r>
      <w:r w:rsidR="003171EC">
        <w:rPr>
          <w:rFonts w:asciiTheme="minorHAnsi" w:hAnsiTheme="minorHAnsi"/>
          <w:sz w:val="22"/>
          <w:szCs w:val="22"/>
        </w:rPr>
        <w:t>s</w:t>
      </w:r>
      <w:r w:rsidRPr="00DB6FA4">
        <w:rPr>
          <w:rFonts w:asciiTheme="minorHAnsi" w:hAnsiTheme="minorHAnsi"/>
          <w:sz w:val="22"/>
          <w:szCs w:val="22"/>
        </w:rPr>
        <w:t xml:space="preserve"> with a Supplier. As a result the </w:t>
      </w:r>
      <w:r w:rsidR="003171EC">
        <w:rPr>
          <w:rFonts w:asciiTheme="minorHAnsi" w:hAnsiTheme="minorHAnsi"/>
          <w:sz w:val="22"/>
          <w:szCs w:val="22"/>
        </w:rPr>
        <w:t xml:space="preserve">Working Group believes the Distributors </w:t>
      </w:r>
      <w:r w:rsidRPr="00DB6FA4">
        <w:rPr>
          <w:rFonts w:asciiTheme="minorHAnsi" w:hAnsiTheme="minorHAnsi"/>
          <w:sz w:val="22"/>
          <w:szCs w:val="22"/>
        </w:rPr>
        <w:t xml:space="preserve">cannot help </w:t>
      </w:r>
      <w:r w:rsidR="003171EC">
        <w:rPr>
          <w:rFonts w:asciiTheme="minorHAnsi" w:hAnsiTheme="minorHAnsi"/>
          <w:sz w:val="22"/>
          <w:szCs w:val="22"/>
        </w:rPr>
        <w:t>to fully ‘</w:t>
      </w:r>
      <w:r w:rsidRPr="00DB6FA4">
        <w:rPr>
          <w:rFonts w:asciiTheme="minorHAnsi" w:hAnsiTheme="minorHAnsi"/>
          <w:sz w:val="22"/>
          <w:szCs w:val="22"/>
        </w:rPr>
        <w:t xml:space="preserve">close the </w:t>
      </w:r>
      <w:r w:rsidR="003171EC">
        <w:rPr>
          <w:rFonts w:asciiTheme="minorHAnsi" w:hAnsiTheme="minorHAnsi"/>
          <w:sz w:val="22"/>
          <w:szCs w:val="22"/>
        </w:rPr>
        <w:t xml:space="preserve">loop’ </w:t>
      </w:r>
      <w:r w:rsidRPr="00DB6FA4">
        <w:rPr>
          <w:rFonts w:asciiTheme="minorHAnsi" w:hAnsiTheme="minorHAnsi"/>
          <w:sz w:val="22"/>
          <w:szCs w:val="22"/>
        </w:rPr>
        <w:t xml:space="preserve">for unregistered </w:t>
      </w:r>
      <w:del w:id="318" w:author="Allanson, Chris" w:date="2016-02-09T11:02:00Z">
        <w:r w:rsidRPr="00DB6FA4" w:rsidDel="0066265C">
          <w:rPr>
            <w:rFonts w:asciiTheme="minorHAnsi" w:hAnsiTheme="minorHAnsi"/>
            <w:sz w:val="22"/>
            <w:szCs w:val="22"/>
          </w:rPr>
          <w:delText>consumers</w:delText>
        </w:r>
      </w:del>
      <w:ins w:id="319" w:author="Allanson, Chris" w:date="2016-02-09T11:02:00Z">
        <w:r w:rsidR="0066265C">
          <w:rPr>
            <w:rFonts w:asciiTheme="minorHAnsi" w:hAnsiTheme="minorHAnsi"/>
            <w:sz w:val="22"/>
            <w:szCs w:val="22"/>
          </w:rPr>
          <w:t>customers</w:t>
        </w:r>
      </w:ins>
      <w:r w:rsidRPr="00DB6FA4">
        <w:rPr>
          <w:rFonts w:asciiTheme="minorHAnsi" w:hAnsiTheme="minorHAnsi"/>
          <w:sz w:val="22"/>
          <w:szCs w:val="22"/>
        </w:rPr>
        <w:t xml:space="preserve"> unless an industry wide process is put in place.</w:t>
      </w:r>
    </w:p>
    <w:p w14:paraId="28D30933" w14:textId="77777777" w:rsidR="003171EC" w:rsidRPr="00892A00" w:rsidRDefault="003171EC" w:rsidP="00892A00">
      <w:pPr>
        <w:pStyle w:val="Heading2"/>
        <w:keepNext w:val="0"/>
        <w:numPr>
          <w:ilvl w:val="1"/>
          <w:numId w:val="2"/>
        </w:numPr>
        <w:tabs>
          <w:tab w:val="num" w:pos="1296"/>
        </w:tabs>
        <w:spacing w:line="360" w:lineRule="auto"/>
        <w:jc w:val="both"/>
        <w:rPr>
          <w:rFonts w:asciiTheme="minorHAnsi" w:hAnsiTheme="minorHAnsi"/>
          <w:bCs w:val="0"/>
          <w:iCs w:val="0"/>
          <w:sz w:val="22"/>
          <w:szCs w:val="22"/>
        </w:rPr>
      </w:pPr>
      <w:r w:rsidRPr="00892A00">
        <w:rPr>
          <w:rFonts w:asciiTheme="minorHAnsi" w:hAnsiTheme="minorHAnsi"/>
          <w:bCs w:val="0"/>
          <w:iCs w:val="0"/>
          <w:sz w:val="22"/>
          <w:szCs w:val="22"/>
        </w:rPr>
        <w:t>The Working Group concluded that having letters that included the prospect of de-energisation would be a key facility to support a new process.</w:t>
      </w:r>
    </w:p>
    <w:p w14:paraId="4314C098" w14:textId="77777777" w:rsidR="00AD1CCC" w:rsidRDefault="00AD1CCC" w:rsidP="004109CD">
      <w:pPr>
        <w:spacing w:before="240" w:after="60" w:line="276" w:lineRule="auto"/>
        <w:jc w:val="both"/>
        <w:rPr>
          <w:rFonts w:asciiTheme="minorHAnsi" w:hAnsiTheme="minorHAnsi" w:cs="Arial"/>
          <w:b/>
          <w:bCs/>
          <w:iCs/>
          <w:sz w:val="22"/>
          <w:szCs w:val="22"/>
          <w:u w:val="single"/>
        </w:rPr>
      </w:pPr>
      <w:r w:rsidRPr="005478C1">
        <w:rPr>
          <w:rFonts w:asciiTheme="minorHAnsi" w:hAnsiTheme="minorHAnsi" w:cs="Arial"/>
          <w:b/>
          <w:bCs/>
          <w:iCs/>
          <w:sz w:val="22"/>
          <w:szCs w:val="22"/>
          <w:u w:val="single"/>
        </w:rPr>
        <w:t>Question</w:t>
      </w:r>
      <w:r>
        <w:rPr>
          <w:rFonts w:asciiTheme="minorHAnsi" w:hAnsiTheme="minorHAnsi" w:cs="Arial"/>
          <w:b/>
          <w:bCs/>
          <w:iCs/>
          <w:sz w:val="22"/>
          <w:szCs w:val="22"/>
          <w:u w:val="single"/>
        </w:rPr>
        <w:t xml:space="preserve"> 4</w:t>
      </w:r>
      <w:r w:rsidRPr="005478C1">
        <w:rPr>
          <w:rFonts w:asciiTheme="minorHAnsi" w:hAnsiTheme="minorHAnsi" w:cs="Arial"/>
          <w:b/>
          <w:bCs/>
          <w:iCs/>
          <w:sz w:val="22"/>
          <w:szCs w:val="22"/>
          <w:u w:val="single"/>
        </w:rPr>
        <w:t>: In terms of communicating with unregistered customers do you have any suggestions for best practice for the DCP 209 Working Group?</w:t>
      </w:r>
    </w:p>
    <w:p w14:paraId="0E2D639C" w14:textId="77777777" w:rsidR="00AD1CCC" w:rsidRPr="00834AB4"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834AB4">
        <w:rPr>
          <w:rFonts w:asciiTheme="minorHAnsi" w:hAnsiTheme="minorHAnsi"/>
          <w:sz w:val="22"/>
          <w:szCs w:val="22"/>
        </w:rPr>
        <w:t>The respondents provided the following suggestions for best practice:</w:t>
      </w:r>
    </w:p>
    <w:p w14:paraId="7E5309B8" w14:textId="77777777" w:rsidR="00AD1CCC" w:rsidRPr="00065ACE" w:rsidRDefault="00AD1CCC" w:rsidP="00892A00">
      <w:pPr>
        <w:pStyle w:val="ListParagraph"/>
        <w:numPr>
          <w:ilvl w:val="0"/>
          <w:numId w:val="7"/>
        </w:numPr>
        <w:spacing w:line="360" w:lineRule="auto"/>
        <w:rPr>
          <w:rFonts w:asciiTheme="minorHAnsi" w:hAnsiTheme="minorHAnsi"/>
          <w:sz w:val="22"/>
          <w:szCs w:val="22"/>
        </w:rPr>
      </w:pPr>
      <w:r w:rsidRPr="003171EC">
        <w:rPr>
          <w:rFonts w:asciiTheme="minorHAnsi" w:hAnsiTheme="minorHAnsi"/>
          <w:sz w:val="22"/>
          <w:szCs w:val="22"/>
        </w:rPr>
        <w:t>Introduction of letters with increasing strength of wording to encourage the consumer to take action.</w:t>
      </w:r>
    </w:p>
    <w:p w14:paraId="52A8E4EF" w14:textId="77777777" w:rsidR="003171EC" w:rsidRDefault="00AD1CCC" w:rsidP="00504E54">
      <w:pPr>
        <w:pStyle w:val="ListParagraph"/>
        <w:numPr>
          <w:ilvl w:val="0"/>
          <w:numId w:val="7"/>
        </w:numPr>
        <w:spacing w:line="360" w:lineRule="auto"/>
        <w:rPr>
          <w:rFonts w:asciiTheme="minorHAnsi" w:hAnsiTheme="minorHAnsi"/>
          <w:sz w:val="22"/>
          <w:szCs w:val="22"/>
        </w:rPr>
      </w:pPr>
      <w:r w:rsidRPr="00834AB4">
        <w:rPr>
          <w:rFonts w:asciiTheme="minorHAnsi" w:hAnsiTheme="minorHAnsi"/>
          <w:sz w:val="22"/>
          <w:szCs w:val="22"/>
        </w:rPr>
        <w:t xml:space="preserve">Establish an industry </w:t>
      </w:r>
      <w:r w:rsidR="003171EC">
        <w:rPr>
          <w:rFonts w:asciiTheme="minorHAnsi" w:hAnsiTheme="minorHAnsi"/>
          <w:sz w:val="22"/>
          <w:szCs w:val="22"/>
        </w:rPr>
        <w:t>process,</w:t>
      </w:r>
      <w:r w:rsidRPr="00834AB4">
        <w:rPr>
          <w:rFonts w:asciiTheme="minorHAnsi" w:hAnsiTheme="minorHAnsi"/>
          <w:sz w:val="22"/>
          <w:szCs w:val="22"/>
        </w:rPr>
        <w:t xml:space="preserve"> but do not preclude the D</w:t>
      </w:r>
      <w:r w:rsidR="00351F5C">
        <w:rPr>
          <w:rFonts w:asciiTheme="minorHAnsi" w:hAnsiTheme="minorHAnsi"/>
          <w:sz w:val="22"/>
          <w:szCs w:val="22"/>
        </w:rPr>
        <w:t>NO</w:t>
      </w:r>
      <w:r w:rsidR="003171EC">
        <w:rPr>
          <w:rFonts w:asciiTheme="minorHAnsi" w:hAnsiTheme="minorHAnsi"/>
          <w:sz w:val="22"/>
          <w:szCs w:val="22"/>
        </w:rPr>
        <w:t xml:space="preserve">s from </w:t>
      </w:r>
      <w:r w:rsidRPr="00834AB4">
        <w:rPr>
          <w:rFonts w:asciiTheme="minorHAnsi" w:hAnsiTheme="minorHAnsi"/>
          <w:sz w:val="22"/>
          <w:szCs w:val="22"/>
        </w:rPr>
        <w:t>contacting the customer by whichever method they chose</w:t>
      </w:r>
      <w:r w:rsidR="003171EC">
        <w:rPr>
          <w:rFonts w:asciiTheme="minorHAnsi" w:hAnsiTheme="minorHAnsi"/>
          <w:sz w:val="22"/>
          <w:szCs w:val="22"/>
        </w:rPr>
        <w:t>.</w:t>
      </w:r>
    </w:p>
    <w:p w14:paraId="34637FDD" w14:textId="77777777" w:rsidR="00AD1CCC" w:rsidRPr="00834AB4" w:rsidRDefault="003171EC" w:rsidP="00504E54">
      <w:pPr>
        <w:pStyle w:val="ListParagraph"/>
        <w:numPr>
          <w:ilvl w:val="0"/>
          <w:numId w:val="7"/>
        </w:numPr>
        <w:spacing w:line="360" w:lineRule="auto"/>
        <w:rPr>
          <w:rFonts w:asciiTheme="minorHAnsi" w:hAnsiTheme="minorHAnsi"/>
          <w:sz w:val="22"/>
          <w:szCs w:val="22"/>
        </w:rPr>
      </w:pPr>
      <w:r>
        <w:rPr>
          <w:rFonts w:asciiTheme="minorHAnsi" w:hAnsiTheme="minorHAnsi"/>
          <w:sz w:val="22"/>
          <w:szCs w:val="22"/>
        </w:rPr>
        <w:t>Do not</w:t>
      </w:r>
      <w:r w:rsidR="00AD1CCC" w:rsidRPr="00834AB4">
        <w:rPr>
          <w:rFonts w:asciiTheme="minorHAnsi" w:hAnsiTheme="minorHAnsi"/>
          <w:sz w:val="22"/>
          <w:szCs w:val="22"/>
        </w:rPr>
        <w:t xml:space="preserve"> dictate the narrative of any letters as they may not be appropriate in all cases</w:t>
      </w:r>
      <w:r w:rsidR="00AD1CCC">
        <w:rPr>
          <w:rFonts w:asciiTheme="minorHAnsi" w:hAnsiTheme="minorHAnsi"/>
          <w:b/>
          <w:sz w:val="22"/>
          <w:szCs w:val="22"/>
        </w:rPr>
        <w:t>.</w:t>
      </w:r>
    </w:p>
    <w:p w14:paraId="682D0F5C" w14:textId="77777777" w:rsidR="00065ACE" w:rsidRPr="00065ACE" w:rsidRDefault="00AD1CCC" w:rsidP="00892A00">
      <w:pPr>
        <w:pStyle w:val="ListParagraph"/>
        <w:numPr>
          <w:ilvl w:val="0"/>
          <w:numId w:val="7"/>
        </w:numPr>
        <w:spacing w:line="360" w:lineRule="auto"/>
        <w:rPr>
          <w:rFonts w:asciiTheme="minorHAnsi" w:hAnsiTheme="minorHAnsi"/>
          <w:sz w:val="22"/>
          <w:szCs w:val="22"/>
        </w:rPr>
      </w:pPr>
      <w:r w:rsidRPr="00065ACE">
        <w:rPr>
          <w:rFonts w:asciiTheme="minorHAnsi" w:hAnsiTheme="minorHAnsi"/>
          <w:sz w:val="22"/>
          <w:szCs w:val="22"/>
        </w:rPr>
        <w:t>Standard format of letters to be agreed by all parties.</w:t>
      </w:r>
    </w:p>
    <w:p w14:paraId="23B3209A" w14:textId="77777777" w:rsidR="00AD1CCC" w:rsidRPr="00065ACE" w:rsidRDefault="00AD1CCC" w:rsidP="00892A00">
      <w:pPr>
        <w:pStyle w:val="ListParagraph"/>
        <w:numPr>
          <w:ilvl w:val="0"/>
          <w:numId w:val="7"/>
        </w:numPr>
        <w:spacing w:line="360" w:lineRule="auto"/>
        <w:rPr>
          <w:rFonts w:asciiTheme="minorHAnsi" w:hAnsiTheme="minorHAnsi"/>
          <w:sz w:val="22"/>
          <w:szCs w:val="22"/>
        </w:rPr>
      </w:pPr>
      <w:r w:rsidRPr="00065ACE">
        <w:rPr>
          <w:rFonts w:asciiTheme="minorHAnsi" w:hAnsiTheme="minorHAnsi"/>
          <w:sz w:val="22"/>
          <w:szCs w:val="22"/>
        </w:rPr>
        <w:t>Agreed industry timescales for resolution i.e. how long between letters / Supplier resolution.</w:t>
      </w:r>
    </w:p>
    <w:p w14:paraId="29F6882B" w14:textId="77777777" w:rsidR="00AD1CCC" w:rsidRPr="00892A00" w:rsidRDefault="00AD1CCC" w:rsidP="00892A00">
      <w:pPr>
        <w:pStyle w:val="ListParagraph"/>
        <w:numPr>
          <w:ilvl w:val="0"/>
          <w:numId w:val="7"/>
        </w:numPr>
        <w:spacing w:line="360" w:lineRule="auto"/>
        <w:rPr>
          <w:rFonts w:asciiTheme="minorHAnsi" w:hAnsiTheme="minorHAnsi"/>
          <w:sz w:val="22"/>
          <w:szCs w:val="22"/>
        </w:rPr>
      </w:pPr>
      <w:r w:rsidRPr="00A3442B">
        <w:rPr>
          <w:rFonts w:asciiTheme="minorHAnsi" w:hAnsiTheme="minorHAnsi"/>
          <w:sz w:val="22"/>
          <w:szCs w:val="22"/>
        </w:rPr>
        <w:t xml:space="preserve">Clarify what escalation options are available to DNO’s to resolve the issue if no response is received from customers and </w:t>
      </w:r>
      <w:r w:rsidR="00EC0E47" w:rsidRPr="00A3442B">
        <w:rPr>
          <w:rFonts w:asciiTheme="minorHAnsi" w:hAnsiTheme="minorHAnsi"/>
          <w:sz w:val="22"/>
          <w:szCs w:val="22"/>
        </w:rPr>
        <w:t>it</w:t>
      </w:r>
      <w:r w:rsidRPr="0048533A">
        <w:rPr>
          <w:rFonts w:asciiTheme="minorHAnsi" w:hAnsiTheme="minorHAnsi"/>
          <w:sz w:val="22"/>
          <w:szCs w:val="22"/>
        </w:rPr>
        <w:t xml:space="preserve"> believe</w:t>
      </w:r>
      <w:r w:rsidR="00EC0E47" w:rsidRPr="0048533A">
        <w:rPr>
          <w:rFonts w:asciiTheme="minorHAnsi" w:hAnsiTheme="minorHAnsi"/>
          <w:sz w:val="22"/>
          <w:szCs w:val="22"/>
        </w:rPr>
        <w:t>d that</w:t>
      </w:r>
      <w:r w:rsidRPr="0048533A">
        <w:rPr>
          <w:rFonts w:asciiTheme="minorHAnsi" w:hAnsiTheme="minorHAnsi"/>
          <w:sz w:val="22"/>
          <w:szCs w:val="22"/>
        </w:rPr>
        <w:t xml:space="preserve"> there is energy being used at the</w:t>
      </w:r>
      <w:r w:rsidRPr="00892A00">
        <w:rPr>
          <w:rFonts w:asciiTheme="minorHAnsi" w:hAnsiTheme="minorHAnsi"/>
          <w:sz w:val="22"/>
          <w:szCs w:val="22"/>
        </w:rPr>
        <w:t xml:space="preserve"> site.</w:t>
      </w:r>
    </w:p>
    <w:p w14:paraId="71D29363" w14:textId="77777777" w:rsidR="00AD1CCC" w:rsidRPr="00065ACE" w:rsidRDefault="00AD1CCC" w:rsidP="00892A00">
      <w:pPr>
        <w:pStyle w:val="ListParagraph"/>
        <w:numPr>
          <w:ilvl w:val="0"/>
          <w:numId w:val="7"/>
        </w:numPr>
        <w:spacing w:line="360" w:lineRule="auto"/>
        <w:rPr>
          <w:rFonts w:asciiTheme="minorHAnsi" w:hAnsiTheme="minorHAnsi"/>
          <w:sz w:val="22"/>
          <w:szCs w:val="22"/>
        </w:rPr>
      </w:pPr>
      <w:r w:rsidRPr="00065ACE">
        <w:rPr>
          <w:rFonts w:asciiTheme="minorHAnsi" w:hAnsiTheme="minorHAnsi"/>
          <w:sz w:val="22"/>
          <w:szCs w:val="22"/>
        </w:rPr>
        <w:t>Establish whether DNO’s can de-</w:t>
      </w:r>
      <w:proofErr w:type="spellStart"/>
      <w:r w:rsidRPr="00065ACE">
        <w:rPr>
          <w:rFonts w:asciiTheme="minorHAnsi" w:hAnsiTheme="minorHAnsi"/>
          <w:sz w:val="22"/>
          <w:szCs w:val="22"/>
        </w:rPr>
        <w:t>energise</w:t>
      </w:r>
      <w:proofErr w:type="spellEnd"/>
      <w:r w:rsidRPr="00065ACE">
        <w:rPr>
          <w:rFonts w:asciiTheme="minorHAnsi" w:hAnsiTheme="minorHAnsi"/>
          <w:sz w:val="22"/>
          <w:szCs w:val="22"/>
        </w:rPr>
        <w:t xml:space="preserve"> or disconnect an unregistered customer where no response is received, e.g. following multiple communications.</w:t>
      </w:r>
    </w:p>
    <w:p w14:paraId="366D3EE4" w14:textId="77777777" w:rsidR="00AD1CCC" w:rsidRPr="0048533A" w:rsidRDefault="00AD1CCC" w:rsidP="00892A00">
      <w:pPr>
        <w:pStyle w:val="ListParagraph"/>
        <w:numPr>
          <w:ilvl w:val="0"/>
          <w:numId w:val="7"/>
        </w:numPr>
        <w:spacing w:line="360" w:lineRule="auto"/>
        <w:rPr>
          <w:rFonts w:asciiTheme="minorHAnsi" w:hAnsiTheme="minorHAnsi"/>
          <w:sz w:val="22"/>
          <w:szCs w:val="22"/>
        </w:rPr>
      </w:pPr>
      <w:r w:rsidRPr="00A3442B">
        <w:rPr>
          <w:rFonts w:asciiTheme="minorHAnsi" w:hAnsiTheme="minorHAnsi"/>
          <w:sz w:val="22"/>
          <w:szCs w:val="22"/>
        </w:rPr>
        <w:t>Clarify situations where we would not de-</w:t>
      </w:r>
      <w:proofErr w:type="spellStart"/>
      <w:r w:rsidRPr="00A3442B">
        <w:rPr>
          <w:rFonts w:asciiTheme="minorHAnsi" w:hAnsiTheme="minorHAnsi"/>
          <w:sz w:val="22"/>
          <w:szCs w:val="22"/>
        </w:rPr>
        <w:t>energise</w:t>
      </w:r>
      <w:proofErr w:type="spellEnd"/>
      <w:r w:rsidRPr="00A3442B">
        <w:rPr>
          <w:rFonts w:asciiTheme="minorHAnsi" w:hAnsiTheme="minorHAnsi"/>
          <w:sz w:val="22"/>
          <w:szCs w:val="22"/>
        </w:rPr>
        <w:t xml:space="preserve"> or disconnect a customer, e.g. Vulnerable customers.</w:t>
      </w:r>
    </w:p>
    <w:p w14:paraId="18128979" w14:textId="77777777" w:rsidR="00AD1CCC" w:rsidRPr="00834AB4" w:rsidRDefault="00AD1CCC" w:rsidP="00504E54">
      <w:pPr>
        <w:pStyle w:val="ListParagraph"/>
        <w:numPr>
          <w:ilvl w:val="0"/>
          <w:numId w:val="7"/>
        </w:numPr>
        <w:spacing w:line="360" w:lineRule="auto"/>
        <w:rPr>
          <w:rFonts w:asciiTheme="minorHAnsi" w:hAnsiTheme="minorHAnsi"/>
          <w:sz w:val="22"/>
          <w:szCs w:val="22"/>
        </w:rPr>
      </w:pPr>
      <w:r w:rsidRPr="00834AB4">
        <w:rPr>
          <w:rFonts w:asciiTheme="minorHAnsi" w:hAnsiTheme="minorHAnsi"/>
          <w:sz w:val="22"/>
          <w:szCs w:val="22"/>
        </w:rPr>
        <w:t>Address some of the barriers faced by those who wish to arrange a traded MPAN for their premise.</w:t>
      </w:r>
    </w:p>
    <w:p w14:paraId="1A3095DD" w14:textId="77777777" w:rsidR="00AD1CCC" w:rsidRPr="00A3442B" w:rsidRDefault="00AD1CCC" w:rsidP="00892A00">
      <w:pPr>
        <w:pStyle w:val="ListParagraph"/>
        <w:numPr>
          <w:ilvl w:val="0"/>
          <w:numId w:val="7"/>
        </w:numPr>
        <w:spacing w:line="360" w:lineRule="auto"/>
        <w:rPr>
          <w:rFonts w:asciiTheme="minorHAnsi" w:hAnsiTheme="minorHAnsi"/>
          <w:sz w:val="22"/>
          <w:szCs w:val="22"/>
        </w:rPr>
      </w:pPr>
      <w:r>
        <w:rPr>
          <w:rFonts w:asciiTheme="minorHAnsi" w:hAnsiTheme="minorHAnsi"/>
          <w:sz w:val="22"/>
          <w:szCs w:val="22"/>
        </w:rPr>
        <w:t>T</w:t>
      </w:r>
      <w:r w:rsidRPr="00065ACE">
        <w:rPr>
          <w:rFonts w:asciiTheme="minorHAnsi" w:hAnsiTheme="minorHAnsi"/>
          <w:sz w:val="22"/>
          <w:szCs w:val="22"/>
        </w:rPr>
        <w:t>ake a steer from the ongoing work in the Gas Industry with regards to unregistered customers</w:t>
      </w:r>
      <w:r w:rsidRPr="00A3442B">
        <w:rPr>
          <w:rFonts w:asciiTheme="minorHAnsi" w:hAnsiTheme="minorHAnsi"/>
          <w:sz w:val="22"/>
          <w:szCs w:val="22"/>
        </w:rPr>
        <w:t>.</w:t>
      </w:r>
    </w:p>
    <w:p w14:paraId="54F20DE2" w14:textId="77777777" w:rsidR="00AD1CCC" w:rsidRPr="0048533A" w:rsidRDefault="004109CD" w:rsidP="00892A00">
      <w:pPr>
        <w:pStyle w:val="ListParagraph"/>
        <w:numPr>
          <w:ilvl w:val="0"/>
          <w:numId w:val="7"/>
        </w:numPr>
        <w:spacing w:line="360" w:lineRule="auto"/>
        <w:rPr>
          <w:rFonts w:asciiTheme="minorHAnsi" w:hAnsiTheme="minorHAnsi"/>
          <w:sz w:val="22"/>
          <w:szCs w:val="22"/>
        </w:rPr>
      </w:pPr>
      <w:r w:rsidRPr="0048533A">
        <w:rPr>
          <w:rFonts w:asciiTheme="minorHAnsi" w:hAnsiTheme="minorHAnsi"/>
          <w:sz w:val="22"/>
          <w:szCs w:val="22"/>
        </w:rPr>
        <w:t xml:space="preserve">Introduce a </w:t>
      </w:r>
      <w:r w:rsidR="00AD1CCC" w:rsidRPr="0048533A">
        <w:rPr>
          <w:rFonts w:asciiTheme="minorHAnsi" w:hAnsiTheme="minorHAnsi"/>
          <w:sz w:val="22"/>
          <w:szCs w:val="22"/>
        </w:rPr>
        <w:t>‘what to do’ section on the Supplier/DNO’s website to help customers who find themselves in this situation.</w:t>
      </w:r>
    </w:p>
    <w:p w14:paraId="650B85B2" w14:textId="77777777" w:rsidR="00AD1CCC" w:rsidRPr="00065ACE" w:rsidRDefault="00AD1CCC" w:rsidP="00892A00">
      <w:pPr>
        <w:pStyle w:val="ListParagraph"/>
        <w:numPr>
          <w:ilvl w:val="0"/>
          <w:numId w:val="7"/>
        </w:numPr>
        <w:spacing w:line="360" w:lineRule="auto"/>
        <w:rPr>
          <w:rFonts w:asciiTheme="minorHAnsi" w:hAnsiTheme="minorHAnsi"/>
          <w:sz w:val="22"/>
          <w:szCs w:val="22"/>
        </w:rPr>
      </w:pPr>
      <w:r w:rsidRPr="0048533A">
        <w:rPr>
          <w:rFonts w:asciiTheme="minorHAnsi" w:hAnsiTheme="minorHAnsi"/>
          <w:sz w:val="22"/>
          <w:szCs w:val="22"/>
        </w:rPr>
        <w:t xml:space="preserve">In the scenario’s identified in this RFI, </w:t>
      </w:r>
      <w:r w:rsidRPr="00892A00">
        <w:rPr>
          <w:rFonts w:asciiTheme="minorHAnsi" w:hAnsiTheme="minorHAnsi"/>
          <w:sz w:val="22"/>
          <w:szCs w:val="22"/>
        </w:rPr>
        <w:t>“Scenario’s 1,2,3,8,9 the DNO will notify the customer of the MPAN and details of how to choose a supplier of their choice.  It is for the customer to contact the Supplier directly to arrange this. In Scenario’s 1, 4, 5, 6 and 7 where a Supplier is identified as being involved in the process then that Supplier must register against the MPAN.  Once this has been completed discussions with the customer may</w:t>
      </w:r>
      <w:r w:rsidR="00C80D8F" w:rsidRPr="00892A00">
        <w:rPr>
          <w:rFonts w:asciiTheme="minorHAnsi" w:hAnsiTheme="minorHAnsi"/>
          <w:sz w:val="22"/>
          <w:szCs w:val="22"/>
        </w:rPr>
        <w:t xml:space="preserve"> </w:t>
      </w:r>
      <w:r w:rsidRPr="00892A00">
        <w:rPr>
          <w:rFonts w:asciiTheme="minorHAnsi" w:hAnsiTheme="minorHAnsi"/>
          <w:sz w:val="22"/>
          <w:szCs w:val="22"/>
        </w:rPr>
        <w:t>be required to cover any Theft in Conveyance periods”.</w:t>
      </w:r>
    </w:p>
    <w:p w14:paraId="0614DB67" w14:textId="77777777" w:rsidR="00AD1CCC" w:rsidRPr="00912503" w:rsidRDefault="00AD1CCC" w:rsidP="00E8143D">
      <w:pPr>
        <w:pStyle w:val="Heading2"/>
        <w:keepNext w:val="0"/>
        <w:numPr>
          <w:ilvl w:val="1"/>
          <w:numId w:val="2"/>
        </w:numPr>
        <w:tabs>
          <w:tab w:val="num" w:pos="1296"/>
        </w:tabs>
        <w:spacing w:line="360" w:lineRule="auto"/>
        <w:jc w:val="both"/>
        <w:rPr>
          <w:rFonts w:asciiTheme="minorHAnsi" w:hAnsiTheme="minorHAnsi"/>
          <w:sz w:val="22"/>
          <w:szCs w:val="22"/>
        </w:rPr>
      </w:pPr>
      <w:r w:rsidRPr="00912503">
        <w:rPr>
          <w:rFonts w:asciiTheme="minorHAnsi" w:hAnsiTheme="minorHAnsi"/>
          <w:sz w:val="22"/>
          <w:szCs w:val="22"/>
        </w:rPr>
        <w:t>The Working Group agreed that the letters proposed</w:t>
      </w:r>
      <w:r>
        <w:rPr>
          <w:rFonts w:asciiTheme="minorHAnsi" w:hAnsiTheme="minorHAnsi"/>
          <w:sz w:val="22"/>
          <w:szCs w:val="22"/>
        </w:rPr>
        <w:t xml:space="preserve"> </w:t>
      </w:r>
      <w:r w:rsidR="00E8143D">
        <w:rPr>
          <w:rFonts w:asciiTheme="minorHAnsi" w:hAnsiTheme="minorHAnsi"/>
          <w:sz w:val="22"/>
          <w:szCs w:val="22"/>
        </w:rPr>
        <w:t xml:space="preserve">with </w:t>
      </w:r>
      <w:r>
        <w:rPr>
          <w:rFonts w:asciiTheme="minorHAnsi" w:hAnsiTheme="minorHAnsi"/>
          <w:sz w:val="22"/>
          <w:szCs w:val="22"/>
        </w:rPr>
        <w:t>this change</w:t>
      </w:r>
      <w:r w:rsidRPr="00912503">
        <w:rPr>
          <w:rFonts w:asciiTheme="minorHAnsi" w:hAnsiTheme="minorHAnsi"/>
          <w:sz w:val="22"/>
          <w:szCs w:val="22"/>
        </w:rPr>
        <w:t xml:space="preserve"> would be best practice </w:t>
      </w:r>
      <w:r w:rsidR="00E8143D">
        <w:rPr>
          <w:rFonts w:asciiTheme="minorHAnsi" w:hAnsiTheme="minorHAnsi"/>
          <w:sz w:val="22"/>
          <w:szCs w:val="22"/>
        </w:rPr>
        <w:t xml:space="preserve">and optional.  </w:t>
      </w:r>
      <w:r w:rsidR="00E8143D" w:rsidRPr="00E8143D">
        <w:t xml:space="preserve"> </w:t>
      </w:r>
      <w:r w:rsidR="00E8143D">
        <w:t xml:space="preserve">This was due to </w:t>
      </w:r>
      <w:r w:rsidR="00E8143D" w:rsidRPr="00E8143D">
        <w:rPr>
          <w:rFonts w:asciiTheme="minorHAnsi" w:hAnsiTheme="minorHAnsi"/>
          <w:sz w:val="22"/>
          <w:szCs w:val="22"/>
        </w:rPr>
        <w:t xml:space="preserve">feedback from the </w:t>
      </w:r>
      <w:r w:rsidR="00E8143D">
        <w:rPr>
          <w:rFonts w:asciiTheme="minorHAnsi" w:hAnsiTheme="minorHAnsi"/>
          <w:sz w:val="22"/>
          <w:szCs w:val="22"/>
        </w:rPr>
        <w:t>P</w:t>
      </w:r>
      <w:r w:rsidR="00E8143D" w:rsidRPr="00E8143D">
        <w:rPr>
          <w:rFonts w:asciiTheme="minorHAnsi" w:hAnsiTheme="minorHAnsi"/>
          <w:sz w:val="22"/>
          <w:szCs w:val="22"/>
        </w:rPr>
        <w:t xml:space="preserve">arties in respect of different preferences on the letter templates and </w:t>
      </w:r>
      <w:r w:rsidR="00065ACE">
        <w:rPr>
          <w:rFonts w:asciiTheme="minorHAnsi" w:hAnsiTheme="minorHAnsi"/>
          <w:sz w:val="22"/>
          <w:szCs w:val="22"/>
        </w:rPr>
        <w:t xml:space="preserve">for arrangements to not </w:t>
      </w:r>
      <w:r w:rsidR="00E8143D" w:rsidRPr="00E8143D">
        <w:rPr>
          <w:rFonts w:asciiTheme="minorHAnsi" w:hAnsiTheme="minorHAnsi"/>
          <w:sz w:val="22"/>
          <w:szCs w:val="22"/>
        </w:rPr>
        <w:t xml:space="preserve">be overly prescriptive on how parties should communicate with their customers.  </w:t>
      </w:r>
      <w:r w:rsidR="00E8143D">
        <w:rPr>
          <w:rFonts w:asciiTheme="minorHAnsi" w:hAnsiTheme="minorHAnsi"/>
          <w:sz w:val="22"/>
          <w:szCs w:val="22"/>
        </w:rPr>
        <w:t>S</w:t>
      </w:r>
      <w:r w:rsidRPr="00912503">
        <w:rPr>
          <w:rFonts w:asciiTheme="minorHAnsi" w:hAnsiTheme="minorHAnsi"/>
          <w:sz w:val="22"/>
          <w:szCs w:val="22"/>
        </w:rPr>
        <w:t xml:space="preserve">o </w:t>
      </w:r>
      <w:r w:rsidR="00E8143D">
        <w:rPr>
          <w:rFonts w:asciiTheme="minorHAnsi" w:hAnsiTheme="minorHAnsi"/>
          <w:sz w:val="22"/>
          <w:szCs w:val="22"/>
        </w:rPr>
        <w:t xml:space="preserve">while </w:t>
      </w:r>
      <w:r w:rsidRPr="00912503">
        <w:rPr>
          <w:rFonts w:asciiTheme="minorHAnsi" w:hAnsiTheme="minorHAnsi"/>
          <w:sz w:val="22"/>
          <w:szCs w:val="22"/>
        </w:rPr>
        <w:t xml:space="preserve">there </w:t>
      </w:r>
      <w:r w:rsidR="00E8143D">
        <w:rPr>
          <w:rFonts w:asciiTheme="minorHAnsi" w:hAnsiTheme="minorHAnsi"/>
          <w:sz w:val="22"/>
          <w:szCs w:val="22"/>
        </w:rPr>
        <w:t xml:space="preserve">would be </w:t>
      </w:r>
      <w:r w:rsidRPr="00912503">
        <w:rPr>
          <w:rFonts w:asciiTheme="minorHAnsi" w:hAnsiTheme="minorHAnsi"/>
          <w:sz w:val="22"/>
          <w:szCs w:val="22"/>
        </w:rPr>
        <w:t>a common process across the industry</w:t>
      </w:r>
      <w:r w:rsidR="00E8143D">
        <w:rPr>
          <w:rFonts w:asciiTheme="minorHAnsi" w:hAnsiTheme="minorHAnsi"/>
          <w:sz w:val="22"/>
          <w:szCs w:val="22"/>
        </w:rPr>
        <w:t>, the letters themselves could be used or modified as the Parties saw fit to suit the particular circumstances they face.</w:t>
      </w:r>
    </w:p>
    <w:p w14:paraId="6931BACF" w14:textId="77777777" w:rsidR="00AD1CCC" w:rsidRPr="003C7E42"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586F49">
        <w:rPr>
          <w:rFonts w:asciiTheme="minorHAnsi" w:hAnsiTheme="minorHAnsi"/>
          <w:sz w:val="22"/>
          <w:szCs w:val="22"/>
        </w:rPr>
        <w:t>The Working Group agreed to seek legal advice to determine whether the DNO has the right to di</w:t>
      </w:r>
      <w:r w:rsidRPr="003C7E42">
        <w:rPr>
          <w:rFonts w:asciiTheme="minorHAnsi" w:hAnsiTheme="minorHAnsi"/>
          <w:sz w:val="22"/>
          <w:szCs w:val="22"/>
        </w:rPr>
        <w:t>sconnect an unregistered premise under the Electricity Act Section 17 and any other relevant legislation.</w:t>
      </w:r>
    </w:p>
    <w:p w14:paraId="33D88079" w14:textId="77777777" w:rsidR="00AD1CCC" w:rsidRPr="003E6484" w:rsidRDefault="00AD1CCC" w:rsidP="00AD1CCC">
      <w:pPr>
        <w:spacing w:before="240" w:after="60" w:line="276" w:lineRule="auto"/>
        <w:rPr>
          <w:rFonts w:asciiTheme="minorHAnsi" w:hAnsiTheme="minorHAnsi" w:cs="Arial"/>
          <w:b/>
          <w:bCs/>
          <w:iCs/>
          <w:sz w:val="22"/>
          <w:szCs w:val="22"/>
          <w:u w:val="single"/>
        </w:rPr>
      </w:pPr>
      <w:r w:rsidRPr="00A01866">
        <w:rPr>
          <w:rFonts w:asciiTheme="minorHAnsi" w:hAnsiTheme="minorHAnsi" w:cs="Arial"/>
          <w:b/>
          <w:bCs/>
          <w:iCs/>
          <w:sz w:val="22"/>
          <w:szCs w:val="22"/>
          <w:u w:val="single"/>
        </w:rPr>
        <w:t xml:space="preserve">Question 5: Suppliers: </w:t>
      </w:r>
      <w:r>
        <w:rPr>
          <w:rFonts w:asciiTheme="minorHAnsi" w:hAnsiTheme="minorHAnsi" w:cs="Arial"/>
          <w:b/>
          <w:bCs/>
          <w:iCs/>
          <w:sz w:val="22"/>
          <w:szCs w:val="22"/>
          <w:u w:val="single"/>
        </w:rPr>
        <w:t xml:space="preserve">(a) </w:t>
      </w:r>
      <w:r w:rsidRPr="003E6484">
        <w:rPr>
          <w:rFonts w:asciiTheme="minorHAnsi" w:hAnsiTheme="minorHAnsi" w:cs="Arial"/>
          <w:b/>
          <w:bCs/>
          <w:iCs/>
          <w:sz w:val="22"/>
          <w:szCs w:val="22"/>
          <w:u w:val="single"/>
        </w:rPr>
        <w:t>Where a distributor notifies you of an unregiste</w:t>
      </w:r>
      <w:r>
        <w:rPr>
          <w:rFonts w:asciiTheme="minorHAnsi" w:hAnsiTheme="minorHAnsi" w:cs="Arial"/>
          <w:b/>
          <w:bCs/>
          <w:iCs/>
          <w:sz w:val="22"/>
          <w:szCs w:val="22"/>
          <w:u w:val="single"/>
        </w:rPr>
        <w:t xml:space="preserve">red customer who has indicated </w:t>
      </w:r>
      <w:r w:rsidRPr="003E6484">
        <w:rPr>
          <w:rFonts w:asciiTheme="minorHAnsi" w:hAnsiTheme="minorHAnsi" w:cs="Arial"/>
          <w:b/>
          <w:bCs/>
          <w:iCs/>
          <w:sz w:val="22"/>
          <w:szCs w:val="22"/>
          <w:u w:val="single"/>
        </w:rPr>
        <w:t xml:space="preserve">willingness to form a supply contract with you, do you have processes for follow-up?  </w:t>
      </w:r>
    </w:p>
    <w:p w14:paraId="13C583AB" w14:textId="77777777" w:rsidR="00AD1CCC" w:rsidRPr="00D20EA0"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D20EA0">
        <w:rPr>
          <w:rFonts w:asciiTheme="minorHAnsi" w:hAnsiTheme="minorHAnsi"/>
          <w:sz w:val="22"/>
          <w:szCs w:val="22"/>
        </w:rPr>
        <w:t>There were three Supplier respondents to this question</w:t>
      </w:r>
      <w:r>
        <w:rPr>
          <w:rFonts w:asciiTheme="minorHAnsi" w:hAnsiTheme="minorHAnsi"/>
          <w:sz w:val="22"/>
          <w:szCs w:val="22"/>
        </w:rPr>
        <w:t xml:space="preserve"> who provided an overview of their processes as set out below</w:t>
      </w:r>
      <w:r w:rsidRPr="00D20EA0">
        <w:rPr>
          <w:rFonts w:asciiTheme="minorHAnsi" w:hAnsiTheme="minorHAnsi"/>
          <w:sz w:val="22"/>
          <w:szCs w:val="22"/>
        </w:rPr>
        <w:t>.</w:t>
      </w:r>
    </w:p>
    <w:p w14:paraId="1B58E534" w14:textId="77777777" w:rsidR="00AD1CCC" w:rsidRPr="00D20EA0" w:rsidRDefault="00AD1CCC" w:rsidP="00AD1CCC">
      <w:pPr>
        <w:pStyle w:val="ListParagraph"/>
        <w:numPr>
          <w:ilvl w:val="0"/>
          <w:numId w:val="8"/>
        </w:numPr>
        <w:spacing w:line="360" w:lineRule="auto"/>
        <w:jc w:val="both"/>
        <w:rPr>
          <w:rFonts w:asciiTheme="minorHAnsi" w:hAnsiTheme="minorHAnsi"/>
          <w:sz w:val="22"/>
          <w:szCs w:val="22"/>
        </w:rPr>
      </w:pPr>
      <w:r w:rsidRPr="00D20EA0">
        <w:rPr>
          <w:rFonts w:asciiTheme="minorHAnsi" w:hAnsiTheme="minorHAnsi"/>
          <w:sz w:val="22"/>
          <w:szCs w:val="22"/>
        </w:rPr>
        <w:t xml:space="preserve">Where the customer has contacted the Supplier, there are industry processes in place to arrange for the </w:t>
      </w:r>
      <w:proofErr w:type="gramStart"/>
      <w:r w:rsidRPr="00D20EA0">
        <w:rPr>
          <w:rFonts w:asciiTheme="minorHAnsi" w:hAnsiTheme="minorHAnsi"/>
          <w:sz w:val="22"/>
          <w:szCs w:val="22"/>
        </w:rPr>
        <w:t>customers</w:t>
      </w:r>
      <w:proofErr w:type="gramEnd"/>
      <w:r w:rsidRPr="00D20EA0">
        <w:rPr>
          <w:rFonts w:asciiTheme="minorHAnsi" w:hAnsiTheme="minorHAnsi"/>
          <w:sz w:val="22"/>
          <w:szCs w:val="22"/>
        </w:rPr>
        <w:t xml:space="preserve"> registration</w:t>
      </w:r>
      <w:r>
        <w:rPr>
          <w:rFonts w:asciiTheme="minorHAnsi" w:hAnsiTheme="minorHAnsi"/>
          <w:sz w:val="22"/>
          <w:szCs w:val="22"/>
        </w:rPr>
        <w:t>.</w:t>
      </w:r>
    </w:p>
    <w:p w14:paraId="3C5DCA91" w14:textId="77777777" w:rsidR="00AD1CCC" w:rsidRPr="00D20EA0" w:rsidRDefault="00AD1CCC" w:rsidP="00AD1CCC">
      <w:pPr>
        <w:pStyle w:val="ListParagraph"/>
        <w:numPr>
          <w:ilvl w:val="0"/>
          <w:numId w:val="8"/>
        </w:numPr>
        <w:spacing w:line="360" w:lineRule="auto"/>
        <w:jc w:val="both"/>
        <w:rPr>
          <w:rFonts w:asciiTheme="minorHAnsi" w:hAnsiTheme="minorHAnsi"/>
          <w:sz w:val="22"/>
          <w:szCs w:val="22"/>
        </w:rPr>
      </w:pPr>
      <w:r w:rsidRPr="00D20EA0">
        <w:rPr>
          <w:rFonts w:asciiTheme="minorHAnsi" w:hAnsiTheme="minorHAnsi"/>
          <w:sz w:val="22"/>
          <w:szCs w:val="22"/>
        </w:rPr>
        <w:t>Customers who have indicated a willingness to be registered by a specific Supplier may be referred by the Revenue Protection unit to the Supplier</w:t>
      </w:r>
      <w:r>
        <w:rPr>
          <w:rFonts w:asciiTheme="minorHAnsi" w:hAnsiTheme="minorHAnsi"/>
          <w:sz w:val="22"/>
          <w:szCs w:val="22"/>
        </w:rPr>
        <w:t>s registrations team</w:t>
      </w:r>
      <w:r w:rsidRPr="00D20EA0">
        <w:rPr>
          <w:rFonts w:asciiTheme="minorHAnsi" w:hAnsiTheme="minorHAnsi"/>
          <w:sz w:val="22"/>
          <w:szCs w:val="22"/>
        </w:rPr>
        <w:t>. The Supplier would contact the customer to confirm details and register the MPAN once a contract (or deemed contract) has been agreed.</w:t>
      </w:r>
    </w:p>
    <w:p w14:paraId="7530EBDF" w14:textId="77777777" w:rsidR="00AD1CCC" w:rsidRPr="00D20EA0" w:rsidRDefault="00AD1CCC" w:rsidP="00AD1CCC">
      <w:pPr>
        <w:pStyle w:val="ListParagraph"/>
        <w:numPr>
          <w:ilvl w:val="0"/>
          <w:numId w:val="8"/>
        </w:numPr>
        <w:spacing w:line="360" w:lineRule="auto"/>
        <w:jc w:val="both"/>
        <w:rPr>
          <w:rFonts w:asciiTheme="minorHAnsi" w:hAnsiTheme="minorHAnsi"/>
          <w:sz w:val="22"/>
          <w:szCs w:val="22"/>
        </w:rPr>
      </w:pPr>
      <w:r w:rsidRPr="00D20EA0">
        <w:rPr>
          <w:rFonts w:asciiTheme="minorHAnsi" w:hAnsiTheme="minorHAnsi"/>
          <w:sz w:val="22"/>
          <w:szCs w:val="22"/>
        </w:rPr>
        <w:t>Two respondents mentioned that they had a specialist team who deal with unregistered customers</w:t>
      </w:r>
      <w:r>
        <w:rPr>
          <w:rFonts w:asciiTheme="minorHAnsi" w:hAnsiTheme="minorHAnsi"/>
          <w:sz w:val="22"/>
          <w:szCs w:val="22"/>
        </w:rPr>
        <w:t>.</w:t>
      </w:r>
    </w:p>
    <w:p w14:paraId="70D5C9FD" w14:textId="77777777" w:rsidR="00AD1CCC" w:rsidRPr="00383664" w:rsidRDefault="00AD1CCC" w:rsidP="00AD1CCC">
      <w:pPr>
        <w:pStyle w:val="ListParagraph"/>
        <w:numPr>
          <w:ilvl w:val="0"/>
          <w:numId w:val="8"/>
        </w:numPr>
        <w:spacing w:line="360" w:lineRule="auto"/>
        <w:jc w:val="both"/>
        <w:rPr>
          <w:rFonts w:asciiTheme="minorHAnsi" w:hAnsiTheme="minorHAnsi"/>
          <w:sz w:val="22"/>
          <w:szCs w:val="22"/>
        </w:rPr>
      </w:pPr>
      <w:r w:rsidRPr="00383664">
        <w:rPr>
          <w:rFonts w:asciiTheme="minorHAnsi" w:hAnsiTheme="minorHAnsi"/>
          <w:sz w:val="22"/>
          <w:szCs w:val="22"/>
        </w:rPr>
        <w:t>Another Supplier noted that they had lettering and phone call processes in place to follow up and work with DNOs who have processes to identify these unregistered customers. However, they had</w:t>
      </w:r>
      <w:r>
        <w:rPr>
          <w:rFonts w:asciiTheme="minorHAnsi" w:hAnsiTheme="minorHAnsi"/>
          <w:sz w:val="22"/>
          <w:szCs w:val="22"/>
        </w:rPr>
        <w:t>,</w:t>
      </w:r>
      <w:r w:rsidRPr="00383664">
        <w:rPr>
          <w:rFonts w:asciiTheme="minorHAnsi" w:hAnsiTheme="minorHAnsi"/>
          <w:sz w:val="22"/>
          <w:szCs w:val="22"/>
        </w:rPr>
        <w:t xml:space="preserve"> had minimal success with these processes.</w:t>
      </w:r>
    </w:p>
    <w:p w14:paraId="54B2D20A" w14:textId="77777777" w:rsidR="00AD1CCC" w:rsidRPr="00383664" w:rsidRDefault="00AD1CCC" w:rsidP="00124793">
      <w:pPr>
        <w:pStyle w:val="Heading2"/>
        <w:keepNext w:val="0"/>
        <w:numPr>
          <w:ilvl w:val="1"/>
          <w:numId w:val="2"/>
        </w:numPr>
        <w:tabs>
          <w:tab w:val="clear" w:pos="576"/>
          <w:tab w:val="num" w:pos="709"/>
          <w:tab w:val="num" w:pos="1296"/>
        </w:tabs>
        <w:spacing w:line="276" w:lineRule="auto"/>
        <w:jc w:val="both"/>
        <w:rPr>
          <w:rFonts w:asciiTheme="minorHAnsi" w:hAnsiTheme="minorHAnsi"/>
          <w:sz w:val="22"/>
          <w:szCs w:val="22"/>
        </w:rPr>
      </w:pPr>
      <w:r w:rsidRPr="00383664">
        <w:rPr>
          <w:rFonts w:asciiTheme="minorHAnsi" w:hAnsiTheme="minorHAnsi"/>
          <w:sz w:val="22"/>
          <w:szCs w:val="22"/>
        </w:rPr>
        <w:t>The Working Group noted the responses.</w:t>
      </w:r>
    </w:p>
    <w:p w14:paraId="6B30AF75" w14:textId="77777777" w:rsidR="00351F5C" w:rsidRDefault="00351F5C" w:rsidP="00AD1CCC">
      <w:pPr>
        <w:spacing w:line="276" w:lineRule="auto"/>
        <w:rPr>
          <w:rFonts w:asciiTheme="minorHAnsi" w:hAnsiTheme="minorHAnsi" w:cs="Arial"/>
          <w:b/>
          <w:bCs/>
          <w:iCs/>
          <w:sz w:val="22"/>
          <w:szCs w:val="22"/>
          <w:u w:val="single"/>
        </w:rPr>
      </w:pPr>
    </w:p>
    <w:p w14:paraId="45C815F0" w14:textId="77777777" w:rsidR="00AD1CCC" w:rsidRDefault="00AD1CCC" w:rsidP="00AD1CCC">
      <w:pPr>
        <w:spacing w:line="276" w:lineRule="auto"/>
        <w:rPr>
          <w:rFonts w:asciiTheme="minorHAnsi" w:hAnsiTheme="minorHAnsi" w:cs="Arial"/>
          <w:b/>
          <w:bCs/>
          <w:iCs/>
          <w:sz w:val="22"/>
          <w:szCs w:val="22"/>
          <w:u w:val="single"/>
        </w:rPr>
      </w:pPr>
      <w:r w:rsidRPr="00383664">
        <w:rPr>
          <w:rFonts w:asciiTheme="minorHAnsi" w:hAnsiTheme="minorHAnsi" w:cs="Arial"/>
          <w:b/>
          <w:bCs/>
          <w:iCs/>
          <w:sz w:val="22"/>
          <w:szCs w:val="22"/>
          <w:u w:val="single"/>
        </w:rPr>
        <w:t>Question 5 Suppliers:</w:t>
      </w:r>
      <w:r>
        <w:rPr>
          <w:rFonts w:asciiTheme="minorHAnsi" w:hAnsiTheme="minorHAnsi" w:cs="Arial"/>
          <w:b/>
          <w:bCs/>
          <w:iCs/>
          <w:sz w:val="22"/>
          <w:szCs w:val="22"/>
          <w:u w:val="single"/>
        </w:rPr>
        <w:t xml:space="preserve"> (b) </w:t>
      </w:r>
      <w:r w:rsidRPr="00383664">
        <w:rPr>
          <w:rFonts w:asciiTheme="minorHAnsi" w:hAnsiTheme="minorHAnsi" w:cs="Arial"/>
          <w:b/>
          <w:bCs/>
          <w:iCs/>
          <w:sz w:val="22"/>
          <w:szCs w:val="22"/>
          <w:u w:val="single"/>
        </w:rPr>
        <w:t>Please briefly set out your current process for follow-up with such customers; and</w:t>
      </w:r>
    </w:p>
    <w:p w14:paraId="27FE6A89" w14:textId="77777777" w:rsidR="00AD1CCC" w:rsidRPr="00ED430D"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ED430D">
        <w:rPr>
          <w:rFonts w:asciiTheme="minorHAnsi" w:hAnsiTheme="minorHAnsi"/>
          <w:sz w:val="22"/>
          <w:szCs w:val="22"/>
        </w:rPr>
        <w:t xml:space="preserve">The Suppliers provided the following methods by which they followed up with unregistered </w:t>
      </w:r>
      <w:del w:id="320" w:author="Allanson, Chris" w:date="2016-02-09T11:02:00Z">
        <w:r w:rsidRPr="00ED430D" w:rsidDel="0066265C">
          <w:rPr>
            <w:rFonts w:asciiTheme="minorHAnsi" w:hAnsiTheme="minorHAnsi"/>
            <w:sz w:val="22"/>
            <w:szCs w:val="22"/>
          </w:rPr>
          <w:delText>consumers</w:delText>
        </w:r>
      </w:del>
      <w:ins w:id="321" w:author="Allanson, Chris" w:date="2016-02-09T11:02:00Z">
        <w:r w:rsidR="0066265C">
          <w:rPr>
            <w:rFonts w:asciiTheme="minorHAnsi" w:hAnsiTheme="minorHAnsi"/>
            <w:sz w:val="22"/>
            <w:szCs w:val="22"/>
          </w:rPr>
          <w:t>customers</w:t>
        </w:r>
      </w:ins>
      <w:r w:rsidRPr="00ED430D">
        <w:rPr>
          <w:rFonts w:asciiTheme="minorHAnsi" w:hAnsiTheme="minorHAnsi"/>
          <w:sz w:val="22"/>
          <w:szCs w:val="22"/>
        </w:rPr>
        <w:t>:</w:t>
      </w:r>
    </w:p>
    <w:p w14:paraId="6649D525" w14:textId="77777777" w:rsidR="00AD1CCC" w:rsidRPr="00ED430D" w:rsidRDefault="00AD1CCC" w:rsidP="007C4CFE">
      <w:pPr>
        <w:pStyle w:val="ListParagraph"/>
        <w:numPr>
          <w:ilvl w:val="0"/>
          <w:numId w:val="9"/>
        </w:numPr>
        <w:spacing w:line="360" w:lineRule="auto"/>
        <w:rPr>
          <w:rFonts w:asciiTheme="minorHAnsi" w:hAnsiTheme="minorHAnsi"/>
          <w:sz w:val="22"/>
          <w:szCs w:val="22"/>
        </w:rPr>
      </w:pPr>
      <w:r w:rsidRPr="00ED430D">
        <w:rPr>
          <w:rFonts w:asciiTheme="minorHAnsi" w:hAnsiTheme="minorHAnsi"/>
          <w:sz w:val="22"/>
          <w:szCs w:val="22"/>
        </w:rPr>
        <w:t>Phone calls</w:t>
      </w:r>
      <w:r>
        <w:rPr>
          <w:rFonts w:asciiTheme="minorHAnsi" w:hAnsiTheme="minorHAnsi"/>
          <w:sz w:val="22"/>
          <w:szCs w:val="22"/>
        </w:rPr>
        <w:t>.</w:t>
      </w:r>
    </w:p>
    <w:p w14:paraId="3982E24E" w14:textId="77777777" w:rsidR="00AD1CCC" w:rsidRDefault="00AD1CCC" w:rsidP="007C4CFE">
      <w:pPr>
        <w:pStyle w:val="ListParagraph"/>
        <w:numPr>
          <w:ilvl w:val="0"/>
          <w:numId w:val="9"/>
        </w:numPr>
        <w:spacing w:line="360" w:lineRule="auto"/>
        <w:rPr>
          <w:rFonts w:asciiTheme="minorHAnsi" w:hAnsiTheme="minorHAnsi"/>
          <w:sz w:val="22"/>
          <w:szCs w:val="22"/>
        </w:rPr>
      </w:pPr>
      <w:r w:rsidRPr="00ED430D">
        <w:rPr>
          <w:rFonts w:asciiTheme="minorHAnsi" w:hAnsiTheme="minorHAnsi"/>
          <w:sz w:val="22"/>
          <w:szCs w:val="22"/>
        </w:rPr>
        <w:t>Send</w:t>
      </w:r>
      <w:r>
        <w:rPr>
          <w:rFonts w:asciiTheme="minorHAnsi" w:hAnsiTheme="minorHAnsi"/>
          <w:sz w:val="22"/>
          <w:szCs w:val="22"/>
        </w:rPr>
        <w:t>ing</w:t>
      </w:r>
      <w:r w:rsidRPr="00ED430D">
        <w:rPr>
          <w:rFonts w:asciiTheme="minorHAnsi" w:hAnsiTheme="minorHAnsi"/>
          <w:sz w:val="22"/>
          <w:szCs w:val="22"/>
        </w:rPr>
        <w:t xml:space="preserve"> multiple letters/literature to the </w:t>
      </w:r>
      <w:r w:rsidR="00EC0E47">
        <w:rPr>
          <w:rFonts w:asciiTheme="minorHAnsi" w:hAnsiTheme="minorHAnsi"/>
          <w:sz w:val="22"/>
          <w:szCs w:val="22"/>
        </w:rPr>
        <w:t>premises</w:t>
      </w:r>
      <w:r>
        <w:rPr>
          <w:rFonts w:asciiTheme="minorHAnsi" w:hAnsiTheme="minorHAnsi"/>
          <w:sz w:val="22"/>
          <w:szCs w:val="22"/>
        </w:rPr>
        <w:t>.</w:t>
      </w:r>
    </w:p>
    <w:p w14:paraId="6D309975" w14:textId="77777777" w:rsidR="00AD1CCC" w:rsidRPr="00ED430D" w:rsidRDefault="00AD1CCC" w:rsidP="007C4CFE">
      <w:pPr>
        <w:pStyle w:val="ListParagraph"/>
        <w:numPr>
          <w:ilvl w:val="0"/>
          <w:numId w:val="9"/>
        </w:numPr>
        <w:spacing w:line="360" w:lineRule="auto"/>
        <w:rPr>
          <w:rFonts w:asciiTheme="minorHAnsi" w:hAnsiTheme="minorHAnsi"/>
          <w:sz w:val="22"/>
          <w:szCs w:val="22"/>
        </w:rPr>
      </w:pPr>
      <w:r>
        <w:rPr>
          <w:rFonts w:asciiTheme="minorHAnsi" w:hAnsiTheme="minorHAnsi"/>
          <w:sz w:val="22"/>
          <w:szCs w:val="22"/>
        </w:rPr>
        <w:t xml:space="preserve">A visit from the Revenue Protection Unit to the </w:t>
      </w:r>
      <w:r w:rsidR="00EC0E47">
        <w:rPr>
          <w:rFonts w:asciiTheme="minorHAnsi" w:hAnsiTheme="minorHAnsi"/>
          <w:sz w:val="22"/>
          <w:szCs w:val="22"/>
        </w:rPr>
        <w:t>premises</w:t>
      </w:r>
      <w:r>
        <w:rPr>
          <w:rFonts w:asciiTheme="minorHAnsi" w:hAnsiTheme="minorHAnsi"/>
          <w:sz w:val="22"/>
          <w:szCs w:val="22"/>
        </w:rPr>
        <w:t>.</w:t>
      </w:r>
    </w:p>
    <w:p w14:paraId="7C7C1682" w14:textId="77777777" w:rsidR="00AD1CCC" w:rsidRDefault="00AD1CCC" w:rsidP="007C4CFE">
      <w:pPr>
        <w:pStyle w:val="ListParagraph"/>
        <w:numPr>
          <w:ilvl w:val="0"/>
          <w:numId w:val="9"/>
        </w:numPr>
        <w:spacing w:line="360" w:lineRule="auto"/>
        <w:rPr>
          <w:rFonts w:asciiTheme="minorHAnsi" w:hAnsiTheme="minorHAnsi"/>
          <w:sz w:val="22"/>
          <w:szCs w:val="22"/>
        </w:rPr>
      </w:pPr>
      <w:r w:rsidRPr="00ED430D">
        <w:rPr>
          <w:rFonts w:asciiTheme="minorHAnsi" w:hAnsiTheme="minorHAnsi"/>
          <w:sz w:val="22"/>
          <w:szCs w:val="22"/>
        </w:rPr>
        <w:t>Adopt</w:t>
      </w:r>
      <w:r>
        <w:rPr>
          <w:rFonts w:asciiTheme="minorHAnsi" w:hAnsiTheme="minorHAnsi"/>
          <w:sz w:val="22"/>
          <w:szCs w:val="22"/>
        </w:rPr>
        <w:t>ing</w:t>
      </w:r>
      <w:r w:rsidRPr="00ED430D">
        <w:rPr>
          <w:rFonts w:asciiTheme="minorHAnsi" w:hAnsiTheme="minorHAnsi"/>
          <w:sz w:val="22"/>
          <w:szCs w:val="22"/>
        </w:rPr>
        <w:t xml:space="preserve"> industry processes available to register a contract</w:t>
      </w:r>
      <w:r>
        <w:rPr>
          <w:rFonts w:asciiTheme="minorHAnsi" w:hAnsiTheme="minorHAnsi"/>
          <w:sz w:val="22"/>
          <w:szCs w:val="22"/>
        </w:rPr>
        <w:t>.</w:t>
      </w:r>
    </w:p>
    <w:p w14:paraId="3F7886EB" w14:textId="77777777" w:rsidR="00AD1CCC" w:rsidRDefault="00AD1CCC" w:rsidP="007C4CFE">
      <w:pPr>
        <w:pStyle w:val="ListParagraph"/>
        <w:numPr>
          <w:ilvl w:val="0"/>
          <w:numId w:val="9"/>
        </w:numPr>
        <w:spacing w:line="360" w:lineRule="auto"/>
        <w:rPr>
          <w:rFonts w:asciiTheme="minorHAnsi" w:hAnsiTheme="minorHAnsi"/>
          <w:sz w:val="22"/>
          <w:szCs w:val="22"/>
        </w:rPr>
      </w:pPr>
      <w:r>
        <w:rPr>
          <w:rFonts w:asciiTheme="minorHAnsi" w:hAnsiTheme="minorHAnsi"/>
          <w:sz w:val="22"/>
          <w:szCs w:val="22"/>
        </w:rPr>
        <w:t>Backdating of billing.</w:t>
      </w:r>
    </w:p>
    <w:p w14:paraId="0DDCAB6F" w14:textId="77777777" w:rsidR="00AD1CCC" w:rsidRDefault="00AD1CCC" w:rsidP="007C4CFE">
      <w:pPr>
        <w:pStyle w:val="ListParagraph"/>
        <w:numPr>
          <w:ilvl w:val="0"/>
          <w:numId w:val="9"/>
        </w:numPr>
        <w:spacing w:line="360" w:lineRule="auto"/>
        <w:rPr>
          <w:rFonts w:asciiTheme="minorHAnsi" w:hAnsiTheme="minorHAnsi"/>
          <w:sz w:val="22"/>
          <w:szCs w:val="22"/>
        </w:rPr>
      </w:pPr>
      <w:r>
        <w:rPr>
          <w:rFonts w:asciiTheme="minorHAnsi" w:hAnsiTheme="minorHAnsi"/>
          <w:sz w:val="22"/>
          <w:szCs w:val="22"/>
        </w:rPr>
        <w:t>Contractual negotiations.</w:t>
      </w:r>
    </w:p>
    <w:p w14:paraId="65A96E6E" w14:textId="77777777" w:rsidR="00AD1CCC" w:rsidRDefault="00AD1CCC" w:rsidP="007C4CFE">
      <w:pPr>
        <w:pStyle w:val="ListParagraph"/>
        <w:numPr>
          <w:ilvl w:val="0"/>
          <w:numId w:val="9"/>
        </w:numPr>
        <w:spacing w:line="360" w:lineRule="auto"/>
        <w:rPr>
          <w:rFonts w:asciiTheme="minorHAnsi" w:hAnsiTheme="minorHAnsi"/>
          <w:sz w:val="22"/>
          <w:szCs w:val="22"/>
        </w:rPr>
      </w:pPr>
      <w:r>
        <w:rPr>
          <w:rFonts w:asciiTheme="minorHAnsi" w:hAnsiTheme="minorHAnsi"/>
          <w:sz w:val="22"/>
          <w:szCs w:val="22"/>
        </w:rPr>
        <w:t>Installing of a meter at the</w:t>
      </w:r>
      <w:r w:rsidR="00EC0E47">
        <w:rPr>
          <w:rFonts w:asciiTheme="minorHAnsi" w:hAnsiTheme="minorHAnsi"/>
          <w:sz w:val="22"/>
          <w:szCs w:val="22"/>
        </w:rPr>
        <w:t xml:space="preserve"> premises</w:t>
      </w:r>
      <w:r>
        <w:rPr>
          <w:rFonts w:asciiTheme="minorHAnsi" w:hAnsiTheme="minorHAnsi"/>
          <w:sz w:val="22"/>
          <w:szCs w:val="22"/>
        </w:rPr>
        <w:t>.</w:t>
      </w:r>
    </w:p>
    <w:p w14:paraId="2FFE5923" w14:textId="77777777" w:rsidR="00AD1CCC" w:rsidRPr="00ED430D" w:rsidRDefault="00AD1CCC" w:rsidP="007C4CFE">
      <w:pPr>
        <w:pStyle w:val="ListParagraph"/>
        <w:numPr>
          <w:ilvl w:val="0"/>
          <w:numId w:val="9"/>
        </w:numPr>
        <w:spacing w:line="360" w:lineRule="auto"/>
        <w:rPr>
          <w:rFonts w:asciiTheme="minorHAnsi" w:hAnsiTheme="minorHAnsi"/>
          <w:sz w:val="22"/>
          <w:szCs w:val="22"/>
        </w:rPr>
      </w:pPr>
      <w:r>
        <w:rPr>
          <w:rFonts w:asciiTheme="minorHAnsi" w:hAnsiTheme="minorHAnsi"/>
          <w:sz w:val="22"/>
          <w:szCs w:val="22"/>
        </w:rPr>
        <w:t xml:space="preserve">Where a meter is present at a non-domestic premise a full investigation is carried out and the customer is informed that the premise will be disconnected if they do not register their supply within 7 days. </w:t>
      </w:r>
    </w:p>
    <w:p w14:paraId="4BAE7220" w14:textId="77777777" w:rsidR="00AD1CCC" w:rsidRPr="00ED430D" w:rsidRDefault="00AD1CCC" w:rsidP="007C4CFE">
      <w:pPr>
        <w:pStyle w:val="ListParagraph"/>
        <w:numPr>
          <w:ilvl w:val="0"/>
          <w:numId w:val="9"/>
        </w:numPr>
        <w:spacing w:line="360" w:lineRule="auto"/>
        <w:rPr>
          <w:rFonts w:asciiTheme="minorHAnsi" w:hAnsiTheme="minorHAnsi"/>
          <w:sz w:val="22"/>
          <w:szCs w:val="22"/>
        </w:rPr>
      </w:pPr>
      <w:r>
        <w:rPr>
          <w:rFonts w:asciiTheme="minorHAnsi" w:hAnsiTheme="minorHAnsi"/>
          <w:sz w:val="22"/>
          <w:szCs w:val="22"/>
        </w:rPr>
        <w:t>Providing</w:t>
      </w:r>
      <w:r w:rsidRPr="00ED430D">
        <w:rPr>
          <w:rFonts w:asciiTheme="minorHAnsi" w:hAnsiTheme="minorHAnsi"/>
          <w:sz w:val="22"/>
          <w:szCs w:val="22"/>
        </w:rPr>
        <w:t xml:space="preserve"> feedback to the DNO</w:t>
      </w:r>
      <w:r>
        <w:rPr>
          <w:rFonts w:asciiTheme="minorHAnsi" w:hAnsiTheme="minorHAnsi"/>
          <w:sz w:val="22"/>
          <w:szCs w:val="22"/>
        </w:rPr>
        <w:t>.</w:t>
      </w:r>
    </w:p>
    <w:p w14:paraId="7E5D0A5E" w14:textId="77777777" w:rsidR="00AD1CCC" w:rsidRPr="00AC5690" w:rsidRDefault="00AD1CCC" w:rsidP="00124793">
      <w:pPr>
        <w:pStyle w:val="Heading2"/>
        <w:keepNext w:val="0"/>
        <w:numPr>
          <w:ilvl w:val="1"/>
          <w:numId w:val="2"/>
        </w:numPr>
        <w:tabs>
          <w:tab w:val="clear" w:pos="576"/>
          <w:tab w:val="num" w:pos="709"/>
          <w:tab w:val="num" w:pos="1296"/>
        </w:tabs>
        <w:spacing w:line="276" w:lineRule="auto"/>
        <w:jc w:val="both"/>
        <w:rPr>
          <w:rFonts w:asciiTheme="minorHAnsi" w:hAnsiTheme="minorHAnsi"/>
          <w:sz w:val="22"/>
          <w:szCs w:val="22"/>
        </w:rPr>
      </w:pPr>
      <w:r w:rsidRPr="00AC5690">
        <w:rPr>
          <w:rFonts w:asciiTheme="minorHAnsi" w:hAnsiTheme="minorHAnsi"/>
          <w:sz w:val="22"/>
          <w:szCs w:val="22"/>
        </w:rPr>
        <w:t>The Working Group noted the responses</w:t>
      </w:r>
      <w:r>
        <w:rPr>
          <w:rFonts w:asciiTheme="minorHAnsi" w:hAnsiTheme="minorHAnsi"/>
          <w:sz w:val="22"/>
          <w:szCs w:val="22"/>
        </w:rPr>
        <w:t>.</w:t>
      </w:r>
    </w:p>
    <w:p w14:paraId="53656BE4" w14:textId="77777777" w:rsidR="00AD1CCC" w:rsidRDefault="00AD1CCC" w:rsidP="00AD1CCC">
      <w:pPr>
        <w:spacing w:line="276" w:lineRule="auto"/>
        <w:rPr>
          <w:rFonts w:asciiTheme="minorHAnsi" w:hAnsiTheme="minorHAnsi" w:cs="Arial"/>
          <w:b/>
          <w:bCs/>
          <w:iCs/>
          <w:sz w:val="22"/>
          <w:szCs w:val="22"/>
          <w:u w:val="single"/>
        </w:rPr>
      </w:pPr>
      <w:r>
        <w:rPr>
          <w:rFonts w:asciiTheme="minorHAnsi" w:hAnsiTheme="minorHAnsi" w:cs="Arial"/>
          <w:b/>
          <w:bCs/>
          <w:iCs/>
          <w:sz w:val="22"/>
          <w:szCs w:val="22"/>
          <w:u w:val="single"/>
        </w:rPr>
        <w:t xml:space="preserve">Question 5 Suppliers: (c) </w:t>
      </w:r>
      <w:r w:rsidRPr="00AC5690">
        <w:rPr>
          <w:rFonts w:asciiTheme="minorHAnsi" w:hAnsiTheme="minorHAnsi" w:cs="Arial"/>
          <w:b/>
          <w:bCs/>
          <w:iCs/>
          <w:sz w:val="22"/>
          <w:szCs w:val="22"/>
          <w:u w:val="single"/>
        </w:rPr>
        <w:t>How successful/efficient is this in terms receiving responses from customers?</w:t>
      </w:r>
    </w:p>
    <w:p w14:paraId="74E8F2E0"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F95F38">
        <w:rPr>
          <w:rFonts w:asciiTheme="minorHAnsi" w:hAnsiTheme="minorHAnsi"/>
          <w:sz w:val="22"/>
          <w:szCs w:val="22"/>
        </w:rPr>
        <w:t>One Supplier respondent advised that their registration processes worked in isolated instances and that their team is not sufficiently resourced to cope with large volume</w:t>
      </w:r>
      <w:r>
        <w:rPr>
          <w:rFonts w:asciiTheme="minorHAnsi" w:hAnsiTheme="minorHAnsi"/>
          <w:sz w:val="22"/>
          <w:szCs w:val="22"/>
        </w:rPr>
        <w:t>s o</w:t>
      </w:r>
      <w:r w:rsidRPr="00F95F38">
        <w:rPr>
          <w:rFonts w:asciiTheme="minorHAnsi" w:hAnsiTheme="minorHAnsi"/>
          <w:sz w:val="22"/>
          <w:szCs w:val="22"/>
        </w:rPr>
        <w:t>f unregistered customers. Another respondent advised tha</w:t>
      </w:r>
      <w:r>
        <w:rPr>
          <w:rFonts w:asciiTheme="minorHAnsi" w:hAnsiTheme="minorHAnsi"/>
          <w:sz w:val="22"/>
          <w:szCs w:val="22"/>
        </w:rPr>
        <w:t xml:space="preserve">t they had a low success rate. A further </w:t>
      </w:r>
      <w:r w:rsidRPr="00F95F38">
        <w:rPr>
          <w:rFonts w:asciiTheme="minorHAnsi" w:hAnsiTheme="minorHAnsi"/>
          <w:sz w:val="22"/>
          <w:szCs w:val="22"/>
        </w:rPr>
        <w:t>respondent who also operates in the gas market advised</w:t>
      </w:r>
      <w:r w:rsidR="00F54384">
        <w:rPr>
          <w:rFonts w:asciiTheme="minorHAnsi" w:hAnsiTheme="minorHAnsi"/>
          <w:sz w:val="22"/>
          <w:szCs w:val="22"/>
        </w:rPr>
        <w:t xml:space="preserve"> that it was not an issue for I</w:t>
      </w:r>
      <w:r w:rsidRPr="00F95F38">
        <w:rPr>
          <w:rFonts w:asciiTheme="minorHAnsi" w:hAnsiTheme="minorHAnsi"/>
          <w:sz w:val="22"/>
          <w:szCs w:val="22"/>
        </w:rPr>
        <w:t xml:space="preserve">&amp;C Suppliers due to the </w:t>
      </w:r>
      <w:r>
        <w:rPr>
          <w:rFonts w:asciiTheme="minorHAnsi" w:hAnsiTheme="minorHAnsi"/>
          <w:sz w:val="22"/>
          <w:szCs w:val="22"/>
        </w:rPr>
        <w:t>increased likelihood of disconnection and debt collection but that their processes have been less successful for domestic premises.</w:t>
      </w:r>
    </w:p>
    <w:p w14:paraId="27BA6E8B" w14:textId="77777777" w:rsidR="00AD1CCC" w:rsidRPr="00F95F38" w:rsidRDefault="00AD1CCC" w:rsidP="00124793">
      <w:pPr>
        <w:pStyle w:val="Heading2"/>
        <w:keepNext w:val="0"/>
        <w:numPr>
          <w:ilvl w:val="1"/>
          <w:numId w:val="2"/>
        </w:numPr>
        <w:tabs>
          <w:tab w:val="clear" w:pos="576"/>
          <w:tab w:val="num" w:pos="709"/>
          <w:tab w:val="num" w:pos="1296"/>
        </w:tabs>
        <w:spacing w:line="360" w:lineRule="auto"/>
        <w:jc w:val="both"/>
      </w:pPr>
      <w:r w:rsidRPr="00AB5529">
        <w:rPr>
          <w:rFonts w:asciiTheme="minorHAnsi" w:hAnsiTheme="minorHAnsi"/>
          <w:sz w:val="22"/>
          <w:szCs w:val="22"/>
        </w:rPr>
        <w:t xml:space="preserve">The Working Group agreed that Suppliers should use their own internal processes to register these non-standard registrations. A common reporting structure could be put in place and overtime the Suppliers with the most successful registration processes could be identified. </w:t>
      </w:r>
      <w:r w:rsidR="005F5C59">
        <w:rPr>
          <w:rFonts w:asciiTheme="minorHAnsi" w:hAnsiTheme="minorHAnsi"/>
          <w:sz w:val="22"/>
          <w:szCs w:val="22"/>
        </w:rPr>
        <w:t xml:space="preserve"> </w:t>
      </w:r>
      <w:r w:rsidRPr="00AB5529">
        <w:rPr>
          <w:rFonts w:asciiTheme="minorHAnsi" w:hAnsiTheme="minorHAnsi"/>
          <w:sz w:val="22"/>
          <w:szCs w:val="22"/>
        </w:rPr>
        <w:t>An option to adopt these successful registration processes could be provided to Suppliers whose processes have been less effective.</w:t>
      </w:r>
    </w:p>
    <w:p w14:paraId="362F8504" w14:textId="77777777" w:rsidR="00AD1CCC" w:rsidRDefault="00AD1CCC" w:rsidP="00AD1CCC">
      <w:pPr>
        <w:spacing w:before="240" w:after="60" w:line="276" w:lineRule="auto"/>
        <w:rPr>
          <w:rFonts w:asciiTheme="minorHAnsi" w:hAnsiTheme="minorHAnsi" w:cs="Arial"/>
          <w:b/>
          <w:bCs/>
          <w:iCs/>
          <w:sz w:val="22"/>
          <w:szCs w:val="22"/>
          <w:u w:val="single"/>
        </w:rPr>
      </w:pPr>
      <w:r w:rsidRPr="00A01866">
        <w:rPr>
          <w:rFonts w:asciiTheme="minorHAnsi" w:hAnsiTheme="minorHAnsi" w:cs="Arial"/>
          <w:b/>
          <w:bCs/>
          <w:iCs/>
          <w:sz w:val="22"/>
          <w:szCs w:val="22"/>
          <w:u w:val="single"/>
        </w:rPr>
        <w:t xml:space="preserve">Question 6: Suppliers: </w:t>
      </w:r>
      <w:r>
        <w:rPr>
          <w:rFonts w:asciiTheme="minorHAnsi" w:hAnsiTheme="minorHAnsi" w:cs="Arial"/>
          <w:b/>
          <w:bCs/>
          <w:iCs/>
          <w:sz w:val="22"/>
          <w:szCs w:val="22"/>
          <w:u w:val="single"/>
        </w:rPr>
        <w:t xml:space="preserve">(a) </w:t>
      </w:r>
      <w:r w:rsidRPr="00C21C59">
        <w:rPr>
          <w:rFonts w:asciiTheme="minorHAnsi" w:hAnsiTheme="minorHAnsi" w:cs="Arial"/>
          <w:b/>
          <w:bCs/>
          <w:iCs/>
          <w:sz w:val="22"/>
          <w:szCs w:val="22"/>
          <w:u w:val="single"/>
        </w:rPr>
        <w:t>In what scenarios, if any, would you request an MPAN, and then not register the customer?</w:t>
      </w:r>
    </w:p>
    <w:p w14:paraId="580EBEF9"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C21C59">
        <w:rPr>
          <w:rFonts w:asciiTheme="minorHAnsi" w:hAnsiTheme="minorHAnsi"/>
          <w:sz w:val="22"/>
          <w:szCs w:val="22"/>
        </w:rPr>
        <w:t>All respondents ad</w:t>
      </w:r>
      <w:r>
        <w:rPr>
          <w:rFonts w:asciiTheme="minorHAnsi" w:hAnsiTheme="minorHAnsi"/>
          <w:sz w:val="22"/>
          <w:szCs w:val="22"/>
        </w:rPr>
        <w:t>vised that on rare occasions an</w:t>
      </w:r>
      <w:r w:rsidRPr="00C21C59">
        <w:rPr>
          <w:rFonts w:asciiTheme="minorHAnsi" w:hAnsiTheme="minorHAnsi"/>
          <w:sz w:val="22"/>
          <w:szCs w:val="22"/>
        </w:rPr>
        <w:t xml:space="preserve"> MPAN could be requested which was not registered. This usually occurred where a commercial building contractor requests a number of MPANs</w:t>
      </w:r>
      <w:r>
        <w:rPr>
          <w:rFonts w:asciiTheme="minorHAnsi" w:hAnsiTheme="minorHAnsi"/>
          <w:sz w:val="22"/>
          <w:szCs w:val="22"/>
        </w:rPr>
        <w:t xml:space="preserve"> for a property that is either: </w:t>
      </w:r>
    </w:p>
    <w:p w14:paraId="48C12C1A" w14:textId="77777777" w:rsidR="00AD1CCC" w:rsidRPr="00C21C59" w:rsidRDefault="00AD1CCC" w:rsidP="00AD1CCC">
      <w:pPr>
        <w:pStyle w:val="ListParagraph"/>
        <w:numPr>
          <w:ilvl w:val="0"/>
          <w:numId w:val="10"/>
        </w:numPr>
        <w:spacing w:line="360" w:lineRule="auto"/>
        <w:rPr>
          <w:rFonts w:asciiTheme="minorHAnsi" w:hAnsiTheme="minorHAnsi"/>
          <w:sz w:val="22"/>
          <w:szCs w:val="22"/>
        </w:rPr>
      </w:pPr>
      <w:r w:rsidRPr="00C21C59">
        <w:rPr>
          <w:rFonts w:asciiTheme="minorHAnsi" w:hAnsiTheme="minorHAnsi"/>
          <w:sz w:val="22"/>
          <w:szCs w:val="22"/>
        </w:rPr>
        <w:t>Not built</w:t>
      </w:r>
      <w:r>
        <w:rPr>
          <w:rFonts w:asciiTheme="minorHAnsi" w:hAnsiTheme="minorHAnsi"/>
          <w:sz w:val="22"/>
          <w:szCs w:val="22"/>
        </w:rPr>
        <w:t>;</w:t>
      </w:r>
    </w:p>
    <w:p w14:paraId="35C5AC86" w14:textId="77777777" w:rsidR="00AD1CCC" w:rsidRPr="00C21C59" w:rsidRDefault="00AD1CCC" w:rsidP="00AD1CCC">
      <w:pPr>
        <w:pStyle w:val="ListParagraph"/>
        <w:numPr>
          <w:ilvl w:val="0"/>
          <w:numId w:val="10"/>
        </w:numPr>
        <w:spacing w:line="360" w:lineRule="auto"/>
        <w:rPr>
          <w:rFonts w:asciiTheme="minorHAnsi" w:hAnsiTheme="minorHAnsi"/>
          <w:sz w:val="22"/>
          <w:szCs w:val="22"/>
        </w:rPr>
      </w:pPr>
      <w:r>
        <w:rPr>
          <w:rFonts w:asciiTheme="minorHAnsi" w:hAnsiTheme="minorHAnsi"/>
          <w:sz w:val="22"/>
          <w:szCs w:val="22"/>
        </w:rPr>
        <w:t xml:space="preserve">The </w:t>
      </w:r>
      <w:r w:rsidRPr="00C21C59">
        <w:rPr>
          <w:rFonts w:asciiTheme="minorHAnsi" w:hAnsiTheme="minorHAnsi"/>
          <w:sz w:val="22"/>
          <w:szCs w:val="22"/>
        </w:rPr>
        <w:t>premise is later split in to two without a second MPAN being requested</w:t>
      </w:r>
      <w:r>
        <w:rPr>
          <w:rFonts w:asciiTheme="minorHAnsi" w:hAnsiTheme="minorHAnsi"/>
          <w:sz w:val="22"/>
          <w:szCs w:val="22"/>
        </w:rPr>
        <w:t xml:space="preserve"> e.g. house turned in to two flats;</w:t>
      </w:r>
    </w:p>
    <w:p w14:paraId="7B786AAA" w14:textId="77777777" w:rsidR="00AD1CCC" w:rsidRPr="00C21C59" w:rsidRDefault="00AD1CCC" w:rsidP="00AD1CCC">
      <w:pPr>
        <w:pStyle w:val="ListParagraph"/>
        <w:numPr>
          <w:ilvl w:val="0"/>
          <w:numId w:val="10"/>
        </w:numPr>
        <w:spacing w:line="360" w:lineRule="auto"/>
        <w:rPr>
          <w:rFonts w:asciiTheme="minorHAnsi" w:hAnsiTheme="minorHAnsi"/>
          <w:sz w:val="22"/>
          <w:szCs w:val="22"/>
        </w:rPr>
      </w:pPr>
      <w:r w:rsidRPr="00C21C59">
        <w:rPr>
          <w:rFonts w:asciiTheme="minorHAnsi" w:hAnsiTheme="minorHAnsi"/>
          <w:sz w:val="22"/>
          <w:szCs w:val="22"/>
        </w:rPr>
        <w:t>An MPAN is requested but another Supplier provides a better quote for the work and they choose the other Supplier</w:t>
      </w:r>
      <w:r>
        <w:rPr>
          <w:rFonts w:asciiTheme="minorHAnsi" w:hAnsiTheme="minorHAnsi"/>
          <w:sz w:val="22"/>
          <w:szCs w:val="22"/>
        </w:rPr>
        <w:t>; and</w:t>
      </w:r>
    </w:p>
    <w:p w14:paraId="55A101BB" w14:textId="77777777" w:rsidR="00AD1CCC" w:rsidRDefault="00AD1CCC" w:rsidP="00AD1CCC">
      <w:pPr>
        <w:pStyle w:val="ListParagraph"/>
        <w:numPr>
          <w:ilvl w:val="0"/>
          <w:numId w:val="10"/>
        </w:numPr>
        <w:spacing w:line="360" w:lineRule="auto"/>
        <w:rPr>
          <w:rFonts w:asciiTheme="minorHAnsi" w:hAnsiTheme="minorHAnsi"/>
          <w:sz w:val="22"/>
          <w:szCs w:val="22"/>
        </w:rPr>
      </w:pPr>
      <w:r w:rsidRPr="00C21C59">
        <w:rPr>
          <w:rFonts w:asciiTheme="minorHAnsi" w:hAnsiTheme="minorHAnsi"/>
          <w:sz w:val="22"/>
          <w:szCs w:val="22"/>
        </w:rPr>
        <w:t xml:space="preserve">Interpretation issues </w:t>
      </w:r>
      <w:r>
        <w:rPr>
          <w:rFonts w:asciiTheme="minorHAnsi" w:hAnsiTheme="minorHAnsi"/>
          <w:sz w:val="22"/>
          <w:szCs w:val="22"/>
        </w:rPr>
        <w:t>with G87/2.</w:t>
      </w:r>
    </w:p>
    <w:p w14:paraId="1CCC3415" w14:textId="77777777" w:rsidR="00AD1CCC" w:rsidRPr="00C21C59" w:rsidRDefault="00AD1CCC" w:rsidP="00124793">
      <w:pPr>
        <w:pStyle w:val="Heading2"/>
        <w:keepNext w:val="0"/>
        <w:numPr>
          <w:ilvl w:val="1"/>
          <w:numId w:val="2"/>
        </w:numPr>
        <w:tabs>
          <w:tab w:val="clear" w:pos="576"/>
          <w:tab w:val="num" w:pos="709"/>
          <w:tab w:val="num" w:pos="1296"/>
        </w:tabs>
        <w:spacing w:line="276" w:lineRule="auto"/>
        <w:jc w:val="both"/>
        <w:rPr>
          <w:rFonts w:asciiTheme="minorHAnsi" w:hAnsiTheme="minorHAnsi"/>
          <w:sz w:val="22"/>
          <w:szCs w:val="22"/>
        </w:rPr>
      </w:pPr>
      <w:r>
        <w:rPr>
          <w:rFonts w:asciiTheme="minorHAnsi" w:hAnsiTheme="minorHAnsi"/>
          <w:sz w:val="22"/>
          <w:szCs w:val="22"/>
        </w:rPr>
        <w:t>The Working Group noted the responses.</w:t>
      </w:r>
    </w:p>
    <w:p w14:paraId="60F6D89A" w14:textId="77777777" w:rsidR="00AD1CCC" w:rsidRDefault="00AD1CCC" w:rsidP="00AD1CCC">
      <w:pPr>
        <w:spacing w:before="240" w:after="60" w:line="276" w:lineRule="auto"/>
        <w:rPr>
          <w:rFonts w:asciiTheme="minorHAnsi" w:hAnsiTheme="minorHAnsi" w:cs="Arial"/>
          <w:b/>
          <w:bCs/>
          <w:iCs/>
          <w:sz w:val="22"/>
          <w:szCs w:val="22"/>
          <w:u w:val="single"/>
        </w:rPr>
      </w:pPr>
      <w:r>
        <w:rPr>
          <w:rFonts w:asciiTheme="minorHAnsi" w:hAnsiTheme="minorHAnsi" w:cs="Arial"/>
          <w:b/>
          <w:bCs/>
          <w:iCs/>
          <w:sz w:val="22"/>
          <w:szCs w:val="22"/>
          <w:u w:val="single"/>
        </w:rPr>
        <w:t>Question 6 - Suppliers: (b)</w:t>
      </w:r>
      <w:r w:rsidRPr="00C21C59">
        <w:rPr>
          <w:rFonts w:asciiTheme="minorHAnsi" w:hAnsiTheme="minorHAnsi" w:cs="Arial"/>
          <w:b/>
          <w:bCs/>
          <w:iCs/>
          <w:sz w:val="22"/>
          <w:szCs w:val="22"/>
          <w:u w:val="single"/>
        </w:rPr>
        <w:t xml:space="preserve"> In what scenarios, if any, would you request an </w:t>
      </w:r>
      <w:r>
        <w:rPr>
          <w:rFonts w:asciiTheme="minorHAnsi" w:hAnsiTheme="minorHAnsi" w:cs="Arial"/>
          <w:b/>
          <w:bCs/>
          <w:iCs/>
          <w:sz w:val="22"/>
          <w:szCs w:val="22"/>
          <w:u w:val="single"/>
        </w:rPr>
        <w:t xml:space="preserve">MPAN, fit a meter and then not </w:t>
      </w:r>
      <w:r w:rsidRPr="00C21C59">
        <w:rPr>
          <w:rFonts w:asciiTheme="minorHAnsi" w:hAnsiTheme="minorHAnsi" w:cs="Arial"/>
          <w:b/>
          <w:bCs/>
          <w:iCs/>
          <w:sz w:val="22"/>
          <w:szCs w:val="22"/>
          <w:u w:val="single"/>
        </w:rPr>
        <w:t>register the customer?</w:t>
      </w:r>
    </w:p>
    <w:p w14:paraId="78E07704"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C06B08">
        <w:rPr>
          <w:rFonts w:asciiTheme="minorHAnsi" w:hAnsiTheme="minorHAnsi"/>
          <w:sz w:val="22"/>
          <w:szCs w:val="22"/>
        </w:rPr>
        <w:t xml:space="preserve">All Supplier respondents advised that fitting a meter without registering the customer should not be possible. </w:t>
      </w:r>
      <w:r w:rsidR="005F5C59">
        <w:rPr>
          <w:rFonts w:asciiTheme="minorHAnsi" w:hAnsiTheme="minorHAnsi"/>
          <w:sz w:val="22"/>
          <w:szCs w:val="22"/>
        </w:rPr>
        <w:t xml:space="preserve"> </w:t>
      </w:r>
      <w:r w:rsidRPr="00C06B08">
        <w:rPr>
          <w:rFonts w:asciiTheme="minorHAnsi" w:hAnsiTheme="minorHAnsi"/>
          <w:sz w:val="22"/>
          <w:szCs w:val="22"/>
        </w:rPr>
        <w:t>Two Supplier</w:t>
      </w:r>
      <w:r>
        <w:rPr>
          <w:rFonts w:asciiTheme="minorHAnsi" w:hAnsiTheme="minorHAnsi"/>
          <w:sz w:val="22"/>
          <w:szCs w:val="22"/>
        </w:rPr>
        <w:t xml:space="preserve"> respondent</w:t>
      </w:r>
      <w:r w:rsidRPr="00C06B08">
        <w:rPr>
          <w:rFonts w:asciiTheme="minorHAnsi" w:hAnsiTheme="minorHAnsi"/>
          <w:sz w:val="22"/>
          <w:szCs w:val="22"/>
        </w:rPr>
        <w:t>s advised that the Meter Operator (</w:t>
      </w:r>
      <w:proofErr w:type="spellStart"/>
      <w:r w:rsidRPr="00C06B08">
        <w:rPr>
          <w:rFonts w:asciiTheme="minorHAnsi" w:hAnsiTheme="minorHAnsi"/>
          <w:sz w:val="22"/>
          <w:szCs w:val="22"/>
        </w:rPr>
        <w:t>MoP</w:t>
      </w:r>
      <w:proofErr w:type="spellEnd"/>
      <w:r w:rsidRPr="00C06B08">
        <w:rPr>
          <w:rFonts w:asciiTheme="minorHAnsi" w:hAnsiTheme="minorHAnsi"/>
          <w:sz w:val="22"/>
          <w:szCs w:val="22"/>
        </w:rPr>
        <w:t>)</w:t>
      </w:r>
      <w:r>
        <w:rPr>
          <w:rFonts w:asciiTheme="minorHAnsi" w:hAnsiTheme="minorHAnsi"/>
          <w:sz w:val="22"/>
          <w:szCs w:val="22"/>
        </w:rPr>
        <w:t>/ Agent</w:t>
      </w:r>
      <w:r w:rsidRPr="00C06B08">
        <w:rPr>
          <w:rFonts w:asciiTheme="minorHAnsi" w:hAnsiTheme="minorHAnsi"/>
          <w:sz w:val="22"/>
          <w:szCs w:val="22"/>
        </w:rPr>
        <w:t xml:space="preserve"> c</w:t>
      </w:r>
      <w:r>
        <w:rPr>
          <w:rFonts w:asciiTheme="minorHAnsi" w:hAnsiTheme="minorHAnsi"/>
          <w:sz w:val="22"/>
          <w:szCs w:val="22"/>
        </w:rPr>
        <w:t>ould not be appointed until the customer has registered with the Supplier.</w:t>
      </w:r>
    </w:p>
    <w:p w14:paraId="5642C3F2" w14:textId="77777777" w:rsidR="00AD1CCC" w:rsidRPr="00C06B08" w:rsidRDefault="00AD1CCC" w:rsidP="00124793">
      <w:pPr>
        <w:pStyle w:val="Heading2"/>
        <w:keepNext w:val="0"/>
        <w:numPr>
          <w:ilvl w:val="1"/>
          <w:numId w:val="2"/>
        </w:numPr>
        <w:tabs>
          <w:tab w:val="clear" w:pos="576"/>
          <w:tab w:val="num" w:pos="709"/>
          <w:tab w:val="num" w:pos="1296"/>
        </w:tabs>
        <w:spacing w:line="276" w:lineRule="auto"/>
        <w:jc w:val="both"/>
        <w:rPr>
          <w:rFonts w:asciiTheme="minorHAnsi" w:hAnsiTheme="minorHAnsi"/>
          <w:sz w:val="22"/>
          <w:szCs w:val="22"/>
        </w:rPr>
      </w:pPr>
      <w:r w:rsidRPr="00C06B08">
        <w:rPr>
          <w:rFonts w:asciiTheme="minorHAnsi" w:hAnsiTheme="minorHAnsi"/>
          <w:sz w:val="22"/>
          <w:szCs w:val="22"/>
        </w:rPr>
        <w:t>The Working Group noted the responses</w:t>
      </w:r>
      <w:r w:rsidR="005F5C59">
        <w:rPr>
          <w:rFonts w:asciiTheme="minorHAnsi" w:hAnsiTheme="minorHAnsi"/>
          <w:sz w:val="22"/>
          <w:szCs w:val="22"/>
        </w:rPr>
        <w:t xml:space="preserve"> and that it was still unclear what the root causes of unregistered customers with proper MPANs and proper meters </w:t>
      </w:r>
      <w:r w:rsidR="00B726C4">
        <w:rPr>
          <w:rFonts w:asciiTheme="minorHAnsi" w:hAnsiTheme="minorHAnsi"/>
          <w:sz w:val="22"/>
          <w:szCs w:val="22"/>
        </w:rPr>
        <w:t xml:space="preserve">actually </w:t>
      </w:r>
      <w:r w:rsidR="005F5C59">
        <w:rPr>
          <w:rFonts w:asciiTheme="minorHAnsi" w:hAnsiTheme="minorHAnsi"/>
          <w:sz w:val="22"/>
          <w:szCs w:val="22"/>
        </w:rPr>
        <w:t>were</w:t>
      </w:r>
      <w:r>
        <w:rPr>
          <w:rFonts w:asciiTheme="minorHAnsi" w:hAnsiTheme="minorHAnsi"/>
          <w:sz w:val="22"/>
          <w:szCs w:val="22"/>
        </w:rPr>
        <w:t>.</w:t>
      </w:r>
    </w:p>
    <w:p w14:paraId="5A63FF8B" w14:textId="77777777" w:rsidR="00AD1CCC" w:rsidRPr="00C06B08" w:rsidRDefault="00AD1CCC" w:rsidP="00AD1CCC">
      <w:pPr>
        <w:spacing w:before="240" w:after="60" w:line="276" w:lineRule="auto"/>
        <w:rPr>
          <w:rFonts w:asciiTheme="minorHAnsi" w:hAnsiTheme="minorHAnsi" w:cs="Arial"/>
          <w:b/>
          <w:bCs/>
          <w:iCs/>
          <w:sz w:val="22"/>
          <w:szCs w:val="22"/>
          <w:u w:val="single"/>
        </w:rPr>
      </w:pPr>
      <w:r>
        <w:rPr>
          <w:rFonts w:asciiTheme="minorHAnsi" w:hAnsiTheme="minorHAnsi" w:cs="Arial"/>
          <w:b/>
          <w:bCs/>
          <w:iCs/>
          <w:sz w:val="22"/>
          <w:szCs w:val="22"/>
          <w:u w:val="single"/>
        </w:rPr>
        <w:t xml:space="preserve">Question 6 </w:t>
      </w:r>
      <w:r w:rsidRPr="00C06B08">
        <w:rPr>
          <w:rFonts w:asciiTheme="minorHAnsi" w:hAnsiTheme="minorHAnsi" w:cs="Arial"/>
          <w:b/>
          <w:bCs/>
          <w:iCs/>
          <w:sz w:val="22"/>
          <w:szCs w:val="22"/>
          <w:u w:val="single"/>
        </w:rPr>
        <w:t>DNOs: (</w:t>
      </w:r>
      <w:proofErr w:type="gramStart"/>
      <w:r w:rsidRPr="00C06B08">
        <w:rPr>
          <w:rFonts w:asciiTheme="minorHAnsi" w:hAnsiTheme="minorHAnsi" w:cs="Arial"/>
          <w:b/>
          <w:bCs/>
          <w:iCs/>
          <w:sz w:val="22"/>
          <w:szCs w:val="22"/>
          <w:u w:val="single"/>
        </w:rPr>
        <w:t>c )</w:t>
      </w:r>
      <w:proofErr w:type="gramEnd"/>
      <w:r w:rsidRPr="00C06B08">
        <w:rPr>
          <w:rFonts w:asciiTheme="minorHAnsi" w:hAnsiTheme="minorHAnsi" w:cs="Arial"/>
          <w:b/>
          <w:bCs/>
          <w:iCs/>
          <w:sz w:val="22"/>
          <w:szCs w:val="22"/>
          <w:u w:val="single"/>
        </w:rPr>
        <w:t xml:space="preserve"> In what scenarios, if any, would you fit a meter fo</w:t>
      </w:r>
      <w:r>
        <w:rPr>
          <w:rFonts w:asciiTheme="minorHAnsi" w:hAnsiTheme="minorHAnsi" w:cs="Arial"/>
          <w:b/>
          <w:bCs/>
          <w:iCs/>
          <w:sz w:val="22"/>
          <w:szCs w:val="22"/>
          <w:u w:val="single"/>
        </w:rPr>
        <w:t xml:space="preserve">r an MPAN without a registered </w:t>
      </w:r>
      <w:r w:rsidRPr="00C06B08">
        <w:rPr>
          <w:rFonts w:asciiTheme="minorHAnsi" w:hAnsiTheme="minorHAnsi" w:cs="Arial"/>
          <w:b/>
          <w:bCs/>
          <w:iCs/>
          <w:sz w:val="22"/>
          <w:szCs w:val="22"/>
          <w:u w:val="single"/>
        </w:rPr>
        <w:t>Supplier?</w:t>
      </w:r>
    </w:p>
    <w:p w14:paraId="494F4F29" w14:textId="77777777" w:rsidR="00AD1CCC" w:rsidRPr="0070774A"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70774A">
        <w:rPr>
          <w:rFonts w:asciiTheme="minorHAnsi" w:hAnsiTheme="minorHAnsi"/>
          <w:sz w:val="22"/>
          <w:szCs w:val="22"/>
        </w:rPr>
        <w:t>All DNO respondents advised that they did not fit meters. One DNO respondent advised that their rapid response staff carry a small number of meters to manage urgent situations under limited circumstances e.g. for vulnerable customers with faulty meters outside normal working hours. This respondent considered it to be very unlikely that they would fit a meter for a vulnerable customer that also happened to be unregistered.</w:t>
      </w:r>
    </w:p>
    <w:p w14:paraId="029CC5AB"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70774A">
        <w:rPr>
          <w:rFonts w:asciiTheme="minorHAnsi" w:hAnsiTheme="minorHAnsi"/>
          <w:sz w:val="22"/>
          <w:szCs w:val="22"/>
        </w:rPr>
        <w:t>The Working Group noted the responses.</w:t>
      </w:r>
    </w:p>
    <w:p w14:paraId="5357E891" w14:textId="77777777" w:rsidR="00AD1CCC" w:rsidRDefault="00AD1CCC" w:rsidP="00AD1CCC">
      <w:pPr>
        <w:spacing w:before="240" w:after="60" w:line="276" w:lineRule="auto"/>
        <w:jc w:val="both"/>
        <w:rPr>
          <w:rFonts w:asciiTheme="minorHAnsi" w:hAnsiTheme="minorHAnsi" w:cs="Arial"/>
          <w:b/>
          <w:bCs/>
          <w:iCs/>
          <w:sz w:val="22"/>
          <w:szCs w:val="22"/>
          <w:u w:val="single"/>
        </w:rPr>
      </w:pPr>
      <w:r w:rsidRPr="00A01866">
        <w:rPr>
          <w:rFonts w:asciiTheme="minorHAnsi" w:hAnsiTheme="minorHAnsi" w:cs="Arial"/>
          <w:b/>
          <w:bCs/>
          <w:iCs/>
          <w:sz w:val="22"/>
          <w:szCs w:val="22"/>
          <w:u w:val="single"/>
        </w:rPr>
        <w:t>Question 7: The Working Group would welcome suggestions from DCUSA Parties on best practice to prevent unregistered sites being created and any suggestions for resolving unregistered customers that might be used to develop best practice.  Your response can relate to the scenarios in the attached table or on the management of unregistered customers in general.</w:t>
      </w:r>
    </w:p>
    <w:p w14:paraId="6E81EC66" w14:textId="77777777" w:rsidR="00AD1CCC" w:rsidRDefault="00AD1CCC" w:rsidP="00AD1CCC">
      <w:pPr>
        <w:spacing w:before="240" w:after="60" w:line="276" w:lineRule="auto"/>
        <w:jc w:val="both"/>
        <w:rPr>
          <w:rFonts w:asciiTheme="minorHAnsi" w:hAnsiTheme="minorHAnsi" w:cs="Arial"/>
          <w:bCs/>
          <w:iCs/>
          <w:sz w:val="22"/>
          <w:szCs w:val="22"/>
        </w:rPr>
      </w:pPr>
      <w:r w:rsidRPr="00592979">
        <w:rPr>
          <w:rFonts w:asciiTheme="minorHAnsi" w:hAnsiTheme="minorHAnsi" w:cs="Arial"/>
          <w:bCs/>
          <w:iCs/>
          <w:sz w:val="22"/>
          <w:szCs w:val="22"/>
        </w:rPr>
        <w:t>Respondents provided the following suggestions:</w:t>
      </w:r>
    </w:p>
    <w:p w14:paraId="09570137" w14:textId="77777777" w:rsidR="00AD1CCC" w:rsidRPr="00E5096E" w:rsidRDefault="00AD1CCC" w:rsidP="00AD1CCC">
      <w:pPr>
        <w:pStyle w:val="ListParagraph"/>
        <w:numPr>
          <w:ilvl w:val="0"/>
          <w:numId w:val="10"/>
        </w:numPr>
        <w:spacing w:line="360" w:lineRule="auto"/>
        <w:rPr>
          <w:rFonts w:asciiTheme="minorHAnsi" w:hAnsiTheme="minorHAnsi"/>
          <w:sz w:val="22"/>
          <w:szCs w:val="22"/>
        </w:rPr>
      </w:pPr>
      <w:r w:rsidRPr="00E06E88">
        <w:rPr>
          <w:rFonts w:asciiTheme="minorHAnsi" w:hAnsiTheme="minorHAnsi" w:cs="Calibri"/>
          <w:sz w:val="22"/>
          <w:szCs w:val="22"/>
          <w:lang w:eastAsia="en-GB"/>
        </w:rPr>
        <w:t xml:space="preserve">Focus on the causes of unregistered customers and </w:t>
      </w:r>
      <w:r>
        <w:rPr>
          <w:rFonts w:asciiTheme="minorHAnsi" w:hAnsiTheme="minorHAnsi" w:cs="Calibri"/>
          <w:sz w:val="22"/>
          <w:szCs w:val="22"/>
          <w:lang w:eastAsia="en-GB"/>
        </w:rPr>
        <w:t xml:space="preserve">make </w:t>
      </w:r>
      <w:r w:rsidRPr="00E06E88">
        <w:rPr>
          <w:rFonts w:asciiTheme="minorHAnsi" w:hAnsiTheme="minorHAnsi" w:cs="Calibri"/>
          <w:sz w:val="22"/>
          <w:szCs w:val="22"/>
          <w:lang w:eastAsia="en-GB"/>
        </w:rPr>
        <w:t xml:space="preserve">efforts to reduce numbers by prevention.  </w:t>
      </w:r>
    </w:p>
    <w:p w14:paraId="69D64DB4" w14:textId="77777777" w:rsidR="00AD1CCC" w:rsidRPr="001C68AE" w:rsidRDefault="00AD1CCC" w:rsidP="00AD1CCC">
      <w:pPr>
        <w:pStyle w:val="ListParagraph"/>
        <w:numPr>
          <w:ilvl w:val="0"/>
          <w:numId w:val="10"/>
        </w:numPr>
        <w:spacing w:line="360" w:lineRule="auto"/>
        <w:rPr>
          <w:rFonts w:asciiTheme="minorHAnsi" w:hAnsiTheme="minorHAnsi"/>
          <w:sz w:val="22"/>
          <w:szCs w:val="22"/>
        </w:rPr>
      </w:pPr>
      <w:r>
        <w:rPr>
          <w:rFonts w:asciiTheme="minorHAnsi" w:hAnsiTheme="minorHAnsi" w:cs="Calibri"/>
          <w:sz w:val="22"/>
          <w:szCs w:val="22"/>
          <w:lang w:eastAsia="en-GB"/>
        </w:rPr>
        <w:t>Preventive measures could be taken such as:</w:t>
      </w:r>
    </w:p>
    <w:p w14:paraId="5D6FF178" w14:textId="77777777" w:rsidR="00AD1CCC" w:rsidRPr="001C68AE" w:rsidRDefault="00AD1CCC" w:rsidP="00AD1CCC">
      <w:pPr>
        <w:numPr>
          <w:ilvl w:val="1"/>
          <w:numId w:val="10"/>
        </w:numPr>
        <w:spacing w:after="200" w:line="276" w:lineRule="auto"/>
        <w:rPr>
          <w:rFonts w:asciiTheme="minorHAnsi" w:hAnsiTheme="minorHAnsi"/>
          <w:sz w:val="22"/>
          <w:szCs w:val="22"/>
        </w:rPr>
      </w:pPr>
      <w:r w:rsidRPr="001C68AE">
        <w:rPr>
          <w:rFonts w:asciiTheme="minorHAnsi" w:hAnsiTheme="minorHAnsi"/>
          <w:sz w:val="22"/>
          <w:szCs w:val="22"/>
        </w:rPr>
        <w:t>Tight control of D0168 MPAN generation processes</w:t>
      </w:r>
      <w:r>
        <w:rPr>
          <w:rFonts w:asciiTheme="minorHAnsi" w:hAnsiTheme="minorHAnsi"/>
          <w:sz w:val="22"/>
          <w:szCs w:val="22"/>
        </w:rPr>
        <w:t>; and</w:t>
      </w:r>
    </w:p>
    <w:p w14:paraId="2A8F64D5" w14:textId="77777777" w:rsidR="00AD1CCC" w:rsidRPr="001C68AE" w:rsidRDefault="00AD1CCC" w:rsidP="00AD1CCC">
      <w:pPr>
        <w:pStyle w:val="ListParagraph"/>
        <w:numPr>
          <w:ilvl w:val="1"/>
          <w:numId w:val="10"/>
        </w:numPr>
        <w:spacing w:line="360" w:lineRule="auto"/>
        <w:rPr>
          <w:rFonts w:asciiTheme="minorHAnsi" w:hAnsiTheme="minorHAnsi"/>
          <w:sz w:val="22"/>
          <w:szCs w:val="22"/>
        </w:rPr>
      </w:pPr>
      <w:r w:rsidRPr="001C68AE">
        <w:rPr>
          <w:rFonts w:asciiTheme="minorHAnsi" w:hAnsiTheme="minorHAnsi"/>
          <w:sz w:val="22"/>
          <w:szCs w:val="22"/>
        </w:rPr>
        <w:t>Tight control of logical D0132 requests</w:t>
      </w:r>
      <w:r>
        <w:rPr>
          <w:rFonts w:asciiTheme="minorHAnsi" w:hAnsiTheme="minorHAnsi"/>
          <w:sz w:val="22"/>
          <w:szCs w:val="22"/>
        </w:rPr>
        <w:t>.</w:t>
      </w:r>
    </w:p>
    <w:p w14:paraId="5A1C09DB" w14:textId="77777777" w:rsidR="00AD1CCC" w:rsidRPr="00E06E88" w:rsidRDefault="00AD1CCC" w:rsidP="00AD1CCC">
      <w:pPr>
        <w:pStyle w:val="ListParagraph"/>
        <w:numPr>
          <w:ilvl w:val="0"/>
          <w:numId w:val="10"/>
        </w:numPr>
        <w:spacing w:line="360" w:lineRule="auto"/>
        <w:rPr>
          <w:rFonts w:asciiTheme="minorHAnsi" w:hAnsiTheme="minorHAnsi" w:cs="Calibri"/>
          <w:sz w:val="22"/>
          <w:szCs w:val="22"/>
        </w:rPr>
      </w:pPr>
      <w:r w:rsidRPr="00E06E88">
        <w:rPr>
          <w:rFonts w:asciiTheme="minorHAnsi" w:hAnsiTheme="minorHAnsi" w:cs="Calibri"/>
          <w:sz w:val="22"/>
          <w:szCs w:val="22"/>
        </w:rPr>
        <w:t>Close tracking of the site requirements with robust controls in place to monitor supply number linked to the site.</w:t>
      </w:r>
    </w:p>
    <w:p w14:paraId="00B30588" w14:textId="77777777" w:rsidR="00AD1CCC" w:rsidRPr="00E06E88" w:rsidRDefault="00AD1CCC" w:rsidP="00AD1CCC">
      <w:pPr>
        <w:pStyle w:val="ListParagraph"/>
        <w:numPr>
          <w:ilvl w:val="0"/>
          <w:numId w:val="10"/>
        </w:numPr>
        <w:spacing w:line="360" w:lineRule="auto"/>
        <w:rPr>
          <w:rFonts w:asciiTheme="minorHAnsi" w:hAnsiTheme="minorHAnsi" w:cs="Calibri"/>
          <w:sz w:val="22"/>
          <w:szCs w:val="22"/>
        </w:rPr>
      </w:pPr>
      <w:r>
        <w:rPr>
          <w:rFonts w:asciiTheme="minorHAnsi" w:hAnsiTheme="minorHAnsi"/>
          <w:sz w:val="22"/>
          <w:szCs w:val="22"/>
        </w:rPr>
        <w:t>C</w:t>
      </w:r>
      <w:r w:rsidRPr="00E06E88">
        <w:rPr>
          <w:rFonts w:asciiTheme="minorHAnsi" w:hAnsiTheme="minorHAnsi"/>
          <w:sz w:val="22"/>
          <w:szCs w:val="22"/>
        </w:rPr>
        <w:t xml:space="preserve">ontrols in place to </w:t>
      </w:r>
      <w:proofErr w:type="spellStart"/>
      <w:r w:rsidRPr="00E06E88">
        <w:rPr>
          <w:rFonts w:asciiTheme="minorHAnsi" w:hAnsiTheme="minorHAnsi"/>
          <w:sz w:val="22"/>
          <w:szCs w:val="22"/>
        </w:rPr>
        <w:t>minimise</w:t>
      </w:r>
      <w:proofErr w:type="spellEnd"/>
      <w:r w:rsidRPr="00E06E88">
        <w:rPr>
          <w:rFonts w:asciiTheme="minorHAnsi" w:hAnsiTheme="minorHAnsi"/>
          <w:sz w:val="22"/>
          <w:szCs w:val="22"/>
        </w:rPr>
        <w:t xml:space="preserve"> instances of unregistered customers and identifies areas within the business</w:t>
      </w:r>
      <w:r w:rsidR="005F5C59">
        <w:rPr>
          <w:rFonts w:asciiTheme="minorHAnsi" w:hAnsiTheme="minorHAnsi"/>
          <w:sz w:val="22"/>
          <w:szCs w:val="22"/>
        </w:rPr>
        <w:t>es</w:t>
      </w:r>
      <w:r w:rsidRPr="00E06E88">
        <w:rPr>
          <w:rFonts w:asciiTheme="minorHAnsi" w:hAnsiTheme="minorHAnsi"/>
          <w:sz w:val="22"/>
          <w:szCs w:val="22"/>
        </w:rPr>
        <w:t xml:space="preserve"> where instances may occur</w:t>
      </w:r>
      <w:r>
        <w:rPr>
          <w:rFonts w:asciiTheme="minorHAnsi" w:hAnsiTheme="minorHAnsi"/>
          <w:sz w:val="22"/>
          <w:szCs w:val="22"/>
        </w:rPr>
        <w:t>.</w:t>
      </w:r>
    </w:p>
    <w:p w14:paraId="6EE7E641" w14:textId="77777777" w:rsidR="00AD1CCC" w:rsidRPr="001C68AE" w:rsidRDefault="00AD1CCC" w:rsidP="00AD1CCC">
      <w:pPr>
        <w:pStyle w:val="ListParagraph"/>
        <w:numPr>
          <w:ilvl w:val="0"/>
          <w:numId w:val="10"/>
        </w:numPr>
        <w:spacing w:line="360" w:lineRule="auto"/>
        <w:rPr>
          <w:rFonts w:asciiTheme="minorHAnsi" w:hAnsiTheme="minorHAnsi" w:cs="Calibri"/>
          <w:sz w:val="22"/>
          <w:szCs w:val="22"/>
        </w:rPr>
      </w:pPr>
      <w:r w:rsidRPr="001C68AE">
        <w:rPr>
          <w:rFonts w:asciiTheme="minorHAnsi" w:hAnsiTheme="minorHAnsi"/>
          <w:sz w:val="22"/>
          <w:szCs w:val="22"/>
        </w:rPr>
        <w:t>Introduce a Phased MPANs Project to prevent unregistered sites being created, where the release of MPANs is controlled and restricted until builds are completed.</w:t>
      </w:r>
    </w:p>
    <w:p w14:paraId="51794021" w14:textId="77777777" w:rsidR="00AD1CCC" w:rsidRPr="001C68AE" w:rsidRDefault="00AD1CCC" w:rsidP="00AD1CCC">
      <w:pPr>
        <w:numPr>
          <w:ilvl w:val="0"/>
          <w:numId w:val="10"/>
        </w:numPr>
        <w:spacing w:after="200" w:line="276" w:lineRule="auto"/>
        <w:rPr>
          <w:rFonts w:asciiTheme="minorHAnsi" w:hAnsiTheme="minorHAnsi" w:cs="Arial"/>
          <w:sz w:val="22"/>
          <w:szCs w:val="22"/>
        </w:rPr>
      </w:pPr>
      <w:r>
        <w:rPr>
          <w:rFonts w:asciiTheme="minorHAnsi" w:hAnsiTheme="minorHAnsi" w:cs="Arial"/>
          <w:sz w:val="22"/>
          <w:szCs w:val="22"/>
        </w:rPr>
        <w:t>Ensure S</w:t>
      </w:r>
      <w:r w:rsidRPr="001C68AE">
        <w:rPr>
          <w:rFonts w:asciiTheme="minorHAnsi" w:hAnsiTheme="minorHAnsi" w:cs="Arial"/>
          <w:sz w:val="22"/>
          <w:szCs w:val="22"/>
        </w:rPr>
        <w:t>uppliers only request the creation of a new MPAN once a contract is in place, not on initial contact with the customer.</w:t>
      </w:r>
    </w:p>
    <w:p w14:paraId="339E0263" w14:textId="77777777" w:rsidR="00AD1CCC" w:rsidRPr="001C68AE" w:rsidRDefault="00AD1CCC" w:rsidP="00AD1CCC">
      <w:pPr>
        <w:pStyle w:val="ListParagraph"/>
        <w:numPr>
          <w:ilvl w:val="0"/>
          <w:numId w:val="10"/>
        </w:numPr>
        <w:spacing w:line="360" w:lineRule="auto"/>
        <w:rPr>
          <w:rFonts w:asciiTheme="minorHAnsi" w:hAnsiTheme="minorHAnsi" w:cs="Calibri"/>
          <w:sz w:val="22"/>
          <w:szCs w:val="22"/>
        </w:rPr>
      </w:pPr>
      <w:r w:rsidRPr="001C68AE">
        <w:rPr>
          <w:rFonts w:asciiTheme="minorHAnsi" w:hAnsiTheme="minorHAnsi" w:cs="Arial"/>
          <w:sz w:val="22"/>
          <w:szCs w:val="22"/>
          <w:lang w:eastAsia="en-GB"/>
        </w:rPr>
        <w:t>Capture the end customers contact details when requesting for MPANs for non-postal addresses which will assist with follow up.</w:t>
      </w:r>
    </w:p>
    <w:p w14:paraId="4FCE65FB" w14:textId="77777777" w:rsidR="00AD1CCC" w:rsidRPr="00033F21" w:rsidRDefault="00AD1CCC" w:rsidP="00AD1CCC">
      <w:pPr>
        <w:pStyle w:val="ListParagraph"/>
        <w:numPr>
          <w:ilvl w:val="0"/>
          <w:numId w:val="10"/>
        </w:numPr>
        <w:spacing w:line="360" w:lineRule="auto"/>
        <w:rPr>
          <w:rFonts w:asciiTheme="minorHAnsi" w:hAnsiTheme="minorHAnsi" w:cs="Calibri"/>
          <w:sz w:val="22"/>
          <w:szCs w:val="22"/>
        </w:rPr>
      </w:pPr>
      <w:r w:rsidRPr="00033F21">
        <w:rPr>
          <w:rFonts w:asciiTheme="minorHAnsi" w:hAnsiTheme="minorHAnsi" w:cs="Arial"/>
          <w:sz w:val="22"/>
          <w:szCs w:val="22"/>
          <w:lang w:eastAsia="en-GB"/>
        </w:rPr>
        <w:t xml:space="preserve">Refine the New Connections MPAN request form (Make some fields mandatory) to ensure all relevant information is captured prior to the MPAN being raised. </w:t>
      </w:r>
    </w:p>
    <w:p w14:paraId="3C2B3C1B" w14:textId="77777777" w:rsidR="00AD1CCC" w:rsidRPr="00033F21" w:rsidRDefault="00AD1CCC" w:rsidP="00AD1CCC">
      <w:pPr>
        <w:pStyle w:val="ListParagraph"/>
        <w:numPr>
          <w:ilvl w:val="0"/>
          <w:numId w:val="10"/>
        </w:numPr>
        <w:spacing w:line="360" w:lineRule="auto"/>
        <w:rPr>
          <w:rFonts w:asciiTheme="minorHAnsi" w:hAnsiTheme="minorHAnsi" w:cs="Calibri"/>
          <w:sz w:val="22"/>
          <w:szCs w:val="22"/>
        </w:rPr>
      </w:pPr>
      <w:r>
        <w:rPr>
          <w:rFonts w:asciiTheme="minorHAnsi" w:hAnsiTheme="minorHAnsi"/>
          <w:sz w:val="22"/>
          <w:szCs w:val="22"/>
        </w:rPr>
        <w:t>M</w:t>
      </w:r>
      <w:r w:rsidRPr="00033F21">
        <w:rPr>
          <w:rFonts w:asciiTheme="minorHAnsi" w:hAnsiTheme="minorHAnsi"/>
          <w:sz w:val="22"/>
          <w:szCs w:val="22"/>
        </w:rPr>
        <w:t xml:space="preserve">anage Supplier requests for MPANs </w:t>
      </w:r>
      <w:r>
        <w:rPr>
          <w:rFonts w:asciiTheme="minorHAnsi" w:hAnsiTheme="minorHAnsi"/>
          <w:sz w:val="22"/>
          <w:szCs w:val="22"/>
        </w:rPr>
        <w:t xml:space="preserve">from DNOs </w:t>
      </w:r>
      <w:r w:rsidRPr="00033F21">
        <w:rPr>
          <w:rFonts w:asciiTheme="minorHAnsi" w:hAnsiTheme="minorHAnsi"/>
          <w:sz w:val="22"/>
          <w:szCs w:val="22"/>
        </w:rPr>
        <w:t xml:space="preserve">and follow-up on a regular basis to ensure </w:t>
      </w:r>
      <w:r>
        <w:rPr>
          <w:rFonts w:asciiTheme="minorHAnsi" w:hAnsiTheme="minorHAnsi"/>
          <w:sz w:val="22"/>
          <w:szCs w:val="22"/>
        </w:rPr>
        <w:t xml:space="preserve">that </w:t>
      </w:r>
      <w:r w:rsidRPr="00033F21">
        <w:rPr>
          <w:rFonts w:asciiTheme="minorHAnsi" w:hAnsiTheme="minorHAnsi"/>
          <w:sz w:val="22"/>
          <w:szCs w:val="22"/>
        </w:rPr>
        <w:t>the</w:t>
      </w:r>
      <w:r>
        <w:rPr>
          <w:rFonts w:asciiTheme="minorHAnsi" w:hAnsiTheme="minorHAnsi"/>
          <w:sz w:val="22"/>
          <w:szCs w:val="22"/>
        </w:rPr>
        <w:t xml:space="preserve"> Supplier</w:t>
      </w:r>
      <w:r w:rsidRPr="00033F21">
        <w:rPr>
          <w:rFonts w:asciiTheme="minorHAnsi" w:hAnsiTheme="minorHAnsi"/>
          <w:sz w:val="22"/>
          <w:szCs w:val="22"/>
        </w:rPr>
        <w:t xml:space="preserve"> register</w:t>
      </w:r>
      <w:r>
        <w:rPr>
          <w:rFonts w:asciiTheme="minorHAnsi" w:hAnsiTheme="minorHAnsi"/>
          <w:sz w:val="22"/>
          <w:szCs w:val="22"/>
        </w:rPr>
        <w:t xml:space="preserve">s against the </w:t>
      </w:r>
      <w:r w:rsidRPr="00033F21">
        <w:rPr>
          <w:rFonts w:asciiTheme="minorHAnsi" w:hAnsiTheme="minorHAnsi"/>
          <w:sz w:val="22"/>
          <w:szCs w:val="22"/>
        </w:rPr>
        <w:t>MPAN</w:t>
      </w:r>
      <w:r>
        <w:rPr>
          <w:rFonts w:asciiTheme="minorHAnsi" w:hAnsiTheme="minorHAnsi"/>
          <w:sz w:val="22"/>
          <w:szCs w:val="22"/>
        </w:rPr>
        <w:t xml:space="preserve"> requested</w:t>
      </w:r>
      <w:r w:rsidRPr="00033F21">
        <w:rPr>
          <w:rFonts w:asciiTheme="minorHAnsi" w:hAnsiTheme="minorHAnsi"/>
          <w:sz w:val="22"/>
          <w:szCs w:val="22"/>
        </w:rPr>
        <w:t xml:space="preserve"> and </w:t>
      </w:r>
      <w:r>
        <w:rPr>
          <w:rFonts w:asciiTheme="minorHAnsi" w:hAnsiTheme="minorHAnsi"/>
          <w:sz w:val="22"/>
          <w:szCs w:val="22"/>
        </w:rPr>
        <w:t xml:space="preserve">does </w:t>
      </w:r>
      <w:r w:rsidRPr="00033F21">
        <w:rPr>
          <w:rFonts w:asciiTheme="minorHAnsi" w:hAnsiTheme="minorHAnsi"/>
          <w:sz w:val="22"/>
          <w:szCs w:val="22"/>
        </w:rPr>
        <w:t>not just bill the customer separately</w:t>
      </w:r>
      <w:r>
        <w:rPr>
          <w:rFonts w:asciiTheme="minorHAnsi" w:hAnsiTheme="minorHAnsi" w:cs="Calibri"/>
          <w:sz w:val="22"/>
          <w:szCs w:val="22"/>
        </w:rPr>
        <w:t>.</w:t>
      </w:r>
      <w:r w:rsidRPr="00033F21">
        <w:rPr>
          <w:rFonts w:asciiTheme="minorHAnsi" w:hAnsiTheme="minorHAnsi" w:cs="Calibri"/>
          <w:sz w:val="22"/>
          <w:szCs w:val="22"/>
        </w:rPr>
        <w:t xml:space="preserve"> </w:t>
      </w:r>
    </w:p>
    <w:p w14:paraId="61AD9D31" w14:textId="77777777" w:rsidR="00AD1CCC" w:rsidRPr="001C68AE" w:rsidRDefault="00AD1CCC" w:rsidP="00AD1CCC">
      <w:pPr>
        <w:pStyle w:val="ListParagraph"/>
        <w:numPr>
          <w:ilvl w:val="0"/>
          <w:numId w:val="10"/>
        </w:numPr>
        <w:spacing w:line="360" w:lineRule="auto"/>
        <w:rPr>
          <w:rFonts w:asciiTheme="minorHAnsi" w:hAnsiTheme="minorHAnsi"/>
          <w:sz w:val="22"/>
          <w:szCs w:val="22"/>
        </w:rPr>
      </w:pPr>
      <w:r w:rsidRPr="001C68AE">
        <w:rPr>
          <w:rFonts w:asciiTheme="minorHAnsi" w:hAnsiTheme="minorHAnsi"/>
          <w:sz w:val="22"/>
          <w:szCs w:val="22"/>
        </w:rPr>
        <w:t>Take a steer from the ongoing work within the gas industry where customers are notified of their unregistered status and given time and guidance to arrange a supply contract.</w:t>
      </w:r>
    </w:p>
    <w:p w14:paraId="5C744248" w14:textId="77777777" w:rsidR="00AD1CCC" w:rsidRPr="001C68AE" w:rsidRDefault="00AD1CCC" w:rsidP="00AD1CCC">
      <w:pPr>
        <w:pStyle w:val="ListParagraph"/>
        <w:numPr>
          <w:ilvl w:val="0"/>
          <w:numId w:val="10"/>
        </w:numPr>
        <w:spacing w:line="360" w:lineRule="auto"/>
        <w:rPr>
          <w:rFonts w:asciiTheme="minorHAnsi" w:hAnsiTheme="minorHAnsi"/>
          <w:sz w:val="22"/>
          <w:szCs w:val="22"/>
        </w:rPr>
      </w:pPr>
      <w:r w:rsidRPr="001C68AE">
        <w:rPr>
          <w:rFonts w:asciiTheme="minorHAnsi" w:hAnsiTheme="minorHAnsi"/>
          <w:sz w:val="22"/>
          <w:szCs w:val="22"/>
        </w:rPr>
        <w:t>Identify obligations that can be place</w:t>
      </w:r>
      <w:r w:rsidR="00C80D8F">
        <w:rPr>
          <w:rFonts w:asciiTheme="minorHAnsi" w:hAnsiTheme="minorHAnsi"/>
          <w:sz w:val="22"/>
          <w:szCs w:val="22"/>
        </w:rPr>
        <w:t>d</w:t>
      </w:r>
      <w:r w:rsidRPr="001C68AE">
        <w:rPr>
          <w:rFonts w:asciiTheme="minorHAnsi" w:hAnsiTheme="minorHAnsi"/>
          <w:sz w:val="22"/>
          <w:szCs w:val="22"/>
        </w:rPr>
        <w:t xml:space="preserve"> on the Supplier or DNO to progress the registration of an MPAN.</w:t>
      </w:r>
    </w:p>
    <w:p w14:paraId="731FAA0E" w14:textId="5F612218" w:rsidR="00AD1CCC" w:rsidRDefault="00AD1CCC" w:rsidP="00AD1CCC">
      <w:pPr>
        <w:pStyle w:val="ListParagraph"/>
        <w:numPr>
          <w:ilvl w:val="0"/>
          <w:numId w:val="10"/>
        </w:numPr>
        <w:spacing w:line="360" w:lineRule="auto"/>
        <w:rPr>
          <w:rFonts w:asciiTheme="minorHAnsi" w:hAnsiTheme="minorHAnsi"/>
          <w:sz w:val="22"/>
          <w:szCs w:val="22"/>
        </w:rPr>
      </w:pPr>
      <w:r>
        <w:rPr>
          <w:rFonts w:asciiTheme="minorHAnsi" w:hAnsiTheme="minorHAnsi"/>
          <w:sz w:val="22"/>
          <w:szCs w:val="22"/>
        </w:rPr>
        <w:t>Provide a</w:t>
      </w:r>
      <w:r w:rsidRPr="001C68AE">
        <w:rPr>
          <w:rFonts w:asciiTheme="minorHAnsi" w:hAnsiTheme="minorHAnsi"/>
          <w:sz w:val="22"/>
          <w:szCs w:val="22"/>
        </w:rPr>
        <w:t xml:space="preserve"> </w:t>
      </w:r>
      <w:r>
        <w:rPr>
          <w:rFonts w:asciiTheme="minorHAnsi" w:hAnsiTheme="minorHAnsi"/>
          <w:sz w:val="22"/>
          <w:szCs w:val="22"/>
        </w:rPr>
        <w:t xml:space="preserve">list of </w:t>
      </w:r>
      <w:ins w:id="322" w:author="Claire Hynes" w:date="2016-02-12T15:29:00Z">
        <w:r w:rsidR="002D448A">
          <w:rPr>
            <w:rFonts w:asciiTheme="minorHAnsi" w:hAnsiTheme="minorHAnsi"/>
            <w:sz w:val="22"/>
            <w:szCs w:val="22"/>
          </w:rPr>
          <w:t>S</w:t>
        </w:r>
      </w:ins>
      <w:del w:id="323" w:author="Claire Hynes" w:date="2016-02-12T15:29:00Z">
        <w:r w:rsidDel="002D448A">
          <w:rPr>
            <w:rFonts w:asciiTheme="minorHAnsi" w:hAnsiTheme="minorHAnsi"/>
            <w:sz w:val="22"/>
            <w:szCs w:val="22"/>
          </w:rPr>
          <w:delText>s</w:delText>
        </w:r>
      </w:del>
      <w:r>
        <w:rPr>
          <w:rFonts w:asciiTheme="minorHAnsi" w:hAnsiTheme="minorHAnsi"/>
          <w:sz w:val="22"/>
          <w:szCs w:val="22"/>
        </w:rPr>
        <w:t>upplier contacts which</w:t>
      </w:r>
      <w:r w:rsidRPr="001C68AE">
        <w:rPr>
          <w:rFonts w:asciiTheme="minorHAnsi" w:hAnsiTheme="minorHAnsi"/>
          <w:sz w:val="22"/>
          <w:szCs w:val="22"/>
        </w:rPr>
        <w:t xml:space="preserve"> DNO’s can provide to the customer to conta</w:t>
      </w:r>
      <w:r>
        <w:rPr>
          <w:rFonts w:asciiTheme="minorHAnsi" w:hAnsiTheme="minorHAnsi"/>
          <w:sz w:val="22"/>
          <w:szCs w:val="22"/>
        </w:rPr>
        <w:t>ct or for the DNO to contact on</w:t>
      </w:r>
      <w:r w:rsidRPr="001C68AE">
        <w:rPr>
          <w:rFonts w:asciiTheme="minorHAnsi" w:hAnsiTheme="minorHAnsi"/>
          <w:sz w:val="22"/>
          <w:szCs w:val="22"/>
        </w:rPr>
        <w:t xml:space="preserve"> behalf of the customer</w:t>
      </w:r>
      <w:r>
        <w:rPr>
          <w:rFonts w:asciiTheme="minorHAnsi" w:hAnsiTheme="minorHAnsi"/>
          <w:sz w:val="22"/>
          <w:szCs w:val="22"/>
        </w:rPr>
        <w:t>.</w:t>
      </w:r>
    </w:p>
    <w:p w14:paraId="20CBDC7D" w14:textId="6207A622" w:rsidR="00AD1CCC" w:rsidRPr="001C68AE" w:rsidRDefault="00AD1CCC" w:rsidP="00AD1CCC">
      <w:pPr>
        <w:pStyle w:val="ListParagraph"/>
        <w:numPr>
          <w:ilvl w:val="0"/>
          <w:numId w:val="10"/>
        </w:numPr>
        <w:spacing w:line="360" w:lineRule="auto"/>
        <w:rPr>
          <w:rFonts w:asciiTheme="minorHAnsi" w:hAnsiTheme="minorHAnsi"/>
          <w:sz w:val="22"/>
          <w:szCs w:val="22"/>
        </w:rPr>
      </w:pPr>
      <w:r>
        <w:rPr>
          <w:rFonts w:asciiTheme="minorHAnsi" w:hAnsiTheme="minorHAnsi"/>
          <w:sz w:val="22"/>
          <w:szCs w:val="22"/>
        </w:rPr>
        <w:t>An alternative solution is to m</w:t>
      </w:r>
      <w:r w:rsidRPr="00E5096E">
        <w:rPr>
          <w:rFonts w:asciiTheme="minorHAnsi" w:hAnsiTheme="minorHAnsi"/>
          <w:sz w:val="22"/>
          <w:szCs w:val="22"/>
        </w:rPr>
        <w:t xml:space="preserve">irror the effective solution adopted </w:t>
      </w:r>
      <w:r w:rsidR="00B726C4">
        <w:rPr>
          <w:rFonts w:asciiTheme="minorHAnsi" w:hAnsiTheme="minorHAnsi"/>
          <w:sz w:val="22"/>
          <w:szCs w:val="22"/>
        </w:rPr>
        <w:t xml:space="preserve">in parts of Ireland </w:t>
      </w:r>
      <w:del w:id="324" w:author="Claire Hynes" w:date="2016-02-12T15:29:00Z">
        <w:r w:rsidRPr="00E5096E" w:rsidDel="002D448A">
          <w:rPr>
            <w:rFonts w:asciiTheme="minorHAnsi" w:hAnsiTheme="minorHAnsi"/>
            <w:sz w:val="22"/>
            <w:szCs w:val="22"/>
          </w:rPr>
          <w:delText xml:space="preserve"> </w:delText>
        </w:r>
      </w:del>
      <w:r w:rsidRPr="00E5096E">
        <w:rPr>
          <w:rFonts w:asciiTheme="minorHAnsi" w:hAnsiTheme="minorHAnsi"/>
          <w:sz w:val="22"/>
          <w:szCs w:val="22"/>
        </w:rPr>
        <w:t xml:space="preserve">whereby a DNO installs a </w:t>
      </w:r>
      <w:r w:rsidR="0061391F">
        <w:rPr>
          <w:rFonts w:asciiTheme="minorHAnsi" w:hAnsiTheme="minorHAnsi"/>
          <w:sz w:val="22"/>
          <w:szCs w:val="22"/>
        </w:rPr>
        <w:t xml:space="preserve">pre-payment </w:t>
      </w:r>
      <w:r w:rsidRPr="00E5096E">
        <w:rPr>
          <w:rFonts w:asciiTheme="minorHAnsi" w:hAnsiTheme="minorHAnsi"/>
          <w:sz w:val="22"/>
          <w:szCs w:val="22"/>
        </w:rPr>
        <w:t xml:space="preserve">meter with a limited amount of credit thereby </w:t>
      </w:r>
      <w:r w:rsidR="0061391F">
        <w:rPr>
          <w:rFonts w:asciiTheme="minorHAnsi" w:hAnsiTheme="minorHAnsi"/>
          <w:sz w:val="22"/>
          <w:szCs w:val="22"/>
        </w:rPr>
        <w:t xml:space="preserve">leading to </w:t>
      </w:r>
      <w:r w:rsidRPr="00E5096E">
        <w:rPr>
          <w:rFonts w:asciiTheme="minorHAnsi" w:hAnsiTheme="minorHAnsi"/>
          <w:sz w:val="22"/>
          <w:szCs w:val="22"/>
        </w:rPr>
        <w:t>‘self-disconnecti</w:t>
      </w:r>
      <w:r w:rsidR="0061391F">
        <w:rPr>
          <w:rFonts w:asciiTheme="minorHAnsi" w:hAnsiTheme="minorHAnsi"/>
          <w:sz w:val="22"/>
          <w:szCs w:val="22"/>
        </w:rPr>
        <w:t>o</w:t>
      </w:r>
      <w:r w:rsidRPr="00E5096E">
        <w:rPr>
          <w:rFonts w:asciiTheme="minorHAnsi" w:hAnsiTheme="minorHAnsi"/>
          <w:sz w:val="22"/>
          <w:szCs w:val="22"/>
        </w:rPr>
        <w:t>n’ if they do not register with a Supplier within a specified time.</w:t>
      </w:r>
    </w:p>
    <w:p w14:paraId="47D6758F"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E06E88">
        <w:rPr>
          <w:rFonts w:asciiTheme="minorHAnsi" w:hAnsiTheme="minorHAnsi"/>
          <w:sz w:val="22"/>
          <w:szCs w:val="22"/>
        </w:rPr>
        <w:t>One Supplier noted that DNOs are in the best position to resolve unregistered sites</w:t>
      </w:r>
      <w:r>
        <w:rPr>
          <w:rFonts w:asciiTheme="minorHAnsi" w:hAnsiTheme="minorHAnsi"/>
          <w:sz w:val="22"/>
          <w:szCs w:val="22"/>
        </w:rPr>
        <w:t xml:space="preserve"> as Suppliers hands are tied once the consumer refuses to sign a contract with the Supplier</w:t>
      </w:r>
      <w:r w:rsidRPr="00E06E88">
        <w:rPr>
          <w:rFonts w:asciiTheme="minorHAnsi" w:hAnsiTheme="minorHAnsi"/>
          <w:sz w:val="22"/>
          <w:szCs w:val="22"/>
        </w:rPr>
        <w:t>.</w:t>
      </w:r>
    </w:p>
    <w:p w14:paraId="0968DA1A" w14:textId="3F4FB194" w:rsidR="005F5C59" w:rsidRDefault="005F5C59"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Pr>
          <w:rFonts w:asciiTheme="minorHAnsi" w:hAnsiTheme="minorHAnsi"/>
          <w:sz w:val="22"/>
          <w:szCs w:val="22"/>
        </w:rPr>
        <w:t xml:space="preserve">The </w:t>
      </w:r>
      <w:ins w:id="325" w:author="Claire Hynes" w:date="2016-02-12T15:25:00Z">
        <w:r w:rsidR="002D448A">
          <w:rPr>
            <w:rFonts w:asciiTheme="minorHAnsi" w:hAnsiTheme="minorHAnsi"/>
            <w:sz w:val="22"/>
            <w:szCs w:val="22"/>
          </w:rPr>
          <w:t>W</w:t>
        </w:r>
      </w:ins>
      <w:del w:id="326" w:author="Claire Hynes" w:date="2016-02-12T15:25:00Z">
        <w:r w:rsidDel="002D448A">
          <w:rPr>
            <w:rFonts w:asciiTheme="minorHAnsi" w:hAnsiTheme="minorHAnsi"/>
            <w:sz w:val="22"/>
            <w:szCs w:val="22"/>
          </w:rPr>
          <w:delText>w</w:delText>
        </w:r>
      </w:del>
      <w:r>
        <w:rPr>
          <w:rFonts w:asciiTheme="minorHAnsi" w:hAnsiTheme="minorHAnsi"/>
          <w:sz w:val="22"/>
          <w:szCs w:val="22"/>
        </w:rPr>
        <w:t xml:space="preserve">orking </w:t>
      </w:r>
      <w:ins w:id="327" w:author="Claire Hynes" w:date="2016-02-12T15:25:00Z">
        <w:r w:rsidR="002D448A">
          <w:rPr>
            <w:rFonts w:asciiTheme="minorHAnsi" w:hAnsiTheme="minorHAnsi"/>
            <w:sz w:val="22"/>
            <w:szCs w:val="22"/>
          </w:rPr>
          <w:t>G</w:t>
        </w:r>
      </w:ins>
      <w:del w:id="328" w:author="Claire Hynes" w:date="2016-02-12T15:25:00Z">
        <w:r w:rsidDel="002D448A">
          <w:rPr>
            <w:rFonts w:asciiTheme="minorHAnsi" w:hAnsiTheme="minorHAnsi"/>
            <w:sz w:val="22"/>
            <w:szCs w:val="22"/>
          </w:rPr>
          <w:delText>g</w:delText>
        </w:r>
      </w:del>
      <w:r>
        <w:rPr>
          <w:rFonts w:asciiTheme="minorHAnsi" w:hAnsiTheme="minorHAnsi"/>
          <w:sz w:val="22"/>
          <w:szCs w:val="22"/>
        </w:rPr>
        <w:t>roup noted that the root causes for why unregistered customers were being created were still unclear</w:t>
      </w:r>
      <w:r w:rsidR="0061391F">
        <w:rPr>
          <w:rFonts w:asciiTheme="minorHAnsi" w:hAnsiTheme="minorHAnsi"/>
          <w:sz w:val="22"/>
          <w:szCs w:val="22"/>
        </w:rPr>
        <w:t>, but considered the responses to question 7 in its further work where appropriate in the context of the change proposal intent.</w:t>
      </w:r>
    </w:p>
    <w:p w14:paraId="1683C12F" w14:textId="77777777" w:rsidR="00AD1CCC" w:rsidRDefault="00AD1CCC"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1C68AE">
        <w:rPr>
          <w:rFonts w:asciiTheme="minorHAnsi" w:hAnsiTheme="minorHAnsi"/>
          <w:sz w:val="22"/>
          <w:szCs w:val="22"/>
        </w:rPr>
        <w:t>The Working Group noted th</w:t>
      </w:r>
      <w:r w:rsidR="005744E6">
        <w:rPr>
          <w:rFonts w:asciiTheme="minorHAnsi" w:hAnsiTheme="minorHAnsi"/>
          <w:sz w:val="22"/>
          <w:szCs w:val="22"/>
        </w:rPr>
        <w:t xml:space="preserve">at both the DNO and the Supplier are in </w:t>
      </w:r>
      <w:r w:rsidR="005F5C59">
        <w:rPr>
          <w:rFonts w:asciiTheme="minorHAnsi" w:hAnsiTheme="minorHAnsi"/>
          <w:sz w:val="22"/>
          <w:szCs w:val="22"/>
        </w:rPr>
        <w:t xml:space="preserve">difficult </w:t>
      </w:r>
      <w:r w:rsidR="005744E6">
        <w:rPr>
          <w:rFonts w:asciiTheme="minorHAnsi" w:hAnsiTheme="minorHAnsi"/>
          <w:sz w:val="22"/>
          <w:szCs w:val="22"/>
        </w:rPr>
        <w:t>positions without the introduction of common and consistent reporting for the purposes of cross industry co-operation</w:t>
      </w:r>
      <w:r w:rsidR="009406CB">
        <w:rPr>
          <w:rFonts w:asciiTheme="minorHAnsi" w:hAnsiTheme="minorHAnsi"/>
          <w:sz w:val="22"/>
          <w:szCs w:val="22"/>
        </w:rPr>
        <w:t xml:space="preserve"> in resolving the issue of unregistered customers</w:t>
      </w:r>
      <w:r w:rsidR="005744E6">
        <w:rPr>
          <w:rFonts w:asciiTheme="minorHAnsi" w:hAnsiTheme="minorHAnsi"/>
          <w:sz w:val="22"/>
          <w:szCs w:val="22"/>
        </w:rPr>
        <w:t xml:space="preserve">. </w:t>
      </w:r>
      <w:r w:rsidR="005F5C59">
        <w:rPr>
          <w:rFonts w:asciiTheme="minorHAnsi" w:hAnsiTheme="minorHAnsi"/>
          <w:sz w:val="22"/>
          <w:szCs w:val="22"/>
        </w:rPr>
        <w:t xml:space="preserve"> Note the proposed spreadsheet to assist with the management of higher volumes of unregistered customers. </w:t>
      </w:r>
    </w:p>
    <w:p w14:paraId="5796E238" w14:textId="77777777" w:rsidR="00591D78" w:rsidRDefault="00591D78" w:rsidP="00124793">
      <w:pPr>
        <w:pStyle w:val="Heading1"/>
        <w:numPr>
          <w:ilvl w:val="0"/>
          <w:numId w:val="2"/>
        </w:numPr>
        <w:tabs>
          <w:tab w:val="clear" w:pos="432"/>
          <w:tab w:val="num" w:pos="1152"/>
        </w:tabs>
        <w:spacing w:line="360" w:lineRule="auto"/>
        <w:jc w:val="both"/>
        <w:rPr>
          <w:rFonts w:asciiTheme="minorHAnsi" w:hAnsiTheme="minorHAnsi"/>
          <w:sz w:val="22"/>
          <w:szCs w:val="22"/>
        </w:rPr>
      </w:pPr>
      <w:bookmarkStart w:id="329" w:name="_Toc429146819"/>
      <w:bookmarkStart w:id="330" w:name="_Toc429486236"/>
      <w:r>
        <w:rPr>
          <w:rFonts w:asciiTheme="minorHAnsi" w:hAnsiTheme="minorHAnsi"/>
          <w:sz w:val="22"/>
          <w:szCs w:val="22"/>
        </w:rPr>
        <w:t>DCP 209 LEGAL ADVICE ON DRAFTING THE BEST PRACTICE TEMPLATE LETTERS</w:t>
      </w:r>
      <w:bookmarkEnd w:id="329"/>
      <w:bookmarkEnd w:id="330"/>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610BD7D9"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52715662"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1E648F67" w14:textId="77777777" w:rsidR="00FE7229" w:rsidRPr="00FE7229" w:rsidRDefault="00FE7229" w:rsidP="00124793">
      <w:pPr>
        <w:pStyle w:val="Heading2"/>
        <w:keepNext w:val="0"/>
        <w:numPr>
          <w:ilvl w:val="1"/>
          <w:numId w:val="2"/>
        </w:numPr>
        <w:tabs>
          <w:tab w:val="clear" w:pos="576"/>
          <w:tab w:val="num" w:pos="709"/>
          <w:tab w:val="num" w:pos="1296"/>
        </w:tabs>
        <w:spacing w:line="360" w:lineRule="auto"/>
        <w:jc w:val="both"/>
        <w:rPr>
          <w:rFonts w:ascii="Calibri" w:eastAsiaTheme="minorHAnsi" w:hAnsi="Calibri" w:cstheme="minorBidi"/>
          <w:sz w:val="24"/>
        </w:rPr>
      </w:pPr>
      <w:r>
        <w:rPr>
          <w:rFonts w:asciiTheme="minorHAnsi" w:hAnsiTheme="minorHAnsi"/>
          <w:sz w:val="22"/>
          <w:szCs w:val="22"/>
        </w:rPr>
        <w:t>Following</w:t>
      </w:r>
      <w:r w:rsidR="007547E2">
        <w:rPr>
          <w:rFonts w:asciiTheme="minorHAnsi" w:hAnsiTheme="minorHAnsi"/>
          <w:sz w:val="22"/>
          <w:szCs w:val="22"/>
        </w:rPr>
        <w:t xml:space="preserve"> further</w:t>
      </w:r>
      <w:r>
        <w:rPr>
          <w:rFonts w:asciiTheme="minorHAnsi" w:hAnsiTheme="minorHAnsi"/>
          <w:sz w:val="22"/>
          <w:szCs w:val="22"/>
        </w:rPr>
        <w:t xml:space="preserve"> </w:t>
      </w:r>
      <w:r w:rsidR="007547E2">
        <w:rPr>
          <w:rFonts w:asciiTheme="minorHAnsi" w:hAnsiTheme="minorHAnsi"/>
          <w:sz w:val="22"/>
          <w:szCs w:val="22"/>
        </w:rPr>
        <w:t>discussions on</w:t>
      </w:r>
      <w:r>
        <w:rPr>
          <w:rFonts w:asciiTheme="minorHAnsi" w:hAnsiTheme="minorHAnsi"/>
          <w:sz w:val="22"/>
          <w:szCs w:val="22"/>
        </w:rPr>
        <w:t xml:space="preserve"> the DCP 209 RFI responses it became clear that DNOs interpreted whether they had the power to disconnect</w:t>
      </w:r>
      <w:r w:rsidR="00016A0B">
        <w:rPr>
          <w:rFonts w:asciiTheme="minorHAnsi" w:hAnsiTheme="minorHAnsi"/>
          <w:sz w:val="22"/>
          <w:szCs w:val="22"/>
        </w:rPr>
        <w:t>/de-energise</w:t>
      </w:r>
      <w:r>
        <w:rPr>
          <w:rFonts w:asciiTheme="minorHAnsi" w:hAnsiTheme="minorHAnsi"/>
          <w:sz w:val="22"/>
          <w:szCs w:val="22"/>
        </w:rPr>
        <w:t xml:space="preserve"> an unregistered supply differently</w:t>
      </w:r>
      <w:r w:rsidR="002E5708">
        <w:rPr>
          <w:rFonts w:asciiTheme="minorHAnsi" w:hAnsiTheme="minorHAnsi"/>
          <w:sz w:val="22"/>
          <w:szCs w:val="22"/>
        </w:rPr>
        <w:t>. Some DNOs</w:t>
      </w:r>
      <w:r w:rsidR="003904A6">
        <w:rPr>
          <w:rFonts w:asciiTheme="minorHAnsi" w:hAnsiTheme="minorHAnsi"/>
          <w:sz w:val="22"/>
          <w:szCs w:val="22"/>
        </w:rPr>
        <w:t xml:space="preserve"> interpreted Section 17 of the Electricity A</w:t>
      </w:r>
      <w:r w:rsidR="002E5708">
        <w:rPr>
          <w:rFonts w:asciiTheme="minorHAnsi" w:hAnsiTheme="minorHAnsi"/>
          <w:sz w:val="22"/>
          <w:szCs w:val="22"/>
        </w:rPr>
        <w:t>ct where it obligates the Distributor to maintain the connection at the premise where it is reasonable to do so as</w:t>
      </w:r>
      <w:r w:rsidR="007547E2">
        <w:rPr>
          <w:rFonts w:asciiTheme="minorHAnsi" w:hAnsiTheme="minorHAnsi"/>
          <w:sz w:val="22"/>
          <w:szCs w:val="22"/>
        </w:rPr>
        <w:t xml:space="preserve"> a requirement to maintain the connection.</w:t>
      </w:r>
      <w:r w:rsidR="002E5708">
        <w:rPr>
          <w:rFonts w:asciiTheme="minorHAnsi" w:hAnsiTheme="minorHAnsi"/>
          <w:sz w:val="22"/>
          <w:szCs w:val="22"/>
        </w:rPr>
        <w:t xml:space="preserve"> Whilst other Distributors deemed that it was unreasonable to maintain an unauthorised connection and considered that they had the power to disconnect</w:t>
      </w:r>
      <w:r w:rsidR="003904A6">
        <w:rPr>
          <w:rFonts w:asciiTheme="minorHAnsi" w:hAnsiTheme="minorHAnsi"/>
          <w:sz w:val="22"/>
          <w:szCs w:val="22"/>
        </w:rPr>
        <w:t xml:space="preserve"> the </w:t>
      </w:r>
      <w:r w:rsidR="002E5708">
        <w:rPr>
          <w:rFonts w:asciiTheme="minorHAnsi" w:hAnsiTheme="minorHAnsi"/>
          <w:sz w:val="22"/>
          <w:szCs w:val="22"/>
        </w:rPr>
        <w:t>premise.</w:t>
      </w:r>
      <w:r>
        <w:rPr>
          <w:rFonts w:asciiTheme="minorHAnsi" w:hAnsiTheme="minorHAnsi"/>
          <w:sz w:val="22"/>
          <w:szCs w:val="22"/>
        </w:rPr>
        <w:t xml:space="preserve"> </w:t>
      </w:r>
      <w:r w:rsidR="007547E2">
        <w:rPr>
          <w:rFonts w:asciiTheme="minorHAnsi" w:hAnsiTheme="minorHAnsi"/>
          <w:sz w:val="22"/>
          <w:szCs w:val="22"/>
        </w:rPr>
        <w:t xml:space="preserve">The Working Group agreed that </w:t>
      </w:r>
      <w:r w:rsidR="00016A0B">
        <w:rPr>
          <w:rFonts w:asciiTheme="minorHAnsi" w:hAnsiTheme="minorHAnsi"/>
          <w:sz w:val="22"/>
          <w:szCs w:val="22"/>
        </w:rPr>
        <w:t>legal clarification would benefit Distributors and significantly aid the Working Groups consideration of effective communications and processes</w:t>
      </w:r>
      <w:r w:rsidR="00EA5B1B">
        <w:rPr>
          <w:rFonts w:asciiTheme="minorHAnsi" w:hAnsiTheme="minorHAnsi"/>
          <w:sz w:val="22"/>
          <w:szCs w:val="22"/>
        </w:rPr>
        <w:t xml:space="preserve"> </w:t>
      </w:r>
      <w:r w:rsidR="007547E2">
        <w:rPr>
          <w:rFonts w:asciiTheme="minorHAnsi" w:hAnsiTheme="minorHAnsi"/>
          <w:sz w:val="22"/>
          <w:szCs w:val="22"/>
        </w:rPr>
        <w:t xml:space="preserve">and decided </w:t>
      </w:r>
      <w:r>
        <w:rPr>
          <w:rFonts w:asciiTheme="minorHAnsi" w:hAnsiTheme="minorHAnsi"/>
          <w:sz w:val="22"/>
          <w:szCs w:val="22"/>
        </w:rPr>
        <w:t>to seek</w:t>
      </w:r>
      <w:r w:rsidRPr="00FE7229">
        <w:rPr>
          <w:rFonts w:asciiTheme="minorHAnsi" w:hAnsiTheme="minorHAnsi"/>
          <w:sz w:val="22"/>
          <w:szCs w:val="22"/>
        </w:rPr>
        <w:t xml:space="preserve"> legal advice </w:t>
      </w:r>
      <w:r>
        <w:rPr>
          <w:rFonts w:asciiTheme="minorHAnsi" w:hAnsiTheme="minorHAnsi"/>
          <w:sz w:val="22"/>
          <w:szCs w:val="22"/>
        </w:rPr>
        <w:t>on:</w:t>
      </w:r>
    </w:p>
    <w:p w14:paraId="12DE27A8" w14:textId="77777777" w:rsidR="00FE7229" w:rsidRPr="00FE7229" w:rsidRDefault="00FE7229" w:rsidP="00124793">
      <w:pPr>
        <w:pStyle w:val="Heading2"/>
        <w:keepNext w:val="0"/>
        <w:numPr>
          <w:ilvl w:val="1"/>
          <w:numId w:val="14"/>
        </w:numPr>
        <w:tabs>
          <w:tab w:val="clear" w:pos="576"/>
          <w:tab w:val="num" w:pos="709"/>
          <w:tab w:val="num" w:pos="1287"/>
        </w:tabs>
        <w:spacing w:line="360" w:lineRule="auto"/>
        <w:ind w:left="851" w:hanging="284"/>
        <w:jc w:val="both"/>
        <w:rPr>
          <w:rStyle w:val="GSBodyParaBulletChar"/>
        </w:rPr>
      </w:pPr>
      <w:r>
        <w:rPr>
          <w:rStyle w:val="GSBodyParaBulletChar"/>
          <w:rFonts w:asciiTheme="minorHAnsi" w:hAnsiTheme="minorHAnsi"/>
          <w:sz w:val="22"/>
          <w:szCs w:val="22"/>
        </w:rPr>
        <w:tab/>
      </w:r>
      <w:r w:rsidR="00F174DB" w:rsidRPr="00FE7229">
        <w:rPr>
          <w:rStyle w:val="GSBodyParaBulletChar"/>
          <w:rFonts w:asciiTheme="minorHAnsi" w:hAnsiTheme="minorHAnsi"/>
          <w:sz w:val="22"/>
          <w:szCs w:val="22"/>
        </w:rPr>
        <w:t>what powers the DNO holds to disconnect, de-energise or discontinue the electricity at a premise</w:t>
      </w:r>
      <w:r w:rsidRPr="00FE7229">
        <w:rPr>
          <w:rStyle w:val="GSBodyParaBulletChar"/>
          <w:rFonts w:asciiTheme="minorHAnsi" w:hAnsiTheme="minorHAnsi"/>
          <w:sz w:val="22"/>
          <w:szCs w:val="22"/>
        </w:rPr>
        <w:t xml:space="preserve"> </w:t>
      </w:r>
      <w:r w:rsidR="00F174DB" w:rsidRPr="00FE7229">
        <w:rPr>
          <w:rStyle w:val="GSBodyParaBulletChar"/>
          <w:rFonts w:asciiTheme="minorHAnsi" w:hAnsiTheme="minorHAnsi"/>
          <w:sz w:val="22"/>
          <w:szCs w:val="22"/>
        </w:rPr>
        <w:t xml:space="preserve">where there is an unauthorised supply </w:t>
      </w:r>
      <w:r w:rsidRPr="00FE7229">
        <w:rPr>
          <w:rStyle w:val="GSBodyParaBulletChar"/>
          <w:rFonts w:asciiTheme="minorHAnsi" w:hAnsiTheme="minorHAnsi"/>
          <w:sz w:val="22"/>
          <w:szCs w:val="22"/>
        </w:rPr>
        <w:t>in primary legislation</w:t>
      </w:r>
      <w:r w:rsidR="006D7066">
        <w:rPr>
          <w:rStyle w:val="GSBodyParaBulletChar"/>
          <w:rFonts w:asciiTheme="minorHAnsi" w:hAnsiTheme="minorHAnsi"/>
          <w:sz w:val="22"/>
          <w:szCs w:val="22"/>
        </w:rPr>
        <w:t>;</w:t>
      </w:r>
      <w:r>
        <w:rPr>
          <w:rStyle w:val="GSBodyParaBulletChar"/>
          <w:rFonts w:asciiTheme="minorHAnsi" w:hAnsiTheme="minorHAnsi"/>
          <w:sz w:val="22"/>
          <w:szCs w:val="22"/>
        </w:rPr>
        <w:t xml:space="preserve"> and </w:t>
      </w:r>
    </w:p>
    <w:p w14:paraId="6FA40536" w14:textId="77777777" w:rsidR="007C52CB" w:rsidRDefault="00FE7229" w:rsidP="00124793">
      <w:pPr>
        <w:pStyle w:val="Heading2"/>
        <w:keepNext w:val="0"/>
        <w:numPr>
          <w:ilvl w:val="1"/>
          <w:numId w:val="14"/>
        </w:numPr>
        <w:tabs>
          <w:tab w:val="clear" w:pos="576"/>
          <w:tab w:val="num" w:pos="1287"/>
        </w:tabs>
        <w:spacing w:line="360" w:lineRule="auto"/>
        <w:ind w:left="851" w:hanging="284"/>
        <w:jc w:val="both"/>
        <w:rPr>
          <w:rFonts w:asciiTheme="minorHAnsi" w:hAnsiTheme="minorHAnsi"/>
          <w:sz w:val="22"/>
          <w:szCs w:val="22"/>
        </w:rPr>
      </w:pPr>
      <w:r>
        <w:rPr>
          <w:rStyle w:val="GSBodyParaBulletChar"/>
          <w:rFonts w:asciiTheme="minorHAnsi" w:hAnsiTheme="minorHAnsi"/>
          <w:sz w:val="22"/>
          <w:szCs w:val="22"/>
        </w:rPr>
        <w:t>the main features and content of</w:t>
      </w:r>
      <w:r w:rsidRPr="00FE7229">
        <w:rPr>
          <w:rStyle w:val="GSBodyParaBulletChar"/>
          <w:rFonts w:asciiTheme="minorHAnsi" w:hAnsiTheme="minorHAnsi"/>
          <w:sz w:val="22"/>
          <w:szCs w:val="22"/>
        </w:rPr>
        <w:t xml:space="preserve"> </w:t>
      </w:r>
      <w:r>
        <w:rPr>
          <w:rStyle w:val="GSBodyParaBulletChar"/>
          <w:rFonts w:asciiTheme="minorHAnsi" w:hAnsiTheme="minorHAnsi"/>
          <w:sz w:val="22"/>
          <w:szCs w:val="22"/>
        </w:rPr>
        <w:t xml:space="preserve">the DCP 209 </w:t>
      </w:r>
      <w:r w:rsidRPr="00FE7229">
        <w:rPr>
          <w:rStyle w:val="GSBodyParaBulletChar"/>
          <w:rFonts w:asciiTheme="minorHAnsi" w:hAnsiTheme="minorHAnsi"/>
          <w:sz w:val="22"/>
          <w:szCs w:val="22"/>
        </w:rPr>
        <w:t xml:space="preserve">best practice template letters </w:t>
      </w:r>
      <w:r w:rsidRPr="00FE7229">
        <w:rPr>
          <w:rFonts w:asciiTheme="minorHAnsi" w:hAnsiTheme="minorHAnsi"/>
          <w:sz w:val="22"/>
          <w:szCs w:val="22"/>
        </w:rPr>
        <w:t xml:space="preserve">to the customer requesting them to register with a Supplier or </w:t>
      </w:r>
      <w:r w:rsidR="002E5708">
        <w:rPr>
          <w:rFonts w:asciiTheme="minorHAnsi" w:hAnsiTheme="minorHAnsi"/>
          <w:sz w:val="22"/>
          <w:szCs w:val="22"/>
        </w:rPr>
        <w:t xml:space="preserve">the electricity supply will </w:t>
      </w:r>
      <w:r w:rsidRPr="00FE7229">
        <w:rPr>
          <w:rFonts w:asciiTheme="minorHAnsi" w:hAnsiTheme="minorHAnsi"/>
          <w:sz w:val="22"/>
          <w:szCs w:val="22"/>
        </w:rPr>
        <w:t>be disconnected</w:t>
      </w:r>
      <w:r>
        <w:rPr>
          <w:rFonts w:asciiTheme="minorHAnsi" w:hAnsiTheme="minorHAnsi"/>
          <w:sz w:val="22"/>
          <w:szCs w:val="22"/>
        </w:rPr>
        <w:t>.</w:t>
      </w:r>
      <w:r w:rsidR="00007A73" w:rsidRPr="00F174DB">
        <w:rPr>
          <w:rFonts w:asciiTheme="minorHAnsi" w:hAnsiTheme="minorHAnsi"/>
          <w:sz w:val="22"/>
          <w:szCs w:val="22"/>
        </w:rPr>
        <w:t xml:space="preserve"> </w:t>
      </w:r>
    </w:p>
    <w:p w14:paraId="0268D6C4" w14:textId="77777777" w:rsidR="00FE7229" w:rsidRPr="002E5708" w:rsidRDefault="00FE7229"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2E5708">
        <w:rPr>
          <w:rFonts w:asciiTheme="minorHAnsi" w:hAnsiTheme="minorHAnsi"/>
          <w:sz w:val="22"/>
          <w:szCs w:val="22"/>
        </w:rPr>
        <w:t xml:space="preserve">The DCP 209 </w:t>
      </w:r>
      <w:r w:rsidR="002E5708">
        <w:rPr>
          <w:rFonts w:asciiTheme="minorHAnsi" w:hAnsiTheme="minorHAnsi"/>
          <w:sz w:val="22"/>
          <w:szCs w:val="22"/>
        </w:rPr>
        <w:t xml:space="preserve">Working Group </w:t>
      </w:r>
      <w:r w:rsidRPr="002E5708">
        <w:rPr>
          <w:rFonts w:asciiTheme="minorHAnsi" w:hAnsiTheme="minorHAnsi"/>
          <w:sz w:val="22"/>
          <w:szCs w:val="22"/>
        </w:rPr>
        <w:t>legal advice request letter and the Wragge</w:t>
      </w:r>
      <w:r w:rsidR="006D7066">
        <w:rPr>
          <w:rFonts w:asciiTheme="minorHAnsi" w:hAnsiTheme="minorHAnsi"/>
          <w:sz w:val="22"/>
          <w:szCs w:val="22"/>
        </w:rPr>
        <w:t>s</w:t>
      </w:r>
      <w:r w:rsidRPr="002E5708">
        <w:rPr>
          <w:rFonts w:asciiTheme="minorHAnsi" w:hAnsiTheme="minorHAnsi"/>
          <w:sz w:val="22"/>
          <w:szCs w:val="22"/>
        </w:rPr>
        <w:t xml:space="preserve"> </w:t>
      </w:r>
      <w:r w:rsidR="001968B7">
        <w:rPr>
          <w:rFonts w:asciiTheme="minorHAnsi" w:hAnsiTheme="minorHAnsi"/>
          <w:sz w:val="22"/>
          <w:szCs w:val="22"/>
        </w:rPr>
        <w:t xml:space="preserve">legal advice </w:t>
      </w:r>
      <w:r w:rsidR="00206A08">
        <w:rPr>
          <w:rFonts w:asciiTheme="minorHAnsi" w:hAnsiTheme="minorHAnsi"/>
          <w:sz w:val="22"/>
          <w:szCs w:val="22"/>
        </w:rPr>
        <w:t xml:space="preserve">letter </w:t>
      </w:r>
      <w:r w:rsidRPr="002E5708">
        <w:rPr>
          <w:rFonts w:asciiTheme="minorHAnsi" w:hAnsiTheme="minorHAnsi"/>
          <w:sz w:val="22"/>
          <w:szCs w:val="22"/>
        </w:rPr>
        <w:t>act</w:t>
      </w:r>
      <w:r w:rsidR="001968B7">
        <w:rPr>
          <w:rFonts w:asciiTheme="minorHAnsi" w:hAnsiTheme="minorHAnsi"/>
          <w:sz w:val="22"/>
          <w:szCs w:val="22"/>
        </w:rPr>
        <w:t>s</w:t>
      </w:r>
      <w:r w:rsidRPr="002E5708">
        <w:rPr>
          <w:rFonts w:asciiTheme="minorHAnsi" w:hAnsiTheme="minorHAnsi"/>
          <w:sz w:val="22"/>
          <w:szCs w:val="22"/>
        </w:rPr>
        <w:t xml:space="preserve"> as Attachment </w:t>
      </w:r>
      <w:r w:rsidR="001968B7" w:rsidRPr="001968B7">
        <w:rPr>
          <w:rFonts w:asciiTheme="minorHAnsi" w:hAnsiTheme="minorHAnsi"/>
          <w:sz w:val="22"/>
          <w:szCs w:val="22"/>
          <w:highlight w:val="yellow"/>
        </w:rPr>
        <w:t>5</w:t>
      </w:r>
      <w:r w:rsidRPr="001968B7">
        <w:rPr>
          <w:rFonts w:asciiTheme="minorHAnsi" w:hAnsiTheme="minorHAnsi"/>
          <w:sz w:val="22"/>
          <w:szCs w:val="22"/>
          <w:highlight w:val="yellow"/>
        </w:rPr>
        <w:t>.</w:t>
      </w:r>
    </w:p>
    <w:p w14:paraId="0B03D148" w14:textId="77777777" w:rsidR="00871C12" w:rsidRDefault="00871C12" w:rsidP="00124793">
      <w:pPr>
        <w:pStyle w:val="Heading1"/>
        <w:numPr>
          <w:ilvl w:val="0"/>
          <w:numId w:val="2"/>
        </w:numPr>
        <w:tabs>
          <w:tab w:val="clear" w:pos="432"/>
          <w:tab w:val="num" w:pos="1152"/>
        </w:tabs>
        <w:spacing w:line="360" w:lineRule="auto"/>
        <w:jc w:val="both"/>
        <w:rPr>
          <w:rFonts w:asciiTheme="minorHAnsi" w:hAnsiTheme="minorHAnsi"/>
          <w:sz w:val="22"/>
          <w:szCs w:val="22"/>
        </w:rPr>
      </w:pPr>
      <w:bookmarkStart w:id="331" w:name="_Toc429146820"/>
      <w:bookmarkStart w:id="332" w:name="_Toc429486237"/>
      <w:r>
        <w:rPr>
          <w:rFonts w:asciiTheme="minorHAnsi" w:hAnsiTheme="minorHAnsi"/>
          <w:sz w:val="22"/>
          <w:szCs w:val="22"/>
        </w:rPr>
        <w:t>CONSULTATION</w:t>
      </w:r>
      <w:bookmarkEnd w:id="331"/>
      <w:bookmarkEnd w:id="332"/>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56E9419C"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C8073DA"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4D86DCF1" w14:textId="77777777" w:rsidR="00722160" w:rsidRDefault="00A15ABF"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060049">
        <w:rPr>
          <w:rFonts w:asciiTheme="minorHAnsi" w:hAnsiTheme="minorHAnsi"/>
          <w:sz w:val="22"/>
          <w:szCs w:val="22"/>
        </w:rPr>
        <w:t xml:space="preserve">Following </w:t>
      </w:r>
      <w:r w:rsidRPr="006D7066">
        <w:rPr>
          <w:rFonts w:asciiTheme="minorHAnsi" w:hAnsiTheme="minorHAnsi"/>
          <w:sz w:val="22"/>
          <w:szCs w:val="22"/>
        </w:rPr>
        <w:t xml:space="preserve">consideration of the RFI responses, the Working Group determined that insufficient information was available to clearly identify all the </w:t>
      </w:r>
      <w:r w:rsidR="006D7066" w:rsidRPr="006D7066">
        <w:rPr>
          <w:rFonts w:asciiTheme="minorHAnsi" w:hAnsiTheme="minorHAnsi"/>
          <w:sz w:val="22"/>
          <w:szCs w:val="22"/>
        </w:rPr>
        <w:t xml:space="preserve">root </w:t>
      </w:r>
      <w:r w:rsidRPr="006D7066">
        <w:rPr>
          <w:rFonts w:asciiTheme="minorHAnsi" w:hAnsiTheme="minorHAnsi"/>
          <w:sz w:val="22"/>
          <w:szCs w:val="22"/>
        </w:rPr>
        <w:t xml:space="preserve">causes of unregistered </w:t>
      </w:r>
      <w:del w:id="333" w:author="Allanson, Chris" w:date="2016-02-09T11:02:00Z">
        <w:r w:rsidRPr="006D7066" w:rsidDel="0066265C">
          <w:rPr>
            <w:rFonts w:asciiTheme="minorHAnsi" w:hAnsiTheme="minorHAnsi"/>
            <w:sz w:val="22"/>
            <w:szCs w:val="22"/>
          </w:rPr>
          <w:delText>consumers</w:delText>
        </w:r>
      </w:del>
      <w:ins w:id="334" w:author="Allanson, Chris" w:date="2016-02-09T11:02:00Z">
        <w:r w:rsidR="0066265C">
          <w:rPr>
            <w:rFonts w:asciiTheme="minorHAnsi" w:hAnsiTheme="minorHAnsi"/>
            <w:sz w:val="22"/>
            <w:szCs w:val="22"/>
          </w:rPr>
          <w:t>customers</w:t>
        </w:r>
      </w:ins>
      <w:r w:rsidRPr="006D7066">
        <w:rPr>
          <w:rFonts w:asciiTheme="minorHAnsi" w:hAnsiTheme="minorHAnsi"/>
          <w:sz w:val="22"/>
          <w:szCs w:val="22"/>
        </w:rPr>
        <w:t xml:space="preserve"> and agreed to concentrate on resolving</w:t>
      </w:r>
      <w:r w:rsidRPr="00060049">
        <w:rPr>
          <w:rFonts w:asciiTheme="minorHAnsi" w:hAnsiTheme="minorHAnsi"/>
          <w:sz w:val="22"/>
          <w:szCs w:val="22"/>
        </w:rPr>
        <w:t xml:space="preserve"> cases that arose; hence the focus of the </w:t>
      </w:r>
      <w:r w:rsidR="00722160">
        <w:rPr>
          <w:rFonts w:asciiTheme="minorHAnsi" w:hAnsiTheme="minorHAnsi"/>
          <w:sz w:val="22"/>
          <w:szCs w:val="22"/>
        </w:rPr>
        <w:t>W</w:t>
      </w:r>
      <w:r w:rsidRPr="00060049">
        <w:rPr>
          <w:rFonts w:asciiTheme="minorHAnsi" w:hAnsiTheme="minorHAnsi"/>
          <w:sz w:val="22"/>
          <w:szCs w:val="22"/>
        </w:rPr>
        <w:t xml:space="preserve">orking </w:t>
      </w:r>
      <w:r w:rsidR="00722160">
        <w:rPr>
          <w:rFonts w:asciiTheme="minorHAnsi" w:hAnsiTheme="minorHAnsi"/>
          <w:sz w:val="22"/>
          <w:szCs w:val="22"/>
        </w:rPr>
        <w:t>G</w:t>
      </w:r>
      <w:r w:rsidRPr="00060049">
        <w:rPr>
          <w:rFonts w:asciiTheme="minorHAnsi" w:hAnsiTheme="minorHAnsi"/>
          <w:sz w:val="22"/>
          <w:szCs w:val="22"/>
        </w:rPr>
        <w:t xml:space="preserve">roup on identification of and communication with such customers rather than addressing </w:t>
      </w:r>
      <w:r w:rsidR="00722160">
        <w:rPr>
          <w:rFonts w:asciiTheme="minorHAnsi" w:hAnsiTheme="minorHAnsi"/>
          <w:sz w:val="22"/>
          <w:szCs w:val="22"/>
        </w:rPr>
        <w:t>th</w:t>
      </w:r>
      <w:r w:rsidR="00E52201">
        <w:rPr>
          <w:rFonts w:asciiTheme="minorHAnsi" w:hAnsiTheme="minorHAnsi"/>
          <w:sz w:val="22"/>
          <w:szCs w:val="22"/>
        </w:rPr>
        <w:t xml:space="preserve">e fundamental </w:t>
      </w:r>
      <w:r w:rsidRPr="00060049">
        <w:rPr>
          <w:rFonts w:asciiTheme="minorHAnsi" w:hAnsiTheme="minorHAnsi"/>
          <w:sz w:val="22"/>
          <w:szCs w:val="22"/>
        </w:rPr>
        <w:t xml:space="preserve"> causes at this time. </w:t>
      </w:r>
      <w:r w:rsidR="00E52201">
        <w:rPr>
          <w:rFonts w:asciiTheme="minorHAnsi" w:hAnsiTheme="minorHAnsi"/>
          <w:sz w:val="22"/>
          <w:szCs w:val="22"/>
        </w:rPr>
        <w:t xml:space="preserve"> This would not prevent a party bringing forward a new </w:t>
      </w:r>
      <w:r w:rsidR="00F02B81">
        <w:rPr>
          <w:rFonts w:asciiTheme="minorHAnsi" w:hAnsiTheme="minorHAnsi"/>
          <w:sz w:val="22"/>
          <w:szCs w:val="22"/>
        </w:rPr>
        <w:t>CP</w:t>
      </w:r>
      <w:r w:rsidR="00E52201">
        <w:rPr>
          <w:rFonts w:asciiTheme="minorHAnsi" w:hAnsiTheme="minorHAnsi"/>
          <w:sz w:val="22"/>
          <w:szCs w:val="22"/>
        </w:rPr>
        <w:t xml:space="preserve"> </w:t>
      </w:r>
      <w:r w:rsidR="00F02B81">
        <w:rPr>
          <w:rFonts w:asciiTheme="minorHAnsi" w:hAnsiTheme="minorHAnsi"/>
          <w:sz w:val="22"/>
          <w:szCs w:val="22"/>
        </w:rPr>
        <w:t>t</w:t>
      </w:r>
      <w:r w:rsidR="00E52201">
        <w:rPr>
          <w:rFonts w:asciiTheme="minorHAnsi" w:hAnsiTheme="minorHAnsi"/>
          <w:sz w:val="22"/>
          <w:szCs w:val="22"/>
        </w:rPr>
        <w:t xml:space="preserve">o address any clearly identified causes of unregistered customers should they emerge from the proposed new arrangements. </w:t>
      </w:r>
    </w:p>
    <w:p w14:paraId="49D6F4D9" w14:textId="77777777" w:rsidR="00206A08" w:rsidRDefault="00722160"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Pr>
          <w:rFonts w:asciiTheme="minorHAnsi" w:hAnsiTheme="minorHAnsi"/>
          <w:sz w:val="22"/>
          <w:szCs w:val="22"/>
        </w:rPr>
        <w:t xml:space="preserve">As the Working Group </w:t>
      </w:r>
      <w:r w:rsidR="00E52201">
        <w:rPr>
          <w:rFonts w:asciiTheme="minorHAnsi" w:hAnsiTheme="minorHAnsi"/>
          <w:sz w:val="22"/>
          <w:szCs w:val="22"/>
        </w:rPr>
        <w:t xml:space="preserve">had </w:t>
      </w:r>
      <w:r>
        <w:rPr>
          <w:rFonts w:asciiTheme="minorHAnsi" w:hAnsiTheme="minorHAnsi"/>
          <w:sz w:val="22"/>
          <w:szCs w:val="22"/>
        </w:rPr>
        <w:t>agreed to focus on resolving such cases going forward</w:t>
      </w:r>
      <w:r w:rsidR="007102C9">
        <w:rPr>
          <w:rFonts w:asciiTheme="minorHAnsi" w:hAnsiTheme="minorHAnsi"/>
          <w:sz w:val="22"/>
          <w:szCs w:val="22"/>
        </w:rPr>
        <w:t xml:space="preserve"> efforts were </w:t>
      </w:r>
      <w:r w:rsidR="007547E2" w:rsidRPr="00206A08">
        <w:rPr>
          <w:rFonts w:asciiTheme="minorHAnsi" w:hAnsiTheme="minorHAnsi"/>
          <w:sz w:val="22"/>
          <w:szCs w:val="22"/>
        </w:rPr>
        <w:t>concentrate</w:t>
      </w:r>
      <w:r w:rsidR="00E52201">
        <w:rPr>
          <w:rFonts w:asciiTheme="minorHAnsi" w:hAnsiTheme="minorHAnsi"/>
          <w:sz w:val="22"/>
          <w:szCs w:val="22"/>
        </w:rPr>
        <w:t>d</w:t>
      </w:r>
      <w:r w:rsidR="007547E2" w:rsidRPr="00206A08">
        <w:rPr>
          <w:rFonts w:asciiTheme="minorHAnsi" w:hAnsiTheme="minorHAnsi"/>
          <w:sz w:val="22"/>
          <w:szCs w:val="22"/>
        </w:rPr>
        <w:t xml:space="preserve"> on developing a standard best practice communication process to get </w:t>
      </w:r>
      <w:del w:id="335" w:author="Allanson, Chris" w:date="2016-02-09T11:02:00Z">
        <w:r w:rsidR="007547E2" w:rsidRPr="00206A08" w:rsidDel="0066265C">
          <w:rPr>
            <w:rFonts w:asciiTheme="minorHAnsi" w:hAnsiTheme="minorHAnsi"/>
            <w:sz w:val="22"/>
            <w:szCs w:val="22"/>
          </w:rPr>
          <w:delText>consumers</w:delText>
        </w:r>
      </w:del>
      <w:ins w:id="336" w:author="Allanson, Chris" w:date="2016-02-09T11:02:00Z">
        <w:r w:rsidR="0066265C">
          <w:rPr>
            <w:rFonts w:asciiTheme="minorHAnsi" w:hAnsiTheme="minorHAnsi"/>
            <w:sz w:val="22"/>
            <w:szCs w:val="22"/>
          </w:rPr>
          <w:t>customers</w:t>
        </w:r>
      </w:ins>
      <w:r w:rsidR="007547E2" w:rsidRPr="00206A08">
        <w:rPr>
          <w:rFonts w:asciiTheme="minorHAnsi" w:hAnsiTheme="minorHAnsi"/>
          <w:sz w:val="22"/>
          <w:szCs w:val="22"/>
        </w:rPr>
        <w:t xml:space="preserve"> registered and to obligate Parties to work together to resolve this issue.</w:t>
      </w:r>
      <w:r w:rsidR="00846F92">
        <w:rPr>
          <w:rFonts w:asciiTheme="minorHAnsi" w:hAnsiTheme="minorHAnsi"/>
          <w:sz w:val="22"/>
          <w:szCs w:val="22"/>
        </w:rPr>
        <w:t xml:space="preserve"> Respondents were requested to provide their views on the: </w:t>
      </w:r>
    </w:p>
    <w:p w14:paraId="567C06DE" w14:textId="2790B615" w:rsidR="003904A6" w:rsidRPr="00846F92" w:rsidRDefault="003904A6" w:rsidP="00846F92">
      <w:pPr>
        <w:pStyle w:val="ListParagraph"/>
        <w:numPr>
          <w:ilvl w:val="0"/>
          <w:numId w:val="16"/>
        </w:numPr>
        <w:spacing w:line="360" w:lineRule="auto"/>
        <w:ind w:left="993" w:hanging="426"/>
        <w:rPr>
          <w:rFonts w:asciiTheme="minorHAnsi" w:hAnsiTheme="minorHAnsi"/>
          <w:sz w:val="22"/>
          <w:szCs w:val="22"/>
        </w:rPr>
      </w:pPr>
      <w:r w:rsidRPr="00846F92">
        <w:rPr>
          <w:rFonts w:asciiTheme="minorHAnsi" w:hAnsiTheme="minorHAnsi"/>
          <w:sz w:val="22"/>
          <w:szCs w:val="22"/>
        </w:rPr>
        <w:t xml:space="preserve">DCUSA Best Practice </w:t>
      </w:r>
      <w:r w:rsidR="00D36AF9">
        <w:rPr>
          <w:rFonts w:asciiTheme="minorHAnsi" w:hAnsiTheme="minorHAnsi"/>
          <w:sz w:val="22"/>
          <w:szCs w:val="22"/>
        </w:rPr>
        <w:t xml:space="preserve">(optional) </w:t>
      </w:r>
      <w:r w:rsidRPr="00846F92">
        <w:rPr>
          <w:rFonts w:asciiTheme="minorHAnsi" w:hAnsiTheme="minorHAnsi"/>
          <w:sz w:val="22"/>
          <w:szCs w:val="22"/>
        </w:rPr>
        <w:t>Template Le</w:t>
      </w:r>
      <w:r w:rsidR="00846F92" w:rsidRPr="00846F92">
        <w:rPr>
          <w:rFonts w:asciiTheme="minorHAnsi" w:hAnsiTheme="minorHAnsi"/>
          <w:sz w:val="22"/>
          <w:szCs w:val="22"/>
        </w:rPr>
        <w:t>t</w:t>
      </w:r>
      <w:r w:rsidRPr="00846F92">
        <w:rPr>
          <w:rFonts w:asciiTheme="minorHAnsi" w:hAnsiTheme="minorHAnsi"/>
          <w:sz w:val="22"/>
          <w:szCs w:val="22"/>
        </w:rPr>
        <w:t>ters</w:t>
      </w:r>
      <w:r w:rsidR="00846F92">
        <w:rPr>
          <w:rFonts w:asciiTheme="minorHAnsi" w:hAnsiTheme="minorHAnsi"/>
          <w:sz w:val="22"/>
          <w:szCs w:val="22"/>
        </w:rPr>
        <w:t>;</w:t>
      </w:r>
    </w:p>
    <w:p w14:paraId="6F204AE9" w14:textId="77777777" w:rsidR="003904A6" w:rsidRDefault="003904A6" w:rsidP="00846F92">
      <w:pPr>
        <w:pStyle w:val="ListParagraph"/>
        <w:numPr>
          <w:ilvl w:val="0"/>
          <w:numId w:val="16"/>
        </w:numPr>
        <w:spacing w:line="360" w:lineRule="auto"/>
        <w:ind w:left="993" w:hanging="426"/>
        <w:rPr>
          <w:rFonts w:asciiTheme="minorHAnsi" w:hAnsiTheme="minorHAnsi"/>
          <w:sz w:val="22"/>
          <w:szCs w:val="22"/>
        </w:rPr>
      </w:pPr>
      <w:r w:rsidRPr="00846F92">
        <w:rPr>
          <w:rFonts w:asciiTheme="minorHAnsi" w:hAnsiTheme="minorHAnsi"/>
          <w:sz w:val="22"/>
          <w:szCs w:val="22"/>
        </w:rPr>
        <w:t xml:space="preserve">Draft Schedule </w:t>
      </w:r>
      <w:r w:rsidR="00EA5B1B">
        <w:rPr>
          <w:rFonts w:asciiTheme="minorHAnsi" w:hAnsiTheme="minorHAnsi"/>
          <w:sz w:val="22"/>
          <w:szCs w:val="22"/>
        </w:rPr>
        <w:t xml:space="preserve">setting out proposed </w:t>
      </w:r>
      <w:r w:rsidRPr="00846F92">
        <w:rPr>
          <w:rFonts w:asciiTheme="minorHAnsi" w:hAnsiTheme="minorHAnsi"/>
          <w:sz w:val="22"/>
          <w:szCs w:val="22"/>
        </w:rPr>
        <w:t>obligation</w:t>
      </w:r>
      <w:r w:rsidR="00EA5B1B">
        <w:rPr>
          <w:rFonts w:asciiTheme="minorHAnsi" w:hAnsiTheme="minorHAnsi"/>
          <w:sz w:val="22"/>
          <w:szCs w:val="22"/>
        </w:rPr>
        <w:t>s</w:t>
      </w:r>
      <w:r w:rsidRPr="00846F92">
        <w:rPr>
          <w:rFonts w:asciiTheme="minorHAnsi" w:hAnsiTheme="minorHAnsi"/>
          <w:sz w:val="22"/>
          <w:szCs w:val="22"/>
        </w:rPr>
        <w:t xml:space="preserve"> </w:t>
      </w:r>
      <w:r w:rsidR="00EA5B1B">
        <w:rPr>
          <w:rFonts w:asciiTheme="minorHAnsi" w:hAnsiTheme="minorHAnsi"/>
          <w:sz w:val="22"/>
          <w:szCs w:val="22"/>
        </w:rPr>
        <w:t xml:space="preserve">and best practice for </w:t>
      </w:r>
      <w:r w:rsidRPr="00846F92">
        <w:rPr>
          <w:rFonts w:asciiTheme="minorHAnsi" w:hAnsiTheme="minorHAnsi"/>
          <w:sz w:val="22"/>
          <w:szCs w:val="22"/>
        </w:rPr>
        <w:t>Suppliers and Distributors</w:t>
      </w:r>
      <w:r w:rsidR="00846F92">
        <w:rPr>
          <w:rFonts w:asciiTheme="minorHAnsi" w:hAnsiTheme="minorHAnsi"/>
          <w:sz w:val="22"/>
          <w:szCs w:val="22"/>
        </w:rPr>
        <w:t>;</w:t>
      </w:r>
    </w:p>
    <w:p w14:paraId="44E6CBCC" w14:textId="77777777" w:rsidR="00846F92" w:rsidRDefault="00846F92" w:rsidP="00846F92">
      <w:pPr>
        <w:pStyle w:val="ListParagraph"/>
        <w:numPr>
          <w:ilvl w:val="0"/>
          <w:numId w:val="16"/>
        </w:numPr>
        <w:spacing w:line="360" w:lineRule="auto"/>
        <w:ind w:left="993" w:hanging="426"/>
        <w:rPr>
          <w:rFonts w:asciiTheme="minorHAnsi" w:hAnsiTheme="minorHAnsi"/>
          <w:sz w:val="22"/>
          <w:szCs w:val="22"/>
        </w:rPr>
      </w:pPr>
      <w:r w:rsidRPr="00846F92">
        <w:rPr>
          <w:rFonts w:asciiTheme="minorHAnsi" w:hAnsiTheme="minorHAnsi"/>
          <w:sz w:val="22"/>
          <w:szCs w:val="22"/>
        </w:rPr>
        <w:t>DCUSA Process diagram</w:t>
      </w:r>
      <w:r>
        <w:rPr>
          <w:rFonts w:asciiTheme="minorHAnsi" w:hAnsiTheme="minorHAnsi"/>
          <w:sz w:val="22"/>
          <w:szCs w:val="22"/>
        </w:rPr>
        <w:t>; and</w:t>
      </w:r>
    </w:p>
    <w:p w14:paraId="65253463" w14:textId="77777777" w:rsidR="00846F92" w:rsidRDefault="00846F92" w:rsidP="00846F92">
      <w:pPr>
        <w:pStyle w:val="ListParagraph"/>
        <w:numPr>
          <w:ilvl w:val="0"/>
          <w:numId w:val="16"/>
        </w:numPr>
        <w:spacing w:line="360" w:lineRule="auto"/>
        <w:ind w:left="993" w:hanging="426"/>
        <w:rPr>
          <w:rFonts w:asciiTheme="minorHAnsi" w:hAnsiTheme="minorHAnsi"/>
          <w:sz w:val="22"/>
          <w:szCs w:val="22"/>
        </w:rPr>
      </w:pPr>
      <w:r>
        <w:rPr>
          <w:rFonts w:asciiTheme="minorHAnsi" w:hAnsiTheme="minorHAnsi"/>
          <w:sz w:val="22"/>
          <w:szCs w:val="22"/>
        </w:rPr>
        <w:t>Unregistered Customer Tracking Schedule.</w:t>
      </w:r>
    </w:p>
    <w:p w14:paraId="5F57ADA7" w14:textId="77777777" w:rsidR="00722160" w:rsidRPr="00846F92" w:rsidRDefault="00722160" w:rsidP="004C633D">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Pr>
          <w:rFonts w:asciiTheme="minorHAnsi" w:hAnsiTheme="minorHAnsi"/>
          <w:sz w:val="22"/>
          <w:szCs w:val="22"/>
        </w:rPr>
        <w:t>The Working Group issued a consultation to gather industry views on the proposed process of this change, the responses are set out below</w:t>
      </w:r>
      <w:r w:rsidR="00EA5B1B">
        <w:rPr>
          <w:rFonts w:asciiTheme="minorHAnsi" w:hAnsiTheme="minorHAnsi"/>
          <w:sz w:val="22"/>
          <w:szCs w:val="22"/>
        </w:rPr>
        <w:t>.</w:t>
      </w:r>
    </w:p>
    <w:p w14:paraId="41ADCAE4" w14:textId="77777777" w:rsidR="00846F92" w:rsidRDefault="004F6FF4" w:rsidP="00546D59">
      <w:pPr>
        <w:pStyle w:val="Heading2"/>
        <w:keepNext w:val="0"/>
        <w:widowControl w:val="0"/>
        <w:tabs>
          <w:tab w:val="clear" w:pos="360"/>
        </w:tabs>
        <w:spacing w:line="360" w:lineRule="auto"/>
        <w:ind w:hanging="218"/>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1: </w:t>
      </w:r>
      <w:r w:rsidR="00846F92" w:rsidRPr="004F6FF4">
        <w:rPr>
          <w:rFonts w:asciiTheme="minorHAnsi" w:hAnsiTheme="minorHAnsi"/>
          <w:b/>
          <w:bCs w:val="0"/>
          <w:iCs w:val="0"/>
          <w:sz w:val="22"/>
          <w:szCs w:val="22"/>
          <w:u w:val="single"/>
        </w:rPr>
        <w:t>Do y</w:t>
      </w:r>
      <w:r w:rsidR="00121DBE">
        <w:rPr>
          <w:rFonts w:asciiTheme="minorHAnsi" w:hAnsiTheme="minorHAnsi"/>
          <w:b/>
          <w:bCs w:val="0"/>
          <w:iCs w:val="0"/>
          <w:sz w:val="22"/>
          <w:szCs w:val="22"/>
          <w:u w:val="single"/>
        </w:rPr>
        <w:t xml:space="preserve">ou understand the intent of </w:t>
      </w:r>
      <w:r w:rsidR="00846F92" w:rsidRPr="004F6FF4">
        <w:rPr>
          <w:rFonts w:asciiTheme="minorHAnsi" w:hAnsiTheme="minorHAnsi"/>
          <w:b/>
          <w:bCs w:val="0"/>
          <w:iCs w:val="0"/>
          <w:sz w:val="22"/>
          <w:szCs w:val="22"/>
          <w:u w:val="single"/>
        </w:rPr>
        <w:t>DCP 209?</w:t>
      </w:r>
    </w:p>
    <w:p w14:paraId="434D63E5" w14:textId="77777777" w:rsidR="00827BF7" w:rsidRPr="00827BF7" w:rsidRDefault="00827BF7"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827BF7">
        <w:rPr>
          <w:rFonts w:asciiTheme="minorHAnsi" w:hAnsiTheme="minorHAnsi"/>
          <w:sz w:val="22"/>
          <w:szCs w:val="22"/>
        </w:rPr>
        <w:t>All respondents understood the intent of the DCP 209 change.</w:t>
      </w:r>
      <w:r>
        <w:rPr>
          <w:rFonts w:asciiTheme="minorHAnsi" w:hAnsiTheme="minorHAnsi"/>
          <w:sz w:val="22"/>
          <w:szCs w:val="22"/>
        </w:rPr>
        <w:t xml:space="preserve"> One DNO respondent advised that this change </w:t>
      </w:r>
      <w:r w:rsidRPr="00211686">
        <w:rPr>
          <w:rFonts w:ascii="Calibri" w:hAnsi="Calibri"/>
          <w:sz w:val="22"/>
          <w:szCs w:val="22"/>
        </w:rPr>
        <w:t xml:space="preserve">supports </w:t>
      </w:r>
      <w:proofErr w:type="spellStart"/>
      <w:r w:rsidRPr="00211686">
        <w:rPr>
          <w:rFonts w:ascii="Calibri" w:hAnsi="Calibri"/>
          <w:sz w:val="22"/>
          <w:szCs w:val="22"/>
        </w:rPr>
        <w:t>Ofgem’s</w:t>
      </w:r>
      <w:proofErr w:type="spellEnd"/>
      <w:r w:rsidRPr="00211686">
        <w:rPr>
          <w:rFonts w:ascii="Calibri" w:hAnsi="Calibri"/>
          <w:sz w:val="22"/>
          <w:szCs w:val="22"/>
        </w:rPr>
        <w:t xml:space="preserve"> policy intent as set out in its decisions on Tackling Theft of Electricity in relation to reducing losses</w:t>
      </w:r>
      <w:r>
        <w:rPr>
          <w:rFonts w:ascii="Calibri" w:hAnsi="Calibri"/>
          <w:sz w:val="22"/>
          <w:szCs w:val="22"/>
        </w:rPr>
        <w:t>.</w:t>
      </w:r>
    </w:p>
    <w:p w14:paraId="0AFE2495" w14:textId="459B7A61" w:rsidR="00A3442B" w:rsidRDefault="00827BF7" w:rsidP="004C633D">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A3442B">
        <w:rPr>
          <w:rFonts w:asciiTheme="minorHAnsi" w:hAnsiTheme="minorHAnsi"/>
          <w:sz w:val="22"/>
          <w:szCs w:val="22"/>
        </w:rPr>
        <w:t xml:space="preserve">Another respondent highlighted a concern that the intent had been watered down in regards to </w:t>
      </w:r>
      <w:r w:rsidR="00A3442B" w:rsidRPr="004C633D">
        <w:rPr>
          <w:rFonts w:asciiTheme="minorHAnsi" w:hAnsiTheme="minorHAnsi"/>
          <w:sz w:val="22"/>
          <w:szCs w:val="22"/>
        </w:rPr>
        <w:t>sections</w:t>
      </w:r>
      <w:r w:rsidRPr="004C633D">
        <w:rPr>
          <w:rFonts w:asciiTheme="minorHAnsi" w:hAnsiTheme="minorHAnsi"/>
          <w:sz w:val="22"/>
          <w:szCs w:val="22"/>
        </w:rPr>
        <w:t xml:space="preserve"> </w:t>
      </w:r>
      <w:r w:rsidR="00A3442B" w:rsidRPr="004C633D">
        <w:rPr>
          <w:rFonts w:asciiTheme="minorHAnsi" w:hAnsiTheme="minorHAnsi"/>
          <w:sz w:val="22"/>
          <w:szCs w:val="22"/>
        </w:rPr>
        <w:t>“</w:t>
      </w:r>
      <w:r w:rsidRPr="004C633D">
        <w:rPr>
          <w:rFonts w:asciiTheme="minorHAnsi" w:hAnsiTheme="minorHAnsi"/>
          <w:sz w:val="22"/>
          <w:szCs w:val="22"/>
        </w:rPr>
        <w:t>3.4 (focused on one scenario), 3.5 (honest customers) and 3.6 (illegal abstraction) of the consultation document”</w:t>
      </w:r>
      <w:r w:rsidRPr="00A3442B">
        <w:rPr>
          <w:rFonts w:asciiTheme="minorHAnsi" w:hAnsiTheme="minorHAnsi"/>
          <w:sz w:val="22"/>
          <w:szCs w:val="22"/>
        </w:rPr>
        <w:t xml:space="preserve">. </w:t>
      </w:r>
      <w:r w:rsidR="001B71D5" w:rsidRPr="00A3442B">
        <w:rPr>
          <w:rFonts w:asciiTheme="minorHAnsi" w:hAnsiTheme="minorHAnsi"/>
          <w:sz w:val="22"/>
          <w:szCs w:val="22"/>
        </w:rPr>
        <w:t xml:space="preserve"> </w:t>
      </w:r>
      <w:r w:rsidR="006A5A6B" w:rsidRPr="00A3442B">
        <w:rPr>
          <w:rFonts w:asciiTheme="minorHAnsi" w:hAnsiTheme="minorHAnsi"/>
          <w:sz w:val="22"/>
          <w:szCs w:val="22"/>
        </w:rPr>
        <w:t xml:space="preserve">It should be noted that the intent of the change proposal is </w:t>
      </w:r>
      <w:r w:rsidR="006A5A6B" w:rsidRPr="004C633D">
        <w:rPr>
          <w:rFonts w:asciiTheme="minorHAnsi" w:hAnsiTheme="minorHAnsi"/>
          <w:sz w:val="22"/>
          <w:szCs w:val="22"/>
        </w:rPr>
        <w:t xml:space="preserve">to improve </w:t>
      </w:r>
      <w:r w:rsidR="006A5A6B" w:rsidRPr="00A3442B">
        <w:rPr>
          <w:rFonts w:asciiTheme="minorHAnsi" w:hAnsiTheme="minorHAnsi"/>
          <w:sz w:val="22"/>
          <w:szCs w:val="22"/>
        </w:rPr>
        <w:t>communications with unregistered customers, set out processes for managing unregistered customers (up to, but excluding the registration process itself) and set out, where necessary, new obligations on parties.</w:t>
      </w:r>
      <w:r w:rsidR="00A3442B" w:rsidRPr="0048533A">
        <w:rPr>
          <w:rFonts w:asciiTheme="minorHAnsi" w:hAnsiTheme="minorHAnsi"/>
          <w:sz w:val="22"/>
          <w:szCs w:val="22"/>
        </w:rPr>
        <w:t xml:space="preserve">  The intent of DCP 209 does not include the end-to-end management of Theft in Conveyance cases.</w:t>
      </w:r>
      <w:r w:rsidR="006A5A6B" w:rsidRPr="009C34A8">
        <w:rPr>
          <w:rFonts w:asciiTheme="minorHAnsi" w:hAnsiTheme="minorHAnsi"/>
          <w:sz w:val="22"/>
          <w:szCs w:val="22"/>
        </w:rPr>
        <w:t xml:space="preserve"> </w:t>
      </w:r>
      <w:r w:rsidR="00A3442B" w:rsidRPr="00FF4CD1">
        <w:rPr>
          <w:rFonts w:asciiTheme="minorHAnsi" w:hAnsiTheme="minorHAnsi"/>
          <w:sz w:val="22"/>
          <w:szCs w:val="22"/>
        </w:rPr>
        <w:t xml:space="preserve">  However, </w:t>
      </w:r>
      <w:r w:rsidR="00792C7B">
        <w:rPr>
          <w:rFonts w:asciiTheme="minorHAnsi" w:hAnsiTheme="minorHAnsi"/>
          <w:sz w:val="22"/>
          <w:szCs w:val="22"/>
        </w:rPr>
        <w:t>the</w:t>
      </w:r>
      <w:r w:rsidR="006A5A6B" w:rsidRPr="00194CD8">
        <w:rPr>
          <w:rFonts w:asciiTheme="minorHAnsi" w:hAnsiTheme="minorHAnsi"/>
          <w:sz w:val="22"/>
          <w:szCs w:val="22"/>
        </w:rPr>
        <w:t xml:space="preserve"> </w:t>
      </w:r>
      <w:ins w:id="337" w:author="Claire Hynes" w:date="2016-02-12T15:26:00Z">
        <w:r w:rsidR="002D448A">
          <w:rPr>
            <w:rFonts w:asciiTheme="minorHAnsi" w:hAnsiTheme="minorHAnsi"/>
            <w:sz w:val="22"/>
            <w:szCs w:val="22"/>
          </w:rPr>
          <w:t>W</w:t>
        </w:r>
      </w:ins>
      <w:del w:id="338" w:author="Claire Hynes" w:date="2016-02-12T15:26:00Z">
        <w:r w:rsidR="006A5A6B" w:rsidRPr="00194CD8" w:rsidDel="002D448A">
          <w:rPr>
            <w:rFonts w:asciiTheme="minorHAnsi" w:hAnsiTheme="minorHAnsi"/>
            <w:sz w:val="22"/>
            <w:szCs w:val="22"/>
          </w:rPr>
          <w:delText>w</w:delText>
        </w:r>
      </w:del>
      <w:r w:rsidR="006A5A6B" w:rsidRPr="00194CD8">
        <w:rPr>
          <w:rFonts w:asciiTheme="minorHAnsi" w:hAnsiTheme="minorHAnsi"/>
          <w:sz w:val="22"/>
          <w:szCs w:val="22"/>
        </w:rPr>
        <w:t xml:space="preserve">orking </w:t>
      </w:r>
      <w:ins w:id="339" w:author="Claire Hynes" w:date="2016-02-12T15:26:00Z">
        <w:r w:rsidR="002D448A">
          <w:rPr>
            <w:rFonts w:asciiTheme="minorHAnsi" w:hAnsiTheme="minorHAnsi"/>
            <w:sz w:val="22"/>
            <w:szCs w:val="22"/>
          </w:rPr>
          <w:t>G</w:t>
        </w:r>
      </w:ins>
      <w:del w:id="340" w:author="Claire Hynes" w:date="2016-02-12T15:26:00Z">
        <w:r w:rsidR="006A5A6B" w:rsidRPr="00194CD8" w:rsidDel="002D448A">
          <w:rPr>
            <w:rFonts w:asciiTheme="minorHAnsi" w:hAnsiTheme="minorHAnsi"/>
            <w:sz w:val="22"/>
            <w:szCs w:val="22"/>
          </w:rPr>
          <w:delText>g</w:delText>
        </w:r>
      </w:del>
      <w:r w:rsidR="006A5A6B" w:rsidRPr="00194CD8">
        <w:rPr>
          <w:rFonts w:asciiTheme="minorHAnsi" w:hAnsiTheme="minorHAnsi"/>
          <w:sz w:val="22"/>
          <w:szCs w:val="22"/>
        </w:rPr>
        <w:t xml:space="preserve">roup recognised that </w:t>
      </w:r>
      <w:r w:rsidR="00A3442B" w:rsidRPr="00194CD8">
        <w:rPr>
          <w:rFonts w:asciiTheme="minorHAnsi" w:hAnsiTheme="minorHAnsi"/>
          <w:sz w:val="22"/>
          <w:szCs w:val="22"/>
        </w:rPr>
        <w:t xml:space="preserve">there are more tricky cases of unregistered customers, including ones involving </w:t>
      </w:r>
      <w:r w:rsidR="00A3442B" w:rsidRPr="006F723D">
        <w:rPr>
          <w:rFonts w:asciiTheme="minorHAnsi" w:hAnsiTheme="minorHAnsi"/>
          <w:sz w:val="22"/>
          <w:szCs w:val="22"/>
        </w:rPr>
        <w:t>unauthorised connections and that such case</w:t>
      </w:r>
      <w:r w:rsidR="00194CD8">
        <w:rPr>
          <w:rFonts w:asciiTheme="minorHAnsi" w:hAnsiTheme="minorHAnsi"/>
          <w:sz w:val="22"/>
          <w:szCs w:val="22"/>
        </w:rPr>
        <w:t>s</w:t>
      </w:r>
      <w:r w:rsidR="00A3442B" w:rsidRPr="00194CD8">
        <w:rPr>
          <w:rFonts w:asciiTheme="minorHAnsi" w:hAnsiTheme="minorHAnsi"/>
          <w:sz w:val="22"/>
          <w:szCs w:val="22"/>
        </w:rPr>
        <w:t xml:space="preserve"> would require the DNO to investigate and work to put the connection on a safe and normalised basis, includin</w:t>
      </w:r>
      <w:r w:rsidR="00A3442B" w:rsidRPr="006F723D">
        <w:rPr>
          <w:rFonts w:asciiTheme="minorHAnsi" w:hAnsiTheme="minorHAnsi"/>
          <w:sz w:val="22"/>
          <w:szCs w:val="22"/>
        </w:rPr>
        <w:t>g to provide an MPAN, before a registration would be possible.</w:t>
      </w:r>
    </w:p>
    <w:p w14:paraId="52CE1A2E" w14:textId="77777777" w:rsidR="001B71D5" w:rsidRPr="00A3442B" w:rsidRDefault="001B71D5" w:rsidP="004C633D">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A3442B">
        <w:rPr>
          <w:rFonts w:asciiTheme="minorHAnsi" w:hAnsiTheme="minorHAnsi"/>
          <w:sz w:val="22"/>
          <w:szCs w:val="22"/>
        </w:rPr>
        <w:t xml:space="preserve">It should </w:t>
      </w:r>
      <w:r w:rsidR="00A3442B" w:rsidRPr="00A3442B">
        <w:rPr>
          <w:rFonts w:asciiTheme="minorHAnsi" w:hAnsiTheme="minorHAnsi"/>
          <w:sz w:val="22"/>
          <w:szCs w:val="22"/>
        </w:rPr>
        <w:t xml:space="preserve">also </w:t>
      </w:r>
      <w:r w:rsidRPr="00A3442B">
        <w:rPr>
          <w:rFonts w:asciiTheme="minorHAnsi" w:hAnsiTheme="minorHAnsi"/>
          <w:sz w:val="22"/>
          <w:szCs w:val="22"/>
        </w:rPr>
        <w:t xml:space="preserve">be noted that </w:t>
      </w:r>
      <w:r w:rsidR="00A3442B" w:rsidRPr="00A3442B">
        <w:rPr>
          <w:rFonts w:asciiTheme="minorHAnsi" w:hAnsiTheme="minorHAnsi"/>
          <w:sz w:val="22"/>
          <w:szCs w:val="22"/>
        </w:rPr>
        <w:t xml:space="preserve">clause </w:t>
      </w:r>
      <w:r w:rsidRPr="00A3442B">
        <w:rPr>
          <w:rFonts w:asciiTheme="minorHAnsi" w:hAnsiTheme="minorHAnsi"/>
          <w:sz w:val="22"/>
          <w:szCs w:val="22"/>
        </w:rPr>
        <w:t xml:space="preserve">3.3 </w:t>
      </w:r>
      <w:r w:rsidR="0061391F">
        <w:rPr>
          <w:rFonts w:asciiTheme="minorHAnsi" w:hAnsiTheme="minorHAnsi"/>
          <w:sz w:val="22"/>
          <w:szCs w:val="22"/>
        </w:rPr>
        <w:t xml:space="preserve">of </w:t>
      </w:r>
      <w:r w:rsidRPr="00A3442B">
        <w:rPr>
          <w:rFonts w:asciiTheme="minorHAnsi" w:hAnsiTheme="minorHAnsi"/>
          <w:sz w:val="22"/>
          <w:szCs w:val="22"/>
        </w:rPr>
        <w:t>the proposed legal text legal recognise</w:t>
      </w:r>
      <w:r w:rsidR="00A3442B">
        <w:rPr>
          <w:rFonts w:asciiTheme="minorHAnsi" w:hAnsiTheme="minorHAnsi"/>
          <w:sz w:val="22"/>
          <w:szCs w:val="22"/>
        </w:rPr>
        <w:t>s</w:t>
      </w:r>
      <w:r w:rsidRPr="00A3442B">
        <w:rPr>
          <w:rFonts w:asciiTheme="minorHAnsi" w:hAnsiTheme="minorHAnsi"/>
          <w:sz w:val="22"/>
          <w:szCs w:val="22"/>
        </w:rPr>
        <w:t xml:space="preserve"> that some cases </w:t>
      </w:r>
      <w:r w:rsidR="00A3442B">
        <w:rPr>
          <w:rFonts w:asciiTheme="minorHAnsi" w:hAnsiTheme="minorHAnsi"/>
          <w:sz w:val="22"/>
          <w:szCs w:val="22"/>
        </w:rPr>
        <w:t xml:space="preserve">of </w:t>
      </w:r>
      <w:r w:rsidRPr="00A3442B">
        <w:rPr>
          <w:rFonts w:asciiTheme="minorHAnsi" w:hAnsiTheme="minorHAnsi"/>
          <w:sz w:val="22"/>
          <w:szCs w:val="22"/>
        </w:rPr>
        <w:t xml:space="preserve">unregistered customers may involve more complex </w:t>
      </w:r>
      <w:r w:rsidR="00A3442B">
        <w:rPr>
          <w:rFonts w:asciiTheme="minorHAnsi" w:hAnsiTheme="minorHAnsi"/>
          <w:sz w:val="22"/>
          <w:szCs w:val="22"/>
        </w:rPr>
        <w:t xml:space="preserve">issues </w:t>
      </w:r>
      <w:r w:rsidRPr="00A3442B">
        <w:rPr>
          <w:rFonts w:asciiTheme="minorHAnsi" w:hAnsiTheme="minorHAnsi"/>
          <w:sz w:val="22"/>
          <w:szCs w:val="22"/>
        </w:rPr>
        <w:t>including ones involving un-authorised connections i.e. ‘Where an instance of an Unregistered Customer also involves a connection that has been improperly modified, for example by an unauthorised contractor or unknown third party, Distributors or Suppliers (as applicable) may deem it appropriate to apply the provisions of Schedule 23 Revenue Protection Code of Practice rather than this Schedule</w:t>
      </w:r>
      <w:r w:rsidR="005B6F99">
        <w:rPr>
          <w:rFonts w:asciiTheme="minorHAnsi" w:hAnsiTheme="minorHAnsi"/>
          <w:sz w:val="22"/>
          <w:szCs w:val="22"/>
        </w:rPr>
        <w:t>…</w:t>
      </w:r>
      <w:r w:rsidRPr="004C633D">
        <w:rPr>
          <w:rFonts w:asciiTheme="minorHAnsi" w:hAnsiTheme="minorHAnsi"/>
          <w:sz w:val="22"/>
          <w:szCs w:val="22"/>
        </w:rPr>
        <w:t>’</w:t>
      </w:r>
    </w:p>
    <w:p w14:paraId="47CF3D70" w14:textId="77777777" w:rsidR="00E77C43" w:rsidRDefault="00827BF7"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827BF7">
        <w:rPr>
          <w:rFonts w:asciiTheme="minorHAnsi" w:hAnsiTheme="minorHAnsi"/>
          <w:sz w:val="22"/>
          <w:szCs w:val="22"/>
        </w:rPr>
        <w:t xml:space="preserve">The Working Group </w:t>
      </w:r>
      <w:r w:rsidR="00E77C43">
        <w:rPr>
          <w:rFonts w:asciiTheme="minorHAnsi" w:hAnsiTheme="minorHAnsi"/>
          <w:sz w:val="22"/>
          <w:szCs w:val="22"/>
        </w:rPr>
        <w:t xml:space="preserve">noted that although the intent of this change is to set out a process for managing unregistered </w:t>
      </w:r>
      <w:del w:id="341" w:author="Allanson, Chris" w:date="2016-02-09T11:02:00Z">
        <w:r w:rsidR="00E77C43" w:rsidDel="0066265C">
          <w:rPr>
            <w:rFonts w:asciiTheme="minorHAnsi" w:hAnsiTheme="minorHAnsi"/>
            <w:sz w:val="22"/>
            <w:szCs w:val="22"/>
          </w:rPr>
          <w:delText>consumers</w:delText>
        </w:r>
      </w:del>
      <w:ins w:id="342" w:author="Allanson, Chris" w:date="2016-02-09T11:02:00Z">
        <w:r w:rsidR="0066265C">
          <w:rPr>
            <w:rFonts w:asciiTheme="minorHAnsi" w:hAnsiTheme="minorHAnsi"/>
            <w:sz w:val="22"/>
            <w:szCs w:val="22"/>
          </w:rPr>
          <w:t>customers</w:t>
        </w:r>
      </w:ins>
      <w:r w:rsidR="00E77C43">
        <w:rPr>
          <w:rFonts w:asciiTheme="minorHAnsi" w:hAnsiTheme="minorHAnsi"/>
          <w:sz w:val="22"/>
          <w:szCs w:val="22"/>
        </w:rPr>
        <w:t xml:space="preserve">, the </w:t>
      </w:r>
      <w:r w:rsidR="00C640DD">
        <w:rPr>
          <w:rFonts w:asciiTheme="minorHAnsi" w:hAnsiTheme="minorHAnsi"/>
          <w:sz w:val="22"/>
          <w:szCs w:val="22"/>
        </w:rPr>
        <w:t xml:space="preserve">draft legal text, </w:t>
      </w:r>
      <w:r w:rsidR="00E77C43">
        <w:rPr>
          <w:rFonts w:asciiTheme="minorHAnsi" w:hAnsiTheme="minorHAnsi"/>
          <w:sz w:val="22"/>
          <w:szCs w:val="22"/>
        </w:rPr>
        <w:t>template letters and tracking schedu</w:t>
      </w:r>
      <w:r w:rsidR="00C640DD">
        <w:rPr>
          <w:rFonts w:asciiTheme="minorHAnsi" w:hAnsiTheme="minorHAnsi"/>
          <w:sz w:val="22"/>
          <w:szCs w:val="22"/>
        </w:rPr>
        <w:t>le</w:t>
      </w:r>
      <w:r w:rsidR="00E77C43">
        <w:rPr>
          <w:rFonts w:asciiTheme="minorHAnsi" w:hAnsiTheme="minorHAnsi"/>
          <w:sz w:val="22"/>
          <w:szCs w:val="22"/>
        </w:rPr>
        <w:t xml:space="preserve"> are </w:t>
      </w:r>
      <w:r w:rsidR="00C640DD">
        <w:rPr>
          <w:rFonts w:asciiTheme="minorHAnsi" w:hAnsiTheme="minorHAnsi"/>
          <w:sz w:val="22"/>
          <w:szCs w:val="22"/>
        </w:rPr>
        <w:t xml:space="preserve">written at a </w:t>
      </w:r>
      <w:r w:rsidR="00E77C43">
        <w:rPr>
          <w:rFonts w:asciiTheme="minorHAnsi" w:hAnsiTheme="minorHAnsi"/>
          <w:sz w:val="22"/>
          <w:szCs w:val="22"/>
        </w:rPr>
        <w:t>high level and do not cover every scenario</w:t>
      </w:r>
      <w:r w:rsidR="00792C7B">
        <w:rPr>
          <w:rFonts w:asciiTheme="minorHAnsi" w:hAnsiTheme="minorHAnsi"/>
          <w:sz w:val="22"/>
          <w:szCs w:val="22"/>
        </w:rPr>
        <w:t xml:space="preserve">.  This is </w:t>
      </w:r>
      <w:r w:rsidR="00C640DD">
        <w:rPr>
          <w:rFonts w:asciiTheme="minorHAnsi" w:hAnsiTheme="minorHAnsi"/>
          <w:sz w:val="22"/>
          <w:szCs w:val="22"/>
        </w:rPr>
        <w:t xml:space="preserve">to provide flexibility for Parties </w:t>
      </w:r>
      <w:r w:rsidR="0061391F">
        <w:rPr>
          <w:rFonts w:asciiTheme="minorHAnsi" w:hAnsiTheme="minorHAnsi"/>
          <w:sz w:val="22"/>
          <w:szCs w:val="22"/>
        </w:rPr>
        <w:t xml:space="preserve">to </w:t>
      </w:r>
      <w:proofErr w:type="spellStart"/>
      <w:r w:rsidR="00C640DD">
        <w:rPr>
          <w:rFonts w:asciiTheme="minorHAnsi" w:hAnsiTheme="minorHAnsi"/>
          <w:sz w:val="22"/>
          <w:szCs w:val="22"/>
        </w:rPr>
        <w:t>fulfill</w:t>
      </w:r>
      <w:proofErr w:type="spellEnd"/>
      <w:r w:rsidR="00C640DD">
        <w:rPr>
          <w:rFonts w:asciiTheme="minorHAnsi" w:hAnsiTheme="minorHAnsi"/>
          <w:sz w:val="22"/>
          <w:szCs w:val="22"/>
        </w:rPr>
        <w:t xml:space="preserve"> </w:t>
      </w:r>
      <w:r w:rsidR="005B6F99">
        <w:rPr>
          <w:rFonts w:asciiTheme="minorHAnsi" w:hAnsiTheme="minorHAnsi"/>
          <w:sz w:val="22"/>
          <w:szCs w:val="22"/>
        </w:rPr>
        <w:t xml:space="preserve">the proposed </w:t>
      </w:r>
      <w:r w:rsidR="00C640DD">
        <w:rPr>
          <w:rFonts w:asciiTheme="minorHAnsi" w:hAnsiTheme="minorHAnsi"/>
          <w:sz w:val="22"/>
          <w:szCs w:val="22"/>
        </w:rPr>
        <w:t>new obligation</w:t>
      </w:r>
      <w:r w:rsidR="005B6F99">
        <w:rPr>
          <w:rFonts w:asciiTheme="minorHAnsi" w:hAnsiTheme="minorHAnsi"/>
          <w:sz w:val="22"/>
          <w:szCs w:val="22"/>
        </w:rPr>
        <w:t>s</w:t>
      </w:r>
      <w:r w:rsidR="00E77C43">
        <w:rPr>
          <w:rFonts w:asciiTheme="minorHAnsi" w:hAnsiTheme="minorHAnsi"/>
          <w:sz w:val="22"/>
          <w:szCs w:val="22"/>
        </w:rPr>
        <w:t xml:space="preserve">. </w:t>
      </w:r>
      <w:r w:rsidR="00792C7B">
        <w:rPr>
          <w:rFonts w:asciiTheme="minorHAnsi" w:hAnsiTheme="minorHAnsi"/>
          <w:sz w:val="22"/>
          <w:szCs w:val="22"/>
        </w:rPr>
        <w:t>T</w:t>
      </w:r>
      <w:r w:rsidR="00E77C43">
        <w:rPr>
          <w:rFonts w:asciiTheme="minorHAnsi" w:hAnsiTheme="minorHAnsi"/>
          <w:sz w:val="22"/>
          <w:szCs w:val="22"/>
        </w:rPr>
        <w:t>he Working Group ag</w:t>
      </w:r>
      <w:r w:rsidR="00BD5036">
        <w:rPr>
          <w:rFonts w:asciiTheme="minorHAnsi" w:hAnsiTheme="minorHAnsi"/>
          <w:sz w:val="22"/>
          <w:szCs w:val="22"/>
        </w:rPr>
        <w:t xml:space="preserve">reed to draft </w:t>
      </w:r>
      <w:r w:rsidR="00C640DD">
        <w:rPr>
          <w:rFonts w:asciiTheme="minorHAnsi" w:hAnsiTheme="minorHAnsi"/>
          <w:sz w:val="22"/>
          <w:szCs w:val="22"/>
        </w:rPr>
        <w:t>additional</w:t>
      </w:r>
      <w:r w:rsidR="00E77C43">
        <w:rPr>
          <w:rFonts w:asciiTheme="minorHAnsi" w:hAnsiTheme="minorHAnsi"/>
          <w:sz w:val="22"/>
          <w:szCs w:val="22"/>
        </w:rPr>
        <w:t xml:space="preserve"> template letter</w:t>
      </w:r>
      <w:r w:rsidR="00BD5036">
        <w:rPr>
          <w:rFonts w:asciiTheme="minorHAnsi" w:hAnsiTheme="minorHAnsi"/>
          <w:sz w:val="22"/>
          <w:szCs w:val="22"/>
        </w:rPr>
        <w:t xml:space="preserve">s </w:t>
      </w:r>
      <w:r w:rsidR="00E77C43">
        <w:rPr>
          <w:rFonts w:asciiTheme="minorHAnsi" w:hAnsiTheme="minorHAnsi"/>
          <w:sz w:val="22"/>
          <w:szCs w:val="22"/>
        </w:rPr>
        <w:t xml:space="preserve">for communicating with </w:t>
      </w:r>
      <w:r w:rsidR="00BD5036">
        <w:rPr>
          <w:rFonts w:asciiTheme="minorHAnsi" w:hAnsiTheme="minorHAnsi"/>
          <w:sz w:val="22"/>
          <w:szCs w:val="22"/>
        </w:rPr>
        <w:t xml:space="preserve">unregistered </w:t>
      </w:r>
      <w:r w:rsidR="00E77C43">
        <w:rPr>
          <w:rFonts w:asciiTheme="minorHAnsi" w:hAnsiTheme="minorHAnsi"/>
          <w:sz w:val="22"/>
          <w:szCs w:val="22"/>
        </w:rPr>
        <w:t>c</w:t>
      </w:r>
      <w:r w:rsidR="00132FCA">
        <w:rPr>
          <w:rFonts w:asciiTheme="minorHAnsi" w:hAnsiTheme="minorHAnsi"/>
          <w:sz w:val="22"/>
          <w:szCs w:val="22"/>
        </w:rPr>
        <w:t>ustomers</w:t>
      </w:r>
      <w:r w:rsidR="00C640DD">
        <w:rPr>
          <w:rFonts w:asciiTheme="minorHAnsi" w:hAnsiTheme="minorHAnsi"/>
          <w:sz w:val="22"/>
          <w:szCs w:val="22"/>
        </w:rPr>
        <w:t xml:space="preserve"> in different</w:t>
      </w:r>
      <w:r w:rsidR="00BD5036">
        <w:rPr>
          <w:rFonts w:asciiTheme="minorHAnsi" w:hAnsiTheme="minorHAnsi"/>
          <w:sz w:val="22"/>
          <w:szCs w:val="22"/>
        </w:rPr>
        <w:t xml:space="preserve"> scenarios. </w:t>
      </w:r>
      <w:r w:rsidR="00C640DD">
        <w:rPr>
          <w:rFonts w:asciiTheme="minorHAnsi" w:hAnsiTheme="minorHAnsi"/>
          <w:sz w:val="22"/>
          <w:szCs w:val="22"/>
        </w:rPr>
        <w:t xml:space="preserve">The proposed template </w:t>
      </w:r>
      <w:r w:rsidR="00BD5036">
        <w:rPr>
          <w:rFonts w:asciiTheme="minorHAnsi" w:hAnsiTheme="minorHAnsi"/>
          <w:sz w:val="22"/>
          <w:szCs w:val="22"/>
        </w:rPr>
        <w:t>letters</w:t>
      </w:r>
      <w:r w:rsidR="00C640DD">
        <w:rPr>
          <w:rFonts w:asciiTheme="minorHAnsi" w:hAnsiTheme="minorHAnsi"/>
          <w:sz w:val="22"/>
          <w:szCs w:val="22"/>
        </w:rPr>
        <w:t xml:space="preserve"> </w:t>
      </w:r>
      <w:r w:rsidR="00584F01">
        <w:rPr>
          <w:rFonts w:asciiTheme="minorHAnsi" w:hAnsiTheme="minorHAnsi"/>
          <w:sz w:val="22"/>
          <w:szCs w:val="22"/>
        </w:rPr>
        <w:t xml:space="preserve">are best practice and </w:t>
      </w:r>
      <w:r w:rsidR="005B6F99">
        <w:rPr>
          <w:rFonts w:asciiTheme="minorHAnsi" w:hAnsiTheme="minorHAnsi"/>
          <w:sz w:val="22"/>
          <w:szCs w:val="22"/>
        </w:rPr>
        <w:t>are not intended to</w:t>
      </w:r>
      <w:r w:rsidR="00A730E2">
        <w:rPr>
          <w:rFonts w:asciiTheme="minorHAnsi" w:hAnsiTheme="minorHAnsi"/>
          <w:sz w:val="22"/>
          <w:szCs w:val="22"/>
        </w:rPr>
        <w:t xml:space="preserve"> </w:t>
      </w:r>
      <w:r w:rsidR="00C640DD">
        <w:rPr>
          <w:rFonts w:asciiTheme="minorHAnsi" w:hAnsiTheme="minorHAnsi"/>
          <w:sz w:val="22"/>
          <w:szCs w:val="22"/>
        </w:rPr>
        <w:t xml:space="preserve">cover an exhaustive list of scenarios </w:t>
      </w:r>
      <w:r w:rsidR="005B6F99">
        <w:rPr>
          <w:rFonts w:asciiTheme="minorHAnsi" w:hAnsiTheme="minorHAnsi"/>
          <w:sz w:val="22"/>
          <w:szCs w:val="22"/>
        </w:rPr>
        <w:t xml:space="preserve">that </w:t>
      </w:r>
      <w:r w:rsidR="00C640DD">
        <w:rPr>
          <w:rFonts w:asciiTheme="minorHAnsi" w:hAnsiTheme="minorHAnsi"/>
          <w:sz w:val="22"/>
          <w:szCs w:val="22"/>
        </w:rPr>
        <w:t>Parties may encounter</w:t>
      </w:r>
      <w:r w:rsidR="00584F01">
        <w:rPr>
          <w:rFonts w:asciiTheme="minorHAnsi" w:hAnsiTheme="minorHAnsi"/>
          <w:sz w:val="22"/>
          <w:szCs w:val="22"/>
        </w:rPr>
        <w:t>. I</w:t>
      </w:r>
      <w:r w:rsidR="00C640DD">
        <w:rPr>
          <w:rFonts w:asciiTheme="minorHAnsi" w:hAnsiTheme="minorHAnsi"/>
          <w:sz w:val="22"/>
          <w:szCs w:val="22"/>
        </w:rPr>
        <w:t>t is expected that DNOs</w:t>
      </w:r>
      <w:r w:rsidR="00BD5036">
        <w:rPr>
          <w:rFonts w:asciiTheme="minorHAnsi" w:hAnsiTheme="minorHAnsi"/>
          <w:sz w:val="22"/>
          <w:szCs w:val="22"/>
        </w:rPr>
        <w:t xml:space="preserve"> will modify t</w:t>
      </w:r>
      <w:r w:rsidR="00C640DD">
        <w:rPr>
          <w:rFonts w:asciiTheme="minorHAnsi" w:hAnsiTheme="minorHAnsi"/>
          <w:sz w:val="22"/>
          <w:szCs w:val="22"/>
        </w:rPr>
        <w:t xml:space="preserve">he template </w:t>
      </w:r>
      <w:r w:rsidR="00584F01">
        <w:rPr>
          <w:rFonts w:asciiTheme="minorHAnsi" w:hAnsiTheme="minorHAnsi"/>
          <w:sz w:val="22"/>
          <w:szCs w:val="22"/>
        </w:rPr>
        <w:t xml:space="preserve">letters </w:t>
      </w:r>
      <w:r w:rsidR="00C640DD">
        <w:rPr>
          <w:rFonts w:asciiTheme="minorHAnsi" w:hAnsiTheme="minorHAnsi"/>
          <w:sz w:val="22"/>
          <w:szCs w:val="22"/>
        </w:rPr>
        <w:t>for their own use</w:t>
      </w:r>
      <w:r w:rsidR="00BD5036">
        <w:rPr>
          <w:rFonts w:asciiTheme="minorHAnsi" w:hAnsiTheme="minorHAnsi"/>
          <w:sz w:val="22"/>
          <w:szCs w:val="22"/>
        </w:rPr>
        <w:t xml:space="preserve"> </w:t>
      </w:r>
      <w:r w:rsidR="00584F01">
        <w:rPr>
          <w:rFonts w:asciiTheme="minorHAnsi" w:hAnsiTheme="minorHAnsi"/>
          <w:sz w:val="22"/>
          <w:szCs w:val="22"/>
        </w:rPr>
        <w:t xml:space="preserve">and </w:t>
      </w:r>
      <w:r w:rsidR="00BD5036">
        <w:rPr>
          <w:rFonts w:asciiTheme="minorHAnsi" w:hAnsiTheme="minorHAnsi"/>
          <w:sz w:val="22"/>
          <w:szCs w:val="22"/>
        </w:rPr>
        <w:t xml:space="preserve">on a case by case basis. </w:t>
      </w:r>
    </w:p>
    <w:p w14:paraId="3FDBE9C6" w14:textId="77777777" w:rsidR="00846F92" w:rsidRDefault="004F6FF4" w:rsidP="004F6FF4">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2: </w:t>
      </w:r>
      <w:r w:rsidR="00846F92" w:rsidRPr="004F6FF4">
        <w:rPr>
          <w:rFonts w:asciiTheme="minorHAnsi" w:hAnsiTheme="minorHAnsi"/>
          <w:b/>
          <w:bCs w:val="0"/>
          <w:iCs w:val="0"/>
          <w:sz w:val="22"/>
          <w:szCs w:val="22"/>
          <w:u w:val="single"/>
        </w:rPr>
        <w:t>Are you supportive of the principles of the DCP 209?</w:t>
      </w:r>
    </w:p>
    <w:p w14:paraId="72A4394D" w14:textId="77777777" w:rsidR="00827BF7" w:rsidRDefault="00827BF7"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827BF7">
        <w:rPr>
          <w:rFonts w:asciiTheme="minorHAnsi" w:hAnsiTheme="minorHAnsi"/>
          <w:sz w:val="22"/>
          <w:szCs w:val="22"/>
        </w:rPr>
        <w:t>The Working Group noted that all respondents were supportive of the principles of the change.</w:t>
      </w:r>
    </w:p>
    <w:p w14:paraId="21374027" w14:textId="77777777" w:rsidR="00D51372" w:rsidRDefault="00D51372"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D51372">
        <w:rPr>
          <w:rFonts w:asciiTheme="minorHAnsi" w:hAnsiTheme="minorHAnsi"/>
          <w:sz w:val="22"/>
          <w:szCs w:val="22"/>
        </w:rPr>
        <w:t>The respondents provided the following comments as rationale for supporting the principles of the change:</w:t>
      </w:r>
    </w:p>
    <w:p w14:paraId="5FA4D156" w14:textId="77777777" w:rsidR="00D51372" w:rsidRPr="00FD50D5" w:rsidRDefault="00D51372" w:rsidP="00FD50D5">
      <w:pPr>
        <w:pStyle w:val="ListParagraph"/>
        <w:numPr>
          <w:ilvl w:val="0"/>
          <w:numId w:val="19"/>
        </w:numPr>
        <w:spacing w:line="360" w:lineRule="auto"/>
        <w:jc w:val="both"/>
        <w:rPr>
          <w:i/>
        </w:rPr>
      </w:pPr>
      <w:r w:rsidRPr="00FD50D5">
        <w:rPr>
          <w:rFonts w:ascii="Calibri" w:hAnsi="Calibri"/>
          <w:i/>
          <w:sz w:val="22"/>
          <w:szCs w:val="22"/>
        </w:rPr>
        <w:t>“correctly registered customers are picking up the costs of customers who are receiving a supply but are not registered to a Supplier”.</w:t>
      </w:r>
    </w:p>
    <w:p w14:paraId="50FFC0C9" w14:textId="77777777" w:rsidR="00FD50D5" w:rsidRPr="00FD50D5" w:rsidRDefault="00FD50D5" w:rsidP="00FD50D5">
      <w:pPr>
        <w:pStyle w:val="ListParagraph"/>
        <w:numPr>
          <w:ilvl w:val="0"/>
          <w:numId w:val="19"/>
        </w:numPr>
        <w:spacing w:line="360" w:lineRule="auto"/>
        <w:jc w:val="both"/>
        <w:rPr>
          <w:i/>
        </w:rPr>
      </w:pPr>
      <w:r w:rsidRPr="00FD50D5">
        <w:rPr>
          <w:rFonts w:ascii="Calibri" w:hAnsi="Calibri"/>
          <w:i/>
          <w:sz w:val="22"/>
          <w:szCs w:val="22"/>
        </w:rPr>
        <w:t>“The change should ensure that all DCUSA Parties are aware of what is required of them and ensure a consistent approach throughout the industry via clear obligations, supporting processes and efficient communications to assist unregistered customers to get them a supply contract (and subsequent registration)”.</w:t>
      </w:r>
    </w:p>
    <w:p w14:paraId="7E93B21D" w14:textId="77777777" w:rsidR="00FD50D5" w:rsidRPr="00FD50D5" w:rsidRDefault="00FD50D5" w:rsidP="00FD50D5">
      <w:pPr>
        <w:pStyle w:val="ListParagraph"/>
        <w:numPr>
          <w:ilvl w:val="0"/>
          <w:numId w:val="19"/>
        </w:numPr>
        <w:spacing w:line="360" w:lineRule="auto"/>
        <w:jc w:val="both"/>
        <w:rPr>
          <w:i/>
        </w:rPr>
      </w:pPr>
      <w:r w:rsidRPr="00FD50D5">
        <w:rPr>
          <w:rFonts w:ascii="Calibri" w:hAnsi="Calibri"/>
          <w:i/>
          <w:sz w:val="22"/>
          <w:szCs w:val="22"/>
        </w:rPr>
        <w:t>“Unregistered customers do not contribute any payments towards the cost of energy or associated costs, such as maintaining a network. These costs are generally passed onto other customers and suppliers, which is unfair and impacts competition”.</w:t>
      </w:r>
    </w:p>
    <w:p w14:paraId="0324ED3D" w14:textId="77777777" w:rsidR="00FD50D5" w:rsidRPr="00FD50D5" w:rsidRDefault="00FD50D5" w:rsidP="00FD50D5">
      <w:pPr>
        <w:pStyle w:val="ListParagraph"/>
        <w:numPr>
          <w:ilvl w:val="0"/>
          <w:numId w:val="19"/>
        </w:numPr>
        <w:spacing w:line="360" w:lineRule="auto"/>
        <w:jc w:val="both"/>
        <w:rPr>
          <w:i/>
        </w:rPr>
      </w:pPr>
      <w:r w:rsidRPr="00FD50D5">
        <w:rPr>
          <w:rFonts w:ascii="Calibri" w:hAnsi="Calibri"/>
          <w:i/>
          <w:sz w:val="22"/>
          <w:szCs w:val="22"/>
        </w:rPr>
        <w:t xml:space="preserve">“this Change Proposal provides a model to comply with Standard </w:t>
      </w:r>
      <w:proofErr w:type="spellStart"/>
      <w:r w:rsidRPr="00FD50D5">
        <w:rPr>
          <w:rFonts w:ascii="Calibri" w:hAnsi="Calibri"/>
          <w:i/>
          <w:sz w:val="22"/>
          <w:szCs w:val="22"/>
        </w:rPr>
        <w:t>Licence</w:t>
      </w:r>
      <w:proofErr w:type="spellEnd"/>
      <w:r w:rsidRPr="00FD50D5">
        <w:rPr>
          <w:rFonts w:ascii="Calibri" w:hAnsi="Calibri"/>
          <w:i/>
          <w:sz w:val="22"/>
          <w:szCs w:val="22"/>
        </w:rPr>
        <w:t xml:space="preserve"> Condition 49 and DCUSA Schedule 23”.</w:t>
      </w:r>
    </w:p>
    <w:p w14:paraId="3AADE373" w14:textId="5F051028" w:rsidR="00FD50D5" w:rsidRPr="00EE6A43" w:rsidRDefault="00FD50D5" w:rsidP="00124793">
      <w:pPr>
        <w:pStyle w:val="Heading2"/>
        <w:keepNext w:val="0"/>
        <w:numPr>
          <w:ilvl w:val="1"/>
          <w:numId w:val="2"/>
        </w:numPr>
        <w:tabs>
          <w:tab w:val="clear" w:pos="576"/>
          <w:tab w:val="num" w:pos="709"/>
          <w:tab w:val="num" w:pos="1296"/>
        </w:tabs>
        <w:spacing w:line="360" w:lineRule="auto"/>
        <w:jc w:val="both"/>
        <w:rPr>
          <w:rFonts w:asciiTheme="minorHAnsi" w:hAnsiTheme="minorHAnsi"/>
          <w:sz w:val="22"/>
          <w:szCs w:val="22"/>
        </w:rPr>
      </w:pPr>
      <w:r w:rsidRPr="00EE6A43">
        <w:rPr>
          <w:rFonts w:asciiTheme="minorHAnsi" w:hAnsiTheme="minorHAnsi"/>
          <w:sz w:val="22"/>
          <w:szCs w:val="22"/>
        </w:rPr>
        <w:t xml:space="preserve">One respondent </w:t>
      </w:r>
      <w:r w:rsidR="00EE6A43" w:rsidRPr="00EE6A43">
        <w:rPr>
          <w:rFonts w:asciiTheme="minorHAnsi" w:hAnsiTheme="minorHAnsi"/>
          <w:sz w:val="22"/>
          <w:szCs w:val="22"/>
        </w:rPr>
        <w:t xml:space="preserve">suggested that the change should tackle the issue of where unregistered </w:t>
      </w:r>
      <w:del w:id="343" w:author="Allanson, Chris" w:date="2016-02-09T11:02:00Z">
        <w:r w:rsidR="00EE6A43" w:rsidRPr="00EE6A43" w:rsidDel="0066265C">
          <w:rPr>
            <w:rFonts w:asciiTheme="minorHAnsi" w:hAnsiTheme="minorHAnsi"/>
            <w:sz w:val="22"/>
            <w:szCs w:val="22"/>
          </w:rPr>
          <w:delText>consumers</w:delText>
        </w:r>
      </w:del>
      <w:ins w:id="344" w:author="Allanson, Chris" w:date="2016-02-09T11:02:00Z">
        <w:r w:rsidR="0066265C">
          <w:rPr>
            <w:rFonts w:asciiTheme="minorHAnsi" w:hAnsiTheme="minorHAnsi"/>
            <w:sz w:val="22"/>
            <w:szCs w:val="22"/>
          </w:rPr>
          <w:t>customers</w:t>
        </w:r>
      </w:ins>
      <w:r w:rsidR="00EE6A43" w:rsidRPr="00EE6A43">
        <w:rPr>
          <w:rFonts w:asciiTheme="minorHAnsi" w:hAnsiTheme="minorHAnsi"/>
          <w:sz w:val="22"/>
          <w:szCs w:val="22"/>
        </w:rPr>
        <w:t xml:space="preserve"> were willing and also unwilling to engage with the industry in resolving the registration of their supply.</w:t>
      </w:r>
      <w:r w:rsidR="00EE6A43">
        <w:rPr>
          <w:rFonts w:asciiTheme="minorHAnsi" w:hAnsiTheme="minorHAnsi"/>
          <w:sz w:val="22"/>
          <w:szCs w:val="22"/>
        </w:rPr>
        <w:t xml:space="preserve"> T</w:t>
      </w:r>
      <w:r w:rsidRPr="00EE6A43">
        <w:rPr>
          <w:rFonts w:asciiTheme="minorHAnsi" w:hAnsiTheme="minorHAnsi"/>
          <w:sz w:val="22"/>
          <w:szCs w:val="22"/>
        </w:rPr>
        <w:t xml:space="preserve">he Working Group agreed to add a </w:t>
      </w:r>
      <w:r w:rsidR="00EE6A43">
        <w:rPr>
          <w:rFonts w:asciiTheme="minorHAnsi" w:hAnsiTheme="minorHAnsi"/>
          <w:sz w:val="22"/>
          <w:szCs w:val="22"/>
        </w:rPr>
        <w:t>D</w:t>
      </w:r>
      <w:r w:rsidR="005B6F99">
        <w:rPr>
          <w:rFonts w:asciiTheme="minorHAnsi" w:hAnsiTheme="minorHAnsi"/>
          <w:sz w:val="22"/>
          <w:szCs w:val="22"/>
        </w:rPr>
        <w:t xml:space="preserve">istributor </w:t>
      </w:r>
      <w:r w:rsidR="00EE6A43">
        <w:rPr>
          <w:rFonts w:asciiTheme="minorHAnsi" w:hAnsiTheme="minorHAnsi"/>
          <w:sz w:val="22"/>
          <w:szCs w:val="22"/>
        </w:rPr>
        <w:t xml:space="preserve">decision process step </w:t>
      </w:r>
      <w:r w:rsidR="005B6F99">
        <w:rPr>
          <w:rFonts w:asciiTheme="minorHAnsi" w:hAnsiTheme="minorHAnsi"/>
          <w:sz w:val="22"/>
          <w:szCs w:val="22"/>
        </w:rPr>
        <w:t>to</w:t>
      </w:r>
      <w:r w:rsidR="005B6F99" w:rsidRPr="00EE6A43">
        <w:rPr>
          <w:rFonts w:asciiTheme="minorHAnsi" w:hAnsiTheme="minorHAnsi"/>
          <w:sz w:val="22"/>
          <w:szCs w:val="22"/>
        </w:rPr>
        <w:t xml:space="preserve"> the high level process diagram</w:t>
      </w:r>
      <w:r w:rsidR="005B6F99">
        <w:rPr>
          <w:rFonts w:asciiTheme="minorHAnsi" w:hAnsiTheme="minorHAnsi"/>
          <w:sz w:val="22"/>
          <w:szCs w:val="22"/>
        </w:rPr>
        <w:t xml:space="preserve"> for the Distributor to decide on appropriate action (which may include de-energisation) where a </w:t>
      </w:r>
      <w:ins w:id="345" w:author="Claire Hynes" w:date="2016-02-12T15:29:00Z">
        <w:r w:rsidR="002D448A">
          <w:rPr>
            <w:rFonts w:asciiTheme="minorHAnsi" w:hAnsiTheme="minorHAnsi"/>
            <w:sz w:val="22"/>
            <w:szCs w:val="22"/>
          </w:rPr>
          <w:t>S</w:t>
        </w:r>
      </w:ins>
      <w:del w:id="346" w:author="Claire Hynes" w:date="2016-02-12T15:29:00Z">
        <w:r w:rsidR="005B6F99" w:rsidDel="002D448A">
          <w:rPr>
            <w:rFonts w:asciiTheme="minorHAnsi" w:hAnsiTheme="minorHAnsi"/>
            <w:sz w:val="22"/>
            <w:szCs w:val="22"/>
          </w:rPr>
          <w:delText>s</w:delText>
        </w:r>
      </w:del>
      <w:r w:rsidR="005B6F99">
        <w:rPr>
          <w:rFonts w:asciiTheme="minorHAnsi" w:hAnsiTheme="minorHAnsi"/>
          <w:sz w:val="22"/>
          <w:szCs w:val="22"/>
        </w:rPr>
        <w:t>upplier is unable to progress a customer through to a supply contract and registration,</w:t>
      </w:r>
      <w:r w:rsidR="00A730E2">
        <w:rPr>
          <w:rFonts w:asciiTheme="minorHAnsi" w:hAnsiTheme="minorHAnsi"/>
          <w:sz w:val="22"/>
          <w:szCs w:val="22"/>
        </w:rPr>
        <w:t xml:space="preserve"> </w:t>
      </w:r>
      <w:r w:rsidR="005B6F99">
        <w:rPr>
          <w:rFonts w:asciiTheme="minorHAnsi" w:hAnsiTheme="minorHAnsi"/>
          <w:sz w:val="22"/>
          <w:szCs w:val="22"/>
        </w:rPr>
        <w:t>perhaps due to lack of cooperation.</w:t>
      </w:r>
    </w:p>
    <w:p w14:paraId="3BFB85A7" w14:textId="77777777" w:rsidR="00846F92" w:rsidRDefault="004F6FF4" w:rsidP="004F6FF4">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3: </w:t>
      </w:r>
      <w:r w:rsidR="00846F92" w:rsidRPr="004F6FF4">
        <w:rPr>
          <w:rFonts w:asciiTheme="minorHAnsi" w:hAnsiTheme="minorHAnsi"/>
          <w:b/>
          <w:bCs w:val="0"/>
          <w:iCs w:val="0"/>
          <w:sz w:val="22"/>
          <w:szCs w:val="22"/>
          <w:u w:val="single"/>
        </w:rPr>
        <w:t>Do you prefer the approach of best practice Stage 1 Template Letter A or Stage 1 Template Letter B? Please provide your rationale.</w:t>
      </w:r>
    </w:p>
    <w:tbl>
      <w:tblPr>
        <w:tblStyle w:val="TableGrid1"/>
        <w:tblW w:w="0" w:type="auto"/>
        <w:tblInd w:w="1418" w:type="dxa"/>
        <w:tblLook w:val="04A0" w:firstRow="1" w:lastRow="0" w:firstColumn="1" w:lastColumn="0" w:noHBand="0" w:noVBand="1"/>
      </w:tblPr>
      <w:tblGrid>
        <w:gridCol w:w="1203"/>
        <w:gridCol w:w="1718"/>
        <w:gridCol w:w="1710"/>
        <w:gridCol w:w="1246"/>
        <w:gridCol w:w="1470"/>
      </w:tblGrid>
      <w:tr w:rsidR="00B66078" w:rsidRPr="00B66078" w14:paraId="58281603" w14:textId="77777777" w:rsidTr="00E95C08">
        <w:tc>
          <w:tcPr>
            <w:tcW w:w="0" w:type="auto"/>
            <w:tcBorders>
              <w:top w:val="single" w:sz="18" w:space="0" w:color="FFFFFF" w:themeColor="background1"/>
              <w:left w:val="nil"/>
              <w:bottom w:val="single" w:sz="18" w:space="0" w:color="FFFFFF" w:themeColor="background1"/>
              <w:right w:val="single" w:sz="18" w:space="0" w:color="FFFFFF" w:themeColor="background1"/>
            </w:tcBorders>
            <w:shd w:val="clear" w:color="auto" w:fill="86AD82"/>
          </w:tcPr>
          <w:p w14:paraId="18E69B66" w14:textId="77777777" w:rsidR="00B66078" w:rsidRPr="00B66078" w:rsidRDefault="0033627B" w:rsidP="00B66078">
            <w:pPr>
              <w:jc w:val="center"/>
              <w:rPr>
                <w:b/>
                <w:sz w:val="22"/>
                <w:szCs w:val="22"/>
                <w:lang w:eastAsia="en-US"/>
              </w:rPr>
            </w:pPr>
            <w:r>
              <w:rPr>
                <w:b/>
                <w:sz w:val="22"/>
                <w:szCs w:val="22"/>
                <w:lang w:eastAsia="en-US"/>
              </w:rPr>
              <w:t>Party Type</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1E44443" w14:textId="77777777" w:rsidR="00B66078" w:rsidRPr="00B66078" w:rsidRDefault="00B66078" w:rsidP="00B66078">
            <w:pPr>
              <w:jc w:val="center"/>
              <w:rPr>
                <w:b/>
                <w:sz w:val="22"/>
                <w:szCs w:val="22"/>
                <w:lang w:eastAsia="en-US"/>
              </w:rPr>
            </w:pPr>
            <w:r w:rsidRPr="00B66078">
              <w:rPr>
                <w:b/>
                <w:sz w:val="22"/>
                <w:szCs w:val="22"/>
                <w:lang w:eastAsia="en-US"/>
              </w:rPr>
              <w:t xml:space="preserve">Template Letter A </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0D1B9EA0" w14:textId="77777777" w:rsidR="00B66078" w:rsidRPr="00B66078" w:rsidRDefault="00B66078" w:rsidP="00B66078">
            <w:pPr>
              <w:jc w:val="center"/>
              <w:rPr>
                <w:b/>
                <w:sz w:val="22"/>
                <w:szCs w:val="22"/>
                <w:lang w:eastAsia="en-US"/>
              </w:rPr>
            </w:pPr>
            <w:r w:rsidRPr="00B66078">
              <w:rPr>
                <w:b/>
                <w:sz w:val="22"/>
                <w:szCs w:val="22"/>
                <w:lang w:eastAsia="en-US"/>
              </w:rPr>
              <w:t>Template Letter B</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77A12342" w14:textId="77777777" w:rsidR="00B66078" w:rsidRPr="00B66078" w:rsidRDefault="00B66078" w:rsidP="00B66078">
            <w:pPr>
              <w:jc w:val="center"/>
              <w:rPr>
                <w:b/>
                <w:sz w:val="22"/>
                <w:szCs w:val="22"/>
                <w:lang w:eastAsia="en-US"/>
              </w:rPr>
            </w:pPr>
            <w:r w:rsidRPr="00B66078">
              <w:rPr>
                <w:b/>
                <w:sz w:val="22"/>
                <w:szCs w:val="22"/>
                <w:lang w:eastAsia="en-US"/>
              </w:rPr>
              <w:t>Both Letters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7BD29196" w14:textId="77777777" w:rsidR="00B66078" w:rsidRPr="00B66078" w:rsidRDefault="00B66078" w:rsidP="00B66078">
            <w:pPr>
              <w:jc w:val="center"/>
              <w:rPr>
                <w:b/>
                <w:sz w:val="22"/>
                <w:szCs w:val="22"/>
                <w:lang w:eastAsia="en-US"/>
              </w:rPr>
            </w:pPr>
            <w:r w:rsidRPr="00B66078">
              <w:rPr>
                <w:b/>
                <w:sz w:val="22"/>
                <w:szCs w:val="22"/>
                <w:lang w:eastAsia="en-US"/>
              </w:rPr>
              <w:t xml:space="preserve">No preference </w:t>
            </w:r>
          </w:p>
        </w:tc>
      </w:tr>
      <w:tr w:rsidR="00B66078" w:rsidRPr="00B66078" w14:paraId="30BEA716" w14:textId="77777777" w:rsidTr="00E95C08">
        <w:tc>
          <w:tcPr>
            <w:tcW w:w="0" w:type="auto"/>
            <w:tcBorders>
              <w:top w:val="single" w:sz="18" w:space="0" w:color="FFFFFF" w:themeColor="background1"/>
              <w:left w:val="nil"/>
              <w:bottom w:val="single" w:sz="18" w:space="0" w:color="FFFFFF" w:themeColor="background1"/>
              <w:right w:val="single" w:sz="18" w:space="0" w:color="86AD82"/>
            </w:tcBorders>
            <w:shd w:val="clear" w:color="auto" w:fill="86AD82"/>
          </w:tcPr>
          <w:p w14:paraId="14E147EF" w14:textId="77777777" w:rsidR="00B66078" w:rsidRPr="00B66078" w:rsidRDefault="00B66078" w:rsidP="00B66078">
            <w:pPr>
              <w:spacing w:before="60" w:after="120" w:line="276" w:lineRule="auto"/>
              <w:outlineLvl w:val="1"/>
              <w:rPr>
                <w:b/>
                <w:sz w:val="22"/>
                <w:szCs w:val="22"/>
                <w:lang w:eastAsia="en-US"/>
              </w:rPr>
            </w:pPr>
            <w:r w:rsidRPr="00B66078">
              <w:rPr>
                <w:b/>
                <w:sz w:val="22"/>
                <w:szCs w:val="22"/>
                <w:lang w:eastAsia="en-US"/>
              </w:rPr>
              <w:t>Suppliers</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2191634F"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619B8C1D"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2</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275B1A24"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6D06963E"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r>
      <w:tr w:rsidR="00B66078" w:rsidRPr="00B66078" w14:paraId="11DBACC4" w14:textId="77777777" w:rsidTr="00E95C08">
        <w:tc>
          <w:tcPr>
            <w:tcW w:w="0" w:type="auto"/>
            <w:tcBorders>
              <w:top w:val="single" w:sz="18" w:space="0" w:color="FFFFFF" w:themeColor="background1"/>
              <w:left w:val="nil"/>
              <w:bottom w:val="single" w:sz="18" w:space="0" w:color="FFFFFF" w:themeColor="background1"/>
              <w:right w:val="single" w:sz="18" w:space="0" w:color="86AD82"/>
            </w:tcBorders>
            <w:shd w:val="clear" w:color="auto" w:fill="86AD82"/>
          </w:tcPr>
          <w:p w14:paraId="1D1CB376" w14:textId="77777777" w:rsidR="00B66078" w:rsidRPr="00B66078" w:rsidRDefault="00B66078" w:rsidP="00B66078">
            <w:pPr>
              <w:spacing w:before="60" w:after="120" w:line="276" w:lineRule="auto"/>
              <w:outlineLvl w:val="1"/>
              <w:rPr>
                <w:b/>
                <w:sz w:val="22"/>
                <w:szCs w:val="22"/>
                <w:lang w:eastAsia="en-US"/>
              </w:rPr>
            </w:pPr>
            <w:r w:rsidRPr="00B66078">
              <w:rPr>
                <w:b/>
                <w:sz w:val="22"/>
                <w:szCs w:val="22"/>
                <w:lang w:eastAsia="en-US"/>
              </w:rPr>
              <w:t>DNOs</w:t>
            </w:r>
          </w:p>
        </w:tc>
        <w:tc>
          <w:tcPr>
            <w:tcW w:w="0" w:type="auto"/>
            <w:tcBorders>
              <w:top w:val="single" w:sz="18" w:space="0" w:color="86AD82"/>
              <w:left w:val="single" w:sz="18" w:space="0" w:color="86AD82"/>
              <w:bottom w:val="single" w:sz="18" w:space="0" w:color="86AD82"/>
              <w:right w:val="single" w:sz="18" w:space="0" w:color="86AD82"/>
            </w:tcBorders>
          </w:tcPr>
          <w:p w14:paraId="711D7FBE"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2</w:t>
            </w:r>
          </w:p>
        </w:tc>
        <w:tc>
          <w:tcPr>
            <w:tcW w:w="0" w:type="auto"/>
            <w:tcBorders>
              <w:top w:val="single" w:sz="18" w:space="0" w:color="86AD82"/>
              <w:left w:val="single" w:sz="18" w:space="0" w:color="86AD82"/>
              <w:bottom w:val="single" w:sz="18" w:space="0" w:color="86AD82"/>
              <w:right w:val="single" w:sz="18" w:space="0" w:color="86AD82"/>
            </w:tcBorders>
          </w:tcPr>
          <w:p w14:paraId="13BA9FFA"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7997E859"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2</w:t>
            </w:r>
          </w:p>
        </w:tc>
        <w:tc>
          <w:tcPr>
            <w:tcW w:w="0" w:type="auto"/>
            <w:tcBorders>
              <w:top w:val="single" w:sz="18" w:space="0" w:color="86AD82"/>
              <w:left w:val="single" w:sz="18" w:space="0" w:color="86AD82"/>
              <w:bottom w:val="single" w:sz="18" w:space="0" w:color="86AD82"/>
              <w:right w:val="single" w:sz="18" w:space="0" w:color="86AD82"/>
            </w:tcBorders>
          </w:tcPr>
          <w:p w14:paraId="53B996D1"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r>
      <w:tr w:rsidR="00B66078" w:rsidRPr="00B66078" w14:paraId="024AC270" w14:textId="77777777" w:rsidTr="00E95C08">
        <w:tc>
          <w:tcPr>
            <w:tcW w:w="0" w:type="auto"/>
            <w:tcBorders>
              <w:top w:val="single" w:sz="18" w:space="0" w:color="FFFFFF" w:themeColor="background1"/>
              <w:left w:val="nil"/>
              <w:bottom w:val="single" w:sz="18" w:space="0" w:color="86AD82"/>
              <w:right w:val="single" w:sz="18" w:space="0" w:color="86AD82"/>
            </w:tcBorders>
            <w:shd w:val="clear" w:color="auto" w:fill="86AD82"/>
          </w:tcPr>
          <w:p w14:paraId="337F90B4" w14:textId="77777777" w:rsidR="00B66078" w:rsidRPr="00B66078" w:rsidRDefault="00B66078" w:rsidP="00B66078">
            <w:pPr>
              <w:tabs>
                <w:tab w:val="left" w:pos="1019"/>
              </w:tabs>
              <w:spacing w:before="60" w:after="120" w:line="276" w:lineRule="auto"/>
              <w:outlineLvl w:val="1"/>
              <w:rPr>
                <w:b/>
                <w:sz w:val="22"/>
                <w:szCs w:val="22"/>
                <w:lang w:eastAsia="en-US"/>
              </w:rPr>
            </w:pPr>
            <w:r w:rsidRPr="00B66078">
              <w:rPr>
                <w:b/>
                <w:sz w:val="22"/>
                <w:szCs w:val="22"/>
                <w:lang w:eastAsia="en-US"/>
              </w:rPr>
              <w:t>IDNO</w:t>
            </w:r>
            <w:r w:rsidRPr="00B66078">
              <w:rPr>
                <w:b/>
                <w:sz w:val="22"/>
                <w:szCs w:val="22"/>
                <w:lang w:eastAsia="en-US"/>
              </w:rPr>
              <w:tab/>
            </w:r>
          </w:p>
        </w:tc>
        <w:tc>
          <w:tcPr>
            <w:tcW w:w="0" w:type="auto"/>
            <w:tcBorders>
              <w:top w:val="single" w:sz="18" w:space="0" w:color="86AD82"/>
              <w:left w:val="single" w:sz="18" w:space="0" w:color="86AD82"/>
              <w:bottom w:val="single" w:sz="18" w:space="0" w:color="86AD82"/>
              <w:right w:val="single" w:sz="18" w:space="0" w:color="86AD82"/>
            </w:tcBorders>
          </w:tcPr>
          <w:p w14:paraId="3FDF1764"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6C913489"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19996A7A"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2D9683CB"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r>
    </w:tbl>
    <w:p w14:paraId="0912054D" w14:textId="77777777" w:rsidR="00B66078" w:rsidRDefault="00B66078"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B66078">
        <w:rPr>
          <w:rFonts w:asciiTheme="minorHAnsi" w:hAnsiTheme="minorHAnsi"/>
          <w:sz w:val="22"/>
          <w:szCs w:val="22"/>
        </w:rPr>
        <w:t>The Working Group noted each respondent’s preference for either template letter A, B or both letters and those respondents who chose to provide feedback on the letters rather than provide their preference.</w:t>
      </w:r>
    </w:p>
    <w:p w14:paraId="136220D0" w14:textId="77777777" w:rsidR="00DF779D" w:rsidRDefault="00EB3D50"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Pr>
          <w:rFonts w:asciiTheme="minorHAnsi" w:hAnsiTheme="minorHAnsi"/>
          <w:sz w:val="22"/>
          <w:szCs w:val="22"/>
        </w:rPr>
        <w:t>R</w:t>
      </w:r>
      <w:r w:rsidR="00DF779D" w:rsidRPr="00776243">
        <w:rPr>
          <w:rFonts w:asciiTheme="minorHAnsi" w:hAnsiTheme="minorHAnsi"/>
          <w:sz w:val="22"/>
          <w:szCs w:val="22"/>
        </w:rPr>
        <w:t>espondent</w:t>
      </w:r>
      <w:r>
        <w:rPr>
          <w:rFonts w:asciiTheme="minorHAnsi" w:hAnsiTheme="minorHAnsi"/>
          <w:sz w:val="22"/>
          <w:szCs w:val="22"/>
        </w:rPr>
        <w:t>s</w:t>
      </w:r>
      <w:r w:rsidR="00DF779D" w:rsidRPr="00776243">
        <w:rPr>
          <w:rFonts w:asciiTheme="minorHAnsi" w:hAnsiTheme="minorHAnsi"/>
          <w:sz w:val="22"/>
          <w:szCs w:val="22"/>
        </w:rPr>
        <w:t xml:space="preserve"> who preferred </w:t>
      </w:r>
      <w:r w:rsidR="00B6633B">
        <w:rPr>
          <w:rFonts w:asciiTheme="minorHAnsi" w:hAnsiTheme="minorHAnsi"/>
          <w:sz w:val="22"/>
          <w:szCs w:val="22"/>
        </w:rPr>
        <w:t>Template L</w:t>
      </w:r>
      <w:r w:rsidR="00DF779D" w:rsidRPr="00776243">
        <w:rPr>
          <w:rFonts w:asciiTheme="minorHAnsi" w:hAnsiTheme="minorHAnsi"/>
          <w:sz w:val="22"/>
          <w:szCs w:val="22"/>
        </w:rPr>
        <w:t>etter A</w:t>
      </w:r>
      <w:r w:rsidR="00776243">
        <w:rPr>
          <w:rFonts w:asciiTheme="minorHAnsi" w:hAnsiTheme="minorHAnsi"/>
          <w:sz w:val="22"/>
          <w:szCs w:val="22"/>
        </w:rPr>
        <w:t xml:space="preserve"> considered that this letter collected more useful information than the alternative letter</w:t>
      </w:r>
      <w:r>
        <w:rPr>
          <w:rFonts w:asciiTheme="minorHAnsi" w:hAnsiTheme="minorHAnsi"/>
          <w:sz w:val="22"/>
          <w:szCs w:val="22"/>
        </w:rPr>
        <w:t xml:space="preserve"> and gives the customer the opportunity to provide information back to the distributor in a structured format. However, one respondent commented that the letter had no response deadline.</w:t>
      </w:r>
      <w:r w:rsidR="00776243">
        <w:rPr>
          <w:rFonts w:asciiTheme="minorHAnsi" w:hAnsiTheme="minorHAnsi"/>
          <w:sz w:val="22"/>
          <w:szCs w:val="22"/>
        </w:rPr>
        <w:t xml:space="preserve"> </w:t>
      </w:r>
      <w:r>
        <w:rPr>
          <w:rFonts w:asciiTheme="minorHAnsi" w:hAnsiTheme="minorHAnsi"/>
          <w:sz w:val="22"/>
          <w:szCs w:val="22"/>
        </w:rPr>
        <w:t>A</w:t>
      </w:r>
      <w:r w:rsidR="00776243">
        <w:rPr>
          <w:rFonts w:asciiTheme="minorHAnsi" w:hAnsiTheme="minorHAnsi"/>
          <w:sz w:val="22"/>
          <w:szCs w:val="22"/>
        </w:rPr>
        <w:t xml:space="preserve"> respondent </w:t>
      </w:r>
      <w:r>
        <w:rPr>
          <w:rFonts w:asciiTheme="minorHAnsi" w:hAnsiTheme="minorHAnsi"/>
          <w:sz w:val="22"/>
          <w:szCs w:val="22"/>
        </w:rPr>
        <w:t xml:space="preserve">welcomed </w:t>
      </w:r>
      <w:r w:rsidR="00776243">
        <w:rPr>
          <w:rFonts w:asciiTheme="minorHAnsi" w:hAnsiTheme="minorHAnsi"/>
          <w:sz w:val="22"/>
          <w:szCs w:val="22"/>
        </w:rPr>
        <w:t xml:space="preserve">the simple layout as the language </w:t>
      </w:r>
      <w:r>
        <w:rPr>
          <w:rFonts w:asciiTheme="minorHAnsi" w:hAnsiTheme="minorHAnsi"/>
          <w:sz w:val="22"/>
          <w:szCs w:val="22"/>
        </w:rPr>
        <w:t xml:space="preserve">used </w:t>
      </w:r>
      <w:r w:rsidR="00776243">
        <w:rPr>
          <w:rFonts w:asciiTheme="minorHAnsi" w:hAnsiTheme="minorHAnsi"/>
          <w:sz w:val="22"/>
          <w:szCs w:val="22"/>
        </w:rPr>
        <w:t xml:space="preserve">was straight forward for those unregistered </w:t>
      </w:r>
      <w:del w:id="347" w:author="Allanson, Chris" w:date="2016-02-09T11:02:00Z">
        <w:r w:rsidR="00776243" w:rsidDel="0066265C">
          <w:rPr>
            <w:rFonts w:asciiTheme="minorHAnsi" w:hAnsiTheme="minorHAnsi"/>
            <w:sz w:val="22"/>
            <w:szCs w:val="22"/>
          </w:rPr>
          <w:delText>consumers</w:delText>
        </w:r>
      </w:del>
      <w:ins w:id="348" w:author="Allanson, Chris" w:date="2016-02-09T11:02:00Z">
        <w:r w:rsidR="0066265C">
          <w:rPr>
            <w:rFonts w:asciiTheme="minorHAnsi" w:hAnsiTheme="minorHAnsi"/>
            <w:sz w:val="22"/>
            <w:szCs w:val="22"/>
          </w:rPr>
          <w:t>customers</w:t>
        </w:r>
      </w:ins>
      <w:r w:rsidR="00776243">
        <w:rPr>
          <w:rFonts w:asciiTheme="minorHAnsi" w:hAnsiTheme="minorHAnsi"/>
          <w:sz w:val="22"/>
          <w:szCs w:val="22"/>
        </w:rPr>
        <w:t xml:space="preserve"> who do not have English</w:t>
      </w:r>
      <w:r w:rsidR="00C80D8F">
        <w:rPr>
          <w:rFonts w:asciiTheme="minorHAnsi" w:hAnsiTheme="minorHAnsi"/>
          <w:sz w:val="22"/>
          <w:szCs w:val="22"/>
        </w:rPr>
        <w:t xml:space="preserve"> as a first language</w:t>
      </w:r>
      <w:r w:rsidR="00776243">
        <w:rPr>
          <w:rFonts w:asciiTheme="minorHAnsi" w:hAnsiTheme="minorHAnsi"/>
          <w:sz w:val="22"/>
          <w:szCs w:val="22"/>
        </w:rPr>
        <w:t xml:space="preserve">.  The Working Group agreed to </w:t>
      </w:r>
      <w:r w:rsidR="007F62BB">
        <w:rPr>
          <w:rFonts w:asciiTheme="minorHAnsi" w:hAnsiTheme="minorHAnsi"/>
          <w:sz w:val="22"/>
          <w:szCs w:val="22"/>
        </w:rPr>
        <w:t>draft a short form</w:t>
      </w:r>
      <w:r w:rsidR="00776243">
        <w:rPr>
          <w:rFonts w:asciiTheme="minorHAnsi" w:hAnsiTheme="minorHAnsi"/>
          <w:sz w:val="22"/>
          <w:szCs w:val="22"/>
        </w:rPr>
        <w:t xml:space="preserve"> </w:t>
      </w:r>
      <w:r w:rsidR="007F62BB">
        <w:rPr>
          <w:rFonts w:asciiTheme="minorHAnsi" w:hAnsiTheme="minorHAnsi"/>
          <w:sz w:val="22"/>
          <w:szCs w:val="22"/>
        </w:rPr>
        <w:t xml:space="preserve">straight forward template letter which may better suit the purpose of Parties contacting </w:t>
      </w:r>
      <w:r>
        <w:rPr>
          <w:rFonts w:asciiTheme="minorHAnsi" w:hAnsiTheme="minorHAnsi"/>
          <w:sz w:val="22"/>
          <w:szCs w:val="22"/>
        </w:rPr>
        <w:t>customers whose first language was not English</w:t>
      </w:r>
      <w:r w:rsidR="007F62BB">
        <w:rPr>
          <w:rFonts w:asciiTheme="minorHAnsi" w:hAnsiTheme="minorHAnsi"/>
          <w:sz w:val="22"/>
          <w:szCs w:val="22"/>
        </w:rPr>
        <w:t>.</w:t>
      </w:r>
    </w:p>
    <w:p w14:paraId="36917AC2" w14:textId="77777777" w:rsidR="007F62BB" w:rsidRPr="007F62BB" w:rsidRDefault="00EB3D50"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Pr>
          <w:rFonts w:asciiTheme="minorHAnsi" w:hAnsiTheme="minorHAnsi"/>
          <w:sz w:val="22"/>
          <w:szCs w:val="22"/>
        </w:rPr>
        <w:t>R</w:t>
      </w:r>
      <w:r w:rsidR="007F62BB" w:rsidRPr="007F62BB">
        <w:rPr>
          <w:rFonts w:asciiTheme="minorHAnsi" w:hAnsiTheme="minorHAnsi"/>
          <w:sz w:val="22"/>
          <w:szCs w:val="22"/>
        </w:rPr>
        <w:t>espondent</w:t>
      </w:r>
      <w:r>
        <w:rPr>
          <w:rFonts w:asciiTheme="minorHAnsi" w:hAnsiTheme="minorHAnsi"/>
          <w:sz w:val="22"/>
          <w:szCs w:val="22"/>
        </w:rPr>
        <w:t>s</w:t>
      </w:r>
      <w:r w:rsidR="007F62BB" w:rsidRPr="007F62BB">
        <w:rPr>
          <w:rFonts w:asciiTheme="minorHAnsi" w:hAnsiTheme="minorHAnsi"/>
          <w:sz w:val="22"/>
          <w:szCs w:val="22"/>
        </w:rPr>
        <w:t xml:space="preserve"> who preferred Template Letter B </w:t>
      </w:r>
      <w:r>
        <w:rPr>
          <w:rFonts w:asciiTheme="minorHAnsi" w:hAnsiTheme="minorHAnsi"/>
          <w:sz w:val="22"/>
          <w:szCs w:val="22"/>
        </w:rPr>
        <w:t xml:space="preserve">commented that it provided clearer instructions for the customer to respond including timescales.  </w:t>
      </w:r>
      <w:r w:rsidR="005208D7">
        <w:rPr>
          <w:rFonts w:asciiTheme="minorHAnsi" w:hAnsiTheme="minorHAnsi"/>
          <w:sz w:val="22"/>
          <w:szCs w:val="22"/>
        </w:rPr>
        <w:t>One</w:t>
      </w:r>
      <w:r>
        <w:rPr>
          <w:rFonts w:asciiTheme="minorHAnsi" w:hAnsiTheme="minorHAnsi"/>
          <w:sz w:val="22"/>
          <w:szCs w:val="22"/>
        </w:rPr>
        <w:t xml:space="preserve"> </w:t>
      </w:r>
      <w:proofErr w:type="gramStart"/>
      <w:r>
        <w:rPr>
          <w:rFonts w:asciiTheme="minorHAnsi" w:hAnsiTheme="minorHAnsi"/>
          <w:sz w:val="22"/>
          <w:szCs w:val="22"/>
        </w:rPr>
        <w:t xml:space="preserve">respondent  </w:t>
      </w:r>
      <w:r w:rsidR="007F62BB" w:rsidRPr="007F62BB">
        <w:rPr>
          <w:rFonts w:asciiTheme="minorHAnsi" w:hAnsiTheme="minorHAnsi"/>
          <w:sz w:val="22"/>
          <w:szCs w:val="22"/>
        </w:rPr>
        <w:t>advised</w:t>
      </w:r>
      <w:proofErr w:type="gramEnd"/>
      <w:r w:rsidR="007F62BB" w:rsidRPr="007F62BB">
        <w:rPr>
          <w:rFonts w:asciiTheme="minorHAnsi" w:hAnsiTheme="minorHAnsi"/>
          <w:sz w:val="22"/>
          <w:szCs w:val="22"/>
        </w:rPr>
        <w:t xml:space="preserve"> that it</w:t>
      </w:r>
      <w:r>
        <w:rPr>
          <w:rFonts w:asciiTheme="minorHAnsi" w:hAnsiTheme="minorHAnsi"/>
          <w:sz w:val="22"/>
          <w:szCs w:val="22"/>
        </w:rPr>
        <w:t xml:space="preserve">s experience showed that it </w:t>
      </w:r>
      <w:r w:rsidR="007F62BB" w:rsidRPr="007F62BB">
        <w:rPr>
          <w:rFonts w:asciiTheme="minorHAnsi" w:hAnsiTheme="minorHAnsi"/>
          <w:sz w:val="22"/>
          <w:szCs w:val="22"/>
        </w:rPr>
        <w:t>was useful to provide text in the letter window to encourage the end user to respond such as “</w:t>
      </w:r>
      <w:r w:rsidR="007F62BB">
        <w:rPr>
          <w:rFonts w:asciiTheme="minorHAnsi" w:hAnsiTheme="minorHAnsi"/>
          <w:sz w:val="22"/>
          <w:szCs w:val="22"/>
        </w:rPr>
        <w:t>Imp</w:t>
      </w:r>
      <w:r w:rsidR="007F62BB" w:rsidRPr="007F62BB">
        <w:rPr>
          <w:rFonts w:asciiTheme="minorHAnsi" w:hAnsiTheme="minorHAnsi"/>
          <w:sz w:val="22"/>
          <w:szCs w:val="22"/>
        </w:rPr>
        <w:t>o</w:t>
      </w:r>
      <w:r w:rsidR="007F62BB">
        <w:rPr>
          <w:rFonts w:asciiTheme="minorHAnsi" w:hAnsiTheme="minorHAnsi"/>
          <w:sz w:val="22"/>
          <w:szCs w:val="22"/>
        </w:rPr>
        <w:t>r</w:t>
      </w:r>
      <w:r w:rsidR="007F62BB" w:rsidRPr="007F62BB">
        <w:rPr>
          <w:rFonts w:asciiTheme="minorHAnsi" w:hAnsiTheme="minorHAnsi"/>
          <w:sz w:val="22"/>
          <w:szCs w:val="22"/>
        </w:rPr>
        <w:t>tant Information - Please Read”. The Working Group agreed to include some proposed wording in the window of the letter</w:t>
      </w:r>
      <w:r w:rsidR="005208D7">
        <w:rPr>
          <w:rFonts w:asciiTheme="minorHAnsi" w:hAnsiTheme="minorHAnsi"/>
          <w:sz w:val="22"/>
          <w:szCs w:val="22"/>
        </w:rPr>
        <w:t xml:space="preserve"> templates</w:t>
      </w:r>
      <w:r w:rsidR="007F62BB" w:rsidRPr="007F62BB">
        <w:rPr>
          <w:rFonts w:asciiTheme="minorHAnsi" w:hAnsiTheme="minorHAnsi"/>
          <w:sz w:val="22"/>
          <w:szCs w:val="22"/>
        </w:rPr>
        <w:t>.</w:t>
      </w:r>
    </w:p>
    <w:p w14:paraId="061F3FB5" w14:textId="77777777" w:rsidR="00B6633B" w:rsidRDefault="00C72DF1" w:rsidP="00124793">
      <w:pPr>
        <w:pStyle w:val="Heading2"/>
        <w:keepNext w:val="0"/>
        <w:numPr>
          <w:ilvl w:val="1"/>
          <w:numId w:val="2"/>
        </w:numPr>
        <w:tabs>
          <w:tab w:val="clear" w:pos="576"/>
          <w:tab w:val="num" w:pos="709"/>
          <w:tab w:val="num" w:pos="1296"/>
        </w:tabs>
        <w:spacing w:line="360" w:lineRule="auto"/>
        <w:ind w:left="1296"/>
        <w:jc w:val="both"/>
        <w:rPr>
          <w:rFonts w:ascii="Calibri" w:hAnsi="Calibri"/>
          <w:sz w:val="22"/>
          <w:szCs w:val="22"/>
        </w:rPr>
      </w:pPr>
      <w:r w:rsidRPr="00B6633B">
        <w:rPr>
          <w:rFonts w:asciiTheme="minorHAnsi" w:hAnsiTheme="minorHAnsi"/>
          <w:sz w:val="22"/>
          <w:szCs w:val="22"/>
        </w:rPr>
        <w:t xml:space="preserve">One respondent </w:t>
      </w:r>
      <w:r w:rsidR="00332E65">
        <w:rPr>
          <w:rFonts w:asciiTheme="minorHAnsi" w:hAnsiTheme="minorHAnsi"/>
          <w:sz w:val="22"/>
          <w:szCs w:val="22"/>
        </w:rPr>
        <w:t>advised that the t</w:t>
      </w:r>
      <w:r w:rsidR="00B6633B">
        <w:rPr>
          <w:rFonts w:asciiTheme="minorHAnsi" w:hAnsiTheme="minorHAnsi"/>
          <w:sz w:val="22"/>
          <w:szCs w:val="22"/>
        </w:rPr>
        <w:t xml:space="preserve">emplate </w:t>
      </w:r>
      <w:r w:rsidR="00332E65">
        <w:rPr>
          <w:rFonts w:asciiTheme="minorHAnsi" w:hAnsiTheme="minorHAnsi"/>
          <w:sz w:val="22"/>
          <w:szCs w:val="22"/>
        </w:rPr>
        <w:t>l</w:t>
      </w:r>
      <w:r w:rsidR="00B6633B">
        <w:rPr>
          <w:rFonts w:asciiTheme="minorHAnsi" w:hAnsiTheme="minorHAnsi"/>
          <w:sz w:val="22"/>
          <w:szCs w:val="22"/>
        </w:rPr>
        <w:t xml:space="preserve">etters had been drafted with the requirement to populate an MPAN field. In many unregistered customer scenarios there are no MPANs. </w:t>
      </w:r>
      <w:r w:rsidR="00B6633B">
        <w:rPr>
          <w:rFonts w:ascii="Calibri" w:hAnsi="Calibri"/>
          <w:sz w:val="22"/>
          <w:szCs w:val="22"/>
        </w:rPr>
        <w:t>The Working Group agreed to develop a template letter for those customers who do not have an MPAN.</w:t>
      </w:r>
    </w:p>
    <w:p w14:paraId="77DBA8AA" w14:textId="77777777" w:rsidR="00C72DF1" w:rsidRDefault="00B6633B"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B6633B">
        <w:rPr>
          <w:rFonts w:asciiTheme="minorHAnsi" w:hAnsiTheme="minorHAnsi"/>
          <w:sz w:val="22"/>
          <w:szCs w:val="22"/>
        </w:rPr>
        <w:t xml:space="preserve">A respondent advised that the link provided on the letter to help customers register with a Supplier ‘called get financially fit’ may be considered condescending and urged the Working Group to direct the customer to a more helpful link. The Working Group asked Ofgem to provide </w:t>
      </w:r>
      <w:r w:rsidR="005208D7">
        <w:rPr>
          <w:rFonts w:asciiTheme="minorHAnsi" w:hAnsiTheme="minorHAnsi"/>
          <w:sz w:val="22"/>
          <w:szCs w:val="22"/>
        </w:rPr>
        <w:t xml:space="preserve">its </w:t>
      </w:r>
      <w:r w:rsidRPr="00B6633B">
        <w:rPr>
          <w:rFonts w:asciiTheme="minorHAnsi" w:hAnsiTheme="minorHAnsi"/>
          <w:sz w:val="22"/>
          <w:szCs w:val="22"/>
        </w:rPr>
        <w:t xml:space="preserve">preferred link which </w:t>
      </w:r>
      <w:r w:rsidR="005208D7">
        <w:rPr>
          <w:rFonts w:asciiTheme="minorHAnsi" w:hAnsiTheme="minorHAnsi"/>
          <w:sz w:val="22"/>
          <w:szCs w:val="22"/>
        </w:rPr>
        <w:t xml:space="preserve">has been </w:t>
      </w:r>
      <w:r w:rsidRPr="00B6633B">
        <w:rPr>
          <w:rFonts w:asciiTheme="minorHAnsi" w:hAnsiTheme="minorHAnsi"/>
          <w:sz w:val="22"/>
          <w:szCs w:val="22"/>
        </w:rPr>
        <w:t>added to the template letters.</w:t>
      </w:r>
    </w:p>
    <w:p w14:paraId="40E27E84" w14:textId="77777777" w:rsidR="00332E65" w:rsidRDefault="00332E65"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332E65">
        <w:rPr>
          <w:rFonts w:asciiTheme="minorHAnsi" w:hAnsiTheme="minorHAnsi"/>
          <w:sz w:val="22"/>
          <w:szCs w:val="22"/>
        </w:rPr>
        <w:t xml:space="preserve">The Working Group </w:t>
      </w:r>
      <w:r w:rsidR="0007605B">
        <w:rPr>
          <w:rFonts w:asciiTheme="minorHAnsi" w:hAnsiTheme="minorHAnsi"/>
          <w:sz w:val="22"/>
          <w:szCs w:val="22"/>
        </w:rPr>
        <w:t xml:space="preserve">proposes </w:t>
      </w:r>
      <w:r w:rsidRPr="00332E65">
        <w:rPr>
          <w:rFonts w:asciiTheme="minorHAnsi" w:hAnsiTheme="minorHAnsi"/>
          <w:sz w:val="22"/>
          <w:szCs w:val="22"/>
        </w:rPr>
        <w:t xml:space="preserve">that the template letters </w:t>
      </w:r>
      <w:r w:rsidR="0007605B">
        <w:rPr>
          <w:rFonts w:asciiTheme="minorHAnsi" w:hAnsiTheme="minorHAnsi"/>
          <w:sz w:val="22"/>
          <w:szCs w:val="22"/>
        </w:rPr>
        <w:t xml:space="preserve">are </w:t>
      </w:r>
      <w:r w:rsidRPr="00332E65">
        <w:rPr>
          <w:rFonts w:asciiTheme="minorHAnsi" w:hAnsiTheme="minorHAnsi"/>
          <w:sz w:val="22"/>
          <w:szCs w:val="22"/>
        </w:rPr>
        <w:t>not mandat</w:t>
      </w:r>
      <w:r w:rsidR="0007605B">
        <w:rPr>
          <w:rFonts w:asciiTheme="minorHAnsi" w:hAnsiTheme="minorHAnsi"/>
          <w:sz w:val="22"/>
          <w:szCs w:val="22"/>
        </w:rPr>
        <w:t>ory and will be made available on the DCUSA website as a resource.  The letters do</w:t>
      </w:r>
      <w:r w:rsidRPr="00332E65">
        <w:rPr>
          <w:rFonts w:asciiTheme="minorHAnsi" w:hAnsiTheme="minorHAnsi"/>
          <w:sz w:val="22"/>
          <w:szCs w:val="22"/>
        </w:rPr>
        <w:t xml:space="preserve"> not capture </w:t>
      </w:r>
      <w:r>
        <w:rPr>
          <w:rFonts w:asciiTheme="minorHAnsi" w:hAnsiTheme="minorHAnsi"/>
          <w:sz w:val="22"/>
          <w:szCs w:val="22"/>
        </w:rPr>
        <w:t>every scenario</w:t>
      </w:r>
      <w:r w:rsidR="0007605B">
        <w:rPr>
          <w:rFonts w:asciiTheme="minorHAnsi" w:hAnsiTheme="minorHAnsi"/>
          <w:sz w:val="22"/>
          <w:szCs w:val="22"/>
        </w:rPr>
        <w:t xml:space="preserve"> and it is anticipated that the letters will </w:t>
      </w:r>
      <w:r w:rsidRPr="00332E65">
        <w:rPr>
          <w:rFonts w:asciiTheme="minorHAnsi" w:hAnsiTheme="minorHAnsi"/>
          <w:sz w:val="22"/>
          <w:szCs w:val="22"/>
        </w:rPr>
        <w:t>be customised by each D</w:t>
      </w:r>
      <w:r w:rsidR="005208D7">
        <w:rPr>
          <w:rFonts w:asciiTheme="minorHAnsi" w:hAnsiTheme="minorHAnsi"/>
          <w:sz w:val="22"/>
          <w:szCs w:val="22"/>
        </w:rPr>
        <w:t xml:space="preserve">istributor </w:t>
      </w:r>
      <w:r>
        <w:rPr>
          <w:rFonts w:asciiTheme="minorHAnsi" w:hAnsiTheme="minorHAnsi"/>
          <w:sz w:val="22"/>
          <w:szCs w:val="22"/>
        </w:rPr>
        <w:t xml:space="preserve">taking into consideration </w:t>
      </w:r>
      <w:r w:rsidR="005208D7">
        <w:rPr>
          <w:rFonts w:asciiTheme="minorHAnsi" w:hAnsiTheme="minorHAnsi"/>
          <w:sz w:val="22"/>
          <w:szCs w:val="22"/>
        </w:rPr>
        <w:t xml:space="preserve">the relevant scenario and any </w:t>
      </w:r>
      <w:r>
        <w:rPr>
          <w:rFonts w:asciiTheme="minorHAnsi" w:hAnsiTheme="minorHAnsi"/>
          <w:sz w:val="22"/>
          <w:szCs w:val="22"/>
        </w:rPr>
        <w:t>discussions with the customer.</w:t>
      </w:r>
    </w:p>
    <w:p w14:paraId="75850DEB" w14:textId="77777777" w:rsidR="00846F92" w:rsidRDefault="004F6FF4" w:rsidP="00124793">
      <w:pPr>
        <w:pStyle w:val="Heading2"/>
        <w:keepNext w:val="0"/>
        <w:widowControl w:val="0"/>
        <w:tabs>
          <w:tab w:val="clear" w:pos="360"/>
        </w:tabs>
        <w:spacing w:line="360" w:lineRule="auto"/>
        <w:ind w:left="86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4:  </w:t>
      </w:r>
      <w:r w:rsidR="00846F92" w:rsidRPr="004F6FF4">
        <w:rPr>
          <w:rFonts w:asciiTheme="minorHAnsi" w:hAnsiTheme="minorHAnsi"/>
          <w:b/>
          <w:bCs w:val="0"/>
          <w:iCs w:val="0"/>
          <w:sz w:val="22"/>
          <w:szCs w:val="22"/>
          <w:u w:val="single"/>
        </w:rPr>
        <w:t>Do you prefer the option of having both best practice Stage 1 Template Letter A or Stage 1 Template Letter B available for use?</w:t>
      </w:r>
    </w:p>
    <w:tbl>
      <w:tblPr>
        <w:tblStyle w:val="TableGrid2"/>
        <w:tblW w:w="0" w:type="auto"/>
        <w:tblInd w:w="1418" w:type="dxa"/>
        <w:tblLook w:val="04A0" w:firstRow="1" w:lastRow="0" w:firstColumn="1" w:lastColumn="0" w:noHBand="0" w:noVBand="1"/>
      </w:tblPr>
      <w:tblGrid>
        <w:gridCol w:w="1170"/>
        <w:gridCol w:w="1729"/>
        <w:gridCol w:w="1721"/>
        <w:gridCol w:w="1253"/>
        <w:gridCol w:w="1474"/>
      </w:tblGrid>
      <w:tr w:rsidR="00B66078" w:rsidRPr="00B66078" w14:paraId="1D3844B5" w14:textId="77777777" w:rsidTr="00E95C08">
        <w:tc>
          <w:tcPr>
            <w:tcW w:w="0" w:type="auto"/>
            <w:tcBorders>
              <w:top w:val="single" w:sz="18" w:space="0" w:color="FFFFFF" w:themeColor="background1"/>
              <w:left w:val="nil"/>
              <w:bottom w:val="single" w:sz="18" w:space="0" w:color="FFFFFF" w:themeColor="background1"/>
              <w:right w:val="single" w:sz="18" w:space="0" w:color="FFFFFF" w:themeColor="background1"/>
            </w:tcBorders>
            <w:shd w:val="clear" w:color="auto" w:fill="86AD82"/>
          </w:tcPr>
          <w:p w14:paraId="57AFFFD6" w14:textId="77777777" w:rsidR="00B66078" w:rsidRPr="00B66078" w:rsidRDefault="0033627B" w:rsidP="00B66078">
            <w:pPr>
              <w:jc w:val="center"/>
              <w:rPr>
                <w:b/>
                <w:sz w:val="22"/>
                <w:szCs w:val="22"/>
                <w:lang w:eastAsia="en-US"/>
              </w:rPr>
            </w:pPr>
            <w:r>
              <w:rPr>
                <w:b/>
                <w:sz w:val="22"/>
                <w:szCs w:val="22"/>
                <w:lang w:eastAsia="en-US"/>
              </w:rPr>
              <w:t>Party Type</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15F69F4B" w14:textId="77777777" w:rsidR="00B66078" w:rsidRPr="00B66078" w:rsidRDefault="00B66078" w:rsidP="00B66078">
            <w:pPr>
              <w:jc w:val="center"/>
              <w:rPr>
                <w:b/>
                <w:sz w:val="22"/>
                <w:szCs w:val="22"/>
                <w:lang w:eastAsia="en-US"/>
              </w:rPr>
            </w:pPr>
            <w:r w:rsidRPr="00B66078">
              <w:rPr>
                <w:b/>
                <w:sz w:val="22"/>
                <w:szCs w:val="22"/>
                <w:lang w:eastAsia="en-US"/>
              </w:rPr>
              <w:t xml:space="preserve">Template Letter A </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149BEF6" w14:textId="77777777" w:rsidR="00B66078" w:rsidRPr="00B66078" w:rsidRDefault="00B66078" w:rsidP="00B66078">
            <w:pPr>
              <w:jc w:val="center"/>
              <w:rPr>
                <w:b/>
                <w:sz w:val="22"/>
                <w:szCs w:val="22"/>
                <w:lang w:eastAsia="en-US"/>
              </w:rPr>
            </w:pPr>
            <w:r w:rsidRPr="00B66078">
              <w:rPr>
                <w:b/>
                <w:sz w:val="22"/>
                <w:szCs w:val="22"/>
                <w:lang w:eastAsia="en-US"/>
              </w:rPr>
              <w:t>Template Letter B</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752FBE7A" w14:textId="77777777" w:rsidR="00B66078" w:rsidRPr="00B66078" w:rsidRDefault="00B66078" w:rsidP="00B66078">
            <w:pPr>
              <w:jc w:val="center"/>
              <w:rPr>
                <w:b/>
                <w:sz w:val="22"/>
                <w:szCs w:val="22"/>
                <w:lang w:eastAsia="en-US"/>
              </w:rPr>
            </w:pPr>
            <w:r w:rsidRPr="00B66078">
              <w:rPr>
                <w:b/>
                <w:sz w:val="22"/>
                <w:szCs w:val="22"/>
                <w:lang w:eastAsia="en-US"/>
              </w:rPr>
              <w:t>Both Letters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43AB49BA" w14:textId="77777777" w:rsidR="00B66078" w:rsidRPr="00B66078" w:rsidRDefault="00B66078" w:rsidP="00B66078">
            <w:pPr>
              <w:jc w:val="center"/>
              <w:rPr>
                <w:b/>
                <w:sz w:val="22"/>
                <w:szCs w:val="22"/>
                <w:lang w:eastAsia="en-US"/>
              </w:rPr>
            </w:pPr>
            <w:r w:rsidRPr="00B66078">
              <w:rPr>
                <w:b/>
                <w:sz w:val="22"/>
                <w:szCs w:val="22"/>
                <w:lang w:eastAsia="en-US"/>
              </w:rPr>
              <w:t xml:space="preserve">No preference </w:t>
            </w:r>
          </w:p>
        </w:tc>
      </w:tr>
      <w:tr w:rsidR="00B66078" w:rsidRPr="00B66078" w14:paraId="34627D7A" w14:textId="77777777" w:rsidTr="00E95C08">
        <w:tc>
          <w:tcPr>
            <w:tcW w:w="0" w:type="auto"/>
            <w:tcBorders>
              <w:top w:val="single" w:sz="18" w:space="0" w:color="FFFFFF" w:themeColor="background1"/>
              <w:left w:val="nil"/>
              <w:bottom w:val="single" w:sz="18" w:space="0" w:color="FFFFFF" w:themeColor="background1"/>
              <w:right w:val="single" w:sz="18" w:space="0" w:color="86AD82"/>
            </w:tcBorders>
            <w:shd w:val="clear" w:color="auto" w:fill="86AD82"/>
          </w:tcPr>
          <w:p w14:paraId="12B088F5" w14:textId="77777777" w:rsidR="00B66078" w:rsidRPr="00B66078" w:rsidRDefault="00B66078" w:rsidP="00B66078">
            <w:pPr>
              <w:spacing w:before="60" w:after="120" w:line="276" w:lineRule="auto"/>
              <w:outlineLvl w:val="1"/>
              <w:rPr>
                <w:b/>
                <w:sz w:val="22"/>
                <w:szCs w:val="22"/>
                <w:lang w:eastAsia="en-US"/>
              </w:rPr>
            </w:pPr>
            <w:r w:rsidRPr="00B66078">
              <w:rPr>
                <w:b/>
                <w:sz w:val="22"/>
                <w:szCs w:val="22"/>
                <w:lang w:eastAsia="en-US"/>
              </w:rPr>
              <w:t>Suppliers</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1982D122"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4A9DCCAF"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22C22C6B"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3</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0E2ECC5B"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r>
      <w:tr w:rsidR="00B66078" w:rsidRPr="00B66078" w14:paraId="2584FE0C" w14:textId="77777777" w:rsidTr="00E95C08">
        <w:tc>
          <w:tcPr>
            <w:tcW w:w="0" w:type="auto"/>
            <w:tcBorders>
              <w:top w:val="single" w:sz="18" w:space="0" w:color="FFFFFF" w:themeColor="background1"/>
              <w:left w:val="nil"/>
              <w:bottom w:val="single" w:sz="18" w:space="0" w:color="FFFFFF" w:themeColor="background1"/>
              <w:right w:val="single" w:sz="18" w:space="0" w:color="86AD82"/>
            </w:tcBorders>
            <w:shd w:val="clear" w:color="auto" w:fill="86AD82"/>
          </w:tcPr>
          <w:p w14:paraId="4174708F" w14:textId="77777777" w:rsidR="00B66078" w:rsidRPr="00B66078" w:rsidRDefault="00B66078" w:rsidP="00B66078">
            <w:pPr>
              <w:spacing w:before="60" w:after="120" w:line="276" w:lineRule="auto"/>
              <w:outlineLvl w:val="1"/>
              <w:rPr>
                <w:b/>
                <w:sz w:val="22"/>
                <w:szCs w:val="22"/>
                <w:lang w:eastAsia="en-US"/>
              </w:rPr>
            </w:pPr>
            <w:r w:rsidRPr="00B66078">
              <w:rPr>
                <w:b/>
                <w:sz w:val="22"/>
                <w:szCs w:val="22"/>
                <w:lang w:eastAsia="en-US"/>
              </w:rPr>
              <w:t>DNOs</w:t>
            </w:r>
          </w:p>
        </w:tc>
        <w:tc>
          <w:tcPr>
            <w:tcW w:w="0" w:type="auto"/>
            <w:tcBorders>
              <w:top w:val="single" w:sz="18" w:space="0" w:color="86AD82"/>
              <w:left w:val="single" w:sz="18" w:space="0" w:color="86AD82"/>
              <w:bottom w:val="single" w:sz="18" w:space="0" w:color="86AD82"/>
              <w:right w:val="single" w:sz="18" w:space="0" w:color="86AD82"/>
            </w:tcBorders>
          </w:tcPr>
          <w:p w14:paraId="2B0F037B"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7A053DE0"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3623C36B"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5</w:t>
            </w:r>
          </w:p>
        </w:tc>
        <w:tc>
          <w:tcPr>
            <w:tcW w:w="0" w:type="auto"/>
            <w:tcBorders>
              <w:top w:val="single" w:sz="18" w:space="0" w:color="86AD82"/>
              <w:left w:val="single" w:sz="18" w:space="0" w:color="86AD82"/>
              <w:bottom w:val="single" w:sz="18" w:space="0" w:color="86AD82"/>
              <w:right w:val="single" w:sz="18" w:space="0" w:color="86AD82"/>
            </w:tcBorders>
          </w:tcPr>
          <w:p w14:paraId="150CC241"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r>
      <w:tr w:rsidR="00B66078" w:rsidRPr="00B66078" w14:paraId="75DE34F9" w14:textId="77777777" w:rsidTr="00E95C08">
        <w:tc>
          <w:tcPr>
            <w:tcW w:w="0" w:type="auto"/>
            <w:tcBorders>
              <w:top w:val="single" w:sz="18" w:space="0" w:color="FFFFFF" w:themeColor="background1"/>
              <w:left w:val="nil"/>
              <w:bottom w:val="single" w:sz="18" w:space="0" w:color="86AD82"/>
              <w:right w:val="single" w:sz="18" w:space="0" w:color="86AD82"/>
            </w:tcBorders>
            <w:shd w:val="clear" w:color="auto" w:fill="86AD82"/>
          </w:tcPr>
          <w:p w14:paraId="7A12E24E" w14:textId="77777777" w:rsidR="00B66078" w:rsidRPr="00B66078" w:rsidRDefault="00B66078" w:rsidP="00B66078">
            <w:pPr>
              <w:spacing w:before="60" w:after="120" w:line="276" w:lineRule="auto"/>
              <w:outlineLvl w:val="1"/>
              <w:rPr>
                <w:b/>
                <w:sz w:val="22"/>
                <w:szCs w:val="22"/>
                <w:lang w:eastAsia="en-US"/>
              </w:rPr>
            </w:pPr>
            <w:r w:rsidRPr="00B66078">
              <w:rPr>
                <w:b/>
                <w:sz w:val="22"/>
                <w:szCs w:val="22"/>
                <w:lang w:eastAsia="en-US"/>
              </w:rPr>
              <w:t>IDNO</w:t>
            </w:r>
          </w:p>
        </w:tc>
        <w:tc>
          <w:tcPr>
            <w:tcW w:w="0" w:type="auto"/>
            <w:tcBorders>
              <w:top w:val="single" w:sz="18" w:space="0" w:color="86AD82"/>
              <w:left w:val="single" w:sz="18" w:space="0" w:color="86AD82"/>
              <w:bottom w:val="single" w:sz="18" w:space="0" w:color="86AD82"/>
              <w:right w:val="single" w:sz="18" w:space="0" w:color="86AD82"/>
            </w:tcBorders>
          </w:tcPr>
          <w:p w14:paraId="4180C345"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03D00E81"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5FC91592"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404D7069"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r>
    </w:tbl>
    <w:p w14:paraId="5598A6A0" w14:textId="77777777" w:rsidR="00B66078" w:rsidRDefault="00B66078"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B66078">
        <w:rPr>
          <w:rFonts w:asciiTheme="minorHAnsi" w:hAnsiTheme="minorHAnsi"/>
          <w:sz w:val="22"/>
          <w:szCs w:val="22"/>
        </w:rPr>
        <w:t>The Working Group noted that the majority of respondents preferred that both best practice Stage 1 Template Letter A and Stage 1 Template Letter B be made available to Parties.</w:t>
      </w:r>
    </w:p>
    <w:p w14:paraId="5C3D3B5D" w14:textId="77777777" w:rsidR="00332E65" w:rsidRPr="00332E65" w:rsidRDefault="00943702" w:rsidP="00124793">
      <w:pPr>
        <w:pStyle w:val="Heading2"/>
        <w:keepNext w:val="0"/>
        <w:numPr>
          <w:ilvl w:val="1"/>
          <w:numId w:val="2"/>
        </w:numPr>
        <w:tabs>
          <w:tab w:val="clear" w:pos="576"/>
          <w:tab w:val="num" w:pos="709"/>
          <w:tab w:val="num" w:pos="1296"/>
        </w:tabs>
        <w:spacing w:line="360" w:lineRule="auto"/>
        <w:ind w:left="1296"/>
        <w:jc w:val="both"/>
      </w:pPr>
      <w:r w:rsidRPr="00943702">
        <w:rPr>
          <w:rFonts w:asciiTheme="minorHAnsi" w:hAnsiTheme="minorHAnsi"/>
          <w:sz w:val="22"/>
          <w:szCs w:val="22"/>
        </w:rPr>
        <w:t xml:space="preserve">Respondents informed the Working Group that a suite of letters would need to be tailored for the different unregistered customer scenarios by each DNO. </w:t>
      </w:r>
      <w:r w:rsidR="00332E65" w:rsidRPr="00943702">
        <w:rPr>
          <w:rFonts w:asciiTheme="minorHAnsi" w:hAnsiTheme="minorHAnsi"/>
          <w:sz w:val="22"/>
          <w:szCs w:val="22"/>
        </w:rPr>
        <w:t>The</w:t>
      </w:r>
      <w:r w:rsidRPr="00943702">
        <w:rPr>
          <w:rFonts w:asciiTheme="minorHAnsi" w:hAnsiTheme="minorHAnsi"/>
          <w:sz w:val="22"/>
          <w:szCs w:val="22"/>
        </w:rPr>
        <w:t xml:space="preserve"> Working Group point out that</w:t>
      </w:r>
      <w:r w:rsidR="00332E65" w:rsidRPr="00943702">
        <w:rPr>
          <w:rFonts w:asciiTheme="minorHAnsi" w:hAnsiTheme="minorHAnsi"/>
          <w:sz w:val="22"/>
          <w:szCs w:val="22"/>
        </w:rPr>
        <w:t xml:space="preserve"> </w:t>
      </w:r>
      <w:r>
        <w:rPr>
          <w:rFonts w:asciiTheme="minorHAnsi" w:hAnsiTheme="minorHAnsi"/>
          <w:sz w:val="22"/>
          <w:szCs w:val="22"/>
        </w:rPr>
        <w:t xml:space="preserve">the </w:t>
      </w:r>
      <w:r w:rsidR="00332E65" w:rsidRPr="00943702">
        <w:rPr>
          <w:rFonts w:asciiTheme="minorHAnsi" w:hAnsiTheme="minorHAnsi"/>
          <w:sz w:val="22"/>
          <w:szCs w:val="22"/>
        </w:rPr>
        <w:t xml:space="preserve">template letters provided are not intended to cover all scenarios and </w:t>
      </w:r>
      <w:r w:rsidR="008A2446">
        <w:rPr>
          <w:rFonts w:asciiTheme="minorHAnsi" w:hAnsiTheme="minorHAnsi"/>
          <w:sz w:val="22"/>
          <w:szCs w:val="22"/>
        </w:rPr>
        <w:t xml:space="preserve">can be </w:t>
      </w:r>
      <w:r w:rsidRPr="00943702">
        <w:rPr>
          <w:rFonts w:asciiTheme="minorHAnsi" w:hAnsiTheme="minorHAnsi"/>
          <w:sz w:val="22"/>
          <w:szCs w:val="22"/>
        </w:rPr>
        <w:t>customis</w:t>
      </w:r>
      <w:r w:rsidR="008A2446">
        <w:rPr>
          <w:rFonts w:asciiTheme="minorHAnsi" w:hAnsiTheme="minorHAnsi"/>
          <w:sz w:val="22"/>
          <w:szCs w:val="22"/>
        </w:rPr>
        <w:t xml:space="preserve">ed </w:t>
      </w:r>
      <w:r w:rsidRPr="00943702">
        <w:rPr>
          <w:rFonts w:asciiTheme="minorHAnsi" w:hAnsiTheme="minorHAnsi"/>
          <w:sz w:val="22"/>
          <w:szCs w:val="22"/>
        </w:rPr>
        <w:t>by D</w:t>
      </w:r>
      <w:r w:rsidR="008A2446">
        <w:rPr>
          <w:rFonts w:asciiTheme="minorHAnsi" w:hAnsiTheme="minorHAnsi"/>
          <w:sz w:val="22"/>
          <w:szCs w:val="22"/>
        </w:rPr>
        <w:t>istributors.</w:t>
      </w:r>
    </w:p>
    <w:p w14:paraId="341B4690" w14:textId="77777777" w:rsidR="00846F92" w:rsidRDefault="004F6FF4" w:rsidP="00124793">
      <w:pPr>
        <w:pStyle w:val="Heading2"/>
        <w:keepNext w:val="0"/>
        <w:widowControl w:val="0"/>
        <w:tabs>
          <w:tab w:val="clear" w:pos="360"/>
        </w:tabs>
        <w:spacing w:line="360" w:lineRule="auto"/>
        <w:ind w:left="86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5: </w:t>
      </w:r>
      <w:r w:rsidR="00846F92" w:rsidRPr="004F6FF4">
        <w:rPr>
          <w:rFonts w:asciiTheme="minorHAnsi" w:hAnsiTheme="minorHAnsi"/>
          <w:b/>
          <w:bCs w:val="0"/>
          <w:iCs w:val="0"/>
          <w:sz w:val="22"/>
          <w:szCs w:val="22"/>
          <w:u w:val="single"/>
        </w:rPr>
        <w:t>What do you think the timescales should be between best practice Stage 1 and Stage 2 letters? Please provide your rationale.</w:t>
      </w:r>
    </w:p>
    <w:tbl>
      <w:tblPr>
        <w:tblStyle w:val="TableGrid3"/>
        <w:tblW w:w="8007" w:type="dxa"/>
        <w:tblInd w:w="1418" w:type="dxa"/>
        <w:tblLook w:val="04A0" w:firstRow="1" w:lastRow="0" w:firstColumn="1" w:lastColumn="0" w:noHBand="0" w:noVBand="1"/>
      </w:tblPr>
      <w:tblGrid>
        <w:gridCol w:w="1059"/>
        <w:gridCol w:w="831"/>
        <w:gridCol w:w="839"/>
        <w:gridCol w:w="656"/>
        <w:gridCol w:w="656"/>
        <w:gridCol w:w="831"/>
        <w:gridCol w:w="795"/>
        <w:gridCol w:w="656"/>
        <w:gridCol w:w="1684"/>
      </w:tblGrid>
      <w:tr w:rsidR="00B66078" w:rsidRPr="00B66078" w14:paraId="73605FB0" w14:textId="77777777" w:rsidTr="00BF0E80">
        <w:tc>
          <w:tcPr>
            <w:tcW w:w="10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86AD82"/>
          </w:tcPr>
          <w:p w14:paraId="568B1229" w14:textId="77777777" w:rsidR="00B66078" w:rsidRPr="00B66078" w:rsidRDefault="0033627B" w:rsidP="00B66078">
            <w:pPr>
              <w:jc w:val="center"/>
              <w:rPr>
                <w:b/>
                <w:sz w:val="22"/>
                <w:szCs w:val="22"/>
                <w:lang w:eastAsia="en-US"/>
              </w:rPr>
            </w:pPr>
            <w:r>
              <w:rPr>
                <w:b/>
                <w:sz w:val="22"/>
                <w:szCs w:val="22"/>
                <w:lang w:eastAsia="en-US"/>
              </w:rPr>
              <w:t>Party Type</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0449C71" w14:textId="77777777" w:rsidR="00B66078" w:rsidRPr="00B66078" w:rsidRDefault="00B66078" w:rsidP="00B66078">
            <w:pPr>
              <w:jc w:val="center"/>
              <w:rPr>
                <w:b/>
                <w:sz w:val="22"/>
                <w:szCs w:val="22"/>
                <w:lang w:eastAsia="en-US"/>
              </w:rPr>
            </w:pPr>
            <w:r w:rsidRPr="00B66078">
              <w:rPr>
                <w:b/>
                <w:sz w:val="22"/>
                <w:szCs w:val="22"/>
                <w:lang w:eastAsia="en-US"/>
              </w:rPr>
              <w:t>6 – 8 Weeks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533263F5" w14:textId="77777777" w:rsidR="00B66078" w:rsidRPr="00B66078" w:rsidRDefault="00B66078" w:rsidP="00B66078">
            <w:pPr>
              <w:jc w:val="center"/>
              <w:rPr>
                <w:b/>
                <w:sz w:val="22"/>
                <w:szCs w:val="22"/>
                <w:lang w:eastAsia="en-US"/>
              </w:rPr>
            </w:pPr>
            <w:r w:rsidRPr="00B66078">
              <w:rPr>
                <w:b/>
                <w:sz w:val="22"/>
                <w:szCs w:val="22"/>
                <w:lang w:eastAsia="en-US"/>
              </w:rPr>
              <w:t>1 Month</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F317DBA" w14:textId="77777777" w:rsidR="00B66078" w:rsidRPr="00B66078" w:rsidRDefault="00B66078" w:rsidP="00B66078">
            <w:pPr>
              <w:jc w:val="center"/>
              <w:rPr>
                <w:b/>
                <w:sz w:val="22"/>
                <w:szCs w:val="22"/>
                <w:lang w:eastAsia="en-US"/>
              </w:rPr>
            </w:pPr>
            <w:r w:rsidRPr="00B66078">
              <w:rPr>
                <w:b/>
                <w:sz w:val="22"/>
                <w:szCs w:val="22"/>
                <w:lang w:eastAsia="en-US"/>
              </w:rPr>
              <w:t>30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8B12C9A" w14:textId="77777777" w:rsidR="00B66078" w:rsidRPr="00B66078" w:rsidRDefault="00B66078" w:rsidP="00B66078">
            <w:pPr>
              <w:jc w:val="center"/>
              <w:rPr>
                <w:b/>
                <w:sz w:val="22"/>
                <w:szCs w:val="22"/>
                <w:lang w:eastAsia="en-US"/>
              </w:rPr>
            </w:pPr>
            <w:r w:rsidRPr="00B66078">
              <w:rPr>
                <w:b/>
                <w:sz w:val="22"/>
                <w:szCs w:val="22"/>
                <w:lang w:eastAsia="en-US"/>
              </w:rPr>
              <w:t>28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0008D63B" w14:textId="77777777" w:rsidR="00B66078" w:rsidRPr="00B66078" w:rsidRDefault="00B66078" w:rsidP="00B66078">
            <w:pPr>
              <w:jc w:val="center"/>
              <w:rPr>
                <w:b/>
                <w:sz w:val="22"/>
                <w:szCs w:val="22"/>
                <w:lang w:eastAsia="en-US"/>
              </w:rPr>
            </w:pPr>
            <w:r w:rsidRPr="00B66078">
              <w:rPr>
                <w:b/>
                <w:sz w:val="22"/>
                <w:szCs w:val="22"/>
                <w:lang w:eastAsia="en-US"/>
              </w:rPr>
              <w:t>2-4 Weeks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E0F5771" w14:textId="77777777" w:rsidR="00B66078" w:rsidRPr="00B66078" w:rsidRDefault="00B66078" w:rsidP="00B66078">
            <w:pPr>
              <w:jc w:val="center"/>
              <w:rPr>
                <w:b/>
                <w:sz w:val="22"/>
                <w:szCs w:val="22"/>
                <w:lang w:eastAsia="en-US"/>
              </w:rPr>
            </w:pPr>
            <w:r w:rsidRPr="00B66078">
              <w:rPr>
                <w:b/>
                <w:sz w:val="22"/>
                <w:szCs w:val="22"/>
                <w:lang w:eastAsia="en-US"/>
              </w:rPr>
              <w:t>2 weeks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5D9A8B3A" w14:textId="77777777" w:rsidR="00B66078" w:rsidRPr="00B66078" w:rsidRDefault="00B66078" w:rsidP="00B66078">
            <w:pPr>
              <w:jc w:val="center"/>
              <w:rPr>
                <w:b/>
                <w:sz w:val="22"/>
                <w:szCs w:val="22"/>
                <w:lang w:eastAsia="en-US"/>
              </w:rPr>
            </w:pPr>
            <w:r w:rsidRPr="00B66078">
              <w:rPr>
                <w:b/>
                <w:sz w:val="22"/>
                <w:szCs w:val="22"/>
                <w:lang w:eastAsia="en-US"/>
              </w:rPr>
              <w:t>10 Days</w:t>
            </w:r>
          </w:p>
        </w:tc>
        <w:tc>
          <w:tcPr>
            <w:tcW w:w="1684" w:type="dxa"/>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0CDC1D65" w14:textId="77777777" w:rsidR="00B66078" w:rsidRPr="00B66078" w:rsidRDefault="00B66078" w:rsidP="00B66078">
            <w:pPr>
              <w:jc w:val="center"/>
              <w:rPr>
                <w:b/>
                <w:sz w:val="22"/>
                <w:szCs w:val="22"/>
                <w:lang w:eastAsia="en-US"/>
              </w:rPr>
            </w:pPr>
            <w:r w:rsidRPr="00B66078">
              <w:rPr>
                <w:b/>
                <w:sz w:val="22"/>
                <w:szCs w:val="22"/>
                <w:lang w:eastAsia="en-US"/>
              </w:rPr>
              <w:t>No preference</w:t>
            </w:r>
          </w:p>
        </w:tc>
      </w:tr>
      <w:tr w:rsidR="00B66078" w:rsidRPr="00B66078" w14:paraId="5B32BC38" w14:textId="77777777" w:rsidTr="00BF0E80">
        <w:tc>
          <w:tcPr>
            <w:tcW w:w="1059" w:type="dxa"/>
            <w:tcBorders>
              <w:top w:val="single" w:sz="18" w:space="0" w:color="FFFFFF" w:themeColor="background1"/>
              <w:left w:val="nil"/>
              <w:bottom w:val="single" w:sz="18" w:space="0" w:color="FFFFFF" w:themeColor="background1"/>
              <w:right w:val="single" w:sz="18" w:space="0" w:color="86AD82"/>
            </w:tcBorders>
            <w:shd w:val="clear" w:color="auto" w:fill="86AD82"/>
          </w:tcPr>
          <w:p w14:paraId="5343E563" w14:textId="77777777" w:rsidR="00B66078" w:rsidRPr="00B66078" w:rsidRDefault="00B66078" w:rsidP="00B66078">
            <w:pPr>
              <w:spacing w:before="60" w:after="120" w:line="276" w:lineRule="auto"/>
              <w:outlineLvl w:val="1"/>
              <w:rPr>
                <w:b/>
                <w:sz w:val="22"/>
                <w:szCs w:val="22"/>
                <w:lang w:eastAsia="en-US"/>
              </w:rPr>
            </w:pPr>
            <w:r w:rsidRPr="00B66078">
              <w:rPr>
                <w:b/>
                <w:sz w:val="22"/>
                <w:szCs w:val="22"/>
                <w:lang w:eastAsia="en-US"/>
              </w:rPr>
              <w:t>Suppliers</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6EC3E9F1"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6CF2C0BA"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37D89B47"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0BC9C871"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571B3BC4"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4AD0A831"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41D13F69"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1684" w:type="dxa"/>
            <w:tcBorders>
              <w:top w:val="single" w:sz="18" w:space="0" w:color="FFFFFF" w:themeColor="background1"/>
              <w:left w:val="single" w:sz="18" w:space="0" w:color="86AD82"/>
              <w:bottom w:val="single" w:sz="18" w:space="0" w:color="86AD82"/>
              <w:right w:val="single" w:sz="18" w:space="0" w:color="86AD82"/>
            </w:tcBorders>
          </w:tcPr>
          <w:p w14:paraId="137A704B"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r>
      <w:tr w:rsidR="00B66078" w:rsidRPr="00B66078" w14:paraId="30CC7B54" w14:textId="77777777" w:rsidTr="00BF0E80">
        <w:tc>
          <w:tcPr>
            <w:tcW w:w="1059" w:type="dxa"/>
            <w:tcBorders>
              <w:top w:val="single" w:sz="18" w:space="0" w:color="FFFFFF" w:themeColor="background1"/>
              <w:left w:val="nil"/>
              <w:bottom w:val="single" w:sz="18" w:space="0" w:color="FFFFFF" w:themeColor="background1"/>
              <w:right w:val="single" w:sz="18" w:space="0" w:color="86AD82"/>
            </w:tcBorders>
            <w:shd w:val="clear" w:color="auto" w:fill="86AD82"/>
          </w:tcPr>
          <w:p w14:paraId="446B9B6B" w14:textId="77777777" w:rsidR="00B66078" w:rsidRPr="00B66078" w:rsidRDefault="00B66078" w:rsidP="00B66078">
            <w:pPr>
              <w:spacing w:before="60" w:after="120" w:line="276" w:lineRule="auto"/>
              <w:outlineLvl w:val="1"/>
              <w:rPr>
                <w:b/>
                <w:sz w:val="22"/>
                <w:szCs w:val="22"/>
                <w:lang w:eastAsia="en-US"/>
              </w:rPr>
            </w:pPr>
            <w:r w:rsidRPr="00B66078">
              <w:rPr>
                <w:b/>
                <w:sz w:val="22"/>
                <w:szCs w:val="22"/>
                <w:lang w:eastAsia="en-US"/>
              </w:rPr>
              <w:t>DNOs</w:t>
            </w:r>
          </w:p>
        </w:tc>
        <w:tc>
          <w:tcPr>
            <w:tcW w:w="0" w:type="auto"/>
            <w:tcBorders>
              <w:top w:val="single" w:sz="18" w:space="0" w:color="86AD82"/>
              <w:left w:val="single" w:sz="18" w:space="0" w:color="86AD82"/>
              <w:bottom w:val="single" w:sz="18" w:space="0" w:color="86AD82"/>
              <w:right w:val="single" w:sz="18" w:space="0" w:color="86AD82"/>
            </w:tcBorders>
          </w:tcPr>
          <w:p w14:paraId="6F362100"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0A9CE1A2"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3</w:t>
            </w:r>
          </w:p>
        </w:tc>
        <w:tc>
          <w:tcPr>
            <w:tcW w:w="0" w:type="auto"/>
            <w:tcBorders>
              <w:top w:val="single" w:sz="18" w:space="0" w:color="86AD82"/>
              <w:left w:val="single" w:sz="18" w:space="0" w:color="86AD82"/>
              <w:bottom w:val="single" w:sz="18" w:space="0" w:color="86AD82"/>
              <w:right w:val="single" w:sz="18" w:space="0" w:color="86AD82"/>
            </w:tcBorders>
          </w:tcPr>
          <w:p w14:paraId="3F88B53B"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7A9D66CE"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037DECE4"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10F5AAA4"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3BA017D1"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1684" w:type="dxa"/>
            <w:tcBorders>
              <w:top w:val="single" w:sz="18" w:space="0" w:color="86AD82"/>
              <w:left w:val="single" w:sz="18" w:space="0" w:color="86AD82"/>
              <w:bottom w:val="single" w:sz="18" w:space="0" w:color="86AD82"/>
              <w:right w:val="single" w:sz="18" w:space="0" w:color="86AD82"/>
            </w:tcBorders>
          </w:tcPr>
          <w:p w14:paraId="07BE7649"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r>
      <w:tr w:rsidR="00B66078" w:rsidRPr="00B66078" w14:paraId="5777B7E1" w14:textId="77777777" w:rsidTr="00BF0E80">
        <w:tc>
          <w:tcPr>
            <w:tcW w:w="1059" w:type="dxa"/>
            <w:tcBorders>
              <w:top w:val="single" w:sz="18" w:space="0" w:color="FFFFFF" w:themeColor="background1"/>
              <w:left w:val="nil"/>
              <w:bottom w:val="single" w:sz="18" w:space="0" w:color="86AD82"/>
              <w:right w:val="single" w:sz="18" w:space="0" w:color="86AD82"/>
            </w:tcBorders>
            <w:shd w:val="clear" w:color="auto" w:fill="86AD82"/>
          </w:tcPr>
          <w:p w14:paraId="2FA410D2" w14:textId="77777777" w:rsidR="00B66078" w:rsidRPr="00B66078" w:rsidRDefault="00B66078" w:rsidP="00B66078">
            <w:pPr>
              <w:spacing w:before="60" w:after="120" w:line="276" w:lineRule="auto"/>
              <w:outlineLvl w:val="1"/>
              <w:rPr>
                <w:b/>
                <w:sz w:val="22"/>
                <w:szCs w:val="22"/>
                <w:lang w:eastAsia="en-US"/>
              </w:rPr>
            </w:pPr>
            <w:r w:rsidRPr="00B66078">
              <w:rPr>
                <w:b/>
                <w:sz w:val="22"/>
                <w:szCs w:val="22"/>
                <w:lang w:eastAsia="en-US"/>
              </w:rPr>
              <w:t>IDNO</w:t>
            </w:r>
          </w:p>
        </w:tc>
        <w:tc>
          <w:tcPr>
            <w:tcW w:w="0" w:type="auto"/>
            <w:tcBorders>
              <w:top w:val="single" w:sz="18" w:space="0" w:color="86AD82"/>
              <w:left w:val="single" w:sz="18" w:space="0" w:color="86AD82"/>
              <w:bottom w:val="single" w:sz="18" w:space="0" w:color="86AD82"/>
              <w:right w:val="single" w:sz="18" w:space="0" w:color="86AD82"/>
            </w:tcBorders>
          </w:tcPr>
          <w:p w14:paraId="442610D2"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03601B8A"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190D290B"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28EC4F68"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0CAF1C68"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34E16A2B"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46B2C9CA"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c>
          <w:tcPr>
            <w:tcW w:w="1684" w:type="dxa"/>
            <w:tcBorders>
              <w:top w:val="single" w:sz="18" w:space="0" w:color="86AD82"/>
              <w:left w:val="single" w:sz="18" w:space="0" w:color="86AD82"/>
              <w:bottom w:val="single" w:sz="18" w:space="0" w:color="86AD82"/>
              <w:right w:val="single" w:sz="18" w:space="0" w:color="86AD82"/>
            </w:tcBorders>
          </w:tcPr>
          <w:p w14:paraId="53F41FE0" w14:textId="77777777" w:rsidR="00B66078" w:rsidRPr="00B66078" w:rsidRDefault="00B66078" w:rsidP="00B66078">
            <w:pPr>
              <w:spacing w:before="60" w:after="120" w:line="276" w:lineRule="auto"/>
              <w:jc w:val="center"/>
              <w:outlineLvl w:val="1"/>
              <w:rPr>
                <w:sz w:val="22"/>
                <w:szCs w:val="22"/>
                <w:lang w:eastAsia="en-US"/>
              </w:rPr>
            </w:pPr>
            <w:r w:rsidRPr="00B66078">
              <w:rPr>
                <w:sz w:val="22"/>
                <w:szCs w:val="22"/>
                <w:lang w:eastAsia="en-US"/>
              </w:rPr>
              <w:t>0</w:t>
            </w:r>
          </w:p>
        </w:tc>
      </w:tr>
    </w:tbl>
    <w:p w14:paraId="7DEF4CF3" w14:textId="77777777" w:rsidR="00B66078" w:rsidRPr="00B66078" w:rsidRDefault="00B66078"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B66078">
        <w:rPr>
          <w:rFonts w:asciiTheme="minorHAnsi" w:hAnsiTheme="minorHAnsi"/>
          <w:sz w:val="22"/>
          <w:szCs w:val="22"/>
        </w:rPr>
        <w:t xml:space="preserve">The Working Group noted that the majority of the respondents proposed approximately one month between the issuing of the Stage 1 and Stage 2 letters as best practice. The </w:t>
      </w:r>
      <w:r w:rsidR="00943702">
        <w:rPr>
          <w:rFonts w:asciiTheme="minorHAnsi" w:hAnsiTheme="minorHAnsi"/>
          <w:sz w:val="22"/>
          <w:szCs w:val="22"/>
        </w:rPr>
        <w:t>Working Group agreed to include wording on</w:t>
      </w:r>
      <w:r w:rsidRPr="00B66078">
        <w:rPr>
          <w:rFonts w:asciiTheme="minorHAnsi" w:hAnsiTheme="minorHAnsi"/>
          <w:sz w:val="22"/>
          <w:szCs w:val="22"/>
        </w:rPr>
        <w:t xml:space="preserve"> the cooling off period in the customer</w:t>
      </w:r>
      <w:r w:rsidR="00943702">
        <w:rPr>
          <w:rFonts w:asciiTheme="minorHAnsi" w:hAnsiTheme="minorHAnsi"/>
          <w:sz w:val="22"/>
          <w:szCs w:val="22"/>
        </w:rPr>
        <w:t>’</w:t>
      </w:r>
      <w:r w:rsidRPr="00B66078">
        <w:rPr>
          <w:rFonts w:asciiTheme="minorHAnsi" w:hAnsiTheme="minorHAnsi"/>
          <w:sz w:val="22"/>
          <w:szCs w:val="22"/>
        </w:rPr>
        <w:t xml:space="preserve">s registration process in </w:t>
      </w:r>
      <w:r w:rsidR="00943702">
        <w:rPr>
          <w:rFonts w:asciiTheme="minorHAnsi" w:hAnsiTheme="minorHAnsi"/>
          <w:sz w:val="22"/>
          <w:szCs w:val="22"/>
        </w:rPr>
        <w:t xml:space="preserve">the </w:t>
      </w:r>
      <w:r w:rsidRPr="00B66078">
        <w:rPr>
          <w:rFonts w:asciiTheme="minorHAnsi" w:hAnsiTheme="minorHAnsi"/>
          <w:sz w:val="22"/>
          <w:szCs w:val="22"/>
        </w:rPr>
        <w:t>Stage 1 Letter B and Stage 2 Letter</w:t>
      </w:r>
      <w:r w:rsidR="00943702">
        <w:rPr>
          <w:rFonts w:asciiTheme="minorHAnsi" w:hAnsiTheme="minorHAnsi"/>
          <w:sz w:val="22"/>
          <w:szCs w:val="22"/>
        </w:rPr>
        <w:t>.</w:t>
      </w:r>
      <w:r w:rsidRPr="00B66078">
        <w:rPr>
          <w:rFonts w:asciiTheme="minorHAnsi" w:hAnsiTheme="minorHAnsi"/>
          <w:sz w:val="22"/>
          <w:szCs w:val="22"/>
        </w:rPr>
        <w:t xml:space="preserve"> </w:t>
      </w:r>
      <w:r w:rsidR="00943702">
        <w:rPr>
          <w:rFonts w:asciiTheme="minorHAnsi" w:hAnsiTheme="minorHAnsi"/>
          <w:sz w:val="22"/>
          <w:szCs w:val="22"/>
        </w:rPr>
        <w:t xml:space="preserve">The wording to be inserted in to the letters and reflected in the legal text is </w:t>
      </w:r>
      <w:r w:rsidRPr="00B66078">
        <w:rPr>
          <w:rFonts w:asciiTheme="minorHAnsi" w:hAnsiTheme="minorHAnsi"/>
          <w:sz w:val="22"/>
          <w:szCs w:val="22"/>
        </w:rPr>
        <w:t>“If you have already entered in to a contract with your Supplier then please ignore this letter”.</w:t>
      </w:r>
    </w:p>
    <w:p w14:paraId="606804D4" w14:textId="77777777" w:rsidR="00846F92" w:rsidRDefault="004F6FF4" w:rsidP="00124793">
      <w:pPr>
        <w:pStyle w:val="Heading2"/>
        <w:keepNext w:val="0"/>
        <w:widowControl w:val="0"/>
        <w:tabs>
          <w:tab w:val="clear" w:pos="360"/>
        </w:tabs>
        <w:spacing w:line="360" w:lineRule="auto"/>
        <w:ind w:left="86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6: </w:t>
      </w:r>
      <w:r w:rsidR="00846F92" w:rsidRPr="004F6FF4">
        <w:rPr>
          <w:rFonts w:asciiTheme="minorHAnsi" w:hAnsiTheme="minorHAnsi"/>
          <w:b/>
          <w:bCs w:val="0"/>
          <w:iCs w:val="0"/>
          <w:sz w:val="22"/>
          <w:szCs w:val="22"/>
          <w:u w:val="single"/>
        </w:rPr>
        <w:t xml:space="preserve">Do you have any comments on any of the detail of the proposed best practice letters? </w:t>
      </w:r>
    </w:p>
    <w:p w14:paraId="118E3147" w14:textId="77777777" w:rsidR="001376F0" w:rsidRDefault="001376F0"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1376F0">
        <w:rPr>
          <w:rFonts w:asciiTheme="minorHAnsi" w:hAnsiTheme="minorHAnsi"/>
          <w:sz w:val="22"/>
          <w:szCs w:val="22"/>
        </w:rPr>
        <w:t xml:space="preserve">Respondents commented on the three proposed best practice template letters </w:t>
      </w:r>
      <w:r w:rsidR="00B07996">
        <w:rPr>
          <w:rFonts w:asciiTheme="minorHAnsi" w:hAnsiTheme="minorHAnsi"/>
          <w:sz w:val="22"/>
          <w:szCs w:val="22"/>
        </w:rPr>
        <w:t>(</w:t>
      </w:r>
      <w:r w:rsidRPr="001376F0">
        <w:rPr>
          <w:rFonts w:asciiTheme="minorHAnsi" w:hAnsiTheme="minorHAnsi"/>
          <w:sz w:val="22"/>
          <w:szCs w:val="22"/>
        </w:rPr>
        <w:t xml:space="preserve">Stage 1 Letter A, Stage 1 Letter B and Stage 2 Letter) </w:t>
      </w:r>
      <w:r w:rsidR="00B07996">
        <w:rPr>
          <w:rFonts w:asciiTheme="minorHAnsi" w:hAnsiTheme="minorHAnsi"/>
          <w:sz w:val="22"/>
          <w:szCs w:val="22"/>
        </w:rPr>
        <w:t>proposed.</w:t>
      </w:r>
      <w:r w:rsidR="00271532">
        <w:rPr>
          <w:rFonts w:asciiTheme="minorHAnsi" w:hAnsiTheme="minorHAnsi"/>
          <w:sz w:val="22"/>
          <w:szCs w:val="22"/>
        </w:rPr>
        <w:t xml:space="preserve"> </w:t>
      </w:r>
      <w:r w:rsidR="00271532">
        <w:rPr>
          <w:rFonts w:ascii="Calibri" w:hAnsi="Calibri"/>
          <w:sz w:val="22"/>
          <w:szCs w:val="22"/>
        </w:rPr>
        <w:t>The Working Group agreed to re-draft the template letters based on the feedback provided by the respondents to question 6.</w:t>
      </w:r>
    </w:p>
    <w:p w14:paraId="170538BA" w14:textId="5CECFD28" w:rsidR="006F723D" w:rsidRPr="00224781" w:rsidRDefault="00011409" w:rsidP="004C633D">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224781">
        <w:rPr>
          <w:rFonts w:asciiTheme="minorHAnsi" w:hAnsiTheme="minorHAnsi"/>
          <w:sz w:val="22"/>
          <w:szCs w:val="22"/>
        </w:rPr>
        <w:t>One respondent had concerns with st</w:t>
      </w:r>
      <w:r w:rsidR="00C80D8F" w:rsidRPr="00224781">
        <w:rPr>
          <w:rFonts w:asciiTheme="minorHAnsi" w:hAnsiTheme="minorHAnsi"/>
          <w:bCs w:val="0"/>
          <w:iCs w:val="0"/>
          <w:sz w:val="22"/>
          <w:szCs w:val="22"/>
        </w:rPr>
        <w:t>ipulating</w:t>
      </w:r>
      <w:r w:rsidR="00271532" w:rsidRPr="00224781">
        <w:rPr>
          <w:rFonts w:asciiTheme="minorHAnsi" w:hAnsiTheme="minorHAnsi"/>
          <w:bCs w:val="0"/>
          <w:iCs w:val="0"/>
          <w:sz w:val="22"/>
          <w:szCs w:val="22"/>
        </w:rPr>
        <w:t xml:space="preserve"> </w:t>
      </w:r>
      <w:r w:rsidR="00C80D8F" w:rsidRPr="00224781">
        <w:rPr>
          <w:rFonts w:asciiTheme="minorHAnsi" w:hAnsiTheme="minorHAnsi"/>
          <w:bCs w:val="0"/>
          <w:iCs w:val="0"/>
          <w:sz w:val="22"/>
          <w:szCs w:val="22"/>
        </w:rPr>
        <w:t xml:space="preserve">the 2 digit MPAN prefix on a DNO specific basis </w:t>
      </w:r>
      <w:r w:rsidR="00915EAA" w:rsidRPr="00224781">
        <w:rPr>
          <w:rFonts w:asciiTheme="minorHAnsi" w:hAnsiTheme="minorHAnsi"/>
          <w:bCs w:val="0"/>
          <w:iCs w:val="0"/>
          <w:sz w:val="22"/>
          <w:szCs w:val="22"/>
        </w:rPr>
        <w:t xml:space="preserve">as </w:t>
      </w:r>
      <w:r w:rsidR="00271532" w:rsidRPr="00224781">
        <w:rPr>
          <w:rFonts w:asciiTheme="minorHAnsi" w:hAnsiTheme="minorHAnsi"/>
          <w:bCs w:val="0"/>
          <w:iCs w:val="0"/>
          <w:sz w:val="22"/>
          <w:szCs w:val="22"/>
        </w:rPr>
        <w:t xml:space="preserve">the </w:t>
      </w:r>
      <w:r w:rsidR="00915EAA" w:rsidRPr="00224781">
        <w:rPr>
          <w:rFonts w:asciiTheme="minorHAnsi" w:hAnsiTheme="minorHAnsi"/>
          <w:bCs w:val="0"/>
          <w:iCs w:val="0"/>
          <w:sz w:val="22"/>
          <w:szCs w:val="22"/>
        </w:rPr>
        <w:t xml:space="preserve">connection to a customer’s premises </w:t>
      </w:r>
      <w:r w:rsidR="00271532" w:rsidRPr="00224781">
        <w:rPr>
          <w:rFonts w:asciiTheme="minorHAnsi" w:hAnsiTheme="minorHAnsi"/>
          <w:bCs w:val="0"/>
          <w:iCs w:val="0"/>
          <w:sz w:val="22"/>
          <w:szCs w:val="22"/>
        </w:rPr>
        <w:t>be to a different network</w:t>
      </w:r>
      <w:r w:rsidR="00C80D8F" w:rsidRPr="004C633D">
        <w:rPr>
          <w:rFonts w:asciiTheme="minorHAnsi" w:hAnsiTheme="minorHAnsi"/>
          <w:bCs w:val="0"/>
          <w:iCs w:val="0"/>
          <w:sz w:val="22"/>
          <w:szCs w:val="22"/>
        </w:rPr>
        <w:t xml:space="preserve"> </w:t>
      </w:r>
      <w:r w:rsidR="00C80D8F" w:rsidRPr="00224781">
        <w:rPr>
          <w:rFonts w:asciiTheme="minorHAnsi" w:hAnsiTheme="minorHAnsi"/>
          <w:sz w:val="22"/>
          <w:szCs w:val="22"/>
        </w:rPr>
        <w:t>and could be part of the issue being investigated</w:t>
      </w:r>
      <w:r w:rsidR="00271532" w:rsidRPr="00224781">
        <w:rPr>
          <w:rFonts w:asciiTheme="minorHAnsi" w:hAnsiTheme="minorHAnsi"/>
          <w:bCs w:val="0"/>
          <w:iCs w:val="0"/>
          <w:sz w:val="22"/>
          <w:szCs w:val="22"/>
        </w:rPr>
        <w:t xml:space="preserve">. </w:t>
      </w:r>
      <w:r w:rsidR="00224781" w:rsidRPr="00224781">
        <w:rPr>
          <w:rFonts w:asciiTheme="minorHAnsi" w:hAnsiTheme="minorHAnsi"/>
          <w:bCs w:val="0"/>
          <w:iCs w:val="0"/>
          <w:sz w:val="22"/>
          <w:szCs w:val="22"/>
        </w:rPr>
        <w:t xml:space="preserve"> The respondent asked the </w:t>
      </w:r>
      <w:ins w:id="349" w:author="Claire Hynes" w:date="2016-02-12T15:26:00Z">
        <w:r w:rsidR="002D448A">
          <w:rPr>
            <w:rFonts w:asciiTheme="minorHAnsi" w:hAnsiTheme="minorHAnsi"/>
            <w:bCs w:val="0"/>
            <w:iCs w:val="0"/>
            <w:sz w:val="22"/>
            <w:szCs w:val="22"/>
          </w:rPr>
          <w:t>W</w:t>
        </w:r>
      </w:ins>
      <w:del w:id="350" w:author="Claire Hynes" w:date="2016-02-12T15:26:00Z">
        <w:r w:rsidR="00224781" w:rsidRPr="00224781" w:rsidDel="002D448A">
          <w:rPr>
            <w:rFonts w:asciiTheme="minorHAnsi" w:hAnsiTheme="minorHAnsi"/>
            <w:bCs w:val="0"/>
            <w:iCs w:val="0"/>
            <w:sz w:val="22"/>
            <w:szCs w:val="22"/>
          </w:rPr>
          <w:delText>w</w:delText>
        </w:r>
      </w:del>
      <w:r w:rsidR="00224781" w:rsidRPr="00224781">
        <w:rPr>
          <w:rFonts w:asciiTheme="minorHAnsi" w:hAnsiTheme="minorHAnsi"/>
          <w:bCs w:val="0"/>
          <w:iCs w:val="0"/>
          <w:sz w:val="22"/>
          <w:szCs w:val="22"/>
        </w:rPr>
        <w:t xml:space="preserve">orking </w:t>
      </w:r>
      <w:ins w:id="351" w:author="Claire Hynes" w:date="2016-02-12T15:26:00Z">
        <w:r w:rsidR="002D448A">
          <w:rPr>
            <w:rFonts w:asciiTheme="minorHAnsi" w:hAnsiTheme="minorHAnsi"/>
            <w:bCs w:val="0"/>
            <w:iCs w:val="0"/>
            <w:sz w:val="22"/>
            <w:szCs w:val="22"/>
          </w:rPr>
          <w:t>G</w:t>
        </w:r>
      </w:ins>
      <w:del w:id="352" w:author="Claire Hynes" w:date="2016-02-12T15:26:00Z">
        <w:r w:rsidR="00224781" w:rsidRPr="00224781" w:rsidDel="002D448A">
          <w:rPr>
            <w:rFonts w:asciiTheme="minorHAnsi" w:hAnsiTheme="minorHAnsi"/>
            <w:bCs w:val="0"/>
            <w:iCs w:val="0"/>
            <w:sz w:val="22"/>
            <w:szCs w:val="22"/>
          </w:rPr>
          <w:delText>g</w:delText>
        </w:r>
      </w:del>
      <w:r w:rsidR="00224781" w:rsidRPr="00224781">
        <w:rPr>
          <w:rFonts w:asciiTheme="minorHAnsi" w:hAnsiTheme="minorHAnsi"/>
          <w:bCs w:val="0"/>
          <w:iCs w:val="0"/>
          <w:sz w:val="22"/>
          <w:szCs w:val="22"/>
        </w:rPr>
        <w:t xml:space="preserve">roup to debate the issue and it was happy to do so.  DNOs will obviously need to check that the premises of the occupier/unregistered customer that it is writing to is connected to its network and not to, for example, an IDNO network. </w:t>
      </w:r>
      <w:r w:rsidR="00271532" w:rsidRPr="004C633D">
        <w:rPr>
          <w:rFonts w:asciiTheme="minorHAnsi" w:hAnsiTheme="minorHAnsi"/>
          <w:bCs w:val="0"/>
          <w:iCs w:val="0"/>
          <w:sz w:val="22"/>
          <w:szCs w:val="22"/>
        </w:rPr>
        <w:t xml:space="preserve">The Working Group noted that once the DNO has </w:t>
      </w:r>
      <w:r w:rsidR="00224781" w:rsidRPr="00224781">
        <w:rPr>
          <w:rFonts w:asciiTheme="minorHAnsi" w:hAnsiTheme="minorHAnsi"/>
          <w:sz w:val="22"/>
          <w:szCs w:val="22"/>
        </w:rPr>
        <w:t xml:space="preserve">properly </w:t>
      </w:r>
      <w:r w:rsidR="00271532" w:rsidRPr="004C633D">
        <w:rPr>
          <w:rFonts w:asciiTheme="minorHAnsi" w:hAnsiTheme="minorHAnsi"/>
          <w:bCs w:val="0"/>
          <w:iCs w:val="0"/>
          <w:sz w:val="22"/>
          <w:szCs w:val="22"/>
        </w:rPr>
        <w:t xml:space="preserve">determined that the customer is connected to </w:t>
      </w:r>
      <w:r w:rsidR="00224781" w:rsidRPr="00224781">
        <w:rPr>
          <w:rFonts w:asciiTheme="minorHAnsi" w:hAnsiTheme="minorHAnsi"/>
          <w:sz w:val="22"/>
          <w:szCs w:val="22"/>
        </w:rPr>
        <w:t>its</w:t>
      </w:r>
      <w:r w:rsidR="00271532" w:rsidRPr="004C633D">
        <w:rPr>
          <w:rFonts w:asciiTheme="minorHAnsi" w:hAnsiTheme="minorHAnsi"/>
          <w:bCs w:val="0"/>
          <w:iCs w:val="0"/>
          <w:sz w:val="22"/>
          <w:szCs w:val="22"/>
        </w:rPr>
        <w:t xml:space="preserve"> network then there should be no </w:t>
      </w:r>
      <w:r w:rsidR="00224781" w:rsidRPr="00224781">
        <w:rPr>
          <w:rFonts w:asciiTheme="minorHAnsi" w:hAnsiTheme="minorHAnsi"/>
          <w:sz w:val="22"/>
          <w:szCs w:val="22"/>
        </w:rPr>
        <w:t xml:space="preserve">concerns </w:t>
      </w:r>
      <w:r w:rsidR="00271532" w:rsidRPr="004C633D">
        <w:rPr>
          <w:rFonts w:asciiTheme="minorHAnsi" w:hAnsiTheme="minorHAnsi"/>
          <w:bCs w:val="0"/>
          <w:iCs w:val="0"/>
          <w:sz w:val="22"/>
          <w:szCs w:val="22"/>
        </w:rPr>
        <w:t>with a</w:t>
      </w:r>
      <w:r w:rsidR="00224781" w:rsidRPr="00224781">
        <w:rPr>
          <w:rFonts w:asciiTheme="minorHAnsi" w:hAnsiTheme="minorHAnsi"/>
          <w:sz w:val="22"/>
          <w:szCs w:val="22"/>
        </w:rPr>
        <w:t xml:space="preserve"> correct </w:t>
      </w:r>
      <w:r w:rsidR="00271532" w:rsidRPr="004C633D">
        <w:rPr>
          <w:rFonts w:asciiTheme="minorHAnsi" w:hAnsiTheme="minorHAnsi"/>
          <w:bCs w:val="0"/>
          <w:iCs w:val="0"/>
          <w:sz w:val="22"/>
          <w:szCs w:val="22"/>
        </w:rPr>
        <w:t>MPAN being issued.</w:t>
      </w:r>
      <w:r w:rsidR="00224781">
        <w:rPr>
          <w:rFonts w:asciiTheme="minorHAnsi" w:hAnsiTheme="minorHAnsi"/>
          <w:sz w:val="22"/>
          <w:szCs w:val="22"/>
        </w:rPr>
        <w:t xml:space="preserve"> With the Working Group having reached the decision that the letter templates will be optional it will be for Distributor Parties to manage the detail of their communications. </w:t>
      </w:r>
      <w:r w:rsidR="0037239B" w:rsidRPr="00224781">
        <w:rPr>
          <w:rFonts w:asciiTheme="minorHAnsi" w:hAnsiTheme="minorHAnsi"/>
          <w:sz w:val="22"/>
          <w:szCs w:val="22"/>
        </w:rPr>
        <w:t xml:space="preserve">Another </w:t>
      </w:r>
      <w:r w:rsidR="006F723D" w:rsidRPr="00224781">
        <w:rPr>
          <w:rFonts w:asciiTheme="minorHAnsi" w:hAnsiTheme="minorHAnsi"/>
          <w:sz w:val="22"/>
          <w:szCs w:val="22"/>
        </w:rPr>
        <w:t>respondent advised that its experience showed that it was useful to provide text such as “Urgent action required” either within the window of the letter or on the envelope. The Working Group agreed to include some proposed wording in the window of the letter templates.</w:t>
      </w:r>
    </w:p>
    <w:p w14:paraId="3E5DF96F" w14:textId="77777777" w:rsidR="00271532" w:rsidRDefault="00271532" w:rsidP="006F723D">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271532">
        <w:rPr>
          <w:rFonts w:asciiTheme="minorHAnsi" w:hAnsiTheme="minorHAnsi"/>
          <w:sz w:val="22"/>
          <w:szCs w:val="22"/>
        </w:rPr>
        <w:t xml:space="preserve">Another respondent noted that both template letter A and B had separate advantages as letter A provided </w:t>
      </w:r>
      <w:r>
        <w:rPr>
          <w:rFonts w:asciiTheme="minorHAnsi" w:hAnsiTheme="minorHAnsi"/>
          <w:sz w:val="22"/>
          <w:szCs w:val="22"/>
        </w:rPr>
        <w:t>a response form and letter B</w:t>
      </w:r>
      <w:r w:rsidRPr="00271532">
        <w:rPr>
          <w:rFonts w:asciiTheme="minorHAnsi" w:hAnsiTheme="minorHAnsi"/>
          <w:sz w:val="22"/>
          <w:szCs w:val="22"/>
        </w:rPr>
        <w:t xml:space="preserve"> set out a clear step by step process for the customer to follow. The Working Group agreed to</w:t>
      </w:r>
      <w:r>
        <w:rPr>
          <w:rFonts w:asciiTheme="minorHAnsi" w:hAnsiTheme="minorHAnsi"/>
          <w:sz w:val="22"/>
          <w:szCs w:val="22"/>
        </w:rPr>
        <w:t xml:space="preserve"> </w:t>
      </w:r>
      <w:r w:rsidRPr="00271532">
        <w:rPr>
          <w:rFonts w:asciiTheme="minorHAnsi" w:hAnsiTheme="minorHAnsi"/>
          <w:sz w:val="22"/>
          <w:szCs w:val="22"/>
        </w:rPr>
        <w:t>draft a third letter which will be a hybrid of Letter A and Letter B.</w:t>
      </w:r>
    </w:p>
    <w:p w14:paraId="3636E434" w14:textId="77777777" w:rsidR="00E64368" w:rsidRDefault="006F723D" w:rsidP="006F723D">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271532">
        <w:rPr>
          <w:rFonts w:asciiTheme="minorHAnsi" w:hAnsiTheme="minorHAnsi"/>
          <w:sz w:val="22"/>
          <w:szCs w:val="22"/>
        </w:rPr>
        <w:t xml:space="preserve">Another respondent noted that </w:t>
      </w:r>
      <w:r w:rsidR="00E64368">
        <w:rPr>
          <w:rFonts w:asciiTheme="minorHAnsi" w:hAnsiTheme="minorHAnsi"/>
          <w:sz w:val="22"/>
          <w:szCs w:val="22"/>
        </w:rPr>
        <w:t xml:space="preserve">customers </w:t>
      </w:r>
      <w:r>
        <w:rPr>
          <w:rFonts w:asciiTheme="minorHAnsi" w:hAnsiTheme="minorHAnsi"/>
          <w:sz w:val="22"/>
          <w:szCs w:val="22"/>
        </w:rPr>
        <w:t xml:space="preserve">should </w:t>
      </w:r>
      <w:r w:rsidR="00E64368">
        <w:rPr>
          <w:rFonts w:asciiTheme="minorHAnsi" w:hAnsiTheme="minorHAnsi"/>
          <w:sz w:val="22"/>
          <w:szCs w:val="22"/>
        </w:rPr>
        <w:t xml:space="preserve">be </w:t>
      </w:r>
      <w:r>
        <w:rPr>
          <w:rFonts w:asciiTheme="minorHAnsi" w:hAnsiTheme="minorHAnsi"/>
          <w:sz w:val="22"/>
          <w:szCs w:val="22"/>
        </w:rPr>
        <w:t>advise</w:t>
      </w:r>
      <w:r w:rsidR="00E64368">
        <w:rPr>
          <w:rFonts w:asciiTheme="minorHAnsi" w:hAnsiTheme="minorHAnsi"/>
          <w:sz w:val="22"/>
          <w:szCs w:val="22"/>
        </w:rPr>
        <w:t>d</w:t>
      </w:r>
      <w:r>
        <w:rPr>
          <w:rFonts w:asciiTheme="minorHAnsi" w:hAnsiTheme="minorHAnsi"/>
          <w:sz w:val="22"/>
          <w:szCs w:val="22"/>
        </w:rPr>
        <w:t xml:space="preserve"> </w:t>
      </w:r>
      <w:r w:rsidR="00E64368">
        <w:rPr>
          <w:rFonts w:asciiTheme="minorHAnsi" w:hAnsiTheme="minorHAnsi"/>
          <w:sz w:val="22"/>
          <w:szCs w:val="22"/>
        </w:rPr>
        <w:t xml:space="preserve">that they would face the </w:t>
      </w:r>
      <w:r>
        <w:rPr>
          <w:rFonts w:asciiTheme="minorHAnsi" w:hAnsiTheme="minorHAnsi"/>
          <w:sz w:val="22"/>
          <w:szCs w:val="22"/>
        </w:rPr>
        <w:t xml:space="preserve">costs for </w:t>
      </w:r>
      <w:r w:rsidR="0037239B">
        <w:rPr>
          <w:rFonts w:asciiTheme="minorHAnsi" w:hAnsiTheme="minorHAnsi"/>
          <w:sz w:val="22"/>
          <w:szCs w:val="22"/>
        </w:rPr>
        <w:t>reconnecting supplies following disconnection</w:t>
      </w:r>
      <w:r w:rsidRPr="00271532">
        <w:rPr>
          <w:rFonts w:asciiTheme="minorHAnsi" w:hAnsiTheme="minorHAnsi"/>
          <w:sz w:val="22"/>
          <w:szCs w:val="22"/>
        </w:rPr>
        <w:t>.</w:t>
      </w:r>
      <w:r w:rsidR="0037239B">
        <w:rPr>
          <w:rFonts w:asciiTheme="minorHAnsi" w:hAnsiTheme="minorHAnsi"/>
          <w:sz w:val="22"/>
          <w:szCs w:val="22"/>
        </w:rPr>
        <w:t xml:space="preserve"> This would hopefully encourage </w:t>
      </w:r>
      <w:del w:id="353" w:author="Allanson, Chris" w:date="2016-02-09T11:02:00Z">
        <w:r w:rsidR="0037239B" w:rsidDel="0066265C">
          <w:rPr>
            <w:rFonts w:asciiTheme="minorHAnsi" w:hAnsiTheme="minorHAnsi"/>
            <w:sz w:val="22"/>
            <w:szCs w:val="22"/>
          </w:rPr>
          <w:delText>consumers</w:delText>
        </w:r>
      </w:del>
      <w:ins w:id="354" w:author="Allanson, Chris" w:date="2016-02-09T11:02:00Z">
        <w:r w:rsidR="0066265C">
          <w:rPr>
            <w:rFonts w:asciiTheme="minorHAnsi" w:hAnsiTheme="minorHAnsi"/>
            <w:sz w:val="22"/>
            <w:szCs w:val="22"/>
          </w:rPr>
          <w:t>customers</w:t>
        </w:r>
      </w:ins>
      <w:r w:rsidR="0037239B">
        <w:rPr>
          <w:rFonts w:asciiTheme="minorHAnsi" w:hAnsiTheme="minorHAnsi"/>
          <w:sz w:val="22"/>
          <w:szCs w:val="22"/>
        </w:rPr>
        <w:t xml:space="preserve"> to seek a contract with their chosen supplier.</w:t>
      </w:r>
    </w:p>
    <w:p w14:paraId="72DD604D" w14:textId="77777777" w:rsidR="006F723D" w:rsidRPr="004C633D" w:rsidRDefault="00915EAA" w:rsidP="006F723D">
      <w:pPr>
        <w:pStyle w:val="Heading2"/>
        <w:keepNext w:val="0"/>
        <w:numPr>
          <w:ilvl w:val="1"/>
          <w:numId w:val="2"/>
        </w:numPr>
        <w:tabs>
          <w:tab w:val="clear" w:pos="576"/>
          <w:tab w:val="num" w:pos="709"/>
          <w:tab w:val="num" w:pos="1296"/>
        </w:tabs>
        <w:spacing w:line="360" w:lineRule="auto"/>
        <w:ind w:left="1296"/>
        <w:jc w:val="both"/>
        <w:rPr>
          <w:rFonts w:asciiTheme="minorHAnsi" w:hAnsiTheme="minorHAnsi"/>
          <w:i/>
          <w:sz w:val="22"/>
          <w:szCs w:val="22"/>
        </w:rPr>
      </w:pPr>
      <w:r>
        <w:rPr>
          <w:rFonts w:asciiTheme="minorHAnsi" w:hAnsiTheme="minorHAnsi"/>
          <w:sz w:val="22"/>
          <w:szCs w:val="22"/>
        </w:rPr>
        <w:t xml:space="preserve">A respondent </w:t>
      </w:r>
      <w:r w:rsidR="0037239B">
        <w:rPr>
          <w:rFonts w:asciiTheme="minorHAnsi" w:hAnsiTheme="minorHAnsi"/>
          <w:sz w:val="22"/>
          <w:szCs w:val="22"/>
        </w:rPr>
        <w:t xml:space="preserve">also </w:t>
      </w:r>
      <w:r>
        <w:rPr>
          <w:rFonts w:asciiTheme="minorHAnsi" w:hAnsiTheme="minorHAnsi"/>
          <w:sz w:val="22"/>
          <w:szCs w:val="22"/>
        </w:rPr>
        <w:t xml:space="preserve">highlighted that </w:t>
      </w:r>
      <w:r w:rsidR="0037239B">
        <w:rPr>
          <w:rFonts w:asciiTheme="minorHAnsi" w:hAnsiTheme="minorHAnsi"/>
          <w:sz w:val="22"/>
          <w:szCs w:val="22"/>
        </w:rPr>
        <w:t>safeguard</w:t>
      </w:r>
      <w:r>
        <w:rPr>
          <w:rFonts w:asciiTheme="minorHAnsi" w:hAnsiTheme="minorHAnsi"/>
          <w:sz w:val="22"/>
          <w:szCs w:val="22"/>
        </w:rPr>
        <w:t>s</w:t>
      </w:r>
      <w:r w:rsidR="0037239B">
        <w:rPr>
          <w:rFonts w:asciiTheme="minorHAnsi" w:hAnsiTheme="minorHAnsi"/>
          <w:sz w:val="22"/>
          <w:szCs w:val="22"/>
        </w:rPr>
        <w:t xml:space="preserve"> </w:t>
      </w:r>
      <w:r>
        <w:rPr>
          <w:rFonts w:asciiTheme="minorHAnsi" w:hAnsiTheme="minorHAnsi"/>
          <w:sz w:val="22"/>
          <w:szCs w:val="22"/>
        </w:rPr>
        <w:t xml:space="preserve">would be required </w:t>
      </w:r>
      <w:r w:rsidR="0037239B">
        <w:rPr>
          <w:rFonts w:asciiTheme="minorHAnsi" w:hAnsiTheme="minorHAnsi"/>
          <w:sz w:val="22"/>
          <w:szCs w:val="22"/>
        </w:rPr>
        <w:t xml:space="preserve">for vulnerable individuals who cannot read or understand the </w:t>
      </w:r>
      <w:r>
        <w:rPr>
          <w:rFonts w:asciiTheme="minorHAnsi" w:hAnsiTheme="minorHAnsi"/>
          <w:sz w:val="22"/>
          <w:szCs w:val="22"/>
        </w:rPr>
        <w:t xml:space="preserve">proposed optional </w:t>
      </w:r>
      <w:r w:rsidR="0037239B">
        <w:rPr>
          <w:rFonts w:asciiTheme="minorHAnsi" w:hAnsiTheme="minorHAnsi"/>
          <w:sz w:val="22"/>
          <w:szCs w:val="22"/>
        </w:rPr>
        <w:t>letters.</w:t>
      </w:r>
      <w:r>
        <w:rPr>
          <w:rFonts w:asciiTheme="minorHAnsi" w:hAnsiTheme="minorHAnsi"/>
          <w:sz w:val="22"/>
          <w:szCs w:val="22"/>
        </w:rPr>
        <w:t xml:space="preserve">  This is acknowledged and clause 10 of the proposed new Schedule provides for vulnerable customers including…  </w:t>
      </w:r>
      <w:r w:rsidRPr="004C633D">
        <w:rPr>
          <w:rFonts w:asciiTheme="minorHAnsi" w:hAnsiTheme="minorHAnsi"/>
          <w:i/>
          <w:sz w:val="22"/>
          <w:szCs w:val="22"/>
        </w:rPr>
        <w:t>‘</w:t>
      </w:r>
      <w:r w:rsidRPr="004C633D">
        <w:rPr>
          <w:rFonts w:ascii="Times New Roman" w:hAnsi="Times New Roman" w:cs="Times New Roman"/>
          <w:i/>
          <w:sz w:val="24"/>
          <w:szCs w:val="24"/>
        </w:rPr>
        <w:t>The Parties shall take reasonable steps to ascertain who in the household might be a Vulnerable Customer, and make a judgement regarding the action that needs to be taken in the light of this information.’</w:t>
      </w:r>
    </w:p>
    <w:p w14:paraId="54B48E57" w14:textId="77777777" w:rsidR="00846F92" w:rsidRDefault="004F6FF4" w:rsidP="00124793">
      <w:pPr>
        <w:pStyle w:val="Heading2"/>
        <w:keepNext w:val="0"/>
        <w:widowControl w:val="0"/>
        <w:tabs>
          <w:tab w:val="clear" w:pos="360"/>
        </w:tabs>
        <w:spacing w:line="360" w:lineRule="auto"/>
        <w:ind w:left="86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7: </w:t>
      </w:r>
      <w:r w:rsidR="00846F92" w:rsidRPr="004F6FF4">
        <w:rPr>
          <w:rFonts w:asciiTheme="minorHAnsi" w:hAnsiTheme="minorHAnsi"/>
          <w:b/>
          <w:bCs w:val="0"/>
          <w:iCs w:val="0"/>
          <w:sz w:val="22"/>
          <w:szCs w:val="22"/>
          <w:u w:val="single"/>
        </w:rPr>
        <w:t>Do you support the proposed high level outline process?</w:t>
      </w:r>
    </w:p>
    <w:p w14:paraId="2DC58D27" w14:textId="77777777" w:rsidR="00271532" w:rsidRPr="00B62574" w:rsidRDefault="00B62574"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Pr>
          <w:rFonts w:asciiTheme="minorHAnsi" w:hAnsiTheme="minorHAnsi"/>
          <w:sz w:val="22"/>
          <w:szCs w:val="22"/>
        </w:rPr>
        <w:t xml:space="preserve">The Working Group noted that all respondents </w:t>
      </w:r>
      <w:r w:rsidRPr="00B62574">
        <w:rPr>
          <w:rFonts w:asciiTheme="minorHAnsi" w:hAnsiTheme="minorHAnsi"/>
          <w:sz w:val="22"/>
          <w:szCs w:val="22"/>
        </w:rPr>
        <w:t xml:space="preserve">supported the high level outline process. </w:t>
      </w:r>
    </w:p>
    <w:p w14:paraId="0EC4DA14" w14:textId="77777777" w:rsidR="00846F92" w:rsidRDefault="004F6FF4" w:rsidP="00124793">
      <w:pPr>
        <w:pStyle w:val="Heading2"/>
        <w:keepNext w:val="0"/>
        <w:widowControl w:val="0"/>
        <w:tabs>
          <w:tab w:val="clear" w:pos="360"/>
        </w:tabs>
        <w:spacing w:line="360" w:lineRule="auto"/>
        <w:ind w:left="86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8: </w:t>
      </w:r>
      <w:r w:rsidR="00846F92" w:rsidRPr="004F6FF4">
        <w:rPr>
          <w:rFonts w:asciiTheme="minorHAnsi" w:hAnsiTheme="minorHAnsi"/>
          <w:b/>
          <w:bCs w:val="0"/>
          <w:iCs w:val="0"/>
          <w:sz w:val="22"/>
          <w:szCs w:val="22"/>
          <w:u w:val="single"/>
        </w:rPr>
        <w:t>Do you have any comments on the DCP 209 draft outline process diagram?</w:t>
      </w:r>
    </w:p>
    <w:p w14:paraId="30EEDAA1" w14:textId="77777777" w:rsidR="00377198" w:rsidRPr="00377198" w:rsidRDefault="00ED6FD4"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Pr>
          <w:rFonts w:asciiTheme="minorHAnsi" w:hAnsiTheme="minorHAnsi"/>
          <w:sz w:val="22"/>
          <w:szCs w:val="22"/>
        </w:rPr>
        <w:t>Respondents advised that the</w:t>
      </w:r>
      <w:r w:rsidR="00377198" w:rsidRPr="00377198">
        <w:rPr>
          <w:rFonts w:asciiTheme="minorHAnsi" w:hAnsiTheme="minorHAnsi"/>
          <w:sz w:val="22"/>
          <w:szCs w:val="22"/>
        </w:rPr>
        <w:t xml:space="preserve"> diagram could be more clearly set out to show the actions that are and are not mandatory. The </w:t>
      </w:r>
      <w:r>
        <w:rPr>
          <w:rFonts w:asciiTheme="minorHAnsi" w:hAnsiTheme="minorHAnsi"/>
          <w:sz w:val="22"/>
          <w:szCs w:val="22"/>
        </w:rPr>
        <w:t>process diagram’s actions</w:t>
      </w:r>
      <w:r w:rsidR="00377198" w:rsidRPr="00377198">
        <w:rPr>
          <w:rFonts w:asciiTheme="minorHAnsi" w:hAnsiTheme="minorHAnsi"/>
          <w:sz w:val="22"/>
          <w:szCs w:val="22"/>
        </w:rPr>
        <w:t xml:space="preserve"> should match with the obligations set out in the proposed legal text</w:t>
      </w:r>
      <w:r w:rsidR="00377198">
        <w:rPr>
          <w:rFonts w:asciiTheme="minorHAnsi" w:hAnsiTheme="minorHAnsi"/>
          <w:sz w:val="22"/>
          <w:szCs w:val="22"/>
        </w:rPr>
        <w:t>.</w:t>
      </w:r>
    </w:p>
    <w:p w14:paraId="56461027" w14:textId="77777777" w:rsidR="002527AD" w:rsidRDefault="002527AD"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Pr>
          <w:rFonts w:asciiTheme="minorHAnsi" w:hAnsiTheme="minorHAnsi"/>
          <w:sz w:val="22"/>
          <w:szCs w:val="22"/>
        </w:rPr>
        <w:t>Respondents asked the Working Group to consider adding further description to the process diagram on:</w:t>
      </w:r>
    </w:p>
    <w:p w14:paraId="58E694D0" w14:textId="77777777" w:rsidR="00ED6FD4" w:rsidRDefault="002527AD" w:rsidP="00124793">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Pr>
          <w:rFonts w:asciiTheme="minorHAnsi" w:hAnsiTheme="minorHAnsi"/>
          <w:sz w:val="22"/>
          <w:szCs w:val="22"/>
        </w:rPr>
        <w:t>how the Distributor notifies the Suppliers that they are the customers preferred Supplier</w:t>
      </w:r>
      <w:r w:rsidR="00ED6FD4">
        <w:rPr>
          <w:rFonts w:asciiTheme="minorHAnsi" w:hAnsiTheme="minorHAnsi"/>
          <w:sz w:val="22"/>
          <w:szCs w:val="22"/>
        </w:rPr>
        <w:t xml:space="preserve">; </w:t>
      </w:r>
    </w:p>
    <w:p w14:paraId="20E7D7F1" w14:textId="77777777" w:rsidR="002527AD" w:rsidRDefault="00ED6FD4" w:rsidP="00124793">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Pr>
          <w:rFonts w:asciiTheme="minorHAnsi" w:hAnsiTheme="minorHAnsi"/>
          <w:sz w:val="22"/>
          <w:szCs w:val="22"/>
        </w:rPr>
        <w:t xml:space="preserve"> the process for the Supplier to contact this customer to agree a contract;</w:t>
      </w:r>
    </w:p>
    <w:p w14:paraId="7953ECFF" w14:textId="77777777" w:rsidR="002527AD" w:rsidRDefault="002527AD" w:rsidP="00124793">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Pr>
          <w:rFonts w:asciiTheme="minorHAnsi" w:hAnsiTheme="minorHAnsi"/>
          <w:sz w:val="22"/>
          <w:szCs w:val="22"/>
        </w:rPr>
        <w:t>Provide guidelines on contacting the customer and timescales involved;</w:t>
      </w:r>
      <w:r w:rsidR="00377198">
        <w:rPr>
          <w:rFonts w:asciiTheme="minorHAnsi" w:hAnsiTheme="minorHAnsi"/>
          <w:sz w:val="22"/>
          <w:szCs w:val="22"/>
        </w:rPr>
        <w:t xml:space="preserve"> </w:t>
      </w:r>
    </w:p>
    <w:p w14:paraId="23B7F889" w14:textId="77777777" w:rsidR="002527AD" w:rsidRDefault="002527AD" w:rsidP="00124793">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Pr>
          <w:rFonts w:asciiTheme="minorHAnsi" w:hAnsiTheme="minorHAnsi"/>
          <w:sz w:val="22"/>
          <w:szCs w:val="22"/>
        </w:rPr>
        <w:t>What happens if</w:t>
      </w:r>
      <w:r w:rsidR="00377198" w:rsidRPr="00377198">
        <w:rPr>
          <w:rFonts w:asciiTheme="minorHAnsi" w:hAnsiTheme="minorHAnsi"/>
          <w:sz w:val="22"/>
          <w:szCs w:val="22"/>
        </w:rPr>
        <w:t xml:space="preserve"> the </w:t>
      </w:r>
      <w:r>
        <w:rPr>
          <w:rFonts w:asciiTheme="minorHAnsi" w:hAnsiTheme="minorHAnsi"/>
          <w:sz w:val="22"/>
          <w:szCs w:val="22"/>
        </w:rPr>
        <w:t xml:space="preserve">customer’s </w:t>
      </w:r>
      <w:r w:rsidR="00377198" w:rsidRPr="00377198">
        <w:rPr>
          <w:rFonts w:asciiTheme="minorHAnsi" w:hAnsiTheme="minorHAnsi"/>
          <w:sz w:val="22"/>
          <w:szCs w:val="22"/>
        </w:rPr>
        <w:t xml:space="preserve">registration </w:t>
      </w:r>
      <w:r>
        <w:rPr>
          <w:rFonts w:asciiTheme="minorHAnsi" w:hAnsiTheme="minorHAnsi"/>
          <w:sz w:val="22"/>
          <w:szCs w:val="22"/>
        </w:rPr>
        <w:t>is placed on-</w:t>
      </w:r>
      <w:r w:rsidR="00ED6FD4">
        <w:rPr>
          <w:rFonts w:asciiTheme="minorHAnsi" w:hAnsiTheme="minorHAnsi"/>
          <w:sz w:val="22"/>
          <w:szCs w:val="22"/>
        </w:rPr>
        <w:t>hold;</w:t>
      </w:r>
      <w:r w:rsidR="00377198" w:rsidRPr="00377198">
        <w:rPr>
          <w:rFonts w:asciiTheme="minorHAnsi" w:hAnsiTheme="minorHAnsi"/>
          <w:sz w:val="22"/>
          <w:szCs w:val="22"/>
        </w:rPr>
        <w:t xml:space="preserve"> </w:t>
      </w:r>
    </w:p>
    <w:p w14:paraId="63C66A06" w14:textId="77777777" w:rsidR="00B62574" w:rsidRDefault="002527AD" w:rsidP="00124793">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Pr>
          <w:rFonts w:asciiTheme="minorHAnsi" w:hAnsiTheme="minorHAnsi"/>
          <w:sz w:val="22"/>
          <w:szCs w:val="22"/>
        </w:rPr>
        <w:t xml:space="preserve">What happens if </w:t>
      </w:r>
      <w:r w:rsidR="00377198" w:rsidRPr="00377198">
        <w:rPr>
          <w:rFonts w:asciiTheme="minorHAnsi" w:hAnsiTheme="minorHAnsi"/>
          <w:sz w:val="22"/>
          <w:szCs w:val="22"/>
        </w:rPr>
        <w:t xml:space="preserve">information is not received </w:t>
      </w:r>
      <w:r>
        <w:rPr>
          <w:rFonts w:asciiTheme="minorHAnsi" w:hAnsiTheme="minorHAnsi"/>
          <w:sz w:val="22"/>
          <w:szCs w:val="22"/>
        </w:rPr>
        <w:t xml:space="preserve">or if </w:t>
      </w:r>
      <w:r w:rsidR="00377198" w:rsidRPr="00377198">
        <w:rPr>
          <w:rFonts w:asciiTheme="minorHAnsi" w:hAnsiTheme="minorHAnsi"/>
          <w:sz w:val="22"/>
          <w:szCs w:val="22"/>
        </w:rPr>
        <w:t>the customer refuses to sign a supply contract</w:t>
      </w:r>
      <w:r w:rsidR="00ED6FD4">
        <w:rPr>
          <w:rFonts w:asciiTheme="minorHAnsi" w:hAnsiTheme="minorHAnsi"/>
          <w:sz w:val="22"/>
          <w:szCs w:val="22"/>
        </w:rPr>
        <w:t>.;</w:t>
      </w:r>
    </w:p>
    <w:p w14:paraId="4DDE423E" w14:textId="77777777" w:rsidR="00ED6FD4" w:rsidRPr="00ED6FD4" w:rsidRDefault="00ED6FD4" w:rsidP="00124793">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sidRPr="00ED6FD4">
        <w:rPr>
          <w:rFonts w:asciiTheme="minorHAnsi" w:hAnsiTheme="minorHAnsi"/>
          <w:sz w:val="22"/>
          <w:szCs w:val="22"/>
        </w:rPr>
        <w:t>How does the Supplier inform the Distributor if the customer refuses to sign a contract</w:t>
      </w:r>
      <w:r>
        <w:rPr>
          <w:rFonts w:asciiTheme="minorHAnsi" w:hAnsiTheme="minorHAnsi"/>
          <w:sz w:val="22"/>
          <w:szCs w:val="22"/>
        </w:rPr>
        <w:t>; and</w:t>
      </w:r>
    </w:p>
    <w:p w14:paraId="62A02B19" w14:textId="77777777" w:rsidR="00ED6FD4" w:rsidRPr="00ED6FD4" w:rsidRDefault="00ED6FD4" w:rsidP="00124793">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sidRPr="00ED6FD4">
        <w:rPr>
          <w:rFonts w:asciiTheme="minorHAnsi" w:hAnsiTheme="minorHAnsi"/>
          <w:sz w:val="22"/>
          <w:szCs w:val="22"/>
        </w:rPr>
        <w:t xml:space="preserve">What is the process for properties that are empty </w:t>
      </w:r>
      <w:r>
        <w:rPr>
          <w:rFonts w:asciiTheme="minorHAnsi" w:hAnsiTheme="minorHAnsi"/>
          <w:sz w:val="22"/>
          <w:szCs w:val="22"/>
        </w:rPr>
        <w:t xml:space="preserve">such as </w:t>
      </w:r>
      <w:r w:rsidRPr="00ED6FD4">
        <w:rPr>
          <w:rFonts w:asciiTheme="minorHAnsi" w:hAnsiTheme="minorHAnsi"/>
          <w:sz w:val="22"/>
          <w:szCs w:val="22"/>
        </w:rPr>
        <w:t>holiday homes</w:t>
      </w:r>
      <w:r>
        <w:rPr>
          <w:rFonts w:asciiTheme="minorHAnsi" w:hAnsiTheme="minorHAnsi"/>
          <w:sz w:val="22"/>
          <w:szCs w:val="22"/>
        </w:rPr>
        <w:t xml:space="preserve"> as the owners will not receive the </w:t>
      </w:r>
      <w:proofErr w:type="gramStart"/>
      <w:r>
        <w:rPr>
          <w:rFonts w:asciiTheme="minorHAnsi" w:hAnsiTheme="minorHAnsi"/>
          <w:sz w:val="22"/>
          <w:szCs w:val="22"/>
        </w:rPr>
        <w:t>communication.</w:t>
      </w:r>
      <w:proofErr w:type="gramEnd"/>
    </w:p>
    <w:p w14:paraId="35A25179" w14:textId="6D8E32A0" w:rsidR="00377198" w:rsidRPr="00377198" w:rsidRDefault="008A2446"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Pr>
          <w:rFonts w:asciiTheme="minorHAnsi" w:hAnsiTheme="minorHAnsi"/>
          <w:sz w:val="22"/>
          <w:szCs w:val="22"/>
        </w:rPr>
        <w:t xml:space="preserve">Research by </w:t>
      </w:r>
      <w:ins w:id="355" w:author="Claire Hynes" w:date="2016-02-12T15:27:00Z">
        <w:r w:rsidR="002D448A">
          <w:rPr>
            <w:rFonts w:asciiTheme="minorHAnsi" w:hAnsiTheme="minorHAnsi"/>
            <w:sz w:val="22"/>
            <w:szCs w:val="22"/>
          </w:rPr>
          <w:t>W</w:t>
        </w:r>
      </w:ins>
      <w:del w:id="356" w:author="Claire Hynes" w:date="2016-02-12T15:27:00Z">
        <w:r w:rsidDel="002D448A">
          <w:rPr>
            <w:rFonts w:asciiTheme="minorHAnsi" w:hAnsiTheme="minorHAnsi"/>
            <w:sz w:val="22"/>
            <w:szCs w:val="22"/>
          </w:rPr>
          <w:delText>w</w:delText>
        </w:r>
      </w:del>
      <w:r>
        <w:rPr>
          <w:rFonts w:asciiTheme="minorHAnsi" w:hAnsiTheme="minorHAnsi"/>
          <w:sz w:val="22"/>
          <w:szCs w:val="22"/>
        </w:rPr>
        <w:t xml:space="preserve">orking </w:t>
      </w:r>
      <w:del w:id="357" w:author="Claire Hynes" w:date="2016-02-12T15:27:00Z">
        <w:r w:rsidDel="002D448A">
          <w:rPr>
            <w:rFonts w:asciiTheme="minorHAnsi" w:hAnsiTheme="minorHAnsi"/>
            <w:sz w:val="22"/>
            <w:szCs w:val="22"/>
          </w:rPr>
          <w:delText>g</w:delText>
        </w:r>
      </w:del>
      <w:ins w:id="358" w:author="Claire Hynes" w:date="2016-02-12T15:27:00Z">
        <w:r w:rsidR="002D448A">
          <w:rPr>
            <w:rFonts w:asciiTheme="minorHAnsi" w:hAnsiTheme="minorHAnsi"/>
            <w:sz w:val="22"/>
            <w:szCs w:val="22"/>
          </w:rPr>
          <w:t>G</w:t>
        </w:r>
      </w:ins>
      <w:r>
        <w:rPr>
          <w:rFonts w:asciiTheme="minorHAnsi" w:hAnsiTheme="minorHAnsi"/>
          <w:sz w:val="22"/>
          <w:szCs w:val="22"/>
        </w:rPr>
        <w:t xml:space="preserve">roup members suggested </w:t>
      </w:r>
      <w:r w:rsidRPr="00377198">
        <w:rPr>
          <w:rFonts w:asciiTheme="minorHAnsi" w:hAnsiTheme="minorHAnsi"/>
          <w:sz w:val="22"/>
          <w:szCs w:val="22"/>
        </w:rPr>
        <w:t xml:space="preserve">that the most effective </w:t>
      </w:r>
      <w:r w:rsidR="00377198" w:rsidRPr="00377198">
        <w:rPr>
          <w:rFonts w:asciiTheme="minorHAnsi" w:hAnsiTheme="minorHAnsi"/>
          <w:sz w:val="22"/>
          <w:szCs w:val="22"/>
        </w:rPr>
        <w:t xml:space="preserve">method of communicating with the customer is via mobile phone. The Working Group agreed to </w:t>
      </w:r>
      <w:r w:rsidR="0048533A">
        <w:rPr>
          <w:rFonts w:asciiTheme="minorHAnsi" w:hAnsiTheme="minorHAnsi"/>
          <w:sz w:val="22"/>
          <w:szCs w:val="22"/>
        </w:rPr>
        <w:t xml:space="preserve">include the capturing of mobile phone numbers in </w:t>
      </w:r>
      <w:r w:rsidR="00377198" w:rsidRPr="00377198">
        <w:rPr>
          <w:rFonts w:asciiTheme="minorHAnsi" w:hAnsiTheme="minorHAnsi"/>
          <w:sz w:val="22"/>
          <w:szCs w:val="22"/>
        </w:rPr>
        <w:t>best practice</w:t>
      </w:r>
      <w:r w:rsidR="0048533A">
        <w:rPr>
          <w:rFonts w:asciiTheme="minorHAnsi" w:hAnsiTheme="minorHAnsi"/>
          <w:sz w:val="22"/>
          <w:szCs w:val="22"/>
        </w:rPr>
        <w:t xml:space="preserve">.  It may also be beneficial for parties to keep a </w:t>
      </w:r>
      <w:r w:rsidR="00377198" w:rsidRPr="00377198">
        <w:rPr>
          <w:rFonts w:asciiTheme="minorHAnsi" w:hAnsiTheme="minorHAnsi"/>
          <w:sz w:val="22"/>
          <w:szCs w:val="22"/>
        </w:rPr>
        <w:t>log of the attempts that Parties have made to contact the customer to register their supply.</w:t>
      </w:r>
    </w:p>
    <w:p w14:paraId="2F1C5E4F" w14:textId="77777777" w:rsidR="00377198" w:rsidRPr="00377198" w:rsidRDefault="00377198"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377198">
        <w:rPr>
          <w:rFonts w:asciiTheme="minorHAnsi" w:hAnsiTheme="minorHAnsi"/>
          <w:sz w:val="22"/>
          <w:szCs w:val="22"/>
        </w:rPr>
        <w:t xml:space="preserve">If the customer refuses to register their supply, there are </w:t>
      </w:r>
      <w:r w:rsidR="0048533A">
        <w:rPr>
          <w:rFonts w:asciiTheme="minorHAnsi" w:hAnsiTheme="minorHAnsi"/>
          <w:sz w:val="22"/>
          <w:szCs w:val="22"/>
        </w:rPr>
        <w:t xml:space="preserve">may be </w:t>
      </w:r>
      <w:r w:rsidRPr="00377198">
        <w:rPr>
          <w:rFonts w:asciiTheme="minorHAnsi" w:hAnsiTheme="minorHAnsi"/>
          <w:sz w:val="22"/>
          <w:szCs w:val="22"/>
        </w:rPr>
        <w:t>t</w:t>
      </w:r>
      <w:r w:rsidR="0048533A">
        <w:rPr>
          <w:rFonts w:asciiTheme="minorHAnsi" w:hAnsiTheme="minorHAnsi"/>
          <w:sz w:val="22"/>
          <w:szCs w:val="22"/>
        </w:rPr>
        <w:t>hree</w:t>
      </w:r>
      <w:r w:rsidRPr="00377198">
        <w:rPr>
          <w:rFonts w:asciiTheme="minorHAnsi" w:hAnsiTheme="minorHAnsi"/>
          <w:sz w:val="22"/>
          <w:szCs w:val="22"/>
        </w:rPr>
        <w:t xml:space="preserve"> alternatives</w:t>
      </w:r>
      <w:r w:rsidR="0048533A">
        <w:rPr>
          <w:rFonts w:asciiTheme="minorHAnsi" w:hAnsiTheme="minorHAnsi"/>
          <w:sz w:val="22"/>
          <w:szCs w:val="22"/>
        </w:rPr>
        <w:t xml:space="preserve"> for the distributor to consider</w:t>
      </w:r>
      <w:r w:rsidRPr="00377198">
        <w:rPr>
          <w:rFonts w:asciiTheme="minorHAnsi" w:hAnsiTheme="minorHAnsi"/>
          <w:sz w:val="22"/>
          <w:szCs w:val="22"/>
        </w:rPr>
        <w:t>:</w:t>
      </w:r>
    </w:p>
    <w:p w14:paraId="6E5ABDE2" w14:textId="77777777" w:rsidR="0048533A" w:rsidRDefault="0048533A" w:rsidP="004C633D">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Pr>
          <w:rFonts w:asciiTheme="minorHAnsi" w:hAnsiTheme="minorHAnsi"/>
          <w:sz w:val="22"/>
          <w:szCs w:val="22"/>
        </w:rPr>
        <w:t>T</w:t>
      </w:r>
      <w:r w:rsidR="00377198" w:rsidRPr="00377198">
        <w:rPr>
          <w:rFonts w:asciiTheme="minorHAnsi" w:hAnsiTheme="minorHAnsi"/>
          <w:sz w:val="22"/>
          <w:szCs w:val="22"/>
        </w:rPr>
        <w:t>he D</w:t>
      </w:r>
      <w:r>
        <w:rPr>
          <w:rFonts w:asciiTheme="minorHAnsi" w:hAnsiTheme="minorHAnsi"/>
          <w:sz w:val="22"/>
          <w:szCs w:val="22"/>
        </w:rPr>
        <w:t xml:space="preserve">istributor </w:t>
      </w:r>
      <w:r w:rsidR="00377198" w:rsidRPr="00377198">
        <w:rPr>
          <w:rFonts w:asciiTheme="minorHAnsi" w:hAnsiTheme="minorHAnsi"/>
          <w:sz w:val="22"/>
          <w:szCs w:val="22"/>
        </w:rPr>
        <w:t xml:space="preserve">starts to bill for energy </w:t>
      </w:r>
      <w:r>
        <w:rPr>
          <w:rFonts w:asciiTheme="minorHAnsi" w:hAnsiTheme="minorHAnsi"/>
          <w:sz w:val="22"/>
          <w:szCs w:val="22"/>
        </w:rPr>
        <w:t xml:space="preserve">(if permissible and possible) </w:t>
      </w:r>
      <w:r w:rsidR="00377198" w:rsidRPr="00377198">
        <w:rPr>
          <w:rFonts w:asciiTheme="minorHAnsi" w:hAnsiTheme="minorHAnsi"/>
          <w:sz w:val="22"/>
          <w:szCs w:val="22"/>
        </w:rPr>
        <w:t>which creates a subset of customers being managed by the DNO</w:t>
      </w:r>
      <w:r>
        <w:rPr>
          <w:rFonts w:asciiTheme="minorHAnsi" w:hAnsiTheme="minorHAnsi"/>
          <w:sz w:val="22"/>
          <w:szCs w:val="22"/>
        </w:rPr>
        <w:t xml:space="preserve"> and is not an appropriate </w:t>
      </w:r>
      <w:r w:rsidR="00377198" w:rsidRPr="00377198">
        <w:rPr>
          <w:rFonts w:asciiTheme="minorHAnsi" w:hAnsiTheme="minorHAnsi"/>
          <w:sz w:val="22"/>
          <w:szCs w:val="22"/>
        </w:rPr>
        <w:t>substitute for getting the customer registered</w:t>
      </w:r>
      <w:r>
        <w:rPr>
          <w:rFonts w:asciiTheme="minorHAnsi" w:hAnsiTheme="minorHAnsi"/>
          <w:sz w:val="22"/>
          <w:szCs w:val="22"/>
        </w:rPr>
        <w:t xml:space="preserve"> by a Supplier</w:t>
      </w:r>
      <w:r w:rsidR="00377198" w:rsidRPr="00377198">
        <w:rPr>
          <w:rFonts w:asciiTheme="minorHAnsi" w:hAnsiTheme="minorHAnsi"/>
          <w:sz w:val="22"/>
          <w:szCs w:val="22"/>
        </w:rPr>
        <w:t xml:space="preserve">; </w:t>
      </w:r>
    </w:p>
    <w:p w14:paraId="2A33885B" w14:textId="77777777" w:rsidR="00377198" w:rsidRPr="00377198" w:rsidRDefault="0048533A" w:rsidP="004C633D">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Pr>
          <w:rFonts w:asciiTheme="minorHAnsi" w:hAnsiTheme="minorHAnsi"/>
          <w:sz w:val="22"/>
          <w:szCs w:val="22"/>
        </w:rPr>
        <w:t>The distributor gives the customer notice of a planned de-energisation date, in the hope that the customer makes renewed efforts to seek a supply contract.</w:t>
      </w:r>
    </w:p>
    <w:p w14:paraId="1602CB46" w14:textId="77777777" w:rsidR="00377198" w:rsidRDefault="0048533A" w:rsidP="004C633D">
      <w:pPr>
        <w:pStyle w:val="Heading2"/>
        <w:keepNext w:val="0"/>
        <w:numPr>
          <w:ilvl w:val="1"/>
          <w:numId w:val="21"/>
        </w:numPr>
        <w:tabs>
          <w:tab w:val="clear" w:pos="576"/>
          <w:tab w:val="num" w:pos="1429"/>
          <w:tab w:val="num" w:pos="1701"/>
        </w:tabs>
        <w:spacing w:line="360" w:lineRule="auto"/>
        <w:ind w:left="2421"/>
        <w:jc w:val="both"/>
        <w:rPr>
          <w:rFonts w:asciiTheme="minorHAnsi" w:hAnsiTheme="minorHAnsi"/>
          <w:sz w:val="22"/>
          <w:szCs w:val="22"/>
        </w:rPr>
      </w:pPr>
      <w:r>
        <w:rPr>
          <w:rFonts w:asciiTheme="minorHAnsi" w:hAnsiTheme="minorHAnsi"/>
          <w:sz w:val="22"/>
          <w:szCs w:val="22"/>
        </w:rPr>
        <w:t>The distributor gives the customer notice of a planned de-energisation date</w:t>
      </w:r>
      <w:r w:rsidRPr="00377198" w:rsidDel="0048533A">
        <w:rPr>
          <w:rFonts w:asciiTheme="minorHAnsi" w:hAnsiTheme="minorHAnsi"/>
          <w:sz w:val="22"/>
          <w:szCs w:val="22"/>
        </w:rPr>
        <w:t xml:space="preserve"> </w:t>
      </w:r>
      <w:r>
        <w:rPr>
          <w:rFonts w:asciiTheme="minorHAnsi" w:hAnsiTheme="minorHAnsi"/>
          <w:sz w:val="22"/>
          <w:szCs w:val="22"/>
        </w:rPr>
        <w:t>and actually goes ahead with de-energisation.</w:t>
      </w:r>
    </w:p>
    <w:p w14:paraId="043D0976" w14:textId="77777777" w:rsidR="005F7DD8" w:rsidRPr="004C633D" w:rsidRDefault="005E49D0" w:rsidP="004C633D">
      <w:pPr>
        <w:pStyle w:val="Heading2"/>
        <w:keepNext w:val="0"/>
        <w:numPr>
          <w:ilvl w:val="1"/>
          <w:numId w:val="2"/>
        </w:numPr>
        <w:tabs>
          <w:tab w:val="clear" w:pos="576"/>
          <w:tab w:val="num" w:pos="709"/>
          <w:tab w:val="num" w:pos="1296"/>
        </w:tabs>
        <w:spacing w:line="360" w:lineRule="auto"/>
        <w:ind w:left="1296"/>
        <w:jc w:val="both"/>
        <w:rPr>
          <w:highlight w:val="yellow"/>
        </w:rPr>
      </w:pPr>
      <w:commentRangeStart w:id="359"/>
      <w:commentRangeStart w:id="360"/>
      <w:r>
        <w:rPr>
          <w:highlight w:val="yellow"/>
        </w:rPr>
        <w:t xml:space="preserve">The Distributor </w:t>
      </w:r>
      <w:r w:rsidR="005F7DD8">
        <w:rPr>
          <w:highlight w:val="yellow"/>
        </w:rPr>
        <w:t xml:space="preserve">must make the decision </w:t>
      </w:r>
      <w:r>
        <w:rPr>
          <w:highlight w:val="yellow"/>
        </w:rPr>
        <w:t xml:space="preserve">whether </w:t>
      </w:r>
      <w:r w:rsidR="005F7DD8">
        <w:rPr>
          <w:highlight w:val="yellow"/>
        </w:rPr>
        <w:t>disconnect</w:t>
      </w:r>
      <w:r>
        <w:rPr>
          <w:highlight w:val="yellow"/>
        </w:rPr>
        <w:t>,</w:t>
      </w:r>
      <w:r w:rsidR="005F7DD8">
        <w:rPr>
          <w:highlight w:val="yellow"/>
        </w:rPr>
        <w:t xml:space="preserve"> modify </w:t>
      </w:r>
      <w:r>
        <w:rPr>
          <w:highlight w:val="yellow"/>
        </w:rPr>
        <w:t xml:space="preserve">or accept </w:t>
      </w:r>
      <w:r w:rsidR="005F7DD8">
        <w:rPr>
          <w:highlight w:val="yellow"/>
        </w:rPr>
        <w:t>connection with no MPAN</w:t>
      </w:r>
      <w:r>
        <w:rPr>
          <w:highlight w:val="yellow"/>
        </w:rPr>
        <w:t>, including for unauthorised new connections</w:t>
      </w:r>
      <w:r w:rsidR="005F7DD8">
        <w:rPr>
          <w:highlight w:val="yellow"/>
        </w:rPr>
        <w:t xml:space="preserve">. </w:t>
      </w:r>
      <w:r>
        <w:rPr>
          <w:highlight w:val="yellow"/>
        </w:rPr>
        <w:t xml:space="preserve"> Once satisfied with the connection the Distributor can allocate an MPAN. This has been added as action 2 on the process diagram. </w:t>
      </w:r>
    </w:p>
    <w:p w14:paraId="34A09CDB" w14:textId="77777777" w:rsidR="005F7DD8" w:rsidRDefault="005F7DD8" w:rsidP="005F7DD8">
      <w:pPr>
        <w:pStyle w:val="Heading2"/>
        <w:keepNext w:val="0"/>
        <w:numPr>
          <w:ilvl w:val="1"/>
          <w:numId w:val="2"/>
        </w:numPr>
        <w:tabs>
          <w:tab w:val="clear" w:pos="576"/>
          <w:tab w:val="num" w:pos="709"/>
          <w:tab w:val="num" w:pos="1296"/>
        </w:tabs>
        <w:spacing w:line="360" w:lineRule="auto"/>
        <w:ind w:left="1296"/>
        <w:jc w:val="both"/>
        <w:rPr>
          <w:highlight w:val="yellow"/>
        </w:rPr>
      </w:pPr>
      <w:r w:rsidRPr="003E42FC">
        <w:rPr>
          <w:highlight w:val="yellow"/>
        </w:rPr>
        <w:t xml:space="preserve">If the Registration is put on hold by the Supplier as they are currently in dialogue with the customer, they must ensure contact is made with the DNO to </w:t>
      </w:r>
      <w:r>
        <w:rPr>
          <w:highlight w:val="yellow"/>
        </w:rPr>
        <w:t>confirm</w:t>
      </w:r>
      <w:r w:rsidRPr="003E42FC">
        <w:rPr>
          <w:highlight w:val="yellow"/>
        </w:rPr>
        <w:t xml:space="preserve"> </w:t>
      </w:r>
      <w:r w:rsidR="005E49D0">
        <w:rPr>
          <w:highlight w:val="yellow"/>
        </w:rPr>
        <w:t xml:space="preserve">that </w:t>
      </w:r>
      <w:r w:rsidRPr="003E42FC">
        <w:rPr>
          <w:highlight w:val="yellow"/>
        </w:rPr>
        <w:t xml:space="preserve">no further follow up is </w:t>
      </w:r>
      <w:r>
        <w:rPr>
          <w:highlight w:val="yellow"/>
        </w:rPr>
        <w:t>required at th</w:t>
      </w:r>
      <w:r w:rsidR="005E49D0">
        <w:rPr>
          <w:highlight w:val="yellow"/>
        </w:rPr>
        <w:t>at</w:t>
      </w:r>
      <w:r>
        <w:rPr>
          <w:highlight w:val="yellow"/>
        </w:rPr>
        <w:t xml:space="preserve"> stage</w:t>
      </w:r>
      <w:r w:rsidRPr="003E42FC">
        <w:rPr>
          <w:highlight w:val="yellow"/>
        </w:rPr>
        <w:t>. If the Supplier is unable to complete the Registration with the customer they must notify the DNO to ensure follow up is resumed.</w:t>
      </w:r>
      <w:commentRangeEnd w:id="359"/>
      <w:r w:rsidR="005E49D0">
        <w:rPr>
          <w:rStyle w:val="CommentReference"/>
          <w:rFonts w:ascii="Times New Roman" w:hAnsi="Times New Roman"/>
          <w:bCs w:val="0"/>
          <w:iCs w:val="0"/>
        </w:rPr>
        <w:commentReference w:id="359"/>
      </w:r>
      <w:commentRangeEnd w:id="360"/>
      <w:r w:rsidR="00BF0E80">
        <w:rPr>
          <w:rStyle w:val="CommentReference"/>
          <w:rFonts w:ascii="Times New Roman" w:hAnsi="Times New Roman"/>
          <w:bCs w:val="0"/>
          <w:iCs w:val="0"/>
        </w:rPr>
        <w:commentReference w:id="360"/>
      </w:r>
    </w:p>
    <w:p w14:paraId="10AE3EC0" w14:textId="77777777" w:rsidR="00377198" w:rsidRPr="004C633D" w:rsidRDefault="00ED6FD4" w:rsidP="004C633D">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ED6FD4">
        <w:rPr>
          <w:rFonts w:asciiTheme="minorHAnsi" w:hAnsiTheme="minorHAnsi"/>
          <w:sz w:val="22"/>
          <w:szCs w:val="22"/>
        </w:rPr>
        <w:t xml:space="preserve">The Working Group agreed to redraft the diagram </w:t>
      </w:r>
      <w:r w:rsidR="001F2F9A">
        <w:rPr>
          <w:rFonts w:asciiTheme="minorHAnsi" w:hAnsiTheme="minorHAnsi"/>
          <w:sz w:val="22"/>
          <w:szCs w:val="22"/>
        </w:rPr>
        <w:t xml:space="preserve">based on the feedback provided from respondents </w:t>
      </w:r>
      <w:r w:rsidRPr="00ED6FD4">
        <w:rPr>
          <w:rFonts w:asciiTheme="minorHAnsi" w:hAnsiTheme="minorHAnsi"/>
          <w:sz w:val="22"/>
          <w:szCs w:val="22"/>
        </w:rPr>
        <w:t xml:space="preserve">and re-examine the </w:t>
      </w:r>
      <w:r w:rsidR="001F2F9A">
        <w:rPr>
          <w:rFonts w:asciiTheme="minorHAnsi" w:hAnsiTheme="minorHAnsi"/>
          <w:sz w:val="22"/>
          <w:szCs w:val="22"/>
        </w:rPr>
        <w:t xml:space="preserve">diagram’s </w:t>
      </w:r>
      <w:r w:rsidRPr="00ED6FD4">
        <w:rPr>
          <w:rFonts w:asciiTheme="minorHAnsi" w:hAnsiTheme="minorHAnsi"/>
          <w:sz w:val="22"/>
          <w:szCs w:val="22"/>
        </w:rPr>
        <w:t xml:space="preserve">arrows to ensure that they link with the appropriate process </w:t>
      </w:r>
      <w:r w:rsidR="0048533A">
        <w:rPr>
          <w:rFonts w:asciiTheme="minorHAnsi" w:hAnsiTheme="minorHAnsi"/>
          <w:sz w:val="22"/>
          <w:szCs w:val="22"/>
        </w:rPr>
        <w:t xml:space="preserve">action </w:t>
      </w:r>
      <w:r w:rsidRPr="00ED6FD4">
        <w:rPr>
          <w:rFonts w:asciiTheme="minorHAnsi" w:hAnsiTheme="minorHAnsi"/>
          <w:sz w:val="22"/>
          <w:szCs w:val="22"/>
        </w:rPr>
        <w:t>boxes.</w:t>
      </w:r>
      <w:r w:rsidR="00E95C08">
        <w:rPr>
          <w:rFonts w:asciiTheme="minorHAnsi" w:hAnsiTheme="minorHAnsi"/>
          <w:sz w:val="22"/>
          <w:szCs w:val="22"/>
        </w:rPr>
        <w:t xml:space="preserve"> </w:t>
      </w:r>
      <w:r w:rsidR="00AF4D77">
        <w:rPr>
          <w:rFonts w:asciiTheme="minorHAnsi" w:hAnsiTheme="minorHAnsi"/>
          <w:sz w:val="22"/>
          <w:szCs w:val="22"/>
        </w:rPr>
        <w:t xml:space="preserve"> It is not possible to capture all events in the high-level process diagram, for example parties will need to make their own judgements on communications regarding empty or seasonally occupied properties. </w:t>
      </w:r>
      <w:r w:rsidR="00E95C08">
        <w:rPr>
          <w:rFonts w:asciiTheme="minorHAnsi" w:hAnsiTheme="minorHAnsi"/>
          <w:sz w:val="22"/>
          <w:szCs w:val="22"/>
        </w:rPr>
        <w:t xml:space="preserve">The DCP 209 draft process diagram acts as Attachment </w:t>
      </w:r>
      <w:r w:rsidR="0027368F" w:rsidRPr="004C633D">
        <w:rPr>
          <w:rFonts w:asciiTheme="minorHAnsi" w:hAnsiTheme="minorHAnsi"/>
          <w:sz w:val="22"/>
          <w:szCs w:val="22"/>
        </w:rPr>
        <w:t>4</w:t>
      </w:r>
      <w:r w:rsidR="00E95C08" w:rsidRPr="004C633D">
        <w:rPr>
          <w:rFonts w:asciiTheme="minorHAnsi" w:hAnsiTheme="minorHAnsi"/>
          <w:sz w:val="22"/>
          <w:szCs w:val="22"/>
        </w:rPr>
        <w:t>.</w:t>
      </w:r>
    </w:p>
    <w:p w14:paraId="07AA0047" w14:textId="77777777" w:rsidR="001F2F9A" w:rsidRDefault="004F6FF4" w:rsidP="00124793">
      <w:pPr>
        <w:pStyle w:val="Heading2"/>
        <w:keepNext w:val="0"/>
        <w:widowControl w:val="0"/>
        <w:tabs>
          <w:tab w:val="clear" w:pos="360"/>
        </w:tabs>
        <w:spacing w:line="360" w:lineRule="auto"/>
        <w:ind w:left="862" w:firstLine="0"/>
        <w:jc w:val="both"/>
        <w:rPr>
          <w:rFonts w:asciiTheme="minorHAnsi" w:hAnsiTheme="minorHAnsi"/>
          <w:b/>
          <w:bCs w:val="0"/>
          <w:iCs w:val="0"/>
          <w:sz w:val="22"/>
          <w:szCs w:val="22"/>
          <w:u w:val="single"/>
        </w:rPr>
      </w:pPr>
      <w:commentRangeStart w:id="361"/>
      <w:r>
        <w:rPr>
          <w:rFonts w:asciiTheme="minorHAnsi" w:hAnsiTheme="minorHAnsi"/>
          <w:b/>
          <w:bCs w:val="0"/>
          <w:iCs w:val="0"/>
          <w:sz w:val="22"/>
          <w:szCs w:val="22"/>
          <w:u w:val="single"/>
        </w:rPr>
        <w:t xml:space="preserve">Question 9: </w:t>
      </w:r>
      <w:r w:rsidR="00846F92" w:rsidRPr="004F6FF4">
        <w:rPr>
          <w:rFonts w:asciiTheme="minorHAnsi" w:hAnsiTheme="minorHAnsi"/>
          <w:b/>
          <w:bCs w:val="0"/>
          <w:iCs w:val="0"/>
          <w:sz w:val="22"/>
          <w:szCs w:val="22"/>
          <w:u w:val="single"/>
        </w:rPr>
        <w:t>Do you have any suggestions to help ensure the efficient implementation of the outline process, including if there are any missing elements or potential further refinements?</w:t>
      </w:r>
      <w:commentRangeEnd w:id="361"/>
      <w:r w:rsidR="00C15781">
        <w:rPr>
          <w:rStyle w:val="CommentReference"/>
          <w:rFonts w:ascii="Times New Roman" w:hAnsi="Times New Roman"/>
          <w:bCs w:val="0"/>
          <w:iCs w:val="0"/>
        </w:rPr>
        <w:commentReference w:id="361"/>
      </w:r>
    </w:p>
    <w:p w14:paraId="1FD963EF" w14:textId="77777777" w:rsidR="00846F92" w:rsidRDefault="0089331C" w:rsidP="00124793">
      <w:pPr>
        <w:pStyle w:val="Heading2"/>
        <w:keepNext w:val="0"/>
        <w:numPr>
          <w:ilvl w:val="1"/>
          <w:numId w:val="2"/>
        </w:numPr>
        <w:tabs>
          <w:tab w:val="clear" w:pos="576"/>
          <w:tab w:val="num" w:pos="709"/>
          <w:tab w:val="num" w:pos="1296"/>
        </w:tabs>
        <w:spacing w:line="360" w:lineRule="auto"/>
        <w:ind w:left="1296"/>
        <w:jc w:val="both"/>
        <w:rPr>
          <w:rFonts w:asciiTheme="minorHAnsi" w:hAnsiTheme="minorHAnsi"/>
          <w:sz w:val="22"/>
          <w:szCs w:val="22"/>
        </w:rPr>
      </w:pPr>
      <w:r w:rsidRPr="0089331C">
        <w:rPr>
          <w:rFonts w:asciiTheme="minorHAnsi" w:hAnsiTheme="minorHAnsi"/>
          <w:sz w:val="22"/>
          <w:szCs w:val="22"/>
        </w:rPr>
        <w:t>Five respondents were happy that the outline process covered the main point</w:t>
      </w:r>
      <w:r>
        <w:rPr>
          <w:rFonts w:asciiTheme="minorHAnsi" w:hAnsiTheme="minorHAnsi"/>
          <w:sz w:val="22"/>
          <w:szCs w:val="22"/>
        </w:rPr>
        <w:t>s</w:t>
      </w:r>
      <w:r w:rsidR="00846F92" w:rsidRPr="0089331C">
        <w:rPr>
          <w:rFonts w:asciiTheme="minorHAnsi" w:hAnsiTheme="minorHAnsi"/>
          <w:sz w:val="22"/>
          <w:szCs w:val="22"/>
        </w:rPr>
        <w:t xml:space="preserve"> </w:t>
      </w:r>
      <w:r w:rsidRPr="0089331C">
        <w:rPr>
          <w:rFonts w:asciiTheme="minorHAnsi" w:hAnsiTheme="minorHAnsi"/>
          <w:sz w:val="22"/>
          <w:szCs w:val="22"/>
        </w:rPr>
        <w:t>required.</w:t>
      </w:r>
      <w:r>
        <w:rPr>
          <w:rFonts w:asciiTheme="minorHAnsi" w:hAnsiTheme="minorHAnsi"/>
          <w:sz w:val="22"/>
          <w:szCs w:val="22"/>
        </w:rPr>
        <w:t xml:space="preserve"> The remaining respondents suggested that the Working Group should investigate:</w:t>
      </w:r>
    </w:p>
    <w:p w14:paraId="71DB8DE1" w14:textId="77777777" w:rsidR="0089331C" w:rsidRDefault="0089331C" w:rsidP="00124793">
      <w:pPr>
        <w:pStyle w:val="Heading2"/>
        <w:keepNext w:val="0"/>
        <w:numPr>
          <w:ilvl w:val="1"/>
          <w:numId w:val="21"/>
        </w:numPr>
        <w:tabs>
          <w:tab w:val="clear" w:pos="576"/>
          <w:tab w:val="num" w:pos="709"/>
          <w:tab w:val="num" w:pos="1701"/>
        </w:tabs>
        <w:spacing w:line="360" w:lineRule="auto"/>
        <w:ind w:left="1701"/>
        <w:jc w:val="both"/>
        <w:rPr>
          <w:rFonts w:asciiTheme="minorHAnsi" w:hAnsiTheme="minorHAnsi"/>
          <w:sz w:val="22"/>
          <w:szCs w:val="22"/>
        </w:rPr>
      </w:pPr>
      <w:r w:rsidRPr="0089331C">
        <w:rPr>
          <w:rFonts w:asciiTheme="minorHAnsi" w:hAnsiTheme="minorHAnsi"/>
          <w:sz w:val="22"/>
          <w:szCs w:val="22"/>
        </w:rPr>
        <w:t>which Party is responsible for collecting the meter technical details and smart meter reading</w:t>
      </w:r>
      <w:r>
        <w:rPr>
          <w:rFonts w:asciiTheme="minorHAnsi" w:hAnsiTheme="minorHAnsi"/>
          <w:sz w:val="22"/>
          <w:szCs w:val="22"/>
        </w:rPr>
        <w:t xml:space="preserve"> and consider adding these </w:t>
      </w:r>
      <w:r w:rsidRPr="0089331C">
        <w:rPr>
          <w:rFonts w:asciiTheme="minorHAnsi" w:hAnsiTheme="minorHAnsi"/>
          <w:sz w:val="22"/>
          <w:szCs w:val="22"/>
        </w:rPr>
        <w:t xml:space="preserve">items </w:t>
      </w:r>
      <w:r>
        <w:rPr>
          <w:rFonts w:asciiTheme="minorHAnsi" w:hAnsiTheme="minorHAnsi"/>
          <w:sz w:val="22"/>
          <w:szCs w:val="22"/>
        </w:rPr>
        <w:t>to the template letters;</w:t>
      </w:r>
    </w:p>
    <w:p w14:paraId="0EDEEA93" w14:textId="77777777" w:rsidR="00124793" w:rsidRPr="008918C0" w:rsidRDefault="00124793" w:rsidP="00124793">
      <w:pPr>
        <w:pStyle w:val="Heading2"/>
        <w:keepNext w:val="0"/>
        <w:numPr>
          <w:ilvl w:val="1"/>
          <w:numId w:val="25"/>
        </w:numPr>
        <w:tabs>
          <w:tab w:val="clear" w:pos="576"/>
          <w:tab w:val="num" w:pos="709"/>
          <w:tab w:val="left" w:pos="3119"/>
        </w:tabs>
        <w:spacing w:line="360" w:lineRule="auto"/>
        <w:ind w:left="2268" w:hanging="425"/>
        <w:jc w:val="both"/>
        <w:rPr>
          <w:rFonts w:asciiTheme="minorHAnsi" w:hAnsiTheme="minorHAnsi"/>
          <w:sz w:val="22"/>
          <w:szCs w:val="22"/>
        </w:rPr>
      </w:pPr>
      <w:r w:rsidRPr="008918C0">
        <w:rPr>
          <w:rFonts w:asciiTheme="minorHAnsi" w:hAnsiTheme="minorHAnsi"/>
          <w:sz w:val="22"/>
          <w:szCs w:val="22"/>
        </w:rPr>
        <w:t xml:space="preserve">The Working Group considered the feedback received and pointed out that </w:t>
      </w:r>
      <w:r w:rsidR="003C6E04" w:rsidRPr="008918C0">
        <w:rPr>
          <w:rFonts w:asciiTheme="minorHAnsi" w:hAnsiTheme="minorHAnsi"/>
          <w:sz w:val="22"/>
          <w:szCs w:val="22"/>
        </w:rPr>
        <w:t>to</w:t>
      </w:r>
      <w:r w:rsidRPr="008918C0">
        <w:rPr>
          <w:rFonts w:asciiTheme="minorHAnsi" w:hAnsiTheme="minorHAnsi"/>
          <w:sz w:val="22"/>
          <w:szCs w:val="22"/>
        </w:rPr>
        <w:t xml:space="preserve"> regist</w:t>
      </w:r>
      <w:r w:rsidR="003C6E04" w:rsidRPr="008918C0">
        <w:rPr>
          <w:rFonts w:asciiTheme="minorHAnsi" w:hAnsiTheme="minorHAnsi"/>
          <w:sz w:val="22"/>
          <w:szCs w:val="22"/>
        </w:rPr>
        <w:t>er the</w:t>
      </w:r>
      <w:r w:rsidRPr="008918C0">
        <w:rPr>
          <w:rFonts w:asciiTheme="minorHAnsi" w:hAnsiTheme="minorHAnsi"/>
          <w:sz w:val="22"/>
          <w:szCs w:val="22"/>
        </w:rPr>
        <w:t xml:space="preserve"> customer the Supplier would have to trust </w:t>
      </w:r>
      <w:proofErr w:type="gramStart"/>
      <w:r w:rsidR="00C15781">
        <w:rPr>
          <w:rFonts w:asciiTheme="minorHAnsi" w:hAnsiTheme="minorHAnsi"/>
          <w:sz w:val="22"/>
          <w:szCs w:val="22"/>
        </w:rPr>
        <w:t xml:space="preserve">any </w:t>
      </w:r>
      <w:r w:rsidRPr="008918C0">
        <w:rPr>
          <w:rFonts w:asciiTheme="minorHAnsi" w:hAnsiTheme="minorHAnsi"/>
          <w:sz w:val="22"/>
          <w:szCs w:val="22"/>
        </w:rPr>
        <w:t xml:space="preserve"> meter</w:t>
      </w:r>
      <w:proofErr w:type="gramEnd"/>
      <w:r w:rsidR="00C15781">
        <w:rPr>
          <w:rFonts w:asciiTheme="minorHAnsi" w:hAnsiTheme="minorHAnsi"/>
          <w:sz w:val="22"/>
          <w:szCs w:val="22"/>
        </w:rPr>
        <w:t xml:space="preserve"> </w:t>
      </w:r>
      <w:r w:rsidR="003C6E04" w:rsidRPr="008918C0">
        <w:rPr>
          <w:rFonts w:asciiTheme="minorHAnsi" w:hAnsiTheme="minorHAnsi"/>
          <w:sz w:val="22"/>
          <w:szCs w:val="22"/>
        </w:rPr>
        <w:t>details</w:t>
      </w:r>
      <w:r w:rsidRPr="008918C0">
        <w:rPr>
          <w:rFonts w:asciiTheme="minorHAnsi" w:hAnsiTheme="minorHAnsi"/>
          <w:sz w:val="22"/>
          <w:szCs w:val="22"/>
        </w:rPr>
        <w:t xml:space="preserve"> </w:t>
      </w:r>
      <w:r w:rsidR="00C15781">
        <w:rPr>
          <w:rFonts w:asciiTheme="minorHAnsi" w:hAnsiTheme="minorHAnsi"/>
          <w:sz w:val="22"/>
          <w:szCs w:val="22"/>
        </w:rPr>
        <w:t xml:space="preserve">and readings </w:t>
      </w:r>
      <w:r w:rsidRPr="008918C0">
        <w:rPr>
          <w:rFonts w:asciiTheme="minorHAnsi" w:hAnsiTheme="minorHAnsi"/>
          <w:sz w:val="22"/>
          <w:szCs w:val="22"/>
        </w:rPr>
        <w:t>provided</w:t>
      </w:r>
      <w:r w:rsidR="00C15781">
        <w:rPr>
          <w:rFonts w:asciiTheme="minorHAnsi" w:hAnsiTheme="minorHAnsi"/>
          <w:sz w:val="22"/>
          <w:szCs w:val="22"/>
        </w:rPr>
        <w:t xml:space="preserve"> by the Distributor or customer</w:t>
      </w:r>
      <w:r w:rsidRPr="008918C0">
        <w:rPr>
          <w:rFonts w:asciiTheme="minorHAnsi" w:hAnsiTheme="minorHAnsi"/>
          <w:sz w:val="22"/>
          <w:szCs w:val="22"/>
        </w:rPr>
        <w:t>, collect meter data themselves or sw</w:t>
      </w:r>
      <w:r w:rsidR="0048533A">
        <w:rPr>
          <w:rFonts w:asciiTheme="minorHAnsi" w:hAnsiTheme="minorHAnsi"/>
          <w:sz w:val="22"/>
          <w:szCs w:val="22"/>
        </w:rPr>
        <w:t>a</w:t>
      </w:r>
      <w:r w:rsidRPr="008918C0">
        <w:rPr>
          <w:rFonts w:asciiTheme="minorHAnsi" w:hAnsiTheme="minorHAnsi"/>
          <w:sz w:val="22"/>
          <w:szCs w:val="22"/>
        </w:rPr>
        <w:t>p the meter.</w:t>
      </w:r>
    </w:p>
    <w:p w14:paraId="18D9CA5E" w14:textId="77777777" w:rsidR="0089331C" w:rsidRDefault="0089331C" w:rsidP="0089331C">
      <w:pPr>
        <w:pStyle w:val="Heading2"/>
        <w:keepNext w:val="0"/>
        <w:numPr>
          <w:ilvl w:val="1"/>
          <w:numId w:val="21"/>
        </w:numPr>
        <w:tabs>
          <w:tab w:val="clear" w:pos="576"/>
          <w:tab w:val="num" w:pos="709"/>
          <w:tab w:val="num" w:pos="1701"/>
        </w:tabs>
        <w:spacing w:line="360" w:lineRule="auto"/>
        <w:ind w:left="1701"/>
        <w:jc w:val="both"/>
        <w:rPr>
          <w:rFonts w:asciiTheme="minorHAnsi" w:hAnsiTheme="minorHAnsi"/>
          <w:sz w:val="22"/>
          <w:szCs w:val="22"/>
        </w:rPr>
      </w:pPr>
      <w:r>
        <w:rPr>
          <w:rFonts w:asciiTheme="minorHAnsi" w:hAnsiTheme="minorHAnsi"/>
          <w:sz w:val="22"/>
          <w:szCs w:val="22"/>
        </w:rPr>
        <w:t>a</w:t>
      </w:r>
      <w:r w:rsidRPr="0089331C">
        <w:rPr>
          <w:rFonts w:asciiTheme="minorHAnsi" w:hAnsiTheme="minorHAnsi"/>
          <w:sz w:val="22"/>
          <w:szCs w:val="22"/>
        </w:rPr>
        <w:t xml:space="preserve"> process to ensure</w:t>
      </w:r>
      <w:r>
        <w:rPr>
          <w:rFonts w:asciiTheme="minorHAnsi" w:hAnsiTheme="minorHAnsi"/>
          <w:sz w:val="22"/>
          <w:szCs w:val="22"/>
        </w:rPr>
        <w:t xml:space="preserve"> that the appropriate actions are</w:t>
      </w:r>
      <w:r w:rsidRPr="0089331C">
        <w:rPr>
          <w:rFonts w:asciiTheme="minorHAnsi" w:hAnsiTheme="minorHAnsi"/>
          <w:sz w:val="22"/>
          <w:szCs w:val="22"/>
        </w:rPr>
        <w:t xml:space="preserve"> taken by Distributors in </w:t>
      </w:r>
      <w:r w:rsidRPr="00163530">
        <w:rPr>
          <w:rFonts w:asciiTheme="minorHAnsi" w:hAnsiTheme="minorHAnsi"/>
          <w:sz w:val="22"/>
          <w:szCs w:val="22"/>
        </w:rPr>
        <w:t>regards to Vulnerable customers;</w:t>
      </w:r>
    </w:p>
    <w:p w14:paraId="76353E21" w14:textId="77777777" w:rsidR="00FF6D24" w:rsidRPr="008918C0" w:rsidRDefault="00FF6D24" w:rsidP="00FF6D24">
      <w:pPr>
        <w:pStyle w:val="Heading2"/>
        <w:keepNext w:val="0"/>
        <w:numPr>
          <w:ilvl w:val="1"/>
          <w:numId w:val="25"/>
        </w:numPr>
        <w:tabs>
          <w:tab w:val="clear" w:pos="576"/>
          <w:tab w:val="num" w:pos="709"/>
          <w:tab w:val="left" w:pos="3119"/>
        </w:tabs>
        <w:spacing w:line="360" w:lineRule="auto"/>
        <w:ind w:left="2268" w:hanging="425"/>
        <w:jc w:val="both"/>
        <w:rPr>
          <w:rFonts w:asciiTheme="minorHAnsi" w:hAnsiTheme="minorHAnsi"/>
          <w:sz w:val="22"/>
          <w:szCs w:val="22"/>
        </w:rPr>
      </w:pPr>
      <w:r w:rsidRPr="008918C0">
        <w:rPr>
          <w:rFonts w:asciiTheme="minorHAnsi" w:hAnsiTheme="minorHAnsi"/>
          <w:sz w:val="22"/>
          <w:szCs w:val="22"/>
        </w:rPr>
        <w:t>A section of the draft Code of Practice is</w:t>
      </w:r>
      <w:r w:rsidR="00C80D8F">
        <w:rPr>
          <w:rFonts w:asciiTheme="minorHAnsi" w:hAnsiTheme="minorHAnsi"/>
          <w:sz w:val="22"/>
          <w:szCs w:val="22"/>
        </w:rPr>
        <w:t xml:space="preserve"> dedicated to the treatment of Vulnerable C</w:t>
      </w:r>
      <w:r w:rsidRPr="008918C0">
        <w:rPr>
          <w:rFonts w:asciiTheme="minorHAnsi" w:hAnsiTheme="minorHAnsi"/>
          <w:sz w:val="22"/>
          <w:szCs w:val="22"/>
        </w:rPr>
        <w:t>ustomers.</w:t>
      </w:r>
    </w:p>
    <w:p w14:paraId="739D6ADA" w14:textId="77777777" w:rsidR="0089331C" w:rsidRDefault="0089331C" w:rsidP="0089331C">
      <w:pPr>
        <w:pStyle w:val="Heading2"/>
        <w:keepNext w:val="0"/>
        <w:numPr>
          <w:ilvl w:val="1"/>
          <w:numId w:val="21"/>
        </w:numPr>
        <w:tabs>
          <w:tab w:val="clear" w:pos="576"/>
          <w:tab w:val="num" w:pos="709"/>
          <w:tab w:val="num" w:pos="1701"/>
        </w:tabs>
        <w:spacing w:line="360" w:lineRule="auto"/>
        <w:ind w:left="1701"/>
        <w:jc w:val="both"/>
        <w:rPr>
          <w:rFonts w:asciiTheme="minorHAnsi" w:hAnsiTheme="minorHAnsi"/>
          <w:sz w:val="22"/>
          <w:szCs w:val="22"/>
        </w:rPr>
      </w:pPr>
      <w:r w:rsidRPr="0089331C">
        <w:rPr>
          <w:rFonts w:asciiTheme="minorHAnsi" w:hAnsiTheme="minorHAnsi"/>
          <w:sz w:val="22"/>
          <w:szCs w:val="22"/>
        </w:rPr>
        <w:t xml:space="preserve"> </w:t>
      </w:r>
      <w:r>
        <w:rPr>
          <w:rFonts w:asciiTheme="minorHAnsi" w:hAnsiTheme="minorHAnsi"/>
          <w:sz w:val="22"/>
          <w:szCs w:val="22"/>
        </w:rPr>
        <w:t>setting</w:t>
      </w:r>
      <w:r w:rsidRPr="0089331C">
        <w:rPr>
          <w:rFonts w:asciiTheme="minorHAnsi" w:hAnsiTheme="minorHAnsi"/>
          <w:sz w:val="22"/>
          <w:szCs w:val="22"/>
        </w:rPr>
        <w:t xml:space="preserve"> up a direct Point of Contact within each company for resolving unregistered customers</w:t>
      </w:r>
      <w:r>
        <w:rPr>
          <w:rFonts w:asciiTheme="minorHAnsi" w:hAnsiTheme="minorHAnsi"/>
          <w:sz w:val="22"/>
          <w:szCs w:val="22"/>
        </w:rPr>
        <w:t>;</w:t>
      </w:r>
    </w:p>
    <w:p w14:paraId="79191890" w14:textId="77777777" w:rsidR="00FF6D24" w:rsidRPr="008918C0" w:rsidRDefault="00FF6D24" w:rsidP="00FF6D24">
      <w:pPr>
        <w:pStyle w:val="Heading2"/>
        <w:keepNext w:val="0"/>
        <w:numPr>
          <w:ilvl w:val="1"/>
          <w:numId w:val="25"/>
        </w:numPr>
        <w:tabs>
          <w:tab w:val="clear" w:pos="576"/>
          <w:tab w:val="num" w:pos="709"/>
          <w:tab w:val="left" w:pos="3119"/>
        </w:tabs>
        <w:spacing w:line="360" w:lineRule="auto"/>
        <w:ind w:left="2268" w:hanging="425"/>
        <w:jc w:val="both"/>
        <w:rPr>
          <w:rFonts w:asciiTheme="minorHAnsi" w:hAnsiTheme="minorHAnsi"/>
          <w:sz w:val="22"/>
          <w:szCs w:val="22"/>
        </w:rPr>
      </w:pPr>
      <w:r w:rsidRPr="008918C0">
        <w:rPr>
          <w:rFonts w:asciiTheme="minorHAnsi" w:hAnsiTheme="minorHAnsi"/>
          <w:sz w:val="22"/>
          <w:szCs w:val="22"/>
        </w:rPr>
        <w:t xml:space="preserve">The Working Group agreed that Parties should be </w:t>
      </w:r>
      <w:commentRangeStart w:id="362"/>
      <w:r w:rsidRPr="008918C0">
        <w:rPr>
          <w:rFonts w:asciiTheme="minorHAnsi" w:hAnsiTheme="minorHAnsi"/>
          <w:sz w:val="22"/>
          <w:szCs w:val="22"/>
        </w:rPr>
        <w:t xml:space="preserve">obligated </w:t>
      </w:r>
      <w:commentRangeEnd w:id="362"/>
      <w:r w:rsidR="0048533A">
        <w:rPr>
          <w:rStyle w:val="CommentReference"/>
          <w:rFonts w:ascii="Times New Roman" w:hAnsi="Times New Roman"/>
          <w:bCs w:val="0"/>
          <w:iCs w:val="0"/>
        </w:rPr>
        <w:commentReference w:id="362"/>
      </w:r>
      <w:r w:rsidRPr="008918C0">
        <w:rPr>
          <w:rFonts w:asciiTheme="minorHAnsi" w:hAnsiTheme="minorHAnsi"/>
          <w:sz w:val="22"/>
          <w:szCs w:val="22"/>
        </w:rPr>
        <w:t>to exchange contact details in order to resolve these unregistered customers without prescribing the type of contact itself.</w:t>
      </w:r>
    </w:p>
    <w:p w14:paraId="52D057C1" w14:textId="77777777" w:rsidR="0089331C" w:rsidRDefault="0089331C" w:rsidP="0089331C">
      <w:pPr>
        <w:pStyle w:val="Heading2"/>
        <w:keepNext w:val="0"/>
        <w:numPr>
          <w:ilvl w:val="1"/>
          <w:numId w:val="21"/>
        </w:numPr>
        <w:tabs>
          <w:tab w:val="clear" w:pos="576"/>
          <w:tab w:val="num" w:pos="709"/>
          <w:tab w:val="num" w:pos="1701"/>
        </w:tabs>
        <w:spacing w:line="360" w:lineRule="auto"/>
        <w:ind w:left="1701"/>
        <w:jc w:val="both"/>
        <w:rPr>
          <w:rFonts w:asciiTheme="minorHAnsi" w:hAnsiTheme="minorHAnsi"/>
          <w:sz w:val="22"/>
          <w:szCs w:val="22"/>
        </w:rPr>
      </w:pPr>
      <w:r w:rsidRPr="0089331C">
        <w:rPr>
          <w:rFonts w:asciiTheme="minorHAnsi" w:hAnsiTheme="minorHAnsi"/>
          <w:sz w:val="22"/>
          <w:szCs w:val="22"/>
        </w:rPr>
        <w:t>the visit procedure</w:t>
      </w:r>
      <w:r w:rsidR="005339BA">
        <w:rPr>
          <w:rFonts w:asciiTheme="minorHAnsi" w:hAnsiTheme="minorHAnsi"/>
          <w:sz w:val="22"/>
          <w:szCs w:val="22"/>
        </w:rPr>
        <w:t xml:space="preserve"> in more detail</w:t>
      </w:r>
      <w:r>
        <w:rPr>
          <w:rFonts w:asciiTheme="minorHAnsi" w:hAnsiTheme="minorHAnsi"/>
          <w:sz w:val="22"/>
          <w:szCs w:val="22"/>
        </w:rPr>
        <w:t>;</w:t>
      </w:r>
      <w:r w:rsidRPr="0089331C">
        <w:rPr>
          <w:rFonts w:asciiTheme="minorHAnsi" w:hAnsiTheme="minorHAnsi"/>
          <w:sz w:val="22"/>
          <w:szCs w:val="22"/>
        </w:rPr>
        <w:t xml:space="preserve"> </w:t>
      </w:r>
      <w:r>
        <w:rPr>
          <w:rFonts w:asciiTheme="minorHAnsi" w:hAnsiTheme="minorHAnsi"/>
          <w:sz w:val="22"/>
          <w:szCs w:val="22"/>
        </w:rPr>
        <w:t>and</w:t>
      </w:r>
    </w:p>
    <w:p w14:paraId="1DC3624E" w14:textId="77777777" w:rsidR="00FF6D24" w:rsidRPr="008918C0" w:rsidRDefault="00FF6D24" w:rsidP="00FF6D24">
      <w:pPr>
        <w:pStyle w:val="Heading2"/>
        <w:keepNext w:val="0"/>
        <w:numPr>
          <w:ilvl w:val="1"/>
          <w:numId w:val="25"/>
        </w:numPr>
        <w:tabs>
          <w:tab w:val="clear" w:pos="576"/>
          <w:tab w:val="num" w:pos="709"/>
          <w:tab w:val="left" w:pos="3119"/>
        </w:tabs>
        <w:spacing w:line="360" w:lineRule="auto"/>
        <w:ind w:left="2268" w:hanging="425"/>
        <w:jc w:val="both"/>
        <w:rPr>
          <w:rFonts w:asciiTheme="minorHAnsi" w:hAnsiTheme="minorHAnsi"/>
          <w:sz w:val="22"/>
          <w:szCs w:val="22"/>
        </w:rPr>
      </w:pPr>
      <w:r w:rsidRPr="008918C0">
        <w:rPr>
          <w:rFonts w:asciiTheme="minorHAnsi" w:hAnsiTheme="minorHAnsi"/>
          <w:sz w:val="22"/>
          <w:szCs w:val="22"/>
        </w:rPr>
        <w:t>The Working Group reviewed the visit procedure and noted that a cold call to the premises may be required to engage with the customer</w:t>
      </w:r>
      <w:r w:rsidR="00C15781">
        <w:rPr>
          <w:rFonts w:asciiTheme="minorHAnsi" w:hAnsiTheme="minorHAnsi"/>
          <w:sz w:val="22"/>
          <w:szCs w:val="22"/>
        </w:rPr>
        <w:t>,</w:t>
      </w:r>
      <w:r w:rsidRPr="008918C0">
        <w:rPr>
          <w:rFonts w:asciiTheme="minorHAnsi" w:hAnsiTheme="minorHAnsi"/>
          <w:sz w:val="22"/>
          <w:szCs w:val="22"/>
        </w:rPr>
        <w:t xml:space="preserve"> but that an appointment would be needed for a meter exchange to take place. </w:t>
      </w:r>
      <w:commentRangeStart w:id="363"/>
      <w:r w:rsidRPr="008918C0">
        <w:rPr>
          <w:rFonts w:asciiTheme="minorHAnsi" w:hAnsiTheme="minorHAnsi"/>
          <w:sz w:val="22"/>
          <w:szCs w:val="22"/>
        </w:rPr>
        <w:t>The Working Group agreed to review Schedule 23 to see what elements may be applicable to the DCP 209 change and could be incorporated. The investigation will need to guide which type of call is made. Cold calls could be accommodated under infill work.</w:t>
      </w:r>
      <w:commentRangeEnd w:id="363"/>
      <w:r w:rsidR="005339BA">
        <w:rPr>
          <w:rStyle w:val="CommentReference"/>
          <w:rFonts w:ascii="Times New Roman" w:hAnsi="Times New Roman"/>
          <w:bCs w:val="0"/>
          <w:iCs w:val="0"/>
        </w:rPr>
        <w:commentReference w:id="363"/>
      </w:r>
    </w:p>
    <w:p w14:paraId="6B9EFFFB" w14:textId="77777777" w:rsidR="0089331C" w:rsidRDefault="0089331C" w:rsidP="0089331C">
      <w:pPr>
        <w:pStyle w:val="Heading2"/>
        <w:keepNext w:val="0"/>
        <w:numPr>
          <w:ilvl w:val="1"/>
          <w:numId w:val="21"/>
        </w:numPr>
        <w:tabs>
          <w:tab w:val="clear" w:pos="576"/>
          <w:tab w:val="num" w:pos="709"/>
          <w:tab w:val="num" w:pos="1701"/>
        </w:tabs>
        <w:spacing w:line="360" w:lineRule="auto"/>
        <w:ind w:left="1701"/>
        <w:jc w:val="both"/>
        <w:rPr>
          <w:rFonts w:asciiTheme="minorHAnsi" w:hAnsiTheme="minorHAnsi"/>
          <w:sz w:val="22"/>
          <w:szCs w:val="22"/>
        </w:rPr>
      </w:pPr>
      <w:r>
        <w:rPr>
          <w:rFonts w:asciiTheme="minorHAnsi" w:hAnsiTheme="minorHAnsi"/>
          <w:sz w:val="22"/>
          <w:szCs w:val="22"/>
        </w:rPr>
        <w:t>refining</w:t>
      </w:r>
      <w:r w:rsidRPr="0089331C">
        <w:rPr>
          <w:rFonts w:asciiTheme="minorHAnsi" w:hAnsiTheme="minorHAnsi"/>
          <w:sz w:val="22"/>
          <w:szCs w:val="22"/>
        </w:rPr>
        <w:t xml:space="preserve"> a process for obtaining, maintaining and sharing customer contact details</w:t>
      </w:r>
      <w:r>
        <w:rPr>
          <w:rFonts w:asciiTheme="minorHAnsi" w:hAnsiTheme="minorHAnsi"/>
          <w:sz w:val="22"/>
          <w:szCs w:val="22"/>
        </w:rPr>
        <w:t>.</w:t>
      </w:r>
    </w:p>
    <w:p w14:paraId="4DCF427C" w14:textId="77777777" w:rsidR="00FF6D24" w:rsidRPr="008918C0" w:rsidRDefault="00FF6D24" w:rsidP="00FF6D24">
      <w:pPr>
        <w:pStyle w:val="Heading2"/>
        <w:keepNext w:val="0"/>
        <w:numPr>
          <w:ilvl w:val="1"/>
          <w:numId w:val="25"/>
        </w:numPr>
        <w:tabs>
          <w:tab w:val="clear" w:pos="576"/>
          <w:tab w:val="num" w:pos="709"/>
          <w:tab w:val="left" w:pos="3119"/>
        </w:tabs>
        <w:spacing w:line="360" w:lineRule="auto"/>
        <w:ind w:left="2268" w:hanging="425"/>
        <w:jc w:val="both"/>
        <w:rPr>
          <w:rFonts w:asciiTheme="minorHAnsi" w:hAnsiTheme="minorHAnsi"/>
          <w:sz w:val="22"/>
          <w:szCs w:val="22"/>
        </w:rPr>
      </w:pPr>
      <w:r w:rsidRPr="008918C0">
        <w:rPr>
          <w:rFonts w:asciiTheme="minorHAnsi" w:hAnsiTheme="minorHAnsi"/>
          <w:sz w:val="22"/>
          <w:szCs w:val="22"/>
        </w:rPr>
        <w:t xml:space="preserve">The Working Group noted that there is </w:t>
      </w:r>
      <w:r w:rsidR="003C6E04" w:rsidRPr="008918C0">
        <w:rPr>
          <w:rFonts w:asciiTheme="minorHAnsi" w:hAnsiTheme="minorHAnsi"/>
          <w:sz w:val="22"/>
          <w:szCs w:val="22"/>
        </w:rPr>
        <w:t xml:space="preserve">an </w:t>
      </w:r>
      <w:r w:rsidRPr="008918C0">
        <w:rPr>
          <w:rFonts w:asciiTheme="minorHAnsi" w:hAnsiTheme="minorHAnsi"/>
          <w:sz w:val="22"/>
          <w:szCs w:val="22"/>
        </w:rPr>
        <w:t xml:space="preserve">obligation on Parties to obtain and share information </w:t>
      </w:r>
      <w:r w:rsidR="003C6E04" w:rsidRPr="008918C0">
        <w:rPr>
          <w:rFonts w:asciiTheme="minorHAnsi" w:hAnsiTheme="minorHAnsi"/>
          <w:sz w:val="22"/>
          <w:szCs w:val="22"/>
        </w:rPr>
        <w:t xml:space="preserve">as part of this change </w:t>
      </w:r>
      <w:r w:rsidRPr="008918C0">
        <w:rPr>
          <w:rFonts w:asciiTheme="minorHAnsi" w:hAnsiTheme="minorHAnsi"/>
          <w:sz w:val="22"/>
          <w:szCs w:val="22"/>
        </w:rPr>
        <w:t>and that if the customer provided a preference</w:t>
      </w:r>
      <w:r w:rsidR="003C6E04" w:rsidRPr="008918C0">
        <w:rPr>
          <w:rFonts w:asciiTheme="minorHAnsi" w:hAnsiTheme="minorHAnsi"/>
          <w:sz w:val="22"/>
          <w:szCs w:val="22"/>
        </w:rPr>
        <w:t xml:space="preserve"> to register with</w:t>
      </w:r>
      <w:r w:rsidRPr="008918C0">
        <w:rPr>
          <w:rFonts w:asciiTheme="minorHAnsi" w:hAnsiTheme="minorHAnsi"/>
          <w:sz w:val="22"/>
          <w:szCs w:val="22"/>
        </w:rPr>
        <w:t xml:space="preserve"> Supplier A then those contact details can be shared with Supplier A.</w:t>
      </w:r>
    </w:p>
    <w:p w14:paraId="23366418" w14:textId="77777777" w:rsidR="00846F92" w:rsidRDefault="004F6FF4" w:rsidP="004F6FF4">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10: </w:t>
      </w:r>
      <w:r w:rsidR="00846F92" w:rsidRPr="004F6FF4">
        <w:rPr>
          <w:rFonts w:asciiTheme="minorHAnsi" w:hAnsiTheme="minorHAnsi"/>
          <w:b/>
          <w:bCs w:val="0"/>
          <w:iCs w:val="0"/>
          <w:sz w:val="22"/>
          <w:szCs w:val="22"/>
          <w:u w:val="single"/>
        </w:rPr>
        <w:t>Do you have any comments on the proposed obligations and best practice as set out in the draft legal text?</w:t>
      </w:r>
    </w:p>
    <w:p w14:paraId="78AAA669" w14:textId="77777777" w:rsidR="007351E7" w:rsidRPr="00BA7F85" w:rsidRDefault="003C6E04" w:rsidP="00BA7F85">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3C6E04">
        <w:rPr>
          <w:rFonts w:asciiTheme="minorHAnsi" w:hAnsiTheme="minorHAnsi"/>
          <w:sz w:val="22"/>
          <w:szCs w:val="22"/>
        </w:rPr>
        <w:t>Five respondents had no further comments.</w:t>
      </w:r>
      <w:r w:rsidR="00BA7F85">
        <w:rPr>
          <w:rFonts w:asciiTheme="minorHAnsi" w:hAnsiTheme="minorHAnsi"/>
          <w:sz w:val="22"/>
          <w:szCs w:val="22"/>
        </w:rPr>
        <w:t xml:space="preserve"> One respondent provided feedback on the formatting of the legal text and asked the Working</w:t>
      </w:r>
      <w:r w:rsidR="00C80D8F">
        <w:rPr>
          <w:rFonts w:asciiTheme="minorHAnsi" w:hAnsiTheme="minorHAnsi"/>
          <w:sz w:val="22"/>
          <w:szCs w:val="22"/>
        </w:rPr>
        <w:t xml:space="preserve"> Group</w:t>
      </w:r>
      <w:r w:rsidR="00BA7F85">
        <w:rPr>
          <w:rFonts w:asciiTheme="minorHAnsi" w:hAnsiTheme="minorHAnsi"/>
          <w:sz w:val="22"/>
          <w:szCs w:val="22"/>
        </w:rPr>
        <w:t xml:space="preserve"> to review </w:t>
      </w:r>
      <w:r w:rsidR="00BA7F85" w:rsidRPr="00BA7F85">
        <w:rPr>
          <w:rFonts w:asciiTheme="minorHAnsi" w:hAnsiTheme="minorHAnsi"/>
          <w:sz w:val="22"/>
          <w:szCs w:val="22"/>
        </w:rPr>
        <w:t xml:space="preserve">the reference to the Public Service Register (PSR) at Clause </w:t>
      </w:r>
      <w:r w:rsidR="00BA7F85" w:rsidRPr="00BA7F85">
        <w:rPr>
          <w:rFonts w:asciiTheme="minorHAnsi" w:hAnsiTheme="minorHAnsi"/>
          <w:sz w:val="22"/>
          <w:szCs w:val="22"/>
          <w:highlight w:val="yellow"/>
        </w:rPr>
        <w:t>10.2.</w:t>
      </w:r>
    </w:p>
    <w:p w14:paraId="45BF051A" w14:textId="77777777" w:rsidR="00CD142F" w:rsidRPr="00BA7F85" w:rsidRDefault="008E5C58" w:rsidP="00BA7F85">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CD142F">
        <w:rPr>
          <w:rFonts w:asciiTheme="minorHAnsi" w:hAnsiTheme="minorHAnsi"/>
          <w:sz w:val="22"/>
          <w:szCs w:val="22"/>
        </w:rPr>
        <w:t xml:space="preserve"> </w:t>
      </w:r>
      <w:r w:rsidR="00406A57">
        <w:rPr>
          <w:rFonts w:asciiTheme="minorHAnsi" w:hAnsiTheme="minorHAnsi"/>
          <w:sz w:val="22"/>
          <w:szCs w:val="22"/>
        </w:rPr>
        <w:t>Another</w:t>
      </w:r>
      <w:r w:rsidRPr="00CD142F">
        <w:rPr>
          <w:rFonts w:asciiTheme="minorHAnsi" w:hAnsiTheme="minorHAnsi"/>
          <w:sz w:val="22"/>
          <w:szCs w:val="22"/>
        </w:rPr>
        <w:t xml:space="preserve"> </w:t>
      </w:r>
      <w:r w:rsidR="007351E7" w:rsidRPr="00CD142F">
        <w:rPr>
          <w:rFonts w:asciiTheme="minorHAnsi" w:hAnsiTheme="minorHAnsi"/>
          <w:sz w:val="22"/>
          <w:szCs w:val="22"/>
        </w:rPr>
        <w:t>respondent queried why a separate Schedule to Schedule 23 had been drafted for unregistered customers. The Working Group advised that unregistered customers are not necessarily</w:t>
      </w:r>
      <w:r w:rsidR="007140A5">
        <w:rPr>
          <w:rFonts w:asciiTheme="minorHAnsi" w:hAnsiTheme="minorHAnsi"/>
          <w:sz w:val="22"/>
          <w:szCs w:val="22"/>
        </w:rPr>
        <w:t xml:space="preserve"> electricity</w:t>
      </w:r>
      <w:r w:rsidR="009D1477">
        <w:rPr>
          <w:rFonts w:asciiTheme="minorHAnsi" w:hAnsiTheme="minorHAnsi"/>
          <w:sz w:val="22"/>
          <w:szCs w:val="22"/>
        </w:rPr>
        <w:t xml:space="preserve"> thieves</w:t>
      </w:r>
      <w:r w:rsidR="007351E7" w:rsidRPr="00CD142F">
        <w:rPr>
          <w:rFonts w:asciiTheme="minorHAnsi" w:hAnsiTheme="minorHAnsi"/>
          <w:sz w:val="22"/>
          <w:szCs w:val="22"/>
        </w:rPr>
        <w:t xml:space="preserve"> so a separate schedule was devised to deal with this difference in categorisation.</w:t>
      </w:r>
      <w:r w:rsidR="00CD142F" w:rsidRPr="00CD142F">
        <w:rPr>
          <w:rFonts w:asciiTheme="minorHAnsi" w:hAnsiTheme="minorHAnsi"/>
          <w:sz w:val="22"/>
          <w:szCs w:val="22"/>
        </w:rPr>
        <w:t xml:space="preserve"> Where customers have refused to register their supply through the outlined process and are deemed to be stealing electricity then these theft cases are referred to Schedule 23 in Clause </w:t>
      </w:r>
      <w:r w:rsidR="00CD142F" w:rsidRPr="00BA7F85">
        <w:rPr>
          <w:rFonts w:asciiTheme="minorHAnsi" w:hAnsiTheme="minorHAnsi"/>
          <w:sz w:val="22"/>
          <w:szCs w:val="22"/>
          <w:highlight w:val="yellow"/>
        </w:rPr>
        <w:t>3.2</w:t>
      </w:r>
      <w:r w:rsidR="007140A5">
        <w:rPr>
          <w:rFonts w:asciiTheme="minorHAnsi" w:hAnsiTheme="minorHAnsi"/>
          <w:sz w:val="22"/>
          <w:szCs w:val="22"/>
        </w:rPr>
        <w:t xml:space="preserve"> of the proposed new Schedule</w:t>
      </w:r>
      <w:r w:rsidR="00CD142F" w:rsidRPr="00CD142F">
        <w:rPr>
          <w:rFonts w:asciiTheme="minorHAnsi" w:hAnsiTheme="minorHAnsi"/>
          <w:sz w:val="22"/>
          <w:szCs w:val="22"/>
        </w:rPr>
        <w:t xml:space="preserve">. </w:t>
      </w:r>
      <w:r w:rsidR="007351E7" w:rsidRPr="00CD142F">
        <w:rPr>
          <w:rFonts w:asciiTheme="minorHAnsi" w:hAnsiTheme="minorHAnsi"/>
          <w:sz w:val="22"/>
          <w:szCs w:val="22"/>
        </w:rPr>
        <w:t xml:space="preserve"> Members considered that a subsequent change could be made to</w:t>
      </w:r>
      <w:r w:rsidR="00CD142F">
        <w:rPr>
          <w:rFonts w:asciiTheme="minorHAnsi" w:hAnsiTheme="minorHAnsi"/>
          <w:sz w:val="22"/>
          <w:szCs w:val="22"/>
        </w:rPr>
        <w:t xml:space="preserve"> more clearly</w:t>
      </w:r>
      <w:r w:rsidR="007351E7" w:rsidRPr="00CD142F">
        <w:rPr>
          <w:rFonts w:asciiTheme="minorHAnsi" w:hAnsiTheme="minorHAnsi"/>
          <w:sz w:val="22"/>
          <w:szCs w:val="22"/>
        </w:rPr>
        <w:t xml:space="preserve"> link Schedule 23 to the new schedule</w:t>
      </w:r>
      <w:r w:rsidR="00CD142F" w:rsidRPr="00CD142F">
        <w:rPr>
          <w:rFonts w:asciiTheme="minorHAnsi" w:hAnsiTheme="minorHAnsi"/>
          <w:sz w:val="22"/>
          <w:szCs w:val="22"/>
        </w:rPr>
        <w:t>.</w:t>
      </w:r>
    </w:p>
    <w:p w14:paraId="4C339322" w14:textId="77777777" w:rsidR="009D1477" w:rsidRPr="00BA7F85" w:rsidRDefault="007140A5" w:rsidP="00BA7F85">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BA7F85">
        <w:rPr>
          <w:rFonts w:asciiTheme="minorHAnsi" w:hAnsiTheme="minorHAnsi"/>
          <w:sz w:val="22"/>
          <w:szCs w:val="22"/>
        </w:rPr>
        <w:t>Members considered the feedback that the Vulnerable Customer definition should be amended</w:t>
      </w:r>
      <w:r w:rsidR="009D1477" w:rsidRPr="00BA7F85">
        <w:rPr>
          <w:rFonts w:asciiTheme="minorHAnsi" w:hAnsiTheme="minorHAnsi"/>
          <w:sz w:val="22"/>
          <w:szCs w:val="22"/>
        </w:rPr>
        <w:t xml:space="preserve"> to the Ofgem definition of vulnerability in this change</w:t>
      </w:r>
      <w:r w:rsidRPr="00BA7F85">
        <w:rPr>
          <w:rFonts w:asciiTheme="minorHAnsi" w:hAnsiTheme="minorHAnsi"/>
          <w:sz w:val="22"/>
          <w:szCs w:val="22"/>
        </w:rPr>
        <w:t xml:space="preserve">. The Working Group </w:t>
      </w:r>
      <w:r w:rsidR="009D1477" w:rsidRPr="00BA7F85">
        <w:rPr>
          <w:rFonts w:asciiTheme="minorHAnsi" w:hAnsiTheme="minorHAnsi"/>
          <w:sz w:val="22"/>
          <w:szCs w:val="22"/>
        </w:rPr>
        <w:t>agreed to use</w:t>
      </w:r>
      <w:r w:rsidRPr="00BA7F85">
        <w:rPr>
          <w:rFonts w:asciiTheme="minorHAnsi" w:hAnsiTheme="minorHAnsi"/>
          <w:sz w:val="22"/>
          <w:szCs w:val="22"/>
        </w:rPr>
        <w:t xml:space="preserve"> the Vulnerable Customer definition </w:t>
      </w:r>
      <w:r w:rsidR="009D1477" w:rsidRPr="00BA7F85">
        <w:rPr>
          <w:rFonts w:asciiTheme="minorHAnsi" w:hAnsiTheme="minorHAnsi"/>
          <w:sz w:val="22"/>
          <w:szCs w:val="22"/>
        </w:rPr>
        <w:t xml:space="preserve">as </w:t>
      </w:r>
      <w:r w:rsidR="00BA7F85" w:rsidRPr="00BA7F85">
        <w:rPr>
          <w:rFonts w:asciiTheme="minorHAnsi" w:hAnsiTheme="minorHAnsi"/>
          <w:sz w:val="22"/>
          <w:szCs w:val="22"/>
        </w:rPr>
        <w:t xml:space="preserve">currently </w:t>
      </w:r>
      <w:r w:rsidR="009D1477" w:rsidRPr="00BA7F85">
        <w:rPr>
          <w:rFonts w:asciiTheme="minorHAnsi" w:hAnsiTheme="minorHAnsi"/>
          <w:sz w:val="22"/>
          <w:szCs w:val="22"/>
        </w:rPr>
        <w:t>set out in Schedule 23. Members considered that the amendment of the Vulnerable Customer definition is out of scope for this change.</w:t>
      </w:r>
    </w:p>
    <w:p w14:paraId="71A04D46" w14:textId="77777777" w:rsidR="00163530" w:rsidRPr="00163530" w:rsidRDefault="008E5C58" w:rsidP="00163530">
      <w:pPr>
        <w:pStyle w:val="Heading2"/>
        <w:keepNext w:val="0"/>
        <w:widowControl w:val="0"/>
        <w:numPr>
          <w:ilvl w:val="1"/>
          <w:numId w:val="2"/>
        </w:numPr>
        <w:tabs>
          <w:tab w:val="clear" w:pos="576"/>
          <w:tab w:val="num" w:pos="709"/>
          <w:tab w:val="num" w:pos="1296"/>
        </w:tabs>
        <w:spacing w:line="360" w:lineRule="auto"/>
        <w:ind w:left="862"/>
        <w:jc w:val="both"/>
      </w:pPr>
      <w:r w:rsidRPr="00BA7F85">
        <w:rPr>
          <w:rFonts w:asciiTheme="minorHAnsi" w:hAnsiTheme="minorHAnsi"/>
          <w:sz w:val="22"/>
          <w:szCs w:val="22"/>
        </w:rPr>
        <w:t>The Working</w:t>
      </w:r>
      <w:r w:rsidR="00BA7F85">
        <w:rPr>
          <w:rFonts w:asciiTheme="minorHAnsi" w:hAnsiTheme="minorHAnsi"/>
          <w:sz w:val="22"/>
          <w:szCs w:val="22"/>
        </w:rPr>
        <w:t xml:space="preserve"> Group agreed to review the draft legal text taking in to consideration the </w:t>
      </w:r>
      <w:r w:rsidRPr="00BA7F85">
        <w:rPr>
          <w:rFonts w:asciiTheme="minorHAnsi" w:hAnsiTheme="minorHAnsi"/>
          <w:sz w:val="22"/>
          <w:szCs w:val="22"/>
        </w:rPr>
        <w:t>comments provided by respondents.</w:t>
      </w:r>
    </w:p>
    <w:p w14:paraId="2DC17309" w14:textId="77777777" w:rsidR="00846F92" w:rsidRDefault="004F6FF4" w:rsidP="004F6FF4">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11: </w:t>
      </w:r>
      <w:r w:rsidR="00846F92" w:rsidRPr="004F6FF4">
        <w:rPr>
          <w:rFonts w:asciiTheme="minorHAnsi" w:hAnsiTheme="minorHAnsi"/>
          <w:b/>
          <w:bCs w:val="0"/>
          <w:iCs w:val="0"/>
          <w:sz w:val="22"/>
          <w:szCs w:val="22"/>
          <w:u w:val="single"/>
        </w:rPr>
        <w:t>We would like to draw Parties attention to Clause 8.4 of the legal drafting and request that Parties suggest the timescales for the process steps outlined within that Clause?</w:t>
      </w:r>
    </w:p>
    <w:p w14:paraId="7166FCCE" w14:textId="77777777" w:rsidR="000955E0" w:rsidRDefault="000955E0" w:rsidP="000955E0">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0955E0">
        <w:rPr>
          <w:rFonts w:asciiTheme="minorHAnsi" w:hAnsiTheme="minorHAnsi"/>
          <w:sz w:val="22"/>
          <w:szCs w:val="22"/>
        </w:rPr>
        <w:t xml:space="preserve">Respondents provided the timescales between the process steps in the outline diagram. </w:t>
      </w:r>
    </w:p>
    <w:p w14:paraId="16FD5131" w14:textId="77777777" w:rsidR="000955E0" w:rsidRPr="000955E0" w:rsidRDefault="000955E0" w:rsidP="000955E0">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0955E0">
        <w:rPr>
          <w:rFonts w:asciiTheme="minorHAnsi" w:hAnsiTheme="minorHAnsi"/>
          <w:sz w:val="22"/>
          <w:szCs w:val="22"/>
        </w:rPr>
        <w:t>The following responses indicated the number of workings days before</w:t>
      </w:r>
      <w:r>
        <w:rPr>
          <w:rFonts w:asciiTheme="minorHAnsi" w:hAnsiTheme="minorHAnsi"/>
          <w:sz w:val="22"/>
          <w:szCs w:val="22"/>
        </w:rPr>
        <w:t xml:space="preserve"> </w:t>
      </w:r>
      <w:r w:rsidRPr="000955E0">
        <w:rPr>
          <w:rFonts w:asciiTheme="minorHAnsi" w:hAnsiTheme="minorHAnsi"/>
          <w:sz w:val="22"/>
          <w:szCs w:val="22"/>
        </w:rPr>
        <w:t>a</w:t>
      </w:r>
      <w:r>
        <w:rPr>
          <w:rFonts w:asciiTheme="minorHAnsi" w:hAnsiTheme="minorHAnsi"/>
          <w:sz w:val="22"/>
          <w:szCs w:val="22"/>
        </w:rPr>
        <w:t xml:space="preserve"> Party should issue a</w:t>
      </w:r>
      <w:r w:rsidRPr="000955E0">
        <w:rPr>
          <w:rFonts w:asciiTheme="minorHAnsi" w:hAnsiTheme="minorHAnsi"/>
          <w:sz w:val="22"/>
          <w:szCs w:val="22"/>
        </w:rPr>
        <w:t xml:space="preserve"> Stage 1 Template letter to newly identified unregistered customers.</w:t>
      </w:r>
    </w:p>
    <w:tbl>
      <w:tblPr>
        <w:tblStyle w:val="TableGrid3"/>
        <w:tblW w:w="7557" w:type="dxa"/>
        <w:tblInd w:w="1418" w:type="dxa"/>
        <w:tblLook w:val="04A0" w:firstRow="1" w:lastRow="0" w:firstColumn="1" w:lastColumn="0" w:noHBand="0" w:noVBand="1"/>
      </w:tblPr>
      <w:tblGrid>
        <w:gridCol w:w="1060"/>
        <w:gridCol w:w="829"/>
        <w:gridCol w:w="829"/>
        <w:gridCol w:w="941"/>
        <w:gridCol w:w="941"/>
        <w:gridCol w:w="1015"/>
        <w:gridCol w:w="1942"/>
      </w:tblGrid>
      <w:tr w:rsidR="009C3C10" w:rsidRPr="00B66078" w14:paraId="2041070C" w14:textId="77777777" w:rsidTr="00C62BD2">
        <w:tc>
          <w:tcPr>
            <w:tcW w:w="10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86AD82"/>
          </w:tcPr>
          <w:p w14:paraId="6C6B0530" w14:textId="42A6906B" w:rsidR="00C62BD2" w:rsidRPr="00B66078" w:rsidRDefault="000955E0" w:rsidP="003A0973">
            <w:pPr>
              <w:jc w:val="center"/>
              <w:rPr>
                <w:b/>
                <w:sz w:val="22"/>
                <w:szCs w:val="22"/>
                <w:lang w:eastAsia="en-US"/>
              </w:rPr>
            </w:pPr>
            <w:r>
              <w:t xml:space="preserve"> </w:t>
            </w:r>
            <w:r w:rsidR="00C62BD2">
              <w:rPr>
                <w:b/>
                <w:sz w:val="22"/>
                <w:szCs w:val="22"/>
                <w:lang w:eastAsia="en-US"/>
              </w:rPr>
              <w:t>Party Type</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0B2E09F" w14:textId="77777777" w:rsidR="00C62BD2" w:rsidRPr="00B66078" w:rsidRDefault="00C62BD2" w:rsidP="009C3C10">
            <w:pPr>
              <w:jc w:val="center"/>
              <w:rPr>
                <w:b/>
                <w:sz w:val="22"/>
                <w:szCs w:val="22"/>
                <w:lang w:eastAsia="en-US"/>
              </w:rPr>
            </w:pPr>
            <w:r>
              <w:rPr>
                <w:b/>
                <w:sz w:val="22"/>
                <w:szCs w:val="22"/>
                <w:lang w:eastAsia="en-US"/>
              </w:rPr>
              <w:t>5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9601A0A" w14:textId="77777777" w:rsidR="00C62BD2" w:rsidRPr="00B66078" w:rsidRDefault="00C62BD2" w:rsidP="009C3C10">
            <w:pPr>
              <w:jc w:val="center"/>
              <w:rPr>
                <w:b/>
                <w:sz w:val="22"/>
                <w:szCs w:val="22"/>
                <w:lang w:eastAsia="en-US"/>
              </w:rPr>
            </w:pPr>
            <w:r>
              <w:rPr>
                <w:b/>
                <w:sz w:val="22"/>
                <w:szCs w:val="22"/>
                <w:lang w:eastAsia="en-US"/>
              </w:rPr>
              <w:t>7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06D3C927" w14:textId="77777777" w:rsidR="00C62BD2" w:rsidRPr="00B66078" w:rsidRDefault="00C62BD2" w:rsidP="009C3C10">
            <w:pPr>
              <w:jc w:val="center"/>
              <w:rPr>
                <w:b/>
                <w:sz w:val="22"/>
                <w:szCs w:val="22"/>
                <w:lang w:eastAsia="en-US"/>
              </w:rPr>
            </w:pPr>
            <w:r>
              <w:rPr>
                <w:b/>
                <w:sz w:val="22"/>
                <w:szCs w:val="22"/>
                <w:lang w:eastAsia="en-US"/>
              </w:rPr>
              <w:t>10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05D896A4" w14:textId="77777777" w:rsidR="00C62BD2" w:rsidRPr="00B66078" w:rsidRDefault="00C62BD2" w:rsidP="009C3C10">
            <w:pPr>
              <w:jc w:val="center"/>
              <w:rPr>
                <w:b/>
                <w:sz w:val="22"/>
                <w:szCs w:val="22"/>
                <w:lang w:eastAsia="en-US"/>
              </w:rPr>
            </w:pPr>
            <w:r>
              <w:rPr>
                <w:b/>
                <w:sz w:val="22"/>
                <w:szCs w:val="22"/>
                <w:lang w:eastAsia="en-US"/>
              </w:rPr>
              <w:t>28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117D144" w14:textId="77777777" w:rsidR="00C62BD2" w:rsidRPr="00B66078" w:rsidRDefault="00C62BD2" w:rsidP="003A0973">
            <w:pPr>
              <w:jc w:val="center"/>
              <w:rPr>
                <w:b/>
                <w:sz w:val="22"/>
                <w:szCs w:val="22"/>
                <w:lang w:eastAsia="en-US"/>
              </w:rPr>
            </w:pPr>
            <w:r>
              <w:rPr>
                <w:b/>
                <w:sz w:val="22"/>
                <w:szCs w:val="22"/>
                <w:lang w:eastAsia="en-US"/>
              </w:rPr>
              <w:t>1 Month</w:t>
            </w:r>
          </w:p>
        </w:tc>
        <w:tc>
          <w:tcPr>
            <w:tcW w:w="1942" w:type="dxa"/>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69C406AD" w14:textId="77777777" w:rsidR="00C62BD2" w:rsidRPr="00B66078" w:rsidRDefault="00C62BD2" w:rsidP="003A0973">
            <w:pPr>
              <w:jc w:val="center"/>
              <w:rPr>
                <w:b/>
                <w:sz w:val="22"/>
                <w:szCs w:val="22"/>
                <w:lang w:eastAsia="en-US"/>
              </w:rPr>
            </w:pPr>
            <w:r w:rsidRPr="00B66078">
              <w:rPr>
                <w:b/>
                <w:sz w:val="22"/>
                <w:szCs w:val="22"/>
                <w:lang w:eastAsia="en-US"/>
              </w:rPr>
              <w:t>No preference</w:t>
            </w:r>
            <w:r>
              <w:rPr>
                <w:b/>
                <w:sz w:val="22"/>
                <w:szCs w:val="22"/>
                <w:lang w:eastAsia="en-US"/>
              </w:rPr>
              <w:t xml:space="preserve"> Provided</w:t>
            </w:r>
          </w:p>
        </w:tc>
      </w:tr>
      <w:tr w:rsidR="009C3C10" w:rsidRPr="00B66078" w14:paraId="483D9964" w14:textId="77777777" w:rsidTr="00C62BD2">
        <w:tc>
          <w:tcPr>
            <w:tcW w:w="1060" w:type="dxa"/>
            <w:tcBorders>
              <w:top w:val="single" w:sz="18" w:space="0" w:color="FFFFFF" w:themeColor="background1"/>
              <w:left w:val="nil"/>
              <w:bottom w:val="single" w:sz="18" w:space="0" w:color="FFFFFF" w:themeColor="background1"/>
              <w:right w:val="single" w:sz="18" w:space="0" w:color="86AD82"/>
            </w:tcBorders>
            <w:shd w:val="clear" w:color="auto" w:fill="86AD82"/>
          </w:tcPr>
          <w:p w14:paraId="79B815EC" w14:textId="77777777" w:rsidR="00C62BD2" w:rsidRPr="00B66078" w:rsidRDefault="00C62BD2" w:rsidP="003A0973">
            <w:pPr>
              <w:spacing w:before="60" w:after="120" w:line="276" w:lineRule="auto"/>
              <w:outlineLvl w:val="1"/>
              <w:rPr>
                <w:b/>
                <w:sz w:val="22"/>
                <w:szCs w:val="22"/>
                <w:lang w:eastAsia="en-US"/>
              </w:rPr>
            </w:pPr>
            <w:r w:rsidRPr="00B66078">
              <w:rPr>
                <w:b/>
                <w:sz w:val="22"/>
                <w:szCs w:val="22"/>
                <w:lang w:eastAsia="en-US"/>
              </w:rPr>
              <w:t>Suppliers</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262DF247"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4BB444DD"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5DC2BF87"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133A97CE"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49DE73AE"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1</w:t>
            </w:r>
          </w:p>
        </w:tc>
        <w:tc>
          <w:tcPr>
            <w:tcW w:w="1942" w:type="dxa"/>
            <w:tcBorders>
              <w:top w:val="single" w:sz="18" w:space="0" w:color="FFFFFF" w:themeColor="background1"/>
              <w:left w:val="single" w:sz="18" w:space="0" w:color="86AD82"/>
              <w:bottom w:val="single" w:sz="18" w:space="0" w:color="86AD82"/>
              <w:right w:val="single" w:sz="18" w:space="0" w:color="86AD82"/>
            </w:tcBorders>
          </w:tcPr>
          <w:p w14:paraId="7608BCBD" w14:textId="77777777" w:rsidR="00C62BD2" w:rsidRPr="00B66078" w:rsidRDefault="009C3C10" w:rsidP="003A0973">
            <w:pPr>
              <w:spacing w:before="60" w:after="120" w:line="276" w:lineRule="auto"/>
              <w:jc w:val="center"/>
              <w:outlineLvl w:val="1"/>
              <w:rPr>
                <w:sz w:val="22"/>
                <w:szCs w:val="22"/>
                <w:lang w:eastAsia="en-US"/>
              </w:rPr>
            </w:pPr>
            <w:r>
              <w:rPr>
                <w:sz w:val="22"/>
                <w:szCs w:val="22"/>
                <w:lang w:eastAsia="en-US"/>
              </w:rPr>
              <w:t>2</w:t>
            </w:r>
          </w:p>
        </w:tc>
      </w:tr>
      <w:tr w:rsidR="009C3C10" w:rsidRPr="00B66078" w14:paraId="13BA5534" w14:textId="77777777" w:rsidTr="00C62BD2">
        <w:tc>
          <w:tcPr>
            <w:tcW w:w="1060" w:type="dxa"/>
            <w:tcBorders>
              <w:top w:val="single" w:sz="18" w:space="0" w:color="FFFFFF" w:themeColor="background1"/>
              <w:left w:val="nil"/>
              <w:bottom w:val="single" w:sz="18" w:space="0" w:color="FFFFFF" w:themeColor="background1"/>
              <w:right w:val="single" w:sz="18" w:space="0" w:color="86AD82"/>
            </w:tcBorders>
            <w:shd w:val="clear" w:color="auto" w:fill="86AD82"/>
          </w:tcPr>
          <w:p w14:paraId="7E327F8B" w14:textId="77777777" w:rsidR="00C62BD2" w:rsidRPr="00B66078" w:rsidRDefault="00C62BD2" w:rsidP="003A0973">
            <w:pPr>
              <w:spacing w:before="60" w:after="120" w:line="276" w:lineRule="auto"/>
              <w:outlineLvl w:val="1"/>
              <w:rPr>
                <w:b/>
                <w:sz w:val="22"/>
                <w:szCs w:val="22"/>
                <w:lang w:eastAsia="en-US"/>
              </w:rPr>
            </w:pPr>
            <w:r w:rsidRPr="00B66078">
              <w:rPr>
                <w:b/>
                <w:sz w:val="22"/>
                <w:szCs w:val="22"/>
                <w:lang w:eastAsia="en-US"/>
              </w:rPr>
              <w:t>DNOs</w:t>
            </w:r>
          </w:p>
        </w:tc>
        <w:tc>
          <w:tcPr>
            <w:tcW w:w="0" w:type="auto"/>
            <w:tcBorders>
              <w:top w:val="single" w:sz="18" w:space="0" w:color="86AD82"/>
              <w:left w:val="single" w:sz="18" w:space="0" w:color="86AD82"/>
              <w:bottom w:val="single" w:sz="18" w:space="0" w:color="86AD82"/>
              <w:right w:val="single" w:sz="18" w:space="0" w:color="86AD82"/>
            </w:tcBorders>
          </w:tcPr>
          <w:p w14:paraId="7253FF1D"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1B6EF30C"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2</w:t>
            </w:r>
          </w:p>
        </w:tc>
        <w:tc>
          <w:tcPr>
            <w:tcW w:w="0" w:type="auto"/>
            <w:tcBorders>
              <w:top w:val="single" w:sz="18" w:space="0" w:color="86AD82"/>
              <w:left w:val="single" w:sz="18" w:space="0" w:color="86AD82"/>
              <w:bottom w:val="single" w:sz="18" w:space="0" w:color="86AD82"/>
              <w:right w:val="single" w:sz="18" w:space="0" w:color="86AD82"/>
            </w:tcBorders>
          </w:tcPr>
          <w:p w14:paraId="0A6EE26A" w14:textId="77777777" w:rsidR="00C62BD2" w:rsidRPr="00B66078" w:rsidRDefault="009C3C10" w:rsidP="003A0973">
            <w:pPr>
              <w:spacing w:before="60" w:after="120" w:line="276" w:lineRule="auto"/>
              <w:jc w:val="center"/>
              <w:outlineLvl w:val="1"/>
              <w:rPr>
                <w:sz w:val="22"/>
                <w:szCs w:val="22"/>
                <w:lang w:eastAsia="en-US"/>
              </w:rPr>
            </w:pPr>
            <w:r>
              <w:rPr>
                <w:sz w:val="22"/>
                <w:szCs w:val="22"/>
                <w:lang w:eastAsia="en-US"/>
              </w:rPr>
              <w:t>3</w:t>
            </w:r>
          </w:p>
        </w:tc>
        <w:tc>
          <w:tcPr>
            <w:tcW w:w="0" w:type="auto"/>
            <w:tcBorders>
              <w:top w:val="single" w:sz="18" w:space="0" w:color="86AD82"/>
              <w:left w:val="single" w:sz="18" w:space="0" w:color="86AD82"/>
              <w:bottom w:val="single" w:sz="18" w:space="0" w:color="86AD82"/>
              <w:right w:val="single" w:sz="18" w:space="0" w:color="86AD82"/>
            </w:tcBorders>
          </w:tcPr>
          <w:p w14:paraId="5AF0A1D2"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5C7CE0A9"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1942" w:type="dxa"/>
            <w:tcBorders>
              <w:top w:val="single" w:sz="18" w:space="0" w:color="86AD82"/>
              <w:left w:val="single" w:sz="18" w:space="0" w:color="86AD82"/>
              <w:bottom w:val="single" w:sz="18" w:space="0" w:color="86AD82"/>
              <w:right w:val="single" w:sz="18" w:space="0" w:color="86AD82"/>
            </w:tcBorders>
          </w:tcPr>
          <w:p w14:paraId="3DC39866"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1</w:t>
            </w:r>
          </w:p>
        </w:tc>
      </w:tr>
      <w:tr w:rsidR="009C3C10" w:rsidRPr="00B66078" w14:paraId="7E4B5849" w14:textId="77777777" w:rsidTr="00C62BD2">
        <w:tc>
          <w:tcPr>
            <w:tcW w:w="1060" w:type="dxa"/>
            <w:tcBorders>
              <w:top w:val="single" w:sz="18" w:space="0" w:color="FFFFFF" w:themeColor="background1"/>
              <w:left w:val="nil"/>
              <w:bottom w:val="single" w:sz="18" w:space="0" w:color="86AD82"/>
              <w:right w:val="single" w:sz="18" w:space="0" w:color="86AD82"/>
            </w:tcBorders>
            <w:shd w:val="clear" w:color="auto" w:fill="86AD82"/>
          </w:tcPr>
          <w:p w14:paraId="6E635EB1" w14:textId="77777777" w:rsidR="00C62BD2" w:rsidRPr="00B66078" w:rsidRDefault="00C62BD2" w:rsidP="003A0973">
            <w:pPr>
              <w:spacing w:before="60" w:after="120" w:line="276" w:lineRule="auto"/>
              <w:outlineLvl w:val="1"/>
              <w:rPr>
                <w:b/>
                <w:sz w:val="22"/>
                <w:szCs w:val="22"/>
                <w:lang w:eastAsia="en-US"/>
              </w:rPr>
            </w:pPr>
            <w:r w:rsidRPr="00B66078">
              <w:rPr>
                <w:b/>
                <w:sz w:val="22"/>
                <w:szCs w:val="22"/>
                <w:lang w:eastAsia="en-US"/>
              </w:rPr>
              <w:t>IDNO</w:t>
            </w:r>
          </w:p>
        </w:tc>
        <w:tc>
          <w:tcPr>
            <w:tcW w:w="0" w:type="auto"/>
            <w:tcBorders>
              <w:top w:val="single" w:sz="18" w:space="0" w:color="86AD82"/>
              <w:left w:val="single" w:sz="18" w:space="0" w:color="86AD82"/>
              <w:bottom w:val="single" w:sz="18" w:space="0" w:color="86AD82"/>
              <w:right w:val="single" w:sz="18" w:space="0" w:color="86AD82"/>
            </w:tcBorders>
          </w:tcPr>
          <w:p w14:paraId="75348BFB"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7BEB1ABC"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056D9690"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5835B3F4"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1F4586D6" w14:textId="77777777" w:rsidR="00C62BD2" w:rsidRPr="00B66078" w:rsidRDefault="00C62BD2" w:rsidP="003A0973">
            <w:pPr>
              <w:spacing w:before="60" w:after="120" w:line="276" w:lineRule="auto"/>
              <w:jc w:val="center"/>
              <w:outlineLvl w:val="1"/>
              <w:rPr>
                <w:sz w:val="22"/>
                <w:szCs w:val="22"/>
                <w:lang w:eastAsia="en-US"/>
              </w:rPr>
            </w:pPr>
            <w:r>
              <w:rPr>
                <w:sz w:val="22"/>
                <w:szCs w:val="22"/>
                <w:lang w:eastAsia="en-US"/>
              </w:rPr>
              <w:t>0</w:t>
            </w:r>
          </w:p>
        </w:tc>
        <w:tc>
          <w:tcPr>
            <w:tcW w:w="1942" w:type="dxa"/>
            <w:tcBorders>
              <w:top w:val="single" w:sz="18" w:space="0" w:color="86AD82"/>
              <w:left w:val="single" w:sz="18" w:space="0" w:color="86AD82"/>
              <w:bottom w:val="single" w:sz="18" w:space="0" w:color="86AD82"/>
              <w:right w:val="single" w:sz="18" w:space="0" w:color="86AD82"/>
            </w:tcBorders>
          </w:tcPr>
          <w:p w14:paraId="4952887F" w14:textId="77777777" w:rsidR="00C62BD2" w:rsidRPr="00B66078" w:rsidRDefault="009C3C10" w:rsidP="003A0973">
            <w:pPr>
              <w:spacing w:before="60" w:after="120" w:line="276" w:lineRule="auto"/>
              <w:jc w:val="center"/>
              <w:outlineLvl w:val="1"/>
              <w:rPr>
                <w:sz w:val="22"/>
                <w:szCs w:val="22"/>
                <w:lang w:eastAsia="en-US"/>
              </w:rPr>
            </w:pPr>
            <w:r>
              <w:rPr>
                <w:sz w:val="22"/>
                <w:szCs w:val="22"/>
                <w:lang w:eastAsia="en-US"/>
              </w:rPr>
              <w:t>0</w:t>
            </w:r>
          </w:p>
        </w:tc>
      </w:tr>
    </w:tbl>
    <w:p w14:paraId="4671B415" w14:textId="77777777" w:rsidR="000955E0" w:rsidRPr="008978B9" w:rsidRDefault="008978B9" w:rsidP="008978B9">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8978B9">
        <w:rPr>
          <w:rFonts w:asciiTheme="minorHAnsi" w:hAnsiTheme="minorHAnsi"/>
          <w:sz w:val="22"/>
          <w:szCs w:val="22"/>
        </w:rPr>
        <w:t xml:space="preserve"> Respondents provided the</w:t>
      </w:r>
      <w:r w:rsidR="000955E0" w:rsidRPr="008978B9">
        <w:rPr>
          <w:rFonts w:asciiTheme="minorHAnsi" w:hAnsiTheme="minorHAnsi"/>
          <w:sz w:val="22"/>
          <w:szCs w:val="22"/>
        </w:rPr>
        <w:t xml:space="preserve"> number of</w:t>
      </w:r>
      <w:r w:rsidR="00760FFA">
        <w:rPr>
          <w:rFonts w:asciiTheme="minorHAnsi" w:hAnsiTheme="minorHAnsi"/>
          <w:sz w:val="22"/>
          <w:szCs w:val="22"/>
        </w:rPr>
        <w:t xml:space="preserve"> working</w:t>
      </w:r>
      <w:r w:rsidR="000955E0" w:rsidRPr="008978B9">
        <w:rPr>
          <w:rFonts w:asciiTheme="minorHAnsi" w:hAnsiTheme="minorHAnsi"/>
          <w:sz w:val="22"/>
          <w:szCs w:val="22"/>
        </w:rPr>
        <w:t xml:space="preserve"> days after the Stage 1 Template is issued that the Party should</w:t>
      </w:r>
      <w:r>
        <w:rPr>
          <w:rFonts w:asciiTheme="minorHAnsi" w:hAnsiTheme="minorHAnsi"/>
          <w:sz w:val="22"/>
          <w:szCs w:val="22"/>
        </w:rPr>
        <w:t xml:space="preserve"> </w:t>
      </w:r>
      <w:r w:rsidRPr="008978B9">
        <w:rPr>
          <w:rFonts w:asciiTheme="minorHAnsi" w:hAnsiTheme="minorHAnsi"/>
          <w:sz w:val="22"/>
          <w:szCs w:val="22"/>
        </w:rPr>
        <w:t>notif</w:t>
      </w:r>
      <w:r>
        <w:rPr>
          <w:rFonts w:asciiTheme="minorHAnsi" w:hAnsiTheme="minorHAnsi"/>
          <w:sz w:val="22"/>
          <w:szCs w:val="22"/>
        </w:rPr>
        <w:t>y</w:t>
      </w:r>
      <w:r w:rsidR="000955E0" w:rsidRPr="008978B9">
        <w:rPr>
          <w:rFonts w:asciiTheme="minorHAnsi" w:hAnsiTheme="minorHAnsi"/>
          <w:sz w:val="22"/>
          <w:szCs w:val="22"/>
        </w:rPr>
        <w:t xml:space="preserve"> the customer that a site visit </w:t>
      </w:r>
      <w:r w:rsidRPr="008978B9">
        <w:rPr>
          <w:rFonts w:asciiTheme="minorHAnsi" w:hAnsiTheme="minorHAnsi"/>
          <w:sz w:val="22"/>
          <w:szCs w:val="22"/>
        </w:rPr>
        <w:t>is required.</w:t>
      </w:r>
    </w:p>
    <w:tbl>
      <w:tblPr>
        <w:tblStyle w:val="TableGrid3"/>
        <w:tblW w:w="7311" w:type="dxa"/>
        <w:tblInd w:w="1418" w:type="dxa"/>
        <w:tblLook w:val="04A0" w:firstRow="1" w:lastRow="0" w:firstColumn="1" w:lastColumn="0" w:noHBand="0" w:noVBand="1"/>
      </w:tblPr>
      <w:tblGrid>
        <w:gridCol w:w="1061"/>
        <w:gridCol w:w="971"/>
        <w:gridCol w:w="1038"/>
        <w:gridCol w:w="971"/>
        <w:gridCol w:w="1328"/>
        <w:gridCol w:w="1942"/>
      </w:tblGrid>
      <w:tr w:rsidR="00760FFA" w:rsidRPr="00B66078" w14:paraId="1B39AAA2" w14:textId="77777777" w:rsidTr="00760FFA">
        <w:tc>
          <w:tcPr>
            <w:tcW w:w="10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86AD82"/>
          </w:tcPr>
          <w:p w14:paraId="1316632C" w14:textId="77777777" w:rsidR="00760FFA" w:rsidRPr="00B66078" w:rsidRDefault="00760FFA" w:rsidP="003A0973">
            <w:pPr>
              <w:jc w:val="center"/>
              <w:rPr>
                <w:b/>
                <w:sz w:val="22"/>
                <w:szCs w:val="22"/>
                <w:lang w:eastAsia="en-US"/>
              </w:rPr>
            </w:pPr>
            <w:r>
              <w:rPr>
                <w:b/>
                <w:sz w:val="22"/>
                <w:szCs w:val="22"/>
                <w:lang w:eastAsia="en-US"/>
              </w:rPr>
              <w:t>Party Type</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5CE744C8" w14:textId="77777777" w:rsidR="00760FFA" w:rsidRPr="00B66078" w:rsidRDefault="00760FFA" w:rsidP="009C3C10">
            <w:pPr>
              <w:jc w:val="center"/>
              <w:rPr>
                <w:b/>
                <w:sz w:val="22"/>
                <w:szCs w:val="22"/>
                <w:lang w:eastAsia="en-US"/>
              </w:rPr>
            </w:pPr>
            <w:r>
              <w:rPr>
                <w:b/>
                <w:sz w:val="22"/>
                <w:szCs w:val="22"/>
                <w:lang w:eastAsia="en-US"/>
              </w:rPr>
              <w:t>10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2F469688" w14:textId="77777777" w:rsidR="00760FFA" w:rsidRPr="00B66078" w:rsidRDefault="00760FFA" w:rsidP="003A0973">
            <w:pPr>
              <w:jc w:val="center"/>
              <w:rPr>
                <w:b/>
                <w:sz w:val="22"/>
                <w:szCs w:val="22"/>
                <w:lang w:eastAsia="en-US"/>
              </w:rPr>
            </w:pPr>
            <w:r>
              <w:rPr>
                <w:b/>
                <w:sz w:val="22"/>
                <w:szCs w:val="22"/>
                <w:lang w:eastAsia="en-US"/>
              </w:rPr>
              <w:t>2 Weeks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209AC22" w14:textId="77777777" w:rsidR="00760FFA" w:rsidRPr="00B66078" w:rsidRDefault="00760FFA" w:rsidP="009C3C10">
            <w:pPr>
              <w:jc w:val="center"/>
              <w:rPr>
                <w:b/>
                <w:sz w:val="22"/>
                <w:szCs w:val="22"/>
                <w:lang w:eastAsia="en-US"/>
              </w:rPr>
            </w:pPr>
            <w:r>
              <w:rPr>
                <w:b/>
                <w:sz w:val="22"/>
                <w:szCs w:val="22"/>
                <w:lang w:eastAsia="en-US"/>
              </w:rPr>
              <w:t>14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081D6E32" w14:textId="77777777" w:rsidR="00760FFA" w:rsidRPr="00B66078" w:rsidRDefault="00760FFA" w:rsidP="003A0973">
            <w:pPr>
              <w:jc w:val="center"/>
              <w:rPr>
                <w:b/>
                <w:sz w:val="22"/>
                <w:szCs w:val="22"/>
                <w:lang w:eastAsia="en-US"/>
              </w:rPr>
            </w:pPr>
            <w:r>
              <w:rPr>
                <w:b/>
                <w:sz w:val="22"/>
                <w:szCs w:val="22"/>
                <w:lang w:eastAsia="en-US"/>
              </w:rPr>
              <w:t>20 -25 Days</w:t>
            </w:r>
          </w:p>
        </w:tc>
        <w:tc>
          <w:tcPr>
            <w:tcW w:w="1942" w:type="dxa"/>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6C191F78" w14:textId="77777777" w:rsidR="00760FFA" w:rsidRDefault="00760FFA" w:rsidP="003A0973">
            <w:pPr>
              <w:jc w:val="center"/>
              <w:rPr>
                <w:b/>
                <w:sz w:val="22"/>
                <w:szCs w:val="22"/>
                <w:lang w:eastAsia="en-US"/>
              </w:rPr>
            </w:pPr>
            <w:r w:rsidRPr="00B66078">
              <w:rPr>
                <w:b/>
                <w:sz w:val="22"/>
                <w:szCs w:val="22"/>
                <w:lang w:eastAsia="en-US"/>
              </w:rPr>
              <w:t>No preference</w:t>
            </w:r>
          </w:p>
          <w:p w14:paraId="1AD93E59" w14:textId="77777777" w:rsidR="00760FFA" w:rsidRPr="00B66078" w:rsidRDefault="00760FFA" w:rsidP="003A0973">
            <w:pPr>
              <w:jc w:val="center"/>
              <w:rPr>
                <w:b/>
                <w:sz w:val="22"/>
                <w:szCs w:val="22"/>
                <w:lang w:eastAsia="en-US"/>
              </w:rPr>
            </w:pPr>
            <w:r>
              <w:rPr>
                <w:b/>
                <w:sz w:val="22"/>
                <w:szCs w:val="22"/>
                <w:lang w:eastAsia="en-US"/>
              </w:rPr>
              <w:t>provided</w:t>
            </w:r>
          </w:p>
        </w:tc>
      </w:tr>
      <w:tr w:rsidR="00760FFA" w:rsidRPr="00B66078" w14:paraId="5F75ACDB" w14:textId="77777777" w:rsidTr="00760FFA">
        <w:tc>
          <w:tcPr>
            <w:tcW w:w="1060" w:type="dxa"/>
            <w:tcBorders>
              <w:top w:val="single" w:sz="18" w:space="0" w:color="FFFFFF" w:themeColor="background1"/>
              <w:left w:val="nil"/>
              <w:bottom w:val="single" w:sz="18" w:space="0" w:color="FFFFFF" w:themeColor="background1"/>
              <w:right w:val="single" w:sz="18" w:space="0" w:color="86AD82"/>
            </w:tcBorders>
            <w:shd w:val="clear" w:color="auto" w:fill="86AD82"/>
          </w:tcPr>
          <w:p w14:paraId="0E53DB93" w14:textId="77777777" w:rsidR="00760FFA" w:rsidRPr="00B66078" w:rsidRDefault="00760FFA" w:rsidP="003A0973">
            <w:pPr>
              <w:spacing w:before="60" w:after="120" w:line="276" w:lineRule="auto"/>
              <w:outlineLvl w:val="1"/>
              <w:rPr>
                <w:b/>
                <w:sz w:val="22"/>
                <w:szCs w:val="22"/>
                <w:lang w:eastAsia="en-US"/>
              </w:rPr>
            </w:pPr>
            <w:r w:rsidRPr="00B66078">
              <w:rPr>
                <w:b/>
                <w:sz w:val="22"/>
                <w:szCs w:val="22"/>
                <w:lang w:eastAsia="en-US"/>
              </w:rPr>
              <w:t>Suppliers</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421B5E42"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2EFBEB3C"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117C2DCC"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63F5AC25"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1942" w:type="dxa"/>
            <w:tcBorders>
              <w:top w:val="single" w:sz="18" w:space="0" w:color="FFFFFF" w:themeColor="background1"/>
              <w:left w:val="single" w:sz="18" w:space="0" w:color="86AD82"/>
              <w:bottom w:val="single" w:sz="18" w:space="0" w:color="86AD82"/>
              <w:right w:val="single" w:sz="18" w:space="0" w:color="86AD82"/>
            </w:tcBorders>
          </w:tcPr>
          <w:p w14:paraId="62D9FAC1"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2</w:t>
            </w:r>
          </w:p>
        </w:tc>
      </w:tr>
      <w:tr w:rsidR="00760FFA" w:rsidRPr="00B66078" w14:paraId="57E175E9" w14:textId="77777777" w:rsidTr="00760FFA">
        <w:tc>
          <w:tcPr>
            <w:tcW w:w="1060" w:type="dxa"/>
            <w:tcBorders>
              <w:top w:val="single" w:sz="18" w:space="0" w:color="FFFFFF" w:themeColor="background1"/>
              <w:left w:val="nil"/>
              <w:bottom w:val="single" w:sz="18" w:space="0" w:color="FFFFFF" w:themeColor="background1"/>
              <w:right w:val="single" w:sz="18" w:space="0" w:color="86AD82"/>
            </w:tcBorders>
            <w:shd w:val="clear" w:color="auto" w:fill="86AD82"/>
          </w:tcPr>
          <w:p w14:paraId="4075393B" w14:textId="77777777" w:rsidR="00760FFA" w:rsidRPr="00B66078" w:rsidRDefault="00760FFA" w:rsidP="003A0973">
            <w:pPr>
              <w:spacing w:before="60" w:after="120" w:line="276" w:lineRule="auto"/>
              <w:outlineLvl w:val="1"/>
              <w:rPr>
                <w:b/>
                <w:sz w:val="22"/>
                <w:szCs w:val="22"/>
                <w:lang w:eastAsia="en-US"/>
              </w:rPr>
            </w:pPr>
            <w:r w:rsidRPr="00B66078">
              <w:rPr>
                <w:b/>
                <w:sz w:val="22"/>
                <w:szCs w:val="22"/>
                <w:lang w:eastAsia="en-US"/>
              </w:rPr>
              <w:t>DNOs</w:t>
            </w:r>
          </w:p>
        </w:tc>
        <w:tc>
          <w:tcPr>
            <w:tcW w:w="0" w:type="auto"/>
            <w:tcBorders>
              <w:top w:val="single" w:sz="18" w:space="0" w:color="86AD82"/>
              <w:left w:val="single" w:sz="18" w:space="0" w:color="86AD82"/>
              <w:bottom w:val="single" w:sz="18" w:space="0" w:color="86AD82"/>
              <w:right w:val="single" w:sz="18" w:space="0" w:color="86AD82"/>
            </w:tcBorders>
          </w:tcPr>
          <w:p w14:paraId="6C2166F2"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58773BF0"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714340EC"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3C1E9CAA"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1942" w:type="dxa"/>
            <w:tcBorders>
              <w:top w:val="single" w:sz="18" w:space="0" w:color="86AD82"/>
              <w:left w:val="single" w:sz="18" w:space="0" w:color="86AD82"/>
              <w:bottom w:val="single" w:sz="18" w:space="0" w:color="86AD82"/>
              <w:right w:val="single" w:sz="18" w:space="0" w:color="86AD82"/>
            </w:tcBorders>
          </w:tcPr>
          <w:p w14:paraId="7D6CF434"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4</w:t>
            </w:r>
          </w:p>
        </w:tc>
      </w:tr>
      <w:tr w:rsidR="00760FFA" w:rsidRPr="00B66078" w14:paraId="36B4596D" w14:textId="77777777" w:rsidTr="00760FFA">
        <w:tc>
          <w:tcPr>
            <w:tcW w:w="1060" w:type="dxa"/>
            <w:tcBorders>
              <w:top w:val="single" w:sz="18" w:space="0" w:color="FFFFFF" w:themeColor="background1"/>
              <w:left w:val="nil"/>
              <w:bottom w:val="single" w:sz="18" w:space="0" w:color="86AD82"/>
              <w:right w:val="single" w:sz="18" w:space="0" w:color="86AD82"/>
            </w:tcBorders>
            <w:shd w:val="clear" w:color="auto" w:fill="86AD82"/>
          </w:tcPr>
          <w:p w14:paraId="7F7551C5" w14:textId="77777777" w:rsidR="00760FFA" w:rsidRPr="00B66078" w:rsidRDefault="00760FFA" w:rsidP="003A0973">
            <w:pPr>
              <w:spacing w:before="60" w:after="120" w:line="276" w:lineRule="auto"/>
              <w:outlineLvl w:val="1"/>
              <w:rPr>
                <w:b/>
                <w:sz w:val="22"/>
                <w:szCs w:val="22"/>
                <w:lang w:eastAsia="en-US"/>
              </w:rPr>
            </w:pPr>
            <w:r w:rsidRPr="00B66078">
              <w:rPr>
                <w:b/>
                <w:sz w:val="22"/>
                <w:szCs w:val="22"/>
                <w:lang w:eastAsia="en-US"/>
              </w:rPr>
              <w:t>IDNO</w:t>
            </w:r>
          </w:p>
        </w:tc>
        <w:tc>
          <w:tcPr>
            <w:tcW w:w="0" w:type="auto"/>
            <w:tcBorders>
              <w:top w:val="single" w:sz="18" w:space="0" w:color="86AD82"/>
              <w:left w:val="single" w:sz="18" w:space="0" w:color="86AD82"/>
              <w:bottom w:val="single" w:sz="18" w:space="0" w:color="86AD82"/>
              <w:right w:val="single" w:sz="18" w:space="0" w:color="86AD82"/>
            </w:tcBorders>
          </w:tcPr>
          <w:p w14:paraId="52CEE282"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65D47D73"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23DD9805"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071DB93C"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1942" w:type="dxa"/>
            <w:tcBorders>
              <w:top w:val="single" w:sz="18" w:space="0" w:color="86AD82"/>
              <w:left w:val="single" w:sz="18" w:space="0" w:color="86AD82"/>
              <w:bottom w:val="single" w:sz="18" w:space="0" w:color="86AD82"/>
              <w:right w:val="single" w:sz="18" w:space="0" w:color="86AD82"/>
            </w:tcBorders>
          </w:tcPr>
          <w:p w14:paraId="1A57D5DE"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r>
    </w:tbl>
    <w:p w14:paraId="3FD771C8" w14:textId="77777777" w:rsidR="008978B9" w:rsidRDefault="008978B9" w:rsidP="008978B9">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8978B9">
        <w:rPr>
          <w:rFonts w:asciiTheme="minorHAnsi" w:hAnsiTheme="minorHAnsi"/>
          <w:sz w:val="22"/>
          <w:szCs w:val="22"/>
        </w:rPr>
        <w:t xml:space="preserve">Respondents provided the number of working days after a site visit that the </w:t>
      </w:r>
      <w:r>
        <w:rPr>
          <w:rFonts w:asciiTheme="minorHAnsi" w:hAnsiTheme="minorHAnsi"/>
          <w:sz w:val="22"/>
          <w:szCs w:val="22"/>
        </w:rPr>
        <w:t>Stage 2 Template Letter should be issued.</w:t>
      </w:r>
    </w:p>
    <w:tbl>
      <w:tblPr>
        <w:tblStyle w:val="TableGrid3"/>
        <w:tblW w:w="7563" w:type="dxa"/>
        <w:tblInd w:w="1418" w:type="dxa"/>
        <w:tblLook w:val="04A0" w:firstRow="1" w:lastRow="0" w:firstColumn="1" w:lastColumn="0" w:noHBand="0" w:noVBand="1"/>
      </w:tblPr>
      <w:tblGrid>
        <w:gridCol w:w="1061"/>
        <w:gridCol w:w="818"/>
        <w:gridCol w:w="818"/>
        <w:gridCol w:w="993"/>
        <w:gridCol w:w="929"/>
        <w:gridCol w:w="1002"/>
        <w:gridCol w:w="1942"/>
      </w:tblGrid>
      <w:tr w:rsidR="00760FFA" w:rsidRPr="00B66078" w14:paraId="54E80B34" w14:textId="77777777" w:rsidTr="00760FFA">
        <w:tc>
          <w:tcPr>
            <w:tcW w:w="10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86AD82"/>
          </w:tcPr>
          <w:p w14:paraId="4734CE90" w14:textId="77777777" w:rsidR="00760FFA" w:rsidRPr="00B66078" w:rsidRDefault="00760FFA" w:rsidP="003A0973">
            <w:pPr>
              <w:jc w:val="center"/>
              <w:rPr>
                <w:b/>
                <w:sz w:val="22"/>
                <w:szCs w:val="22"/>
                <w:lang w:eastAsia="en-US"/>
              </w:rPr>
            </w:pPr>
            <w:r>
              <w:rPr>
                <w:b/>
                <w:sz w:val="22"/>
                <w:szCs w:val="22"/>
                <w:lang w:eastAsia="en-US"/>
              </w:rPr>
              <w:t>Party Type</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FE53A09" w14:textId="77777777" w:rsidR="00760FFA" w:rsidRPr="00B66078" w:rsidRDefault="00760FFA" w:rsidP="003A0973">
            <w:pPr>
              <w:jc w:val="center"/>
              <w:rPr>
                <w:b/>
                <w:sz w:val="22"/>
                <w:szCs w:val="22"/>
                <w:lang w:eastAsia="en-US"/>
              </w:rPr>
            </w:pPr>
            <w:r>
              <w:rPr>
                <w:b/>
                <w:sz w:val="22"/>
                <w:szCs w:val="22"/>
                <w:lang w:eastAsia="en-US"/>
              </w:rPr>
              <w:t>5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27F04F4D" w14:textId="77777777" w:rsidR="00760FFA" w:rsidRPr="00B66078" w:rsidRDefault="00760FFA" w:rsidP="003A0973">
            <w:pPr>
              <w:jc w:val="center"/>
              <w:rPr>
                <w:b/>
                <w:sz w:val="22"/>
                <w:szCs w:val="22"/>
                <w:lang w:eastAsia="en-US"/>
              </w:rPr>
            </w:pPr>
            <w:r>
              <w:rPr>
                <w:b/>
                <w:sz w:val="22"/>
                <w:szCs w:val="22"/>
                <w:lang w:eastAsia="en-US"/>
              </w:rPr>
              <w:t>7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91F0341" w14:textId="77777777" w:rsidR="00760FFA" w:rsidRPr="00B66078" w:rsidRDefault="00760FFA" w:rsidP="003A0973">
            <w:pPr>
              <w:jc w:val="center"/>
              <w:rPr>
                <w:b/>
                <w:sz w:val="22"/>
                <w:szCs w:val="22"/>
                <w:lang w:eastAsia="en-US"/>
              </w:rPr>
            </w:pPr>
            <w:r>
              <w:rPr>
                <w:b/>
                <w:sz w:val="22"/>
                <w:szCs w:val="22"/>
                <w:lang w:eastAsia="en-US"/>
              </w:rPr>
              <w:t>2 Weeks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5CCBCFD" w14:textId="77777777" w:rsidR="00760FFA" w:rsidRPr="00B66078" w:rsidRDefault="00760FFA" w:rsidP="00760FFA">
            <w:pPr>
              <w:jc w:val="center"/>
              <w:rPr>
                <w:b/>
                <w:sz w:val="22"/>
                <w:szCs w:val="22"/>
                <w:lang w:eastAsia="en-US"/>
              </w:rPr>
            </w:pPr>
            <w:r>
              <w:rPr>
                <w:b/>
                <w:sz w:val="22"/>
                <w:szCs w:val="22"/>
                <w:lang w:eastAsia="en-US"/>
              </w:rPr>
              <w:t>14 Days</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5A7B10B9" w14:textId="77777777" w:rsidR="00760FFA" w:rsidRPr="00B66078" w:rsidRDefault="00760FFA" w:rsidP="003A0973">
            <w:pPr>
              <w:jc w:val="center"/>
              <w:rPr>
                <w:b/>
                <w:sz w:val="22"/>
                <w:szCs w:val="22"/>
                <w:lang w:eastAsia="en-US"/>
              </w:rPr>
            </w:pPr>
            <w:r>
              <w:rPr>
                <w:b/>
                <w:sz w:val="22"/>
                <w:szCs w:val="22"/>
                <w:lang w:eastAsia="en-US"/>
              </w:rPr>
              <w:t>1 Month</w:t>
            </w:r>
          </w:p>
        </w:tc>
        <w:tc>
          <w:tcPr>
            <w:tcW w:w="1942" w:type="dxa"/>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3E3D68BE" w14:textId="77777777" w:rsidR="00760FFA" w:rsidRPr="00B66078" w:rsidRDefault="00760FFA" w:rsidP="003A0973">
            <w:pPr>
              <w:jc w:val="center"/>
              <w:rPr>
                <w:b/>
                <w:sz w:val="22"/>
                <w:szCs w:val="22"/>
                <w:lang w:eastAsia="en-US"/>
              </w:rPr>
            </w:pPr>
            <w:r w:rsidRPr="00B66078">
              <w:rPr>
                <w:b/>
                <w:sz w:val="22"/>
                <w:szCs w:val="22"/>
                <w:lang w:eastAsia="en-US"/>
              </w:rPr>
              <w:t>No preference</w:t>
            </w:r>
          </w:p>
        </w:tc>
      </w:tr>
      <w:tr w:rsidR="00760FFA" w:rsidRPr="00B66078" w14:paraId="4EF1EF8E" w14:textId="77777777" w:rsidTr="00760FFA">
        <w:tc>
          <w:tcPr>
            <w:tcW w:w="1060" w:type="dxa"/>
            <w:tcBorders>
              <w:top w:val="single" w:sz="18" w:space="0" w:color="FFFFFF" w:themeColor="background1"/>
              <w:left w:val="nil"/>
              <w:bottom w:val="single" w:sz="18" w:space="0" w:color="FFFFFF" w:themeColor="background1"/>
              <w:right w:val="single" w:sz="18" w:space="0" w:color="86AD82"/>
            </w:tcBorders>
            <w:shd w:val="clear" w:color="auto" w:fill="86AD82"/>
          </w:tcPr>
          <w:p w14:paraId="65029CFC" w14:textId="77777777" w:rsidR="00760FFA" w:rsidRPr="00B66078" w:rsidRDefault="00760FFA" w:rsidP="003A0973">
            <w:pPr>
              <w:spacing w:before="60" w:after="120" w:line="276" w:lineRule="auto"/>
              <w:outlineLvl w:val="1"/>
              <w:rPr>
                <w:b/>
                <w:sz w:val="22"/>
                <w:szCs w:val="22"/>
                <w:lang w:eastAsia="en-US"/>
              </w:rPr>
            </w:pPr>
            <w:r w:rsidRPr="00B66078">
              <w:rPr>
                <w:b/>
                <w:sz w:val="22"/>
                <w:szCs w:val="22"/>
                <w:lang w:eastAsia="en-US"/>
              </w:rPr>
              <w:t>Suppliers</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304D5A3F"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228BEF8A"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6D715400"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2FB08028"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FFFFFF" w:themeColor="background1"/>
              <w:left w:val="single" w:sz="18" w:space="0" w:color="86AD82"/>
              <w:bottom w:val="single" w:sz="18" w:space="0" w:color="86AD82"/>
              <w:right w:val="single" w:sz="18" w:space="0" w:color="86AD82"/>
            </w:tcBorders>
          </w:tcPr>
          <w:p w14:paraId="213157A0"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1942" w:type="dxa"/>
            <w:tcBorders>
              <w:top w:val="single" w:sz="18" w:space="0" w:color="FFFFFF" w:themeColor="background1"/>
              <w:left w:val="single" w:sz="18" w:space="0" w:color="86AD82"/>
              <w:bottom w:val="single" w:sz="18" w:space="0" w:color="86AD82"/>
              <w:right w:val="single" w:sz="18" w:space="0" w:color="86AD82"/>
            </w:tcBorders>
          </w:tcPr>
          <w:p w14:paraId="7CFB4779"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2</w:t>
            </w:r>
          </w:p>
        </w:tc>
      </w:tr>
      <w:tr w:rsidR="00760FFA" w:rsidRPr="00B66078" w14:paraId="7BD9C12E" w14:textId="77777777" w:rsidTr="00760FFA">
        <w:tc>
          <w:tcPr>
            <w:tcW w:w="1060" w:type="dxa"/>
            <w:tcBorders>
              <w:top w:val="single" w:sz="18" w:space="0" w:color="FFFFFF" w:themeColor="background1"/>
              <w:left w:val="nil"/>
              <w:bottom w:val="single" w:sz="18" w:space="0" w:color="FFFFFF" w:themeColor="background1"/>
              <w:right w:val="single" w:sz="18" w:space="0" w:color="86AD82"/>
            </w:tcBorders>
            <w:shd w:val="clear" w:color="auto" w:fill="86AD82"/>
          </w:tcPr>
          <w:p w14:paraId="32800B81" w14:textId="77777777" w:rsidR="00760FFA" w:rsidRPr="00B66078" w:rsidRDefault="00760FFA" w:rsidP="003A0973">
            <w:pPr>
              <w:spacing w:before="60" w:after="120" w:line="276" w:lineRule="auto"/>
              <w:outlineLvl w:val="1"/>
              <w:rPr>
                <w:b/>
                <w:sz w:val="22"/>
                <w:szCs w:val="22"/>
                <w:lang w:eastAsia="en-US"/>
              </w:rPr>
            </w:pPr>
            <w:r w:rsidRPr="00B66078">
              <w:rPr>
                <w:b/>
                <w:sz w:val="22"/>
                <w:szCs w:val="22"/>
                <w:lang w:eastAsia="en-US"/>
              </w:rPr>
              <w:t>DNOs</w:t>
            </w:r>
          </w:p>
        </w:tc>
        <w:tc>
          <w:tcPr>
            <w:tcW w:w="0" w:type="auto"/>
            <w:tcBorders>
              <w:top w:val="single" w:sz="18" w:space="0" w:color="86AD82"/>
              <w:left w:val="single" w:sz="18" w:space="0" w:color="86AD82"/>
              <w:bottom w:val="single" w:sz="18" w:space="0" w:color="86AD82"/>
              <w:right w:val="single" w:sz="18" w:space="0" w:color="86AD82"/>
            </w:tcBorders>
          </w:tcPr>
          <w:p w14:paraId="7546236F"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1ECA55C8"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5349A841"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4BC8B435"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6DB632FD"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1942" w:type="dxa"/>
            <w:tcBorders>
              <w:top w:val="single" w:sz="18" w:space="0" w:color="86AD82"/>
              <w:left w:val="single" w:sz="18" w:space="0" w:color="86AD82"/>
              <w:bottom w:val="single" w:sz="18" w:space="0" w:color="86AD82"/>
              <w:right w:val="single" w:sz="18" w:space="0" w:color="86AD82"/>
            </w:tcBorders>
          </w:tcPr>
          <w:p w14:paraId="01CEF6AB"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3</w:t>
            </w:r>
          </w:p>
        </w:tc>
      </w:tr>
      <w:tr w:rsidR="00760FFA" w:rsidRPr="00B66078" w14:paraId="6DD5B612" w14:textId="77777777" w:rsidTr="00760FFA">
        <w:tc>
          <w:tcPr>
            <w:tcW w:w="1060" w:type="dxa"/>
            <w:tcBorders>
              <w:top w:val="single" w:sz="18" w:space="0" w:color="FFFFFF" w:themeColor="background1"/>
              <w:left w:val="nil"/>
              <w:bottom w:val="single" w:sz="18" w:space="0" w:color="86AD82"/>
              <w:right w:val="single" w:sz="18" w:space="0" w:color="86AD82"/>
            </w:tcBorders>
            <w:shd w:val="clear" w:color="auto" w:fill="86AD82"/>
          </w:tcPr>
          <w:p w14:paraId="6BD4F15B" w14:textId="77777777" w:rsidR="00760FFA" w:rsidRPr="00B66078" w:rsidRDefault="00760FFA" w:rsidP="003A0973">
            <w:pPr>
              <w:spacing w:before="60" w:after="120" w:line="276" w:lineRule="auto"/>
              <w:outlineLvl w:val="1"/>
              <w:rPr>
                <w:b/>
                <w:sz w:val="22"/>
                <w:szCs w:val="22"/>
                <w:lang w:eastAsia="en-US"/>
              </w:rPr>
            </w:pPr>
            <w:r w:rsidRPr="00B66078">
              <w:rPr>
                <w:b/>
                <w:sz w:val="22"/>
                <w:szCs w:val="22"/>
                <w:lang w:eastAsia="en-US"/>
              </w:rPr>
              <w:t>IDNO</w:t>
            </w:r>
          </w:p>
        </w:tc>
        <w:tc>
          <w:tcPr>
            <w:tcW w:w="0" w:type="auto"/>
            <w:tcBorders>
              <w:top w:val="single" w:sz="18" w:space="0" w:color="86AD82"/>
              <w:left w:val="single" w:sz="18" w:space="0" w:color="86AD82"/>
              <w:bottom w:val="single" w:sz="18" w:space="0" w:color="86AD82"/>
              <w:right w:val="single" w:sz="18" w:space="0" w:color="86AD82"/>
            </w:tcBorders>
          </w:tcPr>
          <w:p w14:paraId="633C1356"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1</w:t>
            </w:r>
          </w:p>
        </w:tc>
        <w:tc>
          <w:tcPr>
            <w:tcW w:w="0" w:type="auto"/>
            <w:tcBorders>
              <w:top w:val="single" w:sz="18" w:space="0" w:color="86AD82"/>
              <w:left w:val="single" w:sz="18" w:space="0" w:color="86AD82"/>
              <w:bottom w:val="single" w:sz="18" w:space="0" w:color="86AD82"/>
              <w:right w:val="single" w:sz="18" w:space="0" w:color="86AD82"/>
            </w:tcBorders>
          </w:tcPr>
          <w:p w14:paraId="12BEBE02"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3A8C1E8E"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2C7D0088"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0" w:type="auto"/>
            <w:tcBorders>
              <w:top w:val="single" w:sz="18" w:space="0" w:color="86AD82"/>
              <w:left w:val="single" w:sz="18" w:space="0" w:color="86AD82"/>
              <w:bottom w:val="single" w:sz="18" w:space="0" w:color="86AD82"/>
              <w:right w:val="single" w:sz="18" w:space="0" w:color="86AD82"/>
            </w:tcBorders>
          </w:tcPr>
          <w:p w14:paraId="528A3E2B"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c>
          <w:tcPr>
            <w:tcW w:w="1942" w:type="dxa"/>
            <w:tcBorders>
              <w:top w:val="single" w:sz="18" w:space="0" w:color="86AD82"/>
              <w:left w:val="single" w:sz="18" w:space="0" w:color="86AD82"/>
              <w:bottom w:val="single" w:sz="18" w:space="0" w:color="86AD82"/>
              <w:right w:val="single" w:sz="18" w:space="0" w:color="86AD82"/>
            </w:tcBorders>
          </w:tcPr>
          <w:p w14:paraId="1C7FCC84" w14:textId="77777777" w:rsidR="00760FFA" w:rsidRPr="00B66078" w:rsidRDefault="00760FFA" w:rsidP="003A0973">
            <w:pPr>
              <w:spacing w:before="60" w:after="120" w:line="276" w:lineRule="auto"/>
              <w:jc w:val="center"/>
              <w:outlineLvl w:val="1"/>
              <w:rPr>
                <w:sz w:val="22"/>
                <w:szCs w:val="22"/>
                <w:lang w:eastAsia="en-US"/>
              </w:rPr>
            </w:pPr>
            <w:r>
              <w:rPr>
                <w:sz w:val="22"/>
                <w:szCs w:val="22"/>
                <w:lang w:eastAsia="en-US"/>
              </w:rPr>
              <w:t>0</w:t>
            </w:r>
          </w:p>
        </w:tc>
      </w:tr>
    </w:tbl>
    <w:p w14:paraId="12E5D59A" w14:textId="77777777" w:rsidR="008978B9" w:rsidRPr="008978B9" w:rsidRDefault="000955E0" w:rsidP="008978B9">
      <w:pPr>
        <w:pStyle w:val="Heading2"/>
        <w:keepNext w:val="0"/>
        <w:widowControl w:val="0"/>
        <w:numPr>
          <w:ilvl w:val="1"/>
          <w:numId w:val="2"/>
        </w:numPr>
        <w:tabs>
          <w:tab w:val="clear" w:pos="576"/>
          <w:tab w:val="num" w:pos="709"/>
          <w:tab w:val="num" w:pos="1296"/>
        </w:tabs>
        <w:spacing w:line="360" w:lineRule="auto"/>
        <w:ind w:left="862"/>
        <w:jc w:val="both"/>
      </w:pPr>
      <w:r w:rsidRPr="008978B9">
        <w:rPr>
          <w:rFonts w:asciiTheme="minorHAnsi" w:hAnsiTheme="minorHAnsi"/>
          <w:sz w:val="22"/>
          <w:szCs w:val="22"/>
        </w:rPr>
        <w:t xml:space="preserve">The Working Group considered </w:t>
      </w:r>
      <w:r w:rsidR="008978B9" w:rsidRPr="008978B9">
        <w:rPr>
          <w:rFonts w:asciiTheme="minorHAnsi" w:hAnsiTheme="minorHAnsi"/>
          <w:sz w:val="22"/>
          <w:szCs w:val="22"/>
        </w:rPr>
        <w:t>the responses and decided</w:t>
      </w:r>
      <w:r w:rsidR="008978B9">
        <w:rPr>
          <w:rFonts w:asciiTheme="minorHAnsi" w:hAnsiTheme="minorHAnsi"/>
          <w:sz w:val="22"/>
          <w:szCs w:val="22"/>
        </w:rPr>
        <w:t xml:space="preserve"> </w:t>
      </w:r>
      <w:r w:rsidR="008978B9" w:rsidRPr="008978B9">
        <w:rPr>
          <w:rFonts w:ascii="Calibri" w:hAnsi="Calibri"/>
          <w:sz w:val="22"/>
          <w:szCs w:val="22"/>
        </w:rPr>
        <w:t xml:space="preserve">to remove the reference to a timescale as </w:t>
      </w:r>
      <w:r w:rsidR="008978B9">
        <w:rPr>
          <w:rFonts w:ascii="Calibri" w:hAnsi="Calibri"/>
          <w:sz w:val="22"/>
          <w:szCs w:val="22"/>
        </w:rPr>
        <w:t xml:space="preserve">the timescales for the issue of these template letters should be at </w:t>
      </w:r>
      <w:r w:rsidR="008978B9" w:rsidRPr="008978B9">
        <w:rPr>
          <w:rFonts w:ascii="Calibri" w:hAnsi="Calibri"/>
          <w:sz w:val="22"/>
          <w:szCs w:val="22"/>
        </w:rPr>
        <w:t>the DNOs discretion.</w:t>
      </w:r>
    </w:p>
    <w:p w14:paraId="1640238E" w14:textId="77777777" w:rsidR="00846F92" w:rsidRDefault="004F6FF4" w:rsidP="004F6FF4">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sidRPr="007A066D">
        <w:rPr>
          <w:rFonts w:asciiTheme="minorHAnsi" w:hAnsiTheme="minorHAnsi"/>
          <w:b/>
          <w:bCs w:val="0"/>
          <w:iCs w:val="0"/>
          <w:sz w:val="22"/>
          <w:szCs w:val="22"/>
          <w:u w:val="single"/>
        </w:rPr>
        <w:t xml:space="preserve">Question 12: </w:t>
      </w:r>
      <w:r w:rsidR="00846F92" w:rsidRPr="00E64368">
        <w:rPr>
          <w:rFonts w:asciiTheme="minorHAnsi" w:hAnsiTheme="minorHAnsi"/>
          <w:b/>
          <w:bCs w:val="0"/>
          <w:iCs w:val="0"/>
          <w:sz w:val="22"/>
          <w:szCs w:val="22"/>
          <w:u w:val="single"/>
        </w:rPr>
        <w:t>Do you have any other general comments on the proposed legal text</w:t>
      </w:r>
      <w:r w:rsidR="00846F92" w:rsidRPr="00915EAA">
        <w:rPr>
          <w:rFonts w:asciiTheme="minorHAnsi" w:hAnsiTheme="minorHAnsi"/>
          <w:b/>
          <w:bCs w:val="0"/>
          <w:iCs w:val="0"/>
          <w:sz w:val="22"/>
          <w:szCs w:val="22"/>
          <w:u w:val="single"/>
        </w:rPr>
        <w:t>?</w:t>
      </w:r>
    </w:p>
    <w:p w14:paraId="35A0B150" w14:textId="77777777" w:rsidR="00DE33CC" w:rsidRDefault="00235341" w:rsidP="00EE708D">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EE708D">
        <w:rPr>
          <w:rFonts w:asciiTheme="minorHAnsi" w:hAnsiTheme="minorHAnsi"/>
          <w:sz w:val="22"/>
          <w:szCs w:val="22"/>
        </w:rPr>
        <w:t xml:space="preserve">Seven respondents had no further comments. One Supplier </w:t>
      </w:r>
      <w:r w:rsidR="00EE708D" w:rsidRPr="00EE708D">
        <w:rPr>
          <w:rFonts w:asciiTheme="minorHAnsi" w:hAnsiTheme="minorHAnsi"/>
          <w:sz w:val="22"/>
          <w:szCs w:val="22"/>
        </w:rPr>
        <w:t xml:space="preserve">respondent advised that the installation of smart meters will be more tightly controlled and as a result the potential for customers to becoming connected without being registered should be more limited. This </w:t>
      </w:r>
      <w:r w:rsidRPr="00EE708D">
        <w:rPr>
          <w:rFonts w:asciiTheme="minorHAnsi" w:hAnsiTheme="minorHAnsi"/>
          <w:sz w:val="22"/>
          <w:szCs w:val="22"/>
        </w:rPr>
        <w:t>respondent suggested</w:t>
      </w:r>
      <w:r w:rsidR="00EE708D">
        <w:rPr>
          <w:rFonts w:asciiTheme="minorHAnsi" w:hAnsiTheme="minorHAnsi"/>
          <w:sz w:val="22"/>
          <w:szCs w:val="22"/>
        </w:rPr>
        <w:t xml:space="preserve"> that the Working Group </w:t>
      </w:r>
      <w:r w:rsidRPr="00EE708D">
        <w:rPr>
          <w:rFonts w:asciiTheme="minorHAnsi" w:hAnsiTheme="minorHAnsi"/>
          <w:sz w:val="22"/>
          <w:szCs w:val="22"/>
        </w:rPr>
        <w:t xml:space="preserve">consider whether to make references to smart metering </w:t>
      </w:r>
      <w:r w:rsidR="00C74862" w:rsidRPr="00EE708D">
        <w:rPr>
          <w:rFonts w:asciiTheme="minorHAnsi" w:hAnsiTheme="minorHAnsi"/>
          <w:sz w:val="22"/>
          <w:szCs w:val="22"/>
        </w:rPr>
        <w:t xml:space="preserve">as part of this change. </w:t>
      </w:r>
      <w:r w:rsidR="00256E50">
        <w:rPr>
          <w:rFonts w:asciiTheme="minorHAnsi" w:hAnsiTheme="minorHAnsi"/>
          <w:sz w:val="22"/>
          <w:szCs w:val="22"/>
        </w:rPr>
        <w:t xml:space="preserve"> Whilst the Working Group agreed that the installation of smart meters </w:t>
      </w:r>
      <w:r w:rsidR="00DE33CC">
        <w:rPr>
          <w:rFonts w:asciiTheme="minorHAnsi" w:hAnsiTheme="minorHAnsi"/>
          <w:sz w:val="22"/>
          <w:szCs w:val="22"/>
        </w:rPr>
        <w:t>may lead to better industry data there was no need to make specific reference to smart in the text for the proposed new arrangements.</w:t>
      </w:r>
    </w:p>
    <w:p w14:paraId="70BF22C6" w14:textId="77777777" w:rsidR="00C74862" w:rsidRPr="00EE708D" w:rsidRDefault="00256E50" w:rsidP="00EE708D">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Pr>
          <w:rFonts w:asciiTheme="minorHAnsi" w:hAnsiTheme="minorHAnsi"/>
          <w:sz w:val="22"/>
          <w:szCs w:val="22"/>
        </w:rPr>
        <w:t xml:space="preserve"> </w:t>
      </w:r>
      <w:r w:rsidR="00DE33CC">
        <w:rPr>
          <w:rFonts w:asciiTheme="minorHAnsi" w:hAnsiTheme="minorHAnsi"/>
          <w:sz w:val="22"/>
          <w:szCs w:val="22"/>
        </w:rPr>
        <w:t xml:space="preserve">One respondent highlighted that the creation of the proposed new schedule in addition to Schedule 23 created potential issues on the interaction of the 2 schedules, the potential for a clash of obligations and </w:t>
      </w:r>
      <w:r w:rsidR="007A066D">
        <w:rPr>
          <w:rFonts w:asciiTheme="minorHAnsi" w:hAnsiTheme="minorHAnsi"/>
          <w:sz w:val="22"/>
          <w:szCs w:val="22"/>
        </w:rPr>
        <w:t xml:space="preserve">the risk of </w:t>
      </w:r>
      <w:r w:rsidR="00DE33CC">
        <w:rPr>
          <w:rFonts w:asciiTheme="minorHAnsi" w:hAnsiTheme="minorHAnsi"/>
          <w:sz w:val="22"/>
          <w:szCs w:val="22"/>
        </w:rPr>
        <w:t xml:space="preserve">further interpretational issues.  The Working Group </w:t>
      </w:r>
      <w:r w:rsidR="007A066D">
        <w:rPr>
          <w:rFonts w:asciiTheme="minorHAnsi" w:hAnsiTheme="minorHAnsi"/>
          <w:sz w:val="22"/>
          <w:szCs w:val="22"/>
        </w:rPr>
        <w:t>maintained th</w:t>
      </w:r>
      <w:r w:rsidR="00DE33CC">
        <w:rPr>
          <w:rFonts w:asciiTheme="minorHAnsi" w:hAnsiTheme="minorHAnsi"/>
          <w:sz w:val="22"/>
          <w:szCs w:val="22"/>
        </w:rPr>
        <w:t xml:space="preserve">at </w:t>
      </w:r>
      <w:r w:rsidR="007A066D">
        <w:rPr>
          <w:rFonts w:asciiTheme="minorHAnsi" w:hAnsiTheme="minorHAnsi"/>
          <w:sz w:val="22"/>
          <w:szCs w:val="22"/>
        </w:rPr>
        <w:t xml:space="preserve">having a </w:t>
      </w:r>
      <w:r w:rsidR="00DE33CC">
        <w:rPr>
          <w:rFonts w:asciiTheme="minorHAnsi" w:hAnsiTheme="minorHAnsi"/>
          <w:sz w:val="22"/>
          <w:szCs w:val="22"/>
        </w:rPr>
        <w:t xml:space="preserve">separate </w:t>
      </w:r>
      <w:r w:rsidR="007A066D">
        <w:rPr>
          <w:rFonts w:asciiTheme="minorHAnsi" w:hAnsiTheme="minorHAnsi"/>
          <w:sz w:val="22"/>
          <w:szCs w:val="22"/>
        </w:rPr>
        <w:t>s</w:t>
      </w:r>
      <w:r w:rsidR="00DE33CC">
        <w:rPr>
          <w:rFonts w:asciiTheme="minorHAnsi" w:hAnsiTheme="minorHAnsi"/>
          <w:sz w:val="22"/>
          <w:szCs w:val="22"/>
        </w:rPr>
        <w:t>chedule to address unregistered customers was still appropriate</w:t>
      </w:r>
      <w:r w:rsidR="007A066D">
        <w:rPr>
          <w:rFonts w:asciiTheme="minorHAnsi" w:hAnsiTheme="minorHAnsi"/>
          <w:sz w:val="22"/>
          <w:szCs w:val="22"/>
        </w:rPr>
        <w:t xml:space="preserve"> and that a review of Schedule 23 was outside the scope of DCP 209.</w:t>
      </w:r>
      <w:r w:rsidR="00DE33CC">
        <w:rPr>
          <w:rFonts w:asciiTheme="minorHAnsi" w:hAnsiTheme="minorHAnsi"/>
          <w:sz w:val="22"/>
          <w:szCs w:val="22"/>
        </w:rPr>
        <w:t xml:space="preserve"> </w:t>
      </w:r>
    </w:p>
    <w:p w14:paraId="6FA60887" w14:textId="77777777" w:rsidR="00EE708D" w:rsidRDefault="00C74862" w:rsidP="00EE708D">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Pr>
          <w:rFonts w:asciiTheme="minorHAnsi" w:hAnsiTheme="minorHAnsi"/>
          <w:sz w:val="22"/>
          <w:szCs w:val="22"/>
        </w:rPr>
        <w:t xml:space="preserve">The Working Group agreed with the suggestion to use the term </w:t>
      </w:r>
      <w:r w:rsidR="00EE708D">
        <w:rPr>
          <w:rFonts w:asciiTheme="minorHAnsi" w:hAnsiTheme="minorHAnsi"/>
          <w:sz w:val="22"/>
          <w:szCs w:val="22"/>
        </w:rPr>
        <w:t>‘</w:t>
      </w:r>
      <w:r>
        <w:rPr>
          <w:rFonts w:asciiTheme="minorHAnsi" w:hAnsiTheme="minorHAnsi"/>
          <w:sz w:val="22"/>
          <w:szCs w:val="22"/>
        </w:rPr>
        <w:t>the occupier</w:t>
      </w:r>
      <w:r w:rsidR="00EE708D">
        <w:rPr>
          <w:rFonts w:asciiTheme="minorHAnsi" w:hAnsiTheme="minorHAnsi"/>
          <w:sz w:val="22"/>
          <w:szCs w:val="22"/>
        </w:rPr>
        <w:t>’</w:t>
      </w:r>
      <w:r>
        <w:rPr>
          <w:rFonts w:asciiTheme="minorHAnsi" w:hAnsiTheme="minorHAnsi"/>
          <w:sz w:val="22"/>
          <w:szCs w:val="22"/>
        </w:rPr>
        <w:t xml:space="preserve"> </w:t>
      </w:r>
      <w:r w:rsidR="00DE33CC">
        <w:rPr>
          <w:rFonts w:asciiTheme="minorHAnsi" w:hAnsiTheme="minorHAnsi"/>
          <w:sz w:val="22"/>
          <w:szCs w:val="22"/>
        </w:rPr>
        <w:t xml:space="preserve">as proposed by one respondent </w:t>
      </w:r>
      <w:r>
        <w:rPr>
          <w:rFonts w:asciiTheme="minorHAnsi" w:hAnsiTheme="minorHAnsi"/>
          <w:sz w:val="22"/>
          <w:szCs w:val="22"/>
        </w:rPr>
        <w:t xml:space="preserve">rather than </w:t>
      </w:r>
      <w:r w:rsidR="00DE33CC">
        <w:rPr>
          <w:rFonts w:asciiTheme="minorHAnsi" w:hAnsiTheme="minorHAnsi"/>
          <w:sz w:val="22"/>
          <w:szCs w:val="22"/>
        </w:rPr>
        <w:t>‘</w:t>
      </w:r>
      <w:r>
        <w:rPr>
          <w:rFonts w:asciiTheme="minorHAnsi" w:hAnsiTheme="minorHAnsi"/>
          <w:sz w:val="22"/>
          <w:szCs w:val="22"/>
        </w:rPr>
        <w:t>unregistered customer</w:t>
      </w:r>
      <w:r w:rsidR="00DE33CC">
        <w:rPr>
          <w:rFonts w:asciiTheme="minorHAnsi" w:hAnsiTheme="minorHAnsi"/>
          <w:sz w:val="22"/>
          <w:szCs w:val="22"/>
        </w:rPr>
        <w:t>’</w:t>
      </w:r>
      <w:r w:rsidR="00EE708D">
        <w:rPr>
          <w:rFonts w:asciiTheme="minorHAnsi" w:hAnsiTheme="minorHAnsi"/>
          <w:sz w:val="22"/>
          <w:szCs w:val="22"/>
        </w:rPr>
        <w:t xml:space="preserve"> in instances where it has not yet been determined whether the customer is unregistered</w:t>
      </w:r>
      <w:r>
        <w:rPr>
          <w:rFonts w:asciiTheme="minorHAnsi" w:hAnsiTheme="minorHAnsi"/>
          <w:sz w:val="22"/>
          <w:szCs w:val="22"/>
        </w:rPr>
        <w:t xml:space="preserve">. </w:t>
      </w:r>
    </w:p>
    <w:p w14:paraId="4FA213F6" w14:textId="77777777" w:rsidR="00EE708D" w:rsidRPr="00EE708D" w:rsidRDefault="00EE708D" w:rsidP="00EE708D">
      <w:pPr>
        <w:pStyle w:val="Heading2"/>
        <w:keepNext w:val="0"/>
        <w:widowControl w:val="0"/>
        <w:numPr>
          <w:ilvl w:val="1"/>
          <w:numId w:val="2"/>
        </w:numPr>
        <w:tabs>
          <w:tab w:val="clear" w:pos="576"/>
          <w:tab w:val="num" w:pos="709"/>
          <w:tab w:val="num" w:pos="1296"/>
        </w:tabs>
        <w:spacing w:line="360" w:lineRule="auto"/>
        <w:ind w:left="862"/>
        <w:jc w:val="both"/>
      </w:pPr>
      <w:r w:rsidRPr="00EE708D">
        <w:rPr>
          <w:rFonts w:asciiTheme="minorHAnsi" w:hAnsiTheme="minorHAnsi"/>
          <w:sz w:val="22"/>
          <w:szCs w:val="22"/>
        </w:rPr>
        <w:t>One DNO respondent provided a separate attachment red-lined with their proposed changes to the draft legal text. The Working Group agreed to review the proposed changes legal text.</w:t>
      </w:r>
    </w:p>
    <w:p w14:paraId="17E49405" w14:textId="77777777" w:rsidR="00846F92" w:rsidRDefault="004F6FF4" w:rsidP="004F6FF4">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13: </w:t>
      </w:r>
      <w:r w:rsidR="00846F92" w:rsidRPr="004F6FF4">
        <w:rPr>
          <w:rFonts w:asciiTheme="minorHAnsi" w:hAnsiTheme="minorHAnsi"/>
          <w:b/>
          <w:bCs w:val="0"/>
          <w:iCs w:val="0"/>
          <w:sz w:val="22"/>
          <w:szCs w:val="22"/>
          <w:u w:val="single"/>
        </w:rPr>
        <w:t>DCUSA Schedule 23 Revenue Protection Code of Practice (</w:t>
      </w:r>
      <w:proofErr w:type="spellStart"/>
      <w:r w:rsidR="00846F92" w:rsidRPr="004F6FF4">
        <w:rPr>
          <w:rFonts w:asciiTheme="minorHAnsi" w:hAnsiTheme="minorHAnsi"/>
          <w:b/>
          <w:bCs w:val="0"/>
          <w:iCs w:val="0"/>
          <w:sz w:val="22"/>
          <w:szCs w:val="22"/>
          <w:u w:val="single"/>
        </w:rPr>
        <w:t>CoP</w:t>
      </w:r>
      <w:proofErr w:type="spellEnd"/>
      <w:r w:rsidR="00846F92" w:rsidRPr="004F6FF4">
        <w:rPr>
          <w:rFonts w:asciiTheme="minorHAnsi" w:hAnsiTheme="minorHAnsi"/>
          <w:b/>
          <w:bCs w:val="0"/>
          <w:iCs w:val="0"/>
          <w:sz w:val="22"/>
          <w:szCs w:val="22"/>
          <w:u w:val="single"/>
        </w:rPr>
        <w:t>) is considered to contain sensitive information and as a result is not published on the external section of the DCUSA website. Do Parties consider that a similar requirement should be applied to the new Schedule proposed by this CP?</w:t>
      </w:r>
    </w:p>
    <w:tbl>
      <w:tblPr>
        <w:tblStyle w:val="TableGrid3"/>
        <w:tblW w:w="4861" w:type="pct"/>
        <w:tblInd w:w="250" w:type="dxa"/>
        <w:tblLook w:val="04A0" w:firstRow="1" w:lastRow="0" w:firstColumn="1" w:lastColumn="0" w:noHBand="0" w:noVBand="1"/>
      </w:tblPr>
      <w:tblGrid>
        <w:gridCol w:w="3922"/>
        <w:gridCol w:w="2412"/>
        <w:gridCol w:w="2187"/>
      </w:tblGrid>
      <w:tr w:rsidR="009B106F" w:rsidRPr="00B66078" w14:paraId="714E60C8" w14:textId="77777777" w:rsidTr="005D19A1">
        <w:tc>
          <w:tcPr>
            <w:tcW w:w="2301" w:type="pct"/>
            <w:tcBorders>
              <w:top w:val="single" w:sz="18" w:space="0" w:color="FFFFFF" w:themeColor="background1"/>
              <w:left w:val="nil"/>
              <w:bottom w:val="single" w:sz="18" w:space="0" w:color="FFFFFF" w:themeColor="background1"/>
              <w:right w:val="single" w:sz="18" w:space="0" w:color="FFFFFF" w:themeColor="background1"/>
            </w:tcBorders>
            <w:shd w:val="clear" w:color="auto" w:fill="86AD82"/>
          </w:tcPr>
          <w:p w14:paraId="370F3A84" w14:textId="77777777" w:rsidR="009B106F" w:rsidRPr="00B66078" w:rsidRDefault="009B106F" w:rsidP="003A0973">
            <w:pPr>
              <w:jc w:val="center"/>
              <w:rPr>
                <w:b/>
                <w:sz w:val="22"/>
                <w:szCs w:val="22"/>
                <w:lang w:eastAsia="en-US"/>
              </w:rPr>
            </w:pPr>
            <w:r>
              <w:rPr>
                <w:b/>
                <w:sz w:val="22"/>
                <w:szCs w:val="22"/>
                <w:lang w:eastAsia="en-US"/>
              </w:rPr>
              <w:t>Party Type</w:t>
            </w:r>
          </w:p>
        </w:tc>
        <w:tc>
          <w:tcPr>
            <w:tcW w:w="1415"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5E44A45B" w14:textId="77777777" w:rsidR="009B106F" w:rsidRPr="00B66078" w:rsidRDefault="009B106F" w:rsidP="003A0973">
            <w:pPr>
              <w:jc w:val="center"/>
              <w:rPr>
                <w:b/>
                <w:sz w:val="22"/>
                <w:szCs w:val="22"/>
                <w:lang w:eastAsia="en-US"/>
              </w:rPr>
            </w:pPr>
            <w:r>
              <w:rPr>
                <w:b/>
                <w:sz w:val="22"/>
                <w:szCs w:val="22"/>
                <w:lang w:eastAsia="en-US"/>
              </w:rPr>
              <w:t>Yes</w:t>
            </w:r>
          </w:p>
        </w:tc>
        <w:tc>
          <w:tcPr>
            <w:tcW w:w="1283"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0A621F10" w14:textId="77777777" w:rsidR="009B106F" w:rsidRPr="00B66078" w:rsidRDefault="009B106F" w:rsidP="003A0973">
            <w:pPr>
              <w:jc w:val="center"/>
              <w:rPr>
                <w:b/>
                <w:sz w:val="22"/>
                <w:szCs w:val="22"/>
                <w:lang w:eastAsia="en-US"/>
              </w:rPr>
            </w:pPr>
            <w:r>
              <w:rPr>
                <w:b/>
                <w:sz w:val="22"/>
                <w:szCs w:val="22"/>
                <w:lang w:eastAsia="en-US"/>
              </w:rPr>
              <w:t>No</w:t>
            </w:r>
          </w:p>
        </w:tc>
      </w:tr>
      <w:tr w:rsidR="009B106F" w:rsidRPr="00B66078" w14:paraId="30EEBB09" w14:textId="77777777" w:rsidTr="005D19A1">
        <w:tc>
          <w:tcPr>
            <w:tcW w:w="2301" w:type="pct"/>
            <w:tcBorders>
              <w:top w:val="single" w:sz="18" w:space="0" w:color="FFFFFF" w:themeColor="background1"/>
              <w:left w:val="nil"/>
              <w:bottom w:val="single" w:sz="18" w:space="0" w:color="FFFFFF" w:themeColor="background1"/>
              <w:right w:val="single" w:sz="18" w:space="0" w:color="86AD82"/>
            </w:tcBorders>
            <w:shd w:val="clear" w:color="auto" w:fill="86AD82"/>
          </w:tcPr>
          <w:p w14:paraId="66E3CCCB" w14:textId="77777777" w:rsidR="009B106F" w:rsidRPr="00B66078" w:rsidRDefault="009B106F" w:rsidP="003A0973">
            <w:pPr>
              <w:spacing w:before="60" w:after="120" w:line="276" w:lineRule="auto"/>
              <w:outlineLvl w:val="1"/>
              <w:rPr>
                <w:b/>
                <w:sz w:val="22"/>
                <w:szCs w:val="22"/>
                <w:lang w:eastAsia="en-US"/>
              </w:rPr>
            </w:pPr>
            <w:r w:rsidRPr="00B66078">
              <w:rPr>
                <w:b/>
                <w:sz w:val="22"/>
                <w:szCs w:val="22"/>
                <w:lang w:eastAsia="en-US"/>
              </w:rPr>
              <w:t>Suppliers</w:t>
            </w:r>
          </w:p>
        </w:tc>
        <w:tc>
          <w:tcPr>
            <w:tcW w:w="1415" w:type="pct"/>
            <w:tcBorders>
              <w:top w:val="single" w:sz="18" w:space="0" w:color="FFFFFF" w:themeColor="background1"/>
              <w:left w:val="single" w:sz="18" w:space="0" w:color="86AD82"/>
              <w:bottom w:val="single" w:sz="18" w:space="0" w:color="86AD82"/>
              <w:right w:val="single" w:sz="18" w:space="0" w:color="86AD82"/>
            </w:tcBorders>
          </w:tcPr>
          <w:p w14:paraId="4C347691" w14:textId="77777777" w:rsidR="009B106F" w:rsidRPr="00B66078" w:rsidRDefault="009B106F" w:rsidP="003A0973">
            <w:pPr>
              <w:spacing w:before="60" w:after="120" w:line="276" w:lineRule="auto"/>
              <w:jc w:val="center"/>
              <w:outlineLvl w:val="1"/>
              <w:rPr>
                <w:sz w:val="22"/>
                <w:szCs w:val="22"/>
                <w:lang w:eastAsia="en-US"/>
              </w:rPr>
            </w:pPr>
            <w:r>
              <w:rPr>
                <w:sz w:val="22"/>
                <w:szCs w:val="22"/>
                <w:lang w:eastAsia="en-US"/>
              </w:rPr>
              <w:t>3</w:t>
            </w:r>
          </w:p>
        </w:tc>
        <w:tc>
          <w:tcPr>
            <w:tcW w:w="1283" w:type="pct"/>
            <w:tcBorders>
              <w:top w:val="single" w:sz="18" w:space="0" w:color="FFFFFF" w:themeColor="background1"/>
              <w:left w:val="single" w:sz="18" w:space="0" w:color="86AD82"/>
              <w:bottom w:val="single" w:sz="18" w:space="0" w:color="86AD82"/>
              <w:right w:val="single" w:sz="18" w:space="0" w:color="86AD82"/>
            </w:tcBorders>
          </w:tcPr>
          <w:p w14:paraId="13B564F5" w14:textId="77777777" w:rsidR="009B106F" w:rsidRPr="00B66078" w:rsidRDefault="009B106F" w:rsidP="003A0973">
            <w:pPr>
              <w:spacing w:before="60" w:after="120" w:line="276" w:lineRule="auto"/>
              <w:jc w:val="center"/>
              <w:outlineLvl w:val="1"/>
              <w:rPr>
                <w:sz w:val="22"/>
                <w:szCs w:val="22"/>
                <w:lang w:eastAsia="en-US"/>
              </w:rPr>
            </w:pPr>
            <w:r>
              <w:rPr>
                <w:sz w:val="22"/>
                <w:szCs w:val="22"/>
                <w:lang w:eastAsia="en-US"/>
              </w:rPr>
              <w:t>1</w:t>
            </w:r>
          </w:p>
        </w:tc>
      </w:tr>
      <w:tr w:rsidR="009B106F" w:rsidRPr="00B66078" w14:paraId="05DA9B25" w14:textId="77777777" w:rsidTr="005D19A1">
        <w:tc>
          <w:tcPr>
            <w:tcW w:w="2301" w:type="pct"/>
            <w:tcBorders>
              <w:top w:val="single" w:sz="18" w:space="0" w:color="FFFFFF" w:themeColor="background1"/>
              <w:left w:val="nil"/>
              <w:bottom w:val="single" w:sz="18" w:space="0" w:color="FFFFFF" w:themeColor="background1"/>
              <w:right w:val="single" w:sz="18" w:space="0" w:color="86AD82"/>
            </w:tcBorders>
            <w:shd w:val="clear" w:color="auto" w:fill="86AD82"/>
          </w:tcPr>
          <w:p w14:paraId="518A0C4E" w14:textId="77777777" w:rsidR="009B106F" w:rsidRPr="00B66078" w:rsidRDefault="009B106F" w:rsidP="003A0973">
            <w:pPr>
              <w:spacing w:before="60" w:after="120" w:line="276" w:lineRule="auto"/>
              <w:outlineLvl w:val="1"/>
              <w:rPr>
                <w:b/>
                <w:sz w:val="22"/>
                <w:szCs w:val="22"/>
                <w:lang w:eastAsia="en-US"/>
              </w:rPr>
            </w:pPr>
            <w:r w:rsidRPr="00B66078">
              <w:rPr>
                <w:b/>
                <w:sz w:val="22"/>
                <w:szCs w:val="22"/>
                <w:lang w:eastAsia="en-US"/>
              </w:rPr>
              <w:t>DNOs</w:t>
            </w:r>
          </w:p>
        </w:tc>
        <w:tc>
          <w:tcPr>
            <w:tcW w:w="1415" w:type="pct"/>
            <w:tcBorders>
              <w:top w:val="single" w:sz="18" w:space="0" w:color="86AD82"/>
              <w:left w:val="single" w:sz="18" w:space="0" w:color="86AD82"/>
              <w:bottom w:val="single" w:sz="18" w:space="0" w:color="86AD82"/>
              <w:right w:val="single" w:sz="18" w:space="0" w:color="86AD82"/>
            </w:tcBorders>
          </w:tcPr>
          <w:p w14:paraId="3806E37A" w14:textId="77777777" w:rsidR="009B106F" w:rsidRPr="00B66078" w:rsidRDefault="009B106F" w:rsidP="003A0973">
            <w:pPr>
              <w:spacing w:before="60" w:after="120" w:line="276" w:lineRule="auto"/>
              <w:jc w:val="center"/>
              <w:outlineLvl w:val="1"/>
              <w:rPr>
                <w:sz w:val="22"/>
                <w:szCs w:val="22"/>
                <w:lang w:eastAsia="en-US"/>
              </w:rPr>
            </w:pPr>
            <w:r>
              <w:rPr>
                <w:sz w:val="22"/>
                <w:szCs w:val="22"/>
                <w:lang w:eastAsia="en-US"/>
              </w:rPr>
              <w:t>3</w:t>
            </w:r>
          </w:p>
        </w:tc>
        <w:tc>
          <w:tcPr>
            <w:tcW w:w="1283" w:type="pct"/>
            <w:tcBorders>
              <w:top w:val="single" w:sz="18" w:space="0" w:color="86AD82"/>
              <w:left w:val="single" w:sz="18" w:space="0" w:color="86AD82"/>
              <w:bottom w:val="single" w:sz="18" w:space="0" w:color="86AD82"/>
              <w:right w:val="single" w:sz="18" w:space="0" w:color="86AD82"/>
            </w:tcBorders>
          </w:tcPr>
          <w:p w14:paraId="7B51A2AC" w14:textId="77777777" w:rsidR="009B106F" w:rsidRPr="00B66078" w:rsidRDefault="009B106F" w:rsidP="003A0973">
            <w:pPr>
              <w:spacing w:before="60" w:after="120" w:line="276" w:lineRule="auto"/>
              <w:jc w:val="center"/>
              <w:outlineLvl w:val="1"/>
              <w:rPr>
                <w:sz w:val="22"/>
                <w:szCs w:val="22"/>
                <w:lang w:eastAsia="en-US"/>
              </w:rPr>
            </w:pPr>
            <w:r>
              <w:rPr>
                <w:sz w:val="22"/>
                <w:szCs w:val="22"/>
                <w:lang w:eastAsia="en-US"/>
              </w:rPr>
              <w:t>3</w:t>
            </w:r>
          </w:p>
        </w:tc>
      </w:tr>
      <w:tr w:rsidR="009B106F" w:rsidRPr="00B66078" w14:paraId="65465D48" w14:textId="77777777" w:rsidTr="005D19A1">
        <w:tc>
          <w:tcPr>
            <w:tcW w:w="2301" w:type="pct"/>
            <w:tcBorders>
              <w:top w:val="single" w:sz="18" w:space="0" w:color="FFFFFF" w:themeColor="background1"/>
              <w:left w:val="nil"/>
              <w:bottom w:val="single" w:sz="18" w:space="0" w:color="86AD82"/>
              <w:right w:val="single" w:sz="18" w:space="0" w:color="86AD82"/>
            </w:tcBorders>
            <w:shd w:val="clear" w:color="auto" w:fill="86AD82"/>
          </w:tcPr>
          <w:p w14:paraId="2E7E9B41" w14:textId="77777777" w:rsidR="009B106F" w:rsidRPr="00B66078" w:rsidRDefault="009B106F" w:rsidP="003A0973">
            <w:pPr>
              <w:spacing w:before="60" w:after="120" w:line="276" w:lineRule="auto"/>
              <w:outlineLvl w:val="1"/>
              <w:rPr>
                <w:b/>
                <w:sz w:val="22"/>
                <w:szCs w:val="22"/>
                <w:lang w:eastAsia="en-US"/>
              </w:rPr>
            </w:pPr>
            <w:r w:rsidRPr="00B66078">
              <w:rPr>
                <w:b/>
                <w:sz w:val="22"/>
                <w:szCs w:val="22"/>
                <w:lang w:eastAsia="en-US"/>
              </w:rPr>
              <w:t>IDNO</w:t>
            </w:r>
          </w:p>
        </w:tc>
        <w:tc>
          <w:tcPr>
            <w:tcW w:w="1415" w:type="pct"/>
            <w:tcBorders>
              <w:top w:val="single" w:sz="18" w:space="0" w:color="86AD82"/>
              <w:left w:val="single" w:sz="18" w:space="0" w:color="86AD82"/>
              <w:bottom w:val="single" w:sz="18" w:space="0" w:color="86AD82"/>
              <w:right w:val="single" w:sz="18" w:space="0" w:color="86AD82"/>
            </w:tcBorders>
          </w:tcPr>
          <w:p w14:paraId="4A16EB06" w14:textId="77777777" w:rsidR="009B106F" w:rsidRPr="00B66078" w:rsidRDefault="009B106F" w:rsidP="003A0973">
            <w:pPr>
              <w:spacing w:before="60" w:after="120" w:line="276" w:lineRule="auto"/>
              <w:jc w:val="center"/>
              <w:outlineLvl w:val="1"/>
              <w:rPr>
                <w:sz w:val="22"/>
                <w:szCs w:val="22"/>
                <w:lang w:eastAsia="en-US"/>
              </w:rPr>
            </w:pPr>
            <w:r>
              <w:rPr>
                <w:sz w:val="22"/>
                <w:szCs w:val="22"/>
                <w:lang w:eastAsia="en-US"/>
              </w:rPr>
              <w:t>0</w:t>
            </w:r>
          </w:p>
        </w:tc>
        <w:tc>
          <w:tcPr>
            <w:tcW w:w="1283" w:type="pct"/>
            <w:tcBorders>
              <w:top w:val="single" w:sz="18" w:space="0" w:color="86AD82"/>
              <w:left w:val="single" w:sz="18" w:space="0" w:color="86AD82"/>
              <w:bottom w:val="single" w:sz="18" w:space="0" w:color="86AD82"/>
              <w:right w:val="single" w:sz="18" w:space="0" w:color="86AD82"/>
            </w:tcBorders>
          </w:tcPr>
          <w:p w14:paraId="6C4319EC" w14:textId="77777777" w:rsidR="009B106F" w:rsidRPr="00B66078" w:rsidRDefault="009B106F" w:rsidP="003A0973">
            <w:pPr>
              <w:spacing w:before="60" w:after="120" w:line="276" w:lineRule="auto"/>
              <w:jc w:val="center"/>
              <w:outlineLvl w:val="1"/>
              <w:rPr>
                <w:sz w:val="22"/>
                <w:szCs w:val="22"/>
                <w:lang w:eastAsia="en-US"/>
              </w:rPr>
            </w:pPr>
            <w:r>
              <w:rPr>
                <w:sz w:val="22"/>
                <w:szCs w:val="22"/>
                <w:lang w:eastAsia="en-US"/>
              </w:rPr>
              <w:t>1</w:t>
            </w:r>
          </w:p>
        </w:tc>
      </w:tr>
    </w:tbl>
    <w:p w14:paraId="509830A6" w14:textId="77777777" w:rsidR="006C35A8" w:rsidRDefault="009B106F" w:rsidP="009B106F">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Pr>
          <w:rFonts w:asciiTheme="minorHAnsi" w:hAnsiTheme="minorHAnsi"/>
          <w:sz w:val="22"/>
          <w:szCs w:val="22"/>
        </w:rPr>
        <w:t xml:space="preserve">The Working Group noted that </w:t>
      </w:r>
      <w:r w:rsidRPr="009B106F">
        <w:rPr>
          <w:rFonts w:asciiTheme="minorHAnsi" w:hAnsiTheme="minorHAnsi"/>
          <w:sz w:val="22"/>
          <w:szCs w:val="22"/>
        </w:rPr>
        <w:t>respondent’s</w:t>
      </w:r>
      <w:r w:rsidR="004F4BF7" w:rsidRPr="009B106F">
        <w:rPr>
          <w:rFonts w:asciiTheme="minorHAnsi" w:hAnsiTheme="minorHAnsi"/>
          <w:sz w:val="22"/>
          <w:szCs w:val="22"/>
        </w:rPr>
        <w:t xml:space="preserve"> opinions differed on this question</w:t>
      </w:r>
      <w:r w:rsidR="006C35A8">
        <w:rPr>
          <w:rFonts w:asciiTheme="minorHAnsi" w:hAnsiTheme="minorHAnsi"/>
          <w:sz w:val="22"/>
          <w:szCs w:val="22"/>
        </w:rPr>
        <w:t>, with respondents being almost equally split between those who saw risks from openly publishing the new schedule and those who did not.  Respondents were only slightly in favour of maintaining some confidentiality.</w:t>
      </w:r>
    </w:p>
    <w:p w14:paraId="798F4377" w14:textId="77777777" w:rsidR="009B106F" w:rsidRDefault="006C35A8" w:rsidP="004C633D">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Pr>
          <w:rFonts w:asciiTheme="minorHAnsi" w:hAnsiTheme="minorHAnsi"/>
          <w:sz w:val="22"/>
          <w:szCs w:val="22"/>
        </w:rPr>
        <w:t>Of the respondents in favour of not publishing o</w:t>
      </w:r>
      <w:r w:rsidR="009B106F">
        <w:rPr>
          <w:rFonts w:asciiTheme="minorHAnsi" w:hAnsiTheme="minorHAnsi"/>
          <w:sz w:val="22"/>
          <w:szCs w:val="22"/>
        </w:rPr>
        <w:t>ne respondent considered that Customers could use knowledge of the registration process steps to frustrate parts of the process and communication between Distributors and Supplier</w:t>
      </w:r>
      <w:r>
        <w:rPr>
          <w:rFonts w:asciiTheme="minorHAnsi" w:hAnsiTheme="minorHAnsi"/>
          <w:sz w:val="22"/>
          <w:szCs w:val="22"/>
        </w:rPr>
        <w:t xml:space="preserve">; while other </w:t>
      </w:r>
      <w:r w:rsidR="009B106F">
        <w:rPr>
          <w:rFonts w:asciiTheme="minorHAnsi" w:hAnsiTheme="minorHAnsi"/>
          <w:sz w:val="22"/>
          <w:szCs w:val="22"/>
        </w:rPr>
        <w:t>respondent</w:t>
      </w:r>
      <w:r w:rsidR="00AF4990">
        <w:rPr>
          <w:rFonts w:asciiTheme="minorHAnsi" w:hAnsiTheme="minorHAnsi"/>
          <w:sz w:val="22"/>
          <w:szCs w:val="22"/>
        </w:rPr>
        <w:t>s</w:t>
      </w:r>
      <w:r w:rsidR="009B106F">
        <w:rPr>
          <w:rFonts w:asciiTheme="minorHAnsi" w:hAnsiTheme="minorHAnsi"/>
          <w:sz w:val="22"/>
          <w:szCs w:val="22"/>
        </w:rPr>
        <w:t xml:space="preserve"> considered that </w:t>
      </w:r>
      <w:r w:rsidR="00AF4990">
        <w:rPr>
          <w:rFonts w:asciiTheme="minorHAnsi" w:hAnsiTheme="minorHAnsi"/>
          <w:sz w:val="22"/>
          <w:szCs w:val="22"/>
        </w:rPr>
        <w:t xml:space="preserve">not publishing </w:t>
      </w:r>
      <w:r w:rsidR="009B106F">
        <w:rPr>
          <w:rFonts w:asciiTheme="minorHAnsi" w:hAnsiTheme="minorHAnsi"/>
          <w:sz w:val="22"/>
          <w:szCs w:val="22"/>
        </w:rPr>
        <w:t>it would ensur</w:t>
      </w:r>
      <w:r w:rsidR="00AF4990">
        <w:rPr>
          <w:rFonts w:asciiTheme="minorHAnsi" w:hAnsiTheme="minorHAnsi"/>
          <w:sz w:val="22"/>
          <w:szCs w:val="22"/>
        </w:rPr>
        <w:t>e</w:t>
      </w:r>
      <w:r w:rsidR="009B106F">
        <w:rPr>
          <w:rFonts w:asciiTheme="minorHAnsi" w:hAnsiTheme="minorHAnsi"/>
          <w:sz w:val="22"/>
          <w:szCs w:val="22"/>
        </w:rPr>
        <w:t xml:space="preserve"> consistent treatment with Schedule 23.</w:t>
      </w:r>
    </w:p>
    <w:p w14:paraId="081C3368" w14:textId="77777777" w:rsidR="00C1663F" w:rsidRPr="00C1663F" w:rsidRDefault="006476BB" w:rsidP="004C633D">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256E50">
        <w:rPr>
          <w:rFonts w:asciiTheme="minorHAnsi" w:hAnsiTheme="minorHAnsi"/>
          <w:sz w:val="22"/>
          <w:szCs w:val="22"/>
        </w:rPr>
        <w:t xml:space="preserve"> </w:t>
      </w:r>
      <w:r w:rsidR="006C35A8" w:rsidRPr="00256E50">
        <w:rPr>
          <w:rFonts w:asciiTheme="minorHAnsi" w:hAnsiTheme="minorHAnsi"/>
          <w:sz w:val="22"/>
          <w:szCs w:val="22"/>
        </w:rPr>
        <w:t xml:space="preserve">Of the </w:t>
      </w:r>
      <w:r w:rsidR="004F4BF7" w:rsidRPr="00256E50">
        <w:rPr>
          <w:rFonts w:asciiTheme="minorHAnsi" w:hAnsiTheme="minorHAnsi"/>
          <w:sz w:val="22"/>
          <w:szCs w:val="22"/>
        </w:rPr>
        <w:t xml:space="preserve">respondents </w:t>
      </w:r>
      <w:r w:rsidR="006C35A8" w:rsidRPr="00256E50">
        <w:rPr>
          <w:rFonts w:asciiTheme="minorHAnsi" w:hAnsiTheme="minorHAnsi"/>
          <w:sz w:val="22"/>
          <w:szCs w:val="22"/>
        </w:rPr>
        <w:t xml:space="preserve">that </w:t>
      </w:r>
      <w:r w:rsidR="004F4BF7" w:rsidRPr="00256E50">
        <w:rPr>
          <w:rFonts w:asciiTheme="minorHAnsi" w:hAnsiTheme="minorHAnsi"/>
          <w:sz w:val="22"/>
          <w:szCs w:val="22"/>
        </w:rPr>
        <w:t xml:space="preserve">considered </w:t>
      </w:r>
      <w:r w:rsidR="006C35A8" w:rsidRPr="00256E50">
        <w:rPr>
          <w:rFonts w:asciiTheme="minorHAnsi" w:hAnsiTheme="minorHAnsi"/>
          <w:sz w:val="22"/>
          <w:szCs w:val="22"/>
        </w:rPr>
        <w:t xml:space="preserve">it </w:t>
      </w:r>
      <w:r w:rsidR="00AF4990" w:rsidRPr="00256E50">
        <w:rPr>
          <w:rFonts w:asciiTheme="minorHAnsi" w:hAnsiTheme="minorHAnsi"/>
          <w:sz w:val="22"/>
          <w:szCs w:val="22"/>
        </w:rPr>
        <w:t xml:space="preserve">unnecessary to withhold publishing the new schedule three respondents stated that the information in the proposed new schedule </w:t>
      </w:r>
      <w:r w:rsidR="00AF4990" w:rsidRPr="00224781">
        <w:rPr>
          <w:rFonts w:asciiTheme="minorHAnsi" w:hAnsiTheme="minorHAnsi"/>
          <w:sz w:val="22"/>
          <w:szCs w:val="22"/>
        </w:rPr>
        <w:t xml:space="preserve">was </w:t>
      </w:r>
      <w:r w:rsidR="00256E50" w:rsidRPr="00C1663F">
        <w:rPr>
          <w:rFonts w:asciiTheme="minorHAnsi" w:hAnsiTheme="minorHAnsi"/>
          <w:sz w:val="22"/>
          <w:szCs w:val="22"/>
        </w:rPr>
        <w:t xml:space="preserve">not </w:t>
      </w:r>
      <w:r w:rsidR="00AF4990" w:rsidRPr="00C1663F">
        <w:rPr>
          <w:rFonts w:asciiTheme="minorHAnsi" w:hAnsiTheme="minorHAnsi"/>
          <w:sz w:val="22"/>
          <w:szCs w:val="22"/>
        </w:rPr>
        <w:t>sensitive or not as sensitive as the information in Schedule 23</w:t>
      </w:r>
      <w:r w:rsidR="00256E50" w:rsidRPr="00C1663F">
        <w:rPr>
          <w:rFonts w:asciiTheme="minorHAnsi" w:hAnsiTheme="minorHAnsi"/>
          <w:sz w:val="22"/>
          <w:szCs w:val="22"/>
        </w:rPr>
        <w:t>.</w:t>
      </w:r>
      <w:r w:rsidR="00256E50" w:rsidRPr="00256E50">
        <w:rPr>
          <w:rFonts w:asciiTheme="minorHAnsi" w:hAnsiTheme="minorHAnsi"/>
          <w:sz w:val="22"/>
          <w:szCs w:val="22"/>
        </w:rPr>
        <w:t xml:space="preserve"> On balance the </w:t>
      </w:r>
      <w:r w:rsidR="009B106F" w:rsidRPr="00256E50">
        <w:rPr>
          <w:rFonts w:asciiTheme="minorHAnsi" w:hAnsiTheme="minorHAnsi"/>
          <w:sz w:val="22"/>
          <w:szCs w:val="22"/>
        </w:rPr>
        <w:t xml:space="preserve">Working Group considered that some of the steps in the process and visit procedure elements </w:t>
      </w:r>
      <w:r w:rsidR="001D1D12" w:rsidRPr="00256E50">
        <w:rPr>
          <w:rFonts w:asciiTheme="minorHAnsi" w:hAnsiTheme="minorHAnsi"/>
          <w:sz w:val="22"/>
          <w:szCs w:val="22"/>
        </w:rPr>
        <w:t xml:space="preserve">should </w:t>
      </w:r>
      <w:r w:rsidR="009B106F" w:rsidRPr="00256E50">
        <w:rPr>
          <w:rFonts w:asciiTheme="minorHAnsi" w:hAnsiTheme="minorHAnsi"/>
          <w:sz w:val="22"/>
          <w:szCs w:val="22"/>
        </w:rPr>
        <w:t>be placed in an appendix</w:t>
      </w:r>
      <w:r w:rsidR="00256E50" w:rsidRPr="00256E50">
        <w:rPr>
          <w:rFonts w:asciiTheme="minorHAnsi" w:hAnsiTheme="minorHAnsi"/>
          <w:sz w:val="22"/>
          <w:szCs w:val="22"/>
        </w:rPr>
        <w:t xml:space="preserve"> to the proposed </w:t>
      </w:r>
      <w:r w:rsidR="00256E50" w:rsidRPr="00C1663F">
        <w:rPr>
          <w:rFonts w:asciiTheme="minorHAnsi" w:hAnsiTheme="minorHAnsi"/>
          <w:sz w:val="22"/>
          <w:szCs w:val="22"/>
        </w:rPr>
        <w:t>new schedule and that t</w:t>
      </w:r>
      <w:r w:rsidR="009B106F" w:rsidRPr="00C1663F">
        <w:rPr>
          <w:rFonts w:asciiTheme="minorHAnsi" w:hAnsiTheme="minorHAnsi"/>
          <w:sz w:val="22"/>
          <w:szCs w:val="22"/>
        </w:rPr>
        <w:t xml:space="preserve">his appendix would not be published on the DCUSA website. </w:t>
      </w:r>
    </w:p>
    <w:p w14:paraId="3CECC3F8" w14:textId="77777777" w:rsidR="00846F92" w:rsidRPr="00256E50" w:rsidRDefault="004F6FF4" w:rsidP="00C1663F">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sidRPr="00256E50">
        <w:rPr>
          <w:rFonts w:asciiTheme="minorHAnsi" w:hAnsiTheme="minorHAnsi"/>
          <w:b/>
          <w:bCs w:val="0"/>
          <w:iCs w:val="0"/>
          <w:sz w:val="22"/>
          <w:szCs w:val="22"/>
          <w:u w:val="single"/>
        </w:rPr>
        <w:t xml:space="preserve">Question 14: </w:t>
      </w:r>
      <w:r w:rsidR="00846F92" w:rsidRPr="00256E50">
        <w:rPr>
          <w:rFonts w:asciiTheme="minorHAnsi" w:hAnsiTheme="minorHAnsi"/>
          <w:b/>
          <w:bCs w:val="0"/>
          <w:iCs w:val="0"/>
          <w:sz w:val="22"/>
          <w:szCs w:val="22"/>
          <w:u w:val="single"/>
        </w:rPr>
        <w:t>Which DCUSA General Objectives does the CP better facilitate? Please provide supporting comments.</w:t>
      </w:r>
    </w:p>
    <w:p w14:paraId="6226DADB" w14:textId="77777777" w:rsidR="00846F92" w:rsidRPr="004C633D" w:rsidRDefault="00846F92" w:rsidP="004F6FF4">
      <w:pPr>
        <w:pStyle w:val="Heading2"/>
        <w:keepNext w:val="0"/>
        <w:widowControl w:val="0"/>
        <w:numPr>
          <w:ilvl w:val="2"/>
          <w:numId w:val="17"/>
        </w:numPr>
        <w:tabs>
          <w:tab w:val="clear" w:pos="720"/>
        </w:tabs>
        <w:spacing w:line="360" w:lineRule="auto"/>
        <w:ind w:left="1134" w:hanging="567"/>
        <w:jc w:val="both"/>
        <w:rPr>
          <w:rFonts w:asciiTheme="minorHAnsi" w:hAnsiTheme="minorHAnsi"/>
          <w:b/>
          <w:bCs w:val="0"/>
          <w:iCs w:val="0"/>
          <w:sz w:val="22"/>
          <w:szCs w:val="22"/>
        </w:rPr>
      </w:pPr>
      <w:r w:rsidRPr="004C633D">
        <w:rPr>
          <w:rFonts w:asciiTheme="minorHAnsi" w:hAnsiTheme="minorHAnsi"/>
          <w:b/>
          <w:bCs w:val="0"/>
          <w:iCs w:val="0"/>
          <w:sz w:val="22"/>
          <w:szCs w:val="22"/>
        </w:rPr>
        <w:t>The development, maintenance and operation by each of the DNO Parties and IDNO Parties of an efficient, co-ordinated, and economical Distribution System.</w:t>
      </w:r>
    </w:p>
    <w:p w14:paraId="07A6F4A1" w14:textId="77777777" w:rsidR="00846F92" w:rsidRPr="004C633D" w:rsidRDefault="00846F92" w:rsidP="004F6FF4">
      <w:pPr>
        <w:pStyle w:val="Heading2"/>
        <w:keepNext w:val="0"/>
        <w:widowControl w:val="0"/>
        <w:numPr>
          <w:ilvl w:val="2"/>
          <w:numId w:val="17"/>
        </w:numPr>
        <w:tabs>
          <w:tab w:val="clear" w:pos="720"/>
        </w:tabs>
        <w:spacing w:line="360" w:lineRule="auto"/>
        <w:ind w:left="1134" w:hanging="567"/>
        <w:jc w:val="both"/>
        <w:rPr>
          <w:rFonts w:asciiTheme="minorHAnsi" w:hAnsiTheme="minorHAnsi"/>
          <w:b/>
          <w:bCs w:val="0"/>
          <w:iCs w:val="0"/>
          <w:sz w:val="22"/>
          <w:szCs w:val="22"/>
        </w:rPr>
      </w:pPr>
      <w:r w:rsidRPr="004C633D">
        <w:rPr>
          <w:rFonts w:asciiTheme="minorHAnsi" w:hAnsiTheme="minorHAnsi"/>
          <w:b/>
          <w:bCs w:val="0"/>
          <w:iCs w:val="0"/>
          <w:sz w:val="22"/>
          <w:szCs w:val="22"/>
        </w:rPr>
        <w:t xml:space="preserve">The facilitation of effective competition in the generation and supply of electricity and (so far as is consistent with that) the promotion of such competition in the sale, distribution and purchase of electricity. </w:t>
      </w:r>
    </w:p>
    <w:p w14:paraId="2B037BA3" w14:textId="77777777" w:rsidR="00846F92" w:rsidRPr="004C633D" w:rsidRDefault="00846F92" w:rsidP="004F6FF4">
      <w:pPr>
        <w:pStyle w:val="Heading2"/>
        <w:keepNext w:val="0"/>
        <w:widowControl w:val="0"/>
        <w:numPr>
          <w:ilvl w:val="2"/>
          <w:numId w:val="17"/>
        </w:numPr>
        <w:tabs>
          <w:tab w:val="clear" w:pos="720"/>
        </w:tabs>
        <w:spacing w:line="360" w:lineRule="auto"/>
        <w:ind w:left="1134" w:hanging="567"/>
        <w:jc w:val="both"/>
        <w:rPr>
          <w:rFonts w:asciiTheme="minorHAnsi" w:hAnsiTheme="minorHAnsi"/>
          <w:b/>
          <w:bCs w:val="0"/>
          <w:iCs w:val="0"/>
          <w:sz w:val="22"/>
          <w:szCs w:val="22"/>
        </w:rPr>
      </w:pPr>
      <w:r w:rsidRPr="004C633D">
        <w:rPr>
          <w:rFonts w:asciiTheme="minorHAnsi" w:hAnsiTheme="minorHAnsi"/>
          <w:b/>
          <w:bCs w:val="0"/>
          <w:iCs w:val="0"/>
          <w:sz w:val="22"/>
          <w:szCs w:val="22"/>
        </w:rPr>
        <w:t>The efficient discharge by each of the DNO Parties and IDNO Parties of the obligations imposed upon them by their Distribution Licences.</w:t>
      </w:r>
    </w:p>
    <w:p w14:paraId="3FAAEA11" w14:textId="77777777" w:rsidR="00846F92" w:rsidRPr="004C633D" w:rsidRDefault="00846F92" w:rsidP="004F6FF4">
      <w:pPr>
        <w:pStyle w:val="Heading2"/>
        <w:keepNext w:val="0"/>
        <w:widowControl w:val="0"/>
        <w:numPr>
          <w:ilvl w:val="2"/>
          <w:numId w:val="17"/>
        </w:numPr>
        <w:tabs>
          <w:tab w:val="clear" w:pos="720"/>
        </w:tabs>
        <w:spacing w:line="360" w:lineRule="auto"/>
        <w:ind w:left="1134" w:hanging="567"/>
        <w:jc w:val="both"/>
        <w:rPr>
          <w:rFonts w:asciiTheme="minorHAnsi" w:hAnsiTheme="minorHAnsi"/>
          <w:b/>
          <w:bCs w:val="0"/>
          <w:iCs w:val="0"/>
          <w:sz w:val="22"/>
          <w:szCs w:val="22"/>
        </w:rPr>
      </w:pPr>
      <w:r w:rsidRPr="004C633D">
        <w:rPr>
          <w:rFonts w:asciiTheme="minorHAnsi" w:hAnsiTheme="minorHAnsi"/>
          <w:b/>
          <w:bCs w:val="0"/>
          <w:iCs w:val="0"/>
          <w:sz w:val="22"/>
          <w:szCs w:val="22"/>
        </w:rPr>
        <w:t>The promotion of efficiency in the implementation and administration of this Agreement and the arrangements under it.</w:t>
      </w:r>
    </w:p>
    <w:p w14:paraId="1AE25D74" w14:textId="77777777" w:rsidR="00846F92" w:rsidRPr="004C633D" w:rsidRDefault="00C1663F" w:rsidP="004F6FF4">
      <w:pPr>
        <w:pStyle w:val="Heading2"/>
        <w:keepNext w:val="0"/>
        <w:widowControl w:val="0"/>
        <w:numPr>
          <w:ilvl w:val="2"/>
          <w:numId w:val="17"/>
        </w:numPr>
        <w:tabs>
          <w:tab w:val="clear" w:pos="720"/>
        </w:tabs>
        <w:spacing w:line="360" w:lineRule="auto"/>
        <w:ind w:left="1134" w:hanging="567"/>
        <w:jc w:val="both"/>
        <w:rPr>
          <w:rFonts w:asciiTheme="minorHAnsi" w:hAnsiTheme="minorHAnsi"/>
          <w:b/>
          <w:bCs w:val="0"/>
          <w:iCs w:val="0"/>
          <w:sz w:val="22"/>
          <w:szCs w:val="22"/>
        </w:rPr>
      </w:pPr>
      <w:r>
        <w:rPr>
          <w:rFonts w:asciiTheme="minorHAnsi" w:hAnsiTheme="minorHAnsi"/>
          <w:b/>
          <w:bCs w:val="0"/>
          <w:iCs w:val="0"/>
          <w:sz w:val="22"/>
          <w:szCs w:val="22"/>
        </w:rPr>
        <w:t>C</w:t>
      </w:r>
      <w:r w:rsidR="00846F92" w:rsidRPr="004C633D">
        <w:rPr>
          <w:rFonts w:asciiTheme="minorHAnsi" w:hAnsiTheme="minorHAnsi"/>
          <w:b/>
          <w:bCs w:val="0"/>
          <w:iCs w:val="0"/>
          <w:sz w:val="22"/>
          <w:szCs w:val="22"/>
        </w:rPr>
        <w:t>ompliance with the Regulation on Cross-Border Exchange in Electricity and any relevant legally binding decisions of the European Commission and/or the Agency for the Co-operation of Energy Regulators.</w:t>
      </w:r>
    </w:p>
    <w:tbl>
      <w:tblPr>
        <w:tblW w:w="5000" w:type="pct"/>
        <w:jc w:val="center"/>
        <w:tblBorders>
          <w:top w:val="single" w:sz="8" w:space="0" w:color="86AD82"/>
          <w:left w:val="single" w:sz="8" w:space="0" w:color="86AD82"/>
          <w:bottom w:val="single" w:sz="8" w:space="0" w:color="86AD82"/>
          <w:right w:val="single" w:sz="8" w:space="0" w:color="86AD82"/>
          <w:insideH w:val="single" w:sz="8" w:space="0" w:color="86AD82"/>
          <w:insideV w:val="single" w:sz="8" w:space="0" w:color="86AD82"/>
        </w:tblBorders>
        <w:shd w:val="clear" w:color="auto" w:fill="86AD82"/>
        <w:tblLayout w:type="fixed"/>
        <w:tblLook w:val="00A0" w:firstRow="1" w:lastRow="0" w:firstColumn="1" w:lastColumn="0" w:noHBand="0" w:noVBand="0"/>
      </w:tblPr>
      <w:tblGrid>
        <w:gridCol w:w="1419"/>
        <w:gridCol w:w="965"/>
        <w:gridCol w:w="844"/>
        <w:gridCol w:w="963"/>
        <w:gridCol w:w="733"/>
        <w:gridCol w:w="1075"/>
        <w:gridCol w:w="844"/>
        <w:gridCol w:w="951"/>
        <w:gridCol w:w="948"/>
      </w:tblGrid>
      <w:tr w:rsidR="00143710" w:rsidRPr="000442F0" w14:paraId="5353BA9C" w14:textId="77777777" w:rsidTr="00015800">
        <w:trPr>
          <w:cantSplit/>
          <w:trHeight w:val="1539"/>
          <w:jc w:val="center"/>
        </w:trPr>
        <w:tc>
          <w:tcPr>
            <w:tcW w:w="811" w:type="pct"/>
            <w:tcBorders>
              <w:top w:val="single" w:sz="8" w:space="0" w:color="FFFFFF" w:themeColor="background1"/>
              <w:left w:val="single" w:sz="18" w:space="0" w:color="86AD82"/>
              <w:bottom w:val="single" w:sz="18" w:space="0" w:color="86AD82"/>
              <w:right w:val="single" w:sz="18" w:space="0" w:color="FFFFFF" w:themeColor="background1"/>
            </w:tcBorders>
            <w:shd w:val="clear" w:color="auto" w:fill="86AD82"/>
            <w:vAlign w:val="bottom"/>
          </w:tcPr>
          <w:p w14:paraId="7927E55B" w14:textId="77777777" w:rsidR="00143710" w:rsidRPr="003A0973" w:rsidRDefault="00143710" w:rsidP="003A0973">
            <w:pPr>
              <w:rPr>
                <w:rFonts w:asciiTheme="minorHAnsi" w:hAnsiTheme="minorHAnsi"/>
                <w:b/>
                <w:color w:val="FFFFFF"/>
                <w:sz w:val="22"/>
                <w:szCs w:val="22"/>
              </w:rPr>
            </w:pPr>
            <w:r w:rsidRPr="003A0973">
              <w:rPr>
                <w:rFonts w:asciiTheme="minorHAnsi" w:hAnsiTheme="minorHAnsi"/>
                <w:b/>
                <w:color w:val="FFFFFF"/>
                <w:sz w:val="22"/>
                <w:szCs w:val="22"/>
              </w:rPr>
              <w:t>Respondent Party Type</w:t>
            </w:r>
          </w:p>
        </w:tc>
        <w:tc>
          <w:tcPr>
            <w:tcW w:w="552"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0A96D96F" w14:textId="77777777" w:rsidR="00143710" w:rsidRPr="000442F0" w:rsidRDefault="00143710" w:rsidP="003A0973">
            <w:pPr>
              <w:ind w:left="113" w:right="113"/>
              <w:rPr>
                <w:rFonts w:asciiTheme="minorHAnsi" w:hAnsiTheme="minorHAnsi"/>
                <w:b/>
                <w:color w:val="FFFFFF"/>
                <w:sz w:val="22"/>
                <w:szCs w:val="22"/>
              </w:rPr>
            </w:pPr>
            <w:r>
              <w:rPr>
                <w:rFonts w:asciiTheme="minorHAnsi" w:hAnsiTheme="minorHAnsi"/>
                <w:b/>
                <w:color w:val="FFFFFF"/>
                <w:sz w:val="22"/>
                <w:szCs w:val="22"/>
              </w:rPr>
              <w:t>Objective 1 Impact  Unknown</w:t>
            </w:r>
          </w:p>
        </w:tc>
        <w:tc>
          <w:tcPr>
            <w:tcW w:w="483"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58203716" w14:textId="77777777" w:rsidR="00143710" w:rsidRPr="000442F0" w:rsidRDefault="00143710" w:rsidP="003A0973">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1</w:t>
            </w:r>
          </w:p>
        </w:tc>
        <w:tc>
          <w:tcPr>
            <w:tcW w:w="551"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66EE36EF" w14:textId="77777777" w:rsidR="00143710" w:rsidRPr="000442F0" w:rsidRDefault="00143710" w:rsidP="003A0973">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2</w:t>
            </w:r>
          </w:p>
        </w:tc>
        <w:tc>
          <w:tcPr>
            <w:tcW w:w="419"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5BBE56E6" w14:textId="77777777" w:rsidR="00143710" w:rsidRPr="000442F0" w:rsidRDefault="00143710" w:rsidP="003A0973">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3</w:t>
            </w:r>
          </w:p>
        </w:tc>
        <w:tc>
          <w:tcPr>
            <w:tcW w:w="615"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30189ADC" w14:textId="77777777" w:rsidR="00143710" w:rsidRPr="000442F0" w:rsidRDefault="00015800" w:rsidP="003A0973">
            <w:pPr>
              <w:ind w:left="113" w:right="113"/>
              <w:rPr>
                <w:rFonts w:asciiTheme="minorHAnsi" w:hAnsiTheme="minorHAnsi"/>
                <w:b/>
                <w:color w:val="FFFFFF"/>
                <w:sz w:val="22"/>
                <w:szCs w:val="22"/>
              </w:rPr>
            </w:pPr>
            <w:r>
              <w:rPr>
                <w:rFonts w:asciiTheme="minorHAnsi" w:hAnsiTheme="minorHAnsi"/>
                <w:b/>
                <w:color w:val="FFFFFF"/>
                <w:sz w:val="22"/>
                <w:szCs w:val="22"/>
              </w:rPr>
              <w:t>Objective 3 Not Better Facilitated</w:t>
            </w:r>
          </w:p>
        </w:tc>
        <w:tc>
          <w:tcPr>
            <w:tcW w:w="483"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3AF9B394" w14:textId="77777777" w:rsidR="00143710" w:rsidRPr="000442F0" w:rsidRDefault="00143710" w:rsidP="003A0973">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4</w:t>
            </w:r>
          </w:p>
        </w:tc>
        <w:tc>
          <w:tcPr>
            <w:tcW w:w="544"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186AFD73" w14:textId="77777777" w:rsidR="00143710" w:rsidRPr="000442F0" w:rsidRDefault="00015800" w:rsidP="003A0973">
            <w:pPr>
              <w:ind w:left="113" w:right="113"/>
              <w:rPr>
                <w:rFonts w:asciiTheme="minorHAnsi" w:hAnsiTheme="minorHAnsi"/>
                <w:b/>
                <w:color w:val="FFFFFF"/>
                <w:sz w:val="22"/>
                <w:szCs w:val="22"/>
              </w:rPr>
            </w:pPr>
            <w:r>
              <w:rPr>
                <w:rFonts w:asciiTheme="minorHAnsi" w:hAnsiTheme="minorHAnsi"/>
                <w:b/>
                <w:color w:val="FFFFFF"/>
                <w:sz w:val="22"/>
                <w:szCs w:val="22"/>
              </w:rPr>
              <w:t>Objective 4 Not Better Facilitated</w:t>
            </w:r>
          </w:p>
        </w:tc>
        <w:tc>
          <w:tcPr>
            <w:tcW w:w="542" w:type="pct"/>
            <w:tcBorders>
              <w:top w:val="single" w:sz="8" w:space="0" w:color="FFFFFF" w:themeColor="background1"/>
              <w:left w:val="single" w:sz="18" w:space="0" w:color="FFFFFF" w:themeColor="background1"/>
              <w:bottom w:val="single" w:sz="18" w:space="0" w:color="86AD82"/>
              <w:right w:val="single" w:sz="18" w:space="0" w:color="86AD82"/>
            </w:tcBorders>
            <w:shd w:val="clear" w:color="auto" w:fill="86AD82"/>
            <w:textDirection w:val="btLr"/>
          </w:tcPr>
          <w:p w14:paraId="5B89DF98" w14:textId="77777777" w:rsidR="00143710" w:rsidRPr="000442F0" w:rsidRDefault="00143710" w:rsidP="003A0973">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5</w:t>
            </w:r>
          </w:p>
        </w:tc>
      </w:tr>
      <w:tr w:rsidR="00143710" w:rsidRPr="000442F0" w14:paraId="27F378D7" w14:textId="77777777" w:rsidTr="00015800">
        <w:trPr>
          <w:jc w:val="center"/>
        </w:trPr>
        <w:tc>
          <w:tcPr>
            <w:tcW w:w="811"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E2ADE32" w14:textId="77777777" w:rsidR="00143710" w:rsidRPr="000442F0" w:rsidRDefault="00143710" w:rsidP="003A0973">
            <w:pPr>
              <w:rPr>
                <w:rFonts w:asciiTheme="minorHAnsi" w:hAnsiTheme="minorHAnsi"/>
                <w:b/>
                <w:sz w:val="22"/>
                <w:szCs w:val="22"/>
              </w:rPr>
            </w:pPr>
            <w:r>
              <w:rPr>
                <w:rFonts w:asciiTheme="minorHAnsi" w:hAnsiTheme="minorHAnsi"/>
                <w:b/>
                <w:sz w:val="22"/>
                <w:szCs w:val="22"/>
              </w:rPr>
              <w:t>Supplier</w:t>
            </w:r>
          </w:p>
        </w:tc>
        <w:tc>
          <w:tcPr>
            <w:tcW w:w="55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5D9AF0BD" w14:textId="77777777" w:rsidR="00143710" w:rsidRDefault="00143710" w:rsidP="00FF62F4">
            <w:pPr>
              <w:jc w:val="center"/>
              <w:rPr>
                <w:rFonts w:asciiTheme="minorHAnsi" w:hAnsiTheme="minorHAnsi"/>
                <w:sz w:val="22"/>
                <w:szCs w:val="22"/>
              </w:rPr>
            </w:pPr>
            <w:r>
              <w:rPr>
                <w:rFonts w:asciiTheme="minorHAnsi" w:hAnsiTheme="minorHAnsi"/>
                <w:sz w:val="22"/>
                <w:szCs w:val="22"/>
              </w:rPr>
              <w:t>0</w:t>
            </w:r>
          </w:p>
        </w:tc>
        <w:tc>
          <w:tcPr>
            <w:tcW w:w="48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1C1274EE" w14:textId="77777777" w:rsidR="00143710" w:rsidRPr="000442F0" w:rsidRDefault="00143710" w:rsidP="00FF62F4">
            <w:pPr>
              <w:jc w:val="center"/>
              <w:rPr>
                <w:rFonts w:asciiTheme="minorHAnsi" w:hAnsiTheme="minorHAnsi"/>
                <w:sz w:val="22"/>
                <w:szCs w:val="22"/>
              </w:rPr>
            </w:pPr>
            <w:r>
              <w:rPr>
                <w:rFonts w:asciiTheme="minorHAnsi" w:hAnsiTheme="minorHAnsi"/>
                <w:sz w:val="22"/>
                <w:szCs w:val="22"/>
              </w:rPr>
              <w:t>2</w:t>
            </w:r>
          </w:p>
        </w:tc>
        <w:tc>
          <w:tcPr>
            <w:tcW w:w="551"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B1C8204" w14:textId="77777777" w:rsidR="00143710" w:rsidRPr="000442F0" w:rsidRDefault="00143710" w:rsidP="003A0973">
            <w:pPr>
              <w:jc w:val="center"/>
              <w:rPr>
                <w:rFonts w:asciiTheme="minorHAnsi" w:hAnsiTheme="minorHAnsi"/>
                <w:sz w:val="22"/>
                <w:szCs w:val="22"/>
              </w:rPr>
            </w:pPr>
            <w:r>
              <w:rPr>
                <w:rFonts w:asciiTheme="minorHAnsi" w:hAnsiTheme="minorHAnsi"/>
                <w:sz w:val="22"/>
                <w:szCs w:val="22"/>
              </w:rPr>
              <w:t>2</w:t>
            </w:r>
          </w:p>
        </w:tc>
        <w:tc>
          <w:tcPr>
            <w:tcW w:w="419"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5FB485BA" w14:textId="77777777" w:rsidR="00143710" w:rsidRPr="000442F0" w:rsidRDefault="00143710" w:rsidP="003A0973">
            <w:pPr>
              <w:jc w:val="center"/>
              <w:rPr>
                <w:rFonts w:asciiTheme="minorHAnsi" w:hAnsiTheme="minorHAnsi"/>
                <w:sz w:val="22"/>
                <w:szCs w:val="22"/>
              </w:rPr>
            </w:pPr>
            <w:r>
              <w:rPr>
                <w:rFonts w:asciiTheme="minorHAnsi" w:hAnsiTheme="minorHAnsi"/>
                <w:sz w:val="22"/>
                <w:szCs w:val="22"/>
              </w:rPr>
              <w:t>4</w:t>
            </w:r>
          </w:p>
        </w:tc>
        <w:tc>
          <w:tcPr>
            <w:tcW w:w="615"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B7B2C34" w14:textId="77777777" w:rsidR="00143710" w:rsidRDefault="00015800" w:rsidP="003A0973">
            <w:pPr>
              <w:jc w:val="center"/>
              <w:rPr>
                <w:rFonts w:asciiTheme="minorHAnsi" w:hAnsiTheme="minorHAnsi"/>
                <w:sz w:val="22"/>
                <w:szCs w:val="22"/>
              </w:rPr>
            </w:pPr>
            <w:r>
              <w:rPr>
                <w:rFonts w:asciiTheme="minorHAnsi" w:hAnsiTheme="minorHAnsi"/>
                <w:sz w:val="22"/>
                <w:szCs w:val="22"/>
              </w:rPr>
              <w:t>0</w:t>
            </w:r>
          </w:p>
        </w:tc>
        <w:tc>
          <w:tcPr>
            <w:tcW w:w="48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F5B957E" w14:textId="77777777" w:rsidR="00143710" w:rsidRPr="000442F0" w:rsidRDefault="00143710" w:rsidP="003A0973">
            <w:pPr>
              <w:jc w:val="center"/>
              <w:rPr>
                <w:rFonts w:asciiTheme="minorHAnsi" w:hAnsiTheme="minorHAnsi"/>
                <w:sz w:val="22"/>
                <w:szCs w:val="22"/>
              </w:rPr>
            </w:pPr>
            <w:r>
              <w:rPr>
                <w:rFonts w:asciiTheme="minorHAnsi" w:hAnsiTheme="minorHAnsi"/>
                <w:sz w:val="22"/>
                <w:szCs w:val="22"/>
              </w:rPr>
              <w:t>2</w:t>
            </w:r>
          </w:p>
        </w:tc>
        <w:tc>
          <w:tcPr>
            <w:tcW w:w="54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6782CB01" w14:textId="77777777" w:rsidR="00143710" w:rsidRDefault="00015800" w:rsidP="003A0973">
            <w:pPr>
              <w:jc w:val="center"/>
              <w:rPr>
                <w:rFonts w:asciiTheme="minorHAnsi" w:hAnsiTheme="minorHAnsi"/>
                <w:sz w:val="22"/>
                <w:szCs w:val="22"/>
              </w:rPr>
            </w:pPr>
            <w:r>
              <w:rPr>
                <w:rFonts w:asciiTheme="minorHAnsi" w:hAnsiTheme="minorHAnsi"/>
                <w:sz w:val="22"/>
                <w:szCs w:val="22"/>
              </w:rPr>
              <w:t>0</w:t>
            </w:r>
          </w:p>
        </w:tc>
        <w:tc>
          <w:tcPr>
            <w:tcW w:w="54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1FB2C31A" w14:textId="77777777" w:rsidR="00143710" w:rsidRPr="000442F0" w:rsidRDefault="00143710" w:rsidP="003A0973">
            <w:pPr>
              <w:jc w:val="center"/>
              <w:rPr>
                <w:rFonts w:asciiTheme="minorHAnsi" w:hAnsiTheme="minorHAnsi"/>
                <w:sz w:val="22"/>
                <w:szCs w:val="22"/>
              </w:rPr>
            </w:pPr>
            <w:r>
              <w:rPr>
                <w:rFonts w:asciiTheme="minorHAnsi" w:hAnsiTheme="minorHAnsi"/>
                <w:sz w:val="22"/>
                <w:szCs w:val="22"/>
              </w:rPr>
              <w:t>0</w:t>
            </w:r>
          </w:p>
        </w:tc>
      </w:tr>
      <w:tr w:rsidR="00143710" w:rsidRPr="000442F0" w14:paraId="33B7965E" w14:textId="77777777" w:rsidTr="00015800">
        <w:trPr>
          <w:jc w:val="center"/>
        </w:trPr>
        <w:tc>
          <w:tcPr>
            <w:tcW w:w="811"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26F9304" w14:textId="77777777" w:rsidR="00143710" w:rsidRPr="000442F0" w:rsidRDefault="00143710" w:rsidP="003A0973">
            <w:pPr>
              <w:rPr>
                <w:rFonts w:asciiTheme="minorHAnsi" w:hAnsiTheme="minorHAnsi"/>
                <w:b/>
                <w:sz w:val="22"/>
                <w:szCs w:val="22"/>
              </w:rPr>
            </w:pPr>
            <w:r>
              <w:rPr>
                <w:rFonts w:asciiTheme="minorHAnsi" w:hAnsiTheme="minorHAnsi"/>
                <w:b/>
                <w:sz w:val="22"/>
                <w:szCs w:val="22"/>
              </w:rPr>
              <w:t>DNOs</w:t>
            </w:r>
          </w:p>
        </w:tc>
        <w:tc>
          <w:tcPr>
            <w:tcW w:w="55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D67E229" w14:textId="77777777" w:rsidR="00143710" w:rsidRDefault="00143710" w:rsidP="00FF62F4">
            <w:pPr>
              <w:jc w:val="center"/>
              <w:rPr>
                <w:rFonts w:asciiTheme="minorHAnsi" w:hAnsiTheme="minorHAnsi"/>
                <w:sz w:val="22"/>
                <w:szCs w:val="22"/>
              </w:rPr>
            </w:pPr>
            <w:r>
              <w:rPr>
                <w:rFonts w:asciiTheme="minorHAnsi" w:hAnsiTheme="minorHAnsi"/>
                <w:sz w:val="22"/>
                <w:szCs w:val="22"/>
              </w:rPr>
              <w:t>1</w:t>
            </w:r>
          </w:p>
        </w:tc>
        <w:tc>
          <w:tcPr>
            <w:tcW w:w="48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55C1357" w14:textId="77777777" w:rsidR="00143710" w:rsidRPr="000442F0" w:rsidRDefault="00143710" w:rsidP="00FF62F4">
            <w:pPr>
              <w:jc w:val="center"/>
              <w:rPr>
                <w:rFonts w:asciiTheme="minorHAnsi" w:hAnsiTheme="minorHAnsi"/>
                <w:sz w:val="22"/>
                <w:szCs w:val="22"/>
              </w:rPr>
            </w:pPr>
            <w:r>
              <w:rPr>
                <w:rFonts w:asciiTheme="minorHAnsi" w:hAnsiTheme="minorHAnsi"/>
                <w:sz w:val="22"/>
                <w:szCs w:val="22"/>
              </w:rPr>
              <w:t>4</w:t>
            </w:r>
          </w:p>
        </w:tc>
        <w:tc>
          <w:tcPr>
            <w:tcW w:w="551"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585EBF47" w14:textId="77777777" w:rsidR="00143710" w:rsidRPr="000442F0" w:rsidRDefault="00143710" w:rsidP="003A0973">
            <w:pPr>
              <w:jc w:val="center"/>
              <w:rPr>
                <w:rFonts w:asciiTheme="minorHAnsi" w:hAnsiTheme="minorHAnsi"/>
                <w:sz w:val="22"/>
                <w:szCs w:val="22"/>
              </w:rPr>
            </w:pPr>
            <w:r>
              <w:rPr>
                <w:rFonts w:asciiTheme="minorHAnsi" w:hAnsiTheme="minorHAnsi"/>
                <w:sz w:val="22"/>
                <w:szCs w:val="22"/>
              </w:rPr>
              <w:t>1</w:t>
            </w:r>
          </w:p>
        </w:tc>
        <w:tc>
          <w:tcPr>
            <w:tcW w:w="419"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5DCFC5B" w14:textId="77777777" w:rsidR="00143710" w:rsidRPr="000442F0" w:rsidRDefault="00015800" w:rsidP="003A0973">
            <w:pPr>
              <w:jc w:val="center"/>
              <w:rPr>
                <w:rFonts w:asciiTheme="minorHAnsi" w:hAnsiTheme="minorHAnsi"/>
                <w:sz w:val="22"/>
                <w:szCs w:val="22"/>
              </w:rPr>
            </w:pPr>
            <w:r>
              <w:rPr>
                <w:rFonts w:asciiTheme="minorHAnsi" w:hAnsiTheme="minorHAnsi"/>
                <w:sz w:val="22"/>
                <w:szCs w:val="22"/>
              </w:rPr>
              <w:t>4</w:t>
            </w:r>
          </w:p>
        </w:tc>
        <w:tc>
          <w:tcPr>
            <w:tcW w:w="615"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9CA08AC" w14:textId="77777777" w:rsidR="00143710" w:rsidRDefault="00015800" w:rsidP="003A0973">
            <w:pPr>
              <w:jc w:val="center"/>
              <w:rPr>
                <w:rFonts w:asciiTheme="minorHAnsi" w:hAnsiTheme="minorHAnsi"/>
                <w:sz w:val="22"/>
                <w:szCs w:val="22"/>
              </w:rPr>
            </w:pPr>
            <w:r>
              <w:rPr>
                <w:rFonts w:asciiTheme="minorHAnsi" w:hAnsiTheme="minorHAnsi"/>
                <w:sz w:val="22"/>
                <w:szCs w:val="22"/>
              </w:rPr>
              <w:t>1</w:t>
            </w:r>
          </w:p>
        </w:tc>
        <w:tc>
          <w:tcPr>
            <w:tcW w:w="48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66BB919D" w14:textId="77777777" w:rsidR="00143710" w:rsidRPr="000442F0" w:rsidRDefault="00143710" w:rsidP="003A0973">
            <w:pPr>
              <w:jc w:val="center"/>
              <w:rPr>
                <w:rFonts w:asciiTheme="minorHAnsi" w:hAnsiTheme="minorHAnsi"/>
                <w:sz w:val="22"/>
                <w:szCs w:val="22"/>
              </w:rPr>
            </w:pPr>
            <w:r>
              <w:rPr>
                <w:rFonts w:asciiTheme="minorHAnsi" w:hAnsiTheme="minorHAnsi"/>
                <w:sz w:val="22"/>
                <w:szCs w:val="22"/>
              </w:rPr>
              <w:t>3</w:t>
            </w:r>
          </w:p>
        </w:tc>
        <w:tc>
          <w:tcPr>
            <w:tcW w:w="54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4CE19CA" w14:textId="77777777" w:rsidR="00143710" w:rsidRDefault="00015800" w:rsidP="003A0973">
            <w:pPr>
              <w:jc w:val="center"/>
              <w:rPr>
                <w:rFonts w:asciiTheme="minorHAnsi" w:hAnsiTheme="minorHAnsi"/>
                <w:sz w:val="22"/>
                <w:szCs w:val="22"/>
              </w:rPr>
            </w:pPr>
            <w:r>
              <w:rPr>
                <w:rFonts w:asciiTheme="minorHAnsi" w:hAnsiTheme="minorHAnsi"/>
                <w:sz w:val="22"/>
                <w:szCs w:val="22"/>
              </w:rPr>
              <w:t>1</w:t>
            </w:r>
          </w:p>
        </w:tc>
        <w:tc>
          <w:tcPr>
            <w:tcW w:w="54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31C0277C" w14:textId="77777777" w:rsidR="00143710" w:rsidRPr="000442F0" w:rsidRDefault="00143710" w:rsidP="003A0973">
            <w:pPr>
              <w:jc w:val="center"/>
              <w:rPr>
                <w:rFonts w:asciiTheme="minorHAnsi" w:hAnsiTheme="minorHAnsi"/>
                <w:sz w:val="22"/>
                <w:szCs w:val="22"/>
              </w:rPr>
            </w:pPr>
            <w:r>
              <w:rPr>
                <w:rFonts w:asciiTheme="minorHAnsi" w:hAnsiTheme="minorHAnsi"/>
                <w:sz w:val="22"/>
                <w:szCs w:val="22"/>
              </w:rPr>
              <w:t>0</w:t>
            </w:r>
          </w:p>
        </w:tc>
      </w:tr>
      <w:tr w:rsidR="00143710" w:rsidRPr="000442F0" w14:paraId="46734ACF" w14:textId="77777777" w:rsidTr="00015800">
        <w:trPr>
          <w:jc w:val="center"/>
        </w:trPr>
        <w:tc>
          <w:tcPr>
            <w:tcW w:w="811"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5105138" w14:textId="77777777" w:rsidR="00143710" w:rsidRDefault="00143710" w:rsidP="003A0973">
            <w:pPr>
              <w:rPr>
                <w:rFonts w:asciiTheme="minorHAnsi" w:hAnsiTheme="minorHAnsi"/>
                <w:b/>
                <w:sz w:val="22"/>
                <w:szCs w:val="22"/>
              </w:rPr>
            </w:pPr>
            <w:r>
              <w:rPr>
                <w:rFonts w:asciiTheme="minorHAnsi" w:hAnsiTheme="minorHAnsi"/>
                <w:b/>
                <w:sz w:val="22"/>
                <w:szCs w:val="22"/>
              </w:rPr>
              <w:t>IDNO</w:t>
            </w:r>
          </w:p>
        </w:tc>
        <w:tc>
          <w:tcPr>
            <w:tcW w:w="55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7E08863D" w14:textId="77777777" w:rsidR="00143710" w:rsidRDefault="00143710" w:rsidP="00FF62F4">
            <w:pPr>
              <w:jc w:val="center"/>
              <w:rPr>
                <w:rFonts w:asciiTheme="minorHAnsi" w:hAnsiTheme="minorHAnsi"/>
                <w:sz w:val="22"/>
                <w:szCs w:val="22"/>
              </w:rPr>
            </w:pPr>
            <w:r>
              <w:rPr>
                <w:rFonts w:asciiTheme="minorHAnsi" w:hAnsiTheme="minorHAnsi"/>
                <w:sz w:val="22"/>
                <w:szCs w:val="22"/>
              </w:rPr>
              <w:t>0</w:t>
            </w:r>
          </w:p>
        </w:tc>
        <w:tc>
          <w:tcPr>
            <w:tcW w:w="48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812DB81" w14:textId="77777777" w:rsidR="00143710" w:rsidRDefault="00143710" w:rsidP="00FF62F4">
            <w:pPr>
              <w:jc w:val="center"/>
              <w:rPr>
                <w:rFonts w:asciiTheme="minorHAnsi" w:hAnsiTheme="minorHAnsi"/>
                <w:sz w:val="22"/>
                <w:szCs w:val="22"/>
              </w:rPr>
            </w:pPr>
            <w:r>
              <w:rPr>
                <w:rFonts w:asciiTheme="minorHAnsi" w:hAnsiTheme="minorHAnsi"/>
                <w:sz w:val="22"/>
                <w:szCs w:val="22"/>
              </w:rPr>
              <w:t>1</w:t>
            </w:r>
          </w:p>
        </w:tc>
        <w:tc>
          <w:tcPr>
            <w:tcW w:w="551"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767BBBC0" w14:textId="77777777" w:rsidR="00143710" w:rsidRDefault="00143710" w:rsidP="003A0973">
            <w:pPr>
              <w:jc w:val="center"/>
              <w:rPr>
                <w:rFonts w:asciiTheme="minorHAnsi" w:hAnsiTheme="minorHAnsi"/>
                <w:sz w:val="22"/>
                <w:szCs w:val="22"/>
              </w:rPr>
            </w:pPr>
            <w:r>
              <w:rPr>
                <w:rFonts w:asciiTheme="minorHAnsi" w:hAnsiTheme="minorHAnsi"/>
                <w:sz w:val="22"/>
                <w:szCs w:val="22"/>
              </w:rPr>
              <w:t>0</w:t>
            </w:r>
          </w:p>
        </w:tc>
        <w:tc>
          <w:tcPr>
            <w:tcW w:w="419"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3DEB76E" w14:textId="77777777" w:rsidR="00143710" w:rsidRDefault="00143710" w:rsidP="003A0973">
            <w:pPr>
              <w:jc w:val="center"/>
              <w:rPr>
                <w:rFonts w:asciiTheme="minorHAnsi" w:hAnsiTheme="minorHAnsi"/>
                <w:sz w:val="22"/>
                <w:szCs w:val="22"/>
              </w:rPr>
            </w:pPr>
            <w:r>
              <w:rPr>
                <w:rFonts w:asciiTheme="minorHAnsi" w:hAnsiTheme="minorHAnsi"/>
                <w:sz w:val="22"/>
                <w:szCs w:val="22"/>
              </w:rPr>
              <w:t>1</w:t>
            </w:r>
          </w:p>
        </w:tc>
        <w:tc>
          <w:tcPr>
            <w:tcW w:w="615"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122FA20C" w14:textId="77777777" w:rsidR="00143710" w:rsidRDefault="00015800" w:rsidP="003A0973">
            <w:pPr>
              <w:jc w:val="center"/>
              <w:rPr>
                <w:rFonts w:asciiTheme="minorHAnsi" w:hAnsiTheme="minorHAnsi"/>
                <w:sz w:val="22"/>
                <w:szCs w:val="22"/>
              </w:rPr>
            </w:pPr>
            <w:r>
              <w:rPr>
                <w:rFonts w:asciiTheme="minorHAnsi" w:hAnsiTheme="minorHAnsi"/>
                <w:sz w:val="22"/>
                <w:szCs w:val="22"/>
              </w:rPr>
              <w:t>0</w:t>
            </w:r>
          </w:p>
        </w:tc>
        <w:tc>
          <w:tcPr>
            <w:tcW w:w="48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8686AD8" w14:textId="77777777" w:rsidR="00143710" w:rsidRDefault="00143710" w:rsidP="003A0973">
            <w:pPr>
              <w:jc w:val="center"/>
              <w:rPr>
                <w:rFonts w:asciiTheme="minorHAnsi" w:hAnsiTheme="minorHAnsi"/>
                <w:sz w:val="22"/>
                <w:szCs w:val="22"/>
              </w:rPr>
            </w:pPr>
            <w:r>
              <w:rPr>
                <w:rFonts w:asciiTheme="minorHAnsi" w:hAnsiTheme="minorHAnsi"/>
                <w:sz w:val="22"/>
                <w:szCs w:val="22"/>
              </w:rPr>
              <w:t>1</w:t>
            </w:r>
          </w:p>
        </w:tc>
        <w:tc>
          <w:tcPr>
            <w:tcW w:w="54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8D7BB0E" w14:textId="77777777" w:rsidR="00143710" w:rsidRDefault="00015800" w:rsidP="003A0973">
            <w:pPr>
              <w:jc w:val="center"/>
              <w:rPr>
                <w:rFonts w:asciiTheme="minorHAnsi" w:hAnsiTheme="minorHAnsi"/>
                <w:sz w:val="22"/>
                <w:szCs w:val="22"/>
              </w:rPr>
            </w:pPr>
            <w:r>
              <w:rPr>
                <w:rFonts w:asciiTheme="minorHAnsi" w:hAnsiTheme="minorHAnsi"/>
                <w:sz w:val="22"/>
                <w:szCs w:val="22"/>
              </w:rPr>
              <w:t>0</w:t>
            </w:r>
          </w:p>
        </w:tc>
        <w:tc>
          <w:tcPr>
            <w:tcW w:w="54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72FF914" w14:textId="77777777" w:rsidR="00143710" w:rsidRDefault="00143710" w:rsidP="003A0973">
            <w:pPr>
              <w:jc w:val="center"/>
              <w:rPr>
                <w:rFonts w:asciiTheme="minorHAnsi" w:hAnsiTheme="minorHAnsi"/>
                <w:sz w:val="22"/>
                <w:szCs w:val="22"/>
              </w:rPr>
            </w:pPr>
            <w:r>
              <w:rPr>
                <w:rFonts w:asciiTheme="minorHAnsi" w:hAnsiTheme="minorHAnsi"/>
                <w:sz w:val="22"/>
                <w:szCs w:val="22"/>
              </w:rPr>
              <w:t>0</w:t>
            </w:r>
          </w:p>
        </w:tc>
      </w:tr>
      <w:tr w:rsidR="00143710" w:rsidRPr="000E287F" w14:paraId="2546A8A4" w14:textId="77777777" w:rsidTr="00015800">
        <w:trPr>
          <w:jc w:val="center"/>
        </w:trPr>
        <w:tc>
          <w:tcPr>
            <w:tcW w:w="811" w:type="pct"/>
            <w:tcBorders>
              <w:top w:val="single" w:sz="18" w:space="0" w:color="FFFFFF" w:themeColor="background1"/>
              <w:left w:val="single" w:sz="18" w:space="0" w:color="86AD82"/>
              <w:bottom w:val="single" w:sz="18" w:space="0" w:color="FFFFFF" w:themeColor="background1"/>
              <w:right w:val="single" w:sz="18" w:space="0" w:color="FFFFFF" w:themeColor="background1"/>
            </w:tcBorders>
            <w:shd w:val="clear" w:color="auto" w:fill="86AD82"/>
          </w:tcPr>
          <w:p w14:paraId="5009B92C" w14:textId="77777777" w:rsidR="00143710" w:rsidRPr="000E287F" w:rsidRDefault="00143710" w:rsidP="003A0973">
            <w:pP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Total</w:t>
            </w:r>
          </w:p>
        </w:tc>
        <w:tc>
          <w:tcPr>
            <w:tcW w:w="552"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20119BE3" w14:textId="77777777" w:rsidR="00143710" w:rsidRPr="000E287F" w:rsidRDefault="00143710" w:rsidP="00FF62F4">
            <w:pPr>
              <w:jc w:val="cente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1</w:t>
            </w:r>
          </w:p>
        </w:tc>
        <w:tc>
          <w:tcPr>
            <w:tcW w:w="483"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5E961134" w14:textId="77777777" w:rsidR="00143710" w:rsidRPr="000E287F" w:rsidRDefault="00143710" w:rsidP="00FF62F4">
            <w:pPr>
              <w:jc w:val="cente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7</w:t>
            </w:r>
          </w:p>
        </w:tc>
        <w:tc>
          <w:tcPr>
            <w:tcW w:w="551"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E1EEB81" w14:textId="77777777" w:rsidR="00143710" w:rsidRPr="000E287F" w:rsidRDefault="00143710" w:rsidP="003A0973">
            <w:pPr>
              <w:jc w:val="cente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3</w:t>
            </w:r>
          </w:p>
        </w:tc>
        <w:tc>
          <w:tcPr>
            <w:tcW w:w="419"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33D981E" w14:textId="77777777" w:rsidR="00143710" w:rsidRPr="000E287F" w:rsidRDefault="00143710" w:rsidP="003A0973">
            <w:pPr>
              <w:jc w:val="cente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10</w:t>
            </w:r>
          </w:p>
        </w:tc>
        <w:tc>
          <w:tcPr>
            <w:tcW w:w="615"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2D019216" w14:textId="77777777" w:rsidR="00143710" w:rsidRPr="000E287F" w:rsidRDefault="00143710" w:rsidP="003A0973">
            <w:pPr>
              <w:jc w:val="center"/>
              <w:rPr>
                <w:rFonts w:asciiTheme="minorHAnsi" w:hAnsiTheme="minorHAnsi"/>
                <w:b/>
                <w:color w:val="FFFFFF" w:themeColor="background1"/>
                <w:sz w:val="22"/>
                <w:szCs w:val="22"/>
              </w:rPr>
            </w:pPr>
          </w:p>
        </w:tc>
        <w:tc>
          <w:tcPr>
            <w:tcW w:w="483"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04E3201" w14:textId="77777777" w:rsidR="00143710" w:rsidRPr="000E287F" w:rsidRDefault="00143710" w:rsidP="003A0973">
            <w:pPr>
              <w:jc w:val="cente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6</w:t>
            </w:r>
          </w:p>
        </w:tc>
        <w:tc>
          <w:tcPr>
            <w:tcW w:w="544"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2E12C4D" w14:textId="77777777" w:rsidR="00143710" w:rsidRPr="000E287F" w:rsidRDefault="00143710" w:rsidP="003A0973">
            <w:pPr>
              <w:jc w:val="center"/>
              <w:rPr>
                <w:rFonts w:asciiTheme="minorHAnsi" w:hAnsiTheme="minorHAnsi"/>
                <w:b/>
                <w:color w:val="FFFFFF" w:themeColor="background1"/>
                <w:sz w:val="22"/>
                <w:szCs w:val="22"/>
              </w:rPr>
            </w:pPr>
          </w:p>
        </w:tc>
        <w:tc>
          <w:tcPr>
            <w:tcW w:w="542"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536D5AF1" w14:textId="77777777" w:rsidR="00143710" w:rsidRPr="000E287F" w:rsidRDefault="00143710" w:rsidP="003A0973">
            <w:pPr>
              <w:jc w:val="cente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0</w:t>
            </w:r>
          </w:p>
        </w:tc>
      </w:tr>
    </w:tbl>
    <w:p w14:paraId="4C3A3D7B" w14:textId="77777777" w:rsidR="003A0973" w:rsidRDefault="000E287F" w:rsidP="000E287F">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0E287F">
        <w:rPr>
          <w:rFonts w:asciiTheme="minorHAnsi" w:hAnsiTheme="minorHAnsi"/>
          <w:sz w:val="22"/>
          <w:szCs w:val="22"/>
        </w:rPr>
        <w:t>The Working Group noted that the majority of respondents considered that Objectives one, three and four were better facilitated by this change.</w:t>
      </w:r>
      <w:r w:rsidR="004763C0">
        <w:rPr>
          <w:rFonts w:asciiTheme="minorHAnsi" w:hAnsiTheme="minorHAnsi"/>
          <w:sz w:val="22"/>
          <w:szCs w:val="22"/>
        </w:rPr>
        <w:t xml:space="preserve"> Please see the objectives that the Working Group considers are best facilitated by this change at Section</w:t>
      </w:r>
      <w:r w:rsidR="00D30250">
        <w:rPr>
          <w:rFonts w:asciiTheme="minorHAnsi" w:hAnsiTheme="minorHAnsi"/>
          <w:sz w:val="22"/>
          <w:szCs w:val="22"/>
        </w:rPr>
        <w:t xml:space="preserve"> 14.</w:t>
      </w:r>
      <w:r w:rsidR="00C64E38">
        <w:rPr>
          <w:rFonts w:asciiTheme="minorHAnsi" w:hAnsiTheme="minorHAnsi"/>
          <w:sz w:val="22"/>
          <w:szCs w:val="22"/>
        </w:rPr>
        <w:t xml:space="preserve"> </w:t>
      </w:r>
      <w:r w:rsidR="00D30250">
        <w:rPr>
          <w:rFonts w:asciiTheme="minorHAnsi" w:hAnsiTheme="minorHAnsi"/>
          <w:sz w:val="22"/>
          <w:szCs w:val="22"/>
        </w:rPr>
        <w:t xml:space="preserve"> </w:t>
      </w:r>
      <w:r w:rsidR="00C64E38">
        <w:rPr>
          <w:rFonts w:asciiTheme="minorHAnsi" w:hAnsiTheme="minorHAnsi"/>
          <w:sz w:val="22"/>
          <w:szCs w:val="22"/>
        </w:rPr>
        <w:t>A summary of respondent</w:t>
      </w:r>
      <w:r w:rsidR="00AA032A">
        <w:rPr>
          <w:rFonts w:asciiTheme="minorHAnsi" w:hAnsiTheme="minorHAnsi"/>
          <w:sz w:val="22"/>
          <w:szCs w:val="22"/>
        </w:rPr>
        <w:t>’</w:t>
      </w:r>
      <w:r w:rsidR="00C64E38">
        <w:rPr>
          <w:rFonts w:asciiTheme="minorHAnsi" w:hAnsiTheme="minorHAnsi"/>
          <w:sz w:val="22"/>
          <w:szCs w:val="22"/>
        </w:rPr>
        <w:t>s views on the objectives in the table above is set out below.</w:t>
      </w:r>
    </w:p>
    <w:p w14:paraId="71558886" w14:textId="77777777" w:rsidR="000E287F" w:rsidRPr="0081247C" w:rsidRDefault="000E287F" w:rsidP="004763C0">
      <w:pPr>
        <w:spacing w:before="120" w:after="240"/>
        <w:ind w:left="851"/>
        <w:rPr>
          <w:rFonts w:asciiTheme="minorHAnsi" w:hAnsiTheme="minorHAnsi"/>
          <w:b/>
          <w:sz w:val="22"/>
          <w:szCs w:val="22"/>
        </w:rPr>
      </w:pPr>
      <w:r w:rsidRPr="0081247C">
        <w:rPr>
          <w:rFonts w:asciiTheme="minorHAnsi" w:hAnsiTheme="minorHAnsi"/>
          <w:b/>
          <w:sz w:val="22"/>
          <w:szCs w:val="22"/>
        </w:rPr>
        <w:t>Objective 1</w:t>
      </w:r>
    </w:p>
    <w:p w14:paraId="79636BA5" w14:textId="77777777" w:rsidR="000E287F" w:rsidRPr="005451F8" w:rsidRDefault="000E287F" w:rsidP="00C64E38">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5451F8">
        <w:rPr>
          <w:rFonts w:asciiTheme="minorHAnsi" w:hAnsiTheme="minorHAnsi"/>
          <w:sz w:val="22"/>
          <w:szCs w:val="22"/>
        </w:rPr>
        <w:t xml:space="preserve">The </w:t>
      </w:r>
      <w:r w:rsidR="004763C0" w:rsidRPr="005451F8">
        <w:rPr>
          <w:rFonts w:asciiTheme="minorHAnsi" w:hAnsiTheme="minorHAnsi"/>
          <w:sz w:val="22"/>
          <w:szCs w:val="22"/>
        </w:rPr>
        <w:t xml:space="preserve">majority of </w:t>
      </w:r>
      <w:r w:rsidRPr="005451F8">
        <w:rPr>
          <w:rFonts w:asciiTheme="minorHAnsi" w:hAnsiTheme="minorHAnsi"/>
          <w:sz w:val="22"/>
          <w:szCs w:val="22"/>
        </w:rPr>
        <w:t xml:space="preserve">respondents </w:t>
      </w:r>
      <w:r w:rsidR="005451F8" w:rsidRPr="005451F8">
        <w:rPr>
          <w:rFonts w:asciiTheme="minorHAnsi" w:hAnsiTheme="minorHAnsi"/>
          <w:sz w:val="22"/>
          <w:szCs w:val="22"/>
        </w:rPr>
        <w:t xml:space="preserve">considered </w:t>
      </w:r>
      <w:r w:rsidR="004763C0" w:rsidRPr="005451F8">
        <w:rPr>
          <w:rFonts w:asciiTheme="minorHAnsi" w:hAnsiTheme="minorHAnsi"/>
          <w:sz w:val="22"/>
          <w:szCs w:val="22"/>
        </w:rPr>
        <w:t xml:space="preserve">that the reduction in </w:t>
      </w:r>
      <w:r w:rsidR="005451F8" w:rsidRPr="005451F8">
        <w:rPr>
          <w:rFonts w:asciiTheme="minorHAnsi" w:hAnsiTheme="minorHAnsi"/>
          <w:sz w:val="22"/>
          <w:szCs w:val="22"/>
        </w:rPr>
        <w:t xml:space="preserve">unaccounted </w:t>
      </w:r>
      <w:r w:rsidR="00C64E38">
        <w:rPr>
          <w:rFonts w:asciiTheme="minorHAnsi" w:hAnsiTheme="minorHAnsi"/>
          <w:sz w:val="22"/>
          <w:szCs w:val="22"/>
        </w:rPr>
        <w:t xml:space="preserve">for </w:t>
      </w:r>
      <w:r w:rsidR="005451F8" w:rsidRPr="005451F8">
        <w:rPr>
          <w:rFonts w:asciiTheme="minorHAnsi" w:hAnsiTheme="minorHAnsi"/>
          <w:sz w:val="22"/>
          <w:szCs w:val="22"/>
        </w:rPr>
        <w:t xml:space="preserve">electricity by unregistered customers </w:t>
      </w:r>
      <w:r w:rsidR="00C64E38">
        <w:rPr>
          <w:rFonts w:asciiTheme="minorHAnsi" w:hAnsiTheme="minorHAnsi"/>
          <w:sz w:val="22"/>
          <w:szCs w:val="22"/>
        </w:rPr>
        <w:t xml:space="preserve">would be reduced </w:t>
      </w:r>
      <w:r w:rsidR="005451F8" w:rsidRPr="005451F8">
        <w:rPr>
          <w:rFonts w:asciiTheme="minorHAnsi" w:hAnsiTheme="minorHAnsi"/>
          <w:sz w:val="22"/>
          <w:szCs w:val="22"/>
        </w:rPr>
        <w:t>by this change making the Distribution network more efficient. One respondent noted that the change would enhance the theft code of practice covering theft in conveyance situations.</w:t>
      </w:r>
    </w:p>
    <w:p w14:paraId="76259997" w14:textId="77777777" w:rsidR="0081247C" w:rsidRPr="0081247C" w:rsidRDefault="006476BB" w:rsidP="00C64E38">
      <w:pPr>
        <w:pStyle w:val="Heading2"/>
        <w:keepNext w:val="0"/>
        <w:widowControl w:val="0"/>
        <w:numPr>
          <w:ilvl w:val="1"/>
          <w:numId w:val="2"/>
        </w:numPr>
        <w:tabs>
          <w:tab w:val="clear" w:pos="576"/>
          <w:tab w:val="num" w:pos="709"/>
          <w:tab w:val="num" w:pos="1296"/>
        </w:tabs>
        <w:spacing w:before="120" w:after="240" w:line="360" w:lineRule="auto"/>
        <w:ind w:left="851"/>
        <w:jc w:val="both"/>
        <w:rPr>
          <w:b/>
        </w:rPr>
      </w:pPr>
      <w:r>
        <w:rPr>
          <w:rFonts w:asciiTheme="minorHAnsi" w:hAnsiTheme="minorHAnsi"/>
          <w:sz w:val="22"/>
          <w:szCs w:val="22"/>
        </w:rPr>
        <w:t xml:space="preserve"> </w:t>
      </w:r>
      <w:r w:rsidR="004763C0" w:rsidRPr="00C64E38">
        <w:rPr>
          <w:rFonts w:asciiTheme="minorHAnsi" w:hAnsiTheme="minorHAnsi"/>
          <w:sz w:val="22"/>
          <w:szCs w:val="22"/>
        </w:rPr>
        <w:t xml:space="preserve">One DNO respondent </w:t>
      </w:r>
      <w:r w:rsidR="005451F8" w:rsidRPr="00C64E38">
        <w:rPr>
          <w:rFonts w:asciiTheme="minorHAnsi" w:hAnsiTheme="minorHAnsi"/>
          <w:sz w:val="22"/>
          <w:szCs w:val="22"/>
        </w:rPr>
        <w:t xml:space="preserve">advised that </w:t>
      </w:r>
      <w:r w:rsidR="00C64E38" w:rsidRPr="00C64E38">
        <w:rPr>
          <w:rFonts w:asciiTheme="minorHAnsi" w:hAnsiTheme="minorHAnsi"/>
          <w:sz w:val="22"/>
          <w:szCs w:val="22"/>
        </w:rPr>
        <w:t xml:space="preserve">it was difficult to assess the scale of the impact on Objective 1 as the details around the consumption of these sites is unknown. </w:t>
      </w:r>
    </w:p>
    <w:p w14:paraId="1B82316A" w14:textId="77777777" w:rsidR="00C64E38" w:rsidRDefault="00C64E38" w:rsidP="0081247C">
      <w:pPr>
        <w:pStyle w:val="Heading2"/>
        <w:keepNext w:val="0"/>
        <w:widowControl w:val="0"/>
        <w:tabs>
          <w:tab w:val="clear" w:pos="360"/>
          <w:tab w:val="num" w:pos="1296"/>
        </w:tabs>
        <w:spacing w:before="120" w:after="240" w:line="360" w:lineRule="auto"/>
        <w:ind w:left="851" w:firstLine="0"/>
        <w:jc w:val="both"/>
        <w:rPr>
          <w:b/>
        </w:rPr>
      </w:pPr>
      <w:r w:rsidRPr="0081247C">
        <w:rPr>
          <w:rFonts w:asciiTheme="minorHAnsi" w:hAnsiTheme="minorHAnsi"/>
          <w:b/>
          <w:sz w:val="22"/>
          <w:szCs w:val="22"/>
        </w:rPr>
        <w:t>Objective 2</w:t>
      </w:r>
    </w:p>
    <w:p w14:paraId="6CAE7736" w14:textId="77777777" w:rsidR="00C64E38" w:rsidRDefault="00AA032A" w:rsidP="00AA032A">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AA032A">
        <w:rPr>
          <w:rFonts w:asciiTheme="minorHAnsi" w:hAnsiTheme="minorHAnsi"/>
          <w:sz w:val="22"/>
          <w:szCs w:val="22"/>
        </w:rPr>
        <w:t xml:space="preserve">The majority of respondents considered that this change will facilitate effective competition by introducing a co-ordinated approach that would ensure accurate cost allocation attributed to the relevant Supplier. </w:t>
      </w:r>
    </w:p>
    <w:p w14:paraId="7C204C4C" w14:textId="77777777" w:rsidR="00AA032A" w:rsidRPr="0081247C" w:rsidRDefault="00AA032A" w:rsidP="00AA032A">
      <w:pPr>
        <w:ind w:left="851" w:hanging="851"/>
        <w:rPr>
          <w:rFonts w:asciiTheme="minorHAnsi" w:hAnsiTheme="minorHAnsi"/>
          <w:b/>
          <w:sz w:val="22"/>
          <w:szCs w:val="22"/>
        </w:rPr>
      </w:pPr>
      <w:r>
        <w:rPr>
          <w:b/>
        </w:rPr>
        <w:tab/>
      </w:r>
      <w:r w:rsidRPr="0081247C">
        <w:rPr>
          <w:rFonts w:asciiTheme="minorHAnsi" w:hAnsiTheme="minorHAnsi"/>
          <w:b/>
          <w:sz w:val="22"/>
          <w:szCs w:val="22"/>
        </w:rPr>
        <w:t>Objective 3</w:t>
      </w:r>
    </w:p>
    <w:p w14:paraId="7E1BFF35" w14:textId="77777777" w:rsidR="0083197F" w:rsidRDefault="00475AA7" w:rsidP="0083197F">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83197F">
        <w:rPr>
          <w:rFonts w:asciiTheme="minorHAnsi" w:hAnsiTheme="minorHAnsi"/>
          <w:sz w:val="22"/>
          <w:szCs w:val="22"/>
        </w:rPr>
        <w:t xml:space="preserve">The majority of respondents considered that this change </w:t>
      </w:r>
      <w:r w:rsidR="0083197F">
        <w:rPr>
          <w:rFonts w:asciiTheme="minorHAnsi" w:hAnsiTheme="minorHAnsi"/>
          <w:sz w:val="22"/>
          <w:szCs w:val="22"/>
        </w:rPr>
        <w:t>will</w:t>
      </w:r>
      <w:r w:rsidRPr="0083197F">
        <w:rPr>
          <w:rFonts w:asciiTheme="minorHAnsi" w:hAnsiTheme="minorHAnsi"/>
          <w:sz w:val="22"/>
          <w:szCs w:val="22"/>
        </w:rPr>
        <w:t xml:space="preserve"> support DNO Parties in the fulfilment of their licence obligation SLC 49 that was placed on DNO Parties in the RII0 – EDI price control.</w:t>
      </w:r>
      <w:r w:rsidR="0083197F">
        <w:rPr>
          <w:rFonts w:asciiTheme="minorHAnsi" w:hAnsiTheme="minorHAnsi"/>
          <w:sz w:val="22"/>
          <w:szCs w:val="22"/>
        </w:rPr>
        <w:t xml:space="preserve"> As DNO Parties are unable to register sites, it introduces a process which to facilitate the supp</w:t>
      </w:r>
      <w:r w:rsidRPr="0083197F">
        <w:rPr>
          <w:rFonts w:asciiTheme="minorHAnsi" w:hAnsiTheme="minorHAnsi"/>
          <w:sz w:val="22"/>
          <w:szCs w:val="22"/>
        </w:rPr>
        <w:t>ort of Suppliers in getting</w:t>
      </w:r>
      <w:r w:rsidR="0083197F">
        <w:rPr>
          <w:rFonts w:asciiTheme="minorHAnsi" w:hAnsiTheme="minorHAnsi"/>
          <w:sz w:val="22"/>
          <w:szCs w:val="22"/>
        </w:rPr>
        <w:t xml:space="preserve"> these</w:t>
      </w:r>
      <w:r w:rsidRPr="0083197F">
        <w:rPr>
          <w:rFonts w:asciiTheme="minorHAnsi" w:hAnsiTheme="minorHAnsi"/>
          <w:sz w:val="22"/>
          <w:szCs w:val="22"/>
        </w:rPr>
        <w:t xml:space="preserve"> customers registered. </w:t>
      </w:r>
    </w:p>
    <w:p w14:paraId="131AA159" w14:textId="77777777" w:rsidR="00475AA7" w:rsidRPr="0081247C" w:rsidRDefault="00475AA7" w:rsidP="0081247C">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i/>
          <w:sz w:val="22"/>
          <w:szCs w:val="22"/>
        </w:rPr>
      </w:pPr>
      <w:r w:rsidRPr="0083197F">
        <w:rPr>
          <w:rFonts w:asciiTheme="minorHAnsi" w:hAnsiTheme="minorHAnsi"/>
          <w:sz w:val="22"/>
          <w:szCs w:val="22"/>
        </w:rPr>
        <w:t>One</w:t>
      </w:r>
      <w:r w:rsidR="0081247C">
        <w:rPr>
          <w:rFonts w:asciiTheme="minorHAnsi" w:hAnsiTheme="minorHAnsi"/>
          <w:sz w:val="22"/>
          <w:szCs w:val="22"/>
        </w:rPr>
        <w:t xml:space="preserve"> DNO</w:t>
      </w:r>
      <w:r w:rsidRPr="0083197F">
        <w:rPr>
          <w:rFonts w:asciiTheme="minorHAnsi" w:hAnsiTheme="minorHAnsi"/>
          <w:sz w:val="22"/>
          <w:szCs w:val="22"/>
        </w:rPr>
        <w:t xml:space="preserve"> respondent</w:t>
      </w:r>
      <w:r w:rsidR="0083197F">
        <w:rPr>
          <w:rFonts w:asciiTheme="minorHAnsi" w:hAnsiTheme="minorHAnsi"/>
          <w:sz w:val="22"/>
          <w:szCs w:val="22"/>
        </w:rPr>
        <w:t xml:space="preserve"> </w:t>
      </w:r>
      <w:r w:rsidR="0081247C">
        <w:rPr>
          <w:rFonts w:asciiTheme="minorHAnsi" w:hAnsiTheme="minorHAnsi"/>
          <w:sz w:val="22"/>
          <w:szCs w:val="22"/>
        </w:rPr>
        <w:t xml:space="preserve">quoted </w:t>
      </w:r>
      <w:r w:rsidR="0083197F">
        <w:rPr>
          <w:rFonts w:asciiTheme="minorHAnsi" w:hAnsiTheme="minorHAnsi"/>
          <w:sz w:val="22"/>
          <w:szCs w:val="22"/>
        </w:rPr>
        <w:t xml:space="preserve">SLC 49.6 </w:t>
      </w:r>
      <w:r w:rsidR="0081247C">
        <w:rPr>
          <w:rFonts w:asciiTheme="minorHAnsi" w:hAnsiTheme="minorHAnsi"/>
          <w:sz w:val="22"/>
          <w:szCs w:val="22"/>
        </w:rPr>
        <w:t>as being better facilitated:</w:t>
      </w:r>
      <w:r w:rsidRPr="0083197F">
        <w:rPr>
          <w:rFonts w:asciiTheme="minorHAnsi" w:hAnsiTheme="minorHAnsi"/>
          <w:sz w:val="22"/>
          <w:szCs w:val="22"/>
        </w:rPr>
        <w:t xml:space="preserve"> </w:t>
      </w:r>
      <w:r w:rsidR="0081247C">
        <w:rPr>
          <w:rFonts w:asciiTheme="minorHAnsi" w:hAnsiTheme="minorHAnsi"/>
          <w:sz w:val="22"/>
          <w:szCs w:val="22"/>
        </w:rPr>
        <w:t>“</w:t>
      </w:r>
      <w:r w:rsidRPr="0081247C">
        <w:rPr>
          <w:rFonts w:asciiTheme="minorHAnsi" w:hAnsiTheme="minorHAnsi"/>
          <w:i/>
          <w:sz w:val="22"/>
          <w:szCs w:val="22"/>
        </w:rPr>
        <w:t xml:space="preserve">in respect of Relevant Theft (the definition of Relevant Theft includes circumstances where (c) any person takes a supply of electricity at premises which have never been registered with an Electricity Supplier </w:t>
      </w:r>
      <w:proofErr w:type="gramStart"/>
      <w:r w:rsidRPr="0081247C">
        <w:rPr>
          <w:rFonts w:asciiTheme="minorHAnsi" w:hAnsiTheme="minorHAnsi"/>
          <w:i/>
          <w:sz w:val="22"/>
          <w:szCs w:val="22"/>
        </w:rPr>
        <w:t>i.e.</w:t>
      </w:r>
      <w:proofErr w:type="gramEnd"/>
      <w:r w:rsidRPr="0081247C">
        <w:rPr>
          <w:rFonts w:asciiTheme="minorHAnsi" w:hAnsiTheme="minorHAnsi"/>
          <w:i/>
          <w:sz w:val="22"/>
          <w:szCs w:val="22"/>
        </w:rPr>
        <w:t xml:space="preserve"> Unregistered Customers</w:t>
      </w:r>
      <w:r w:rsidR="0083197F" w:rsidRPr="0081247C">
        <w:rPr>
          <w:rFonts w:asciiTheme="minorHAnsi" w:hAnsiTheme="minorHAnsi"/>
          <w:i/>
          <w:sz w:val="22"/>
          <w:szCs w:val="22"/>
        </w:rPr>
        <w:t>”</w:t>
      </w:r>
      <w:r w:rsidRPr="0081247C">
        <w:rPr>
          <w:rFonts w:asciiTheme="minorHAnsi" w:hAnsiTheme="minorHAnsi"/>
          <w:i/>
          <w:sz w:val="22"/>
          <w:szCs w:val="22"/>
        </w:rPr>
        <w:t>.</w:t>
      </w:r>
    </w:p>
    <w:p w14:paraId="7FAC8801" w14:textId="77777777" w:rsidR="00475AA7" w:rsidRDefault="00475AA7" w:rsidP="00475AA7">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475AA7">
        <w:rPr>
          <w:rFonts w:asciiTheme="minorHAnsi" w:hAnsiTheme="minorHAnsi"/>
          <w:sz w:val="22"/>
          <w:szCs w:val="22"/>
        </w:rPr>
        <w:t xml:space="preserve">One DNO respondent did not consider that Objective three was better facilitated as DNOs are required to meet their licence obligations whether this change is </w:t>
      </w:r>
      <w:r w:rsidR="0083197F">
        <w:rPr>
          <w:rFonts w:asciiTheme="minorHAnsi" w:hAnsiTheme="minorHAnsi"/>
          <w:sz w:val="22"/>
          <w:szCs w:val="22"/>
        </w:rPr>
        <w:t xml:space="preserve">implemented </w:t>
      </w:r>
      <w:r w:rsidRPr="00475AA7">
        <w:rPr>
          <w:rFonts w:asciiTheme="minorHAnsi" w:hAnsiTheme="minorHAnsi"/>
          <w:sz w:val="22"/>
          <w:szCs w:val="22"/>
        </w:rPr>
        <w:t>in DCUSA or not.</w:t>
      </w:r>
    </w:p>
    <w:p w14:paraId="18EA82CE" w14:textId="77777777" w:rsidR="0081247C" w:rsidRDefault="0081247C" w:rsidP="0081247C">
      <w:pPr>
        <w:spacing w:before="120" w:after="240"/>
        <w:ind w:left="851"/>
        <w:rPr>
          <w:rFonts w:asciiTheme="minorHAnsi" w:hAnsiTheme="minorHAnsi"/>
          <w:b/>
          <w:sz w:val="22"/>
          <w:szCs w:val="22"/>
        </w:rPr>
      </w:pPr>
      <w:r w:rsidRPr="0081247C">
        <w:rPr>
          <w:rFonts w:asciiTheme="minorHAnsi" w:hAnsiTheme="minorHAnsi"/>
          <w:b/>
          <w:sz w:val="22"/>
          <w:szCs w:val="22"/>
        </w:rPr>
        <w:t>Objective 4</w:t>
      </w:r>
    </w:p>
    <w:p w14:paraId="77A8D6CC" w14:textId="77777777" w:rsidR="00326A9C" w:rsidRDefault="00326A9C" w:rsidP="00326A9C">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326A9C">
        <w:rPr>
          <w:rFonts w:asciiTheme="minorHAnsi" w:hAnsiTheme="minorHAnsi"/>
          <w:sz w:val="22"/>
          <w:szCs w:val="22"/>
        </w:rPr>
        <w:t>The majority of r</w:t>
      </w:r>
      <w:r w:rsidR="000B67F1" w:rsidRPr="00326A9C">
        <w:rPr>
          <w:rFonts w:asciiTheme="minorHAnsi" w:hAnsiTheme="minorHAnsi"/>
          <w:sz w:val="22"/>
          <w:szCs w:val="22"/>
        </w:rPr>
        <w:t xml:space="preserve">espondents considered that the change </w:t>
      </w:r>
      <w:r w:rsidRPr="00326A9C">
        <w:rPr>
          <w:rFonts w:asciiTheme="minorHAnsi" w:hAnsiTheme="minorHAnsi"/>
          <w:sz w:val="22"/>
          <w:szCs w:val="22"/>
        </w:rPr>
        <w:t>provide</w:t>
      </w:r>
      <w:r>
        <w:rPr>
          <w:rFonts w:asciiTheme="minorHAnsi" w:hAnsiTheme="minorHAnsi"/>
          <w:sz w:val="22"/>
          <w:szCs w:val="22"/>
        </w:rPr>
        <w:t>s</w:t>
      </w:r>
      <w:r w:rsidRPr="00326A9C">
        <w:rPr>
          <w:rFonts w:asciiTheme="minorHAnsi" w:hAnsiTheme="minorHAnsi"/>
          <w:sz w:val="22"/>
          <w:szCs w:val="22"/>
        </w:rPr>
        <w:t xml:space="preserve"> the structure for a co-ordinated approach to Parties detecting theft and registering customers. </w:t>
      </w:r>
      <w:r w:rsidR="00015800">
        <w:rPr>
          <w:rFonts w:asciiTheme="minorHAnsi" w:hAnsiTheme="minorHAnsi"/>
          <w:sz w:val="22"/>
          <w:szCs w:val="22"/>
        </w:rPr>
        <w:t>T</w:t>
      </w:r>
      <w:r w:rsidR="00015800" w:rsidRPr="00326A9C">
        <w:rPr>
          <w:rFonts w:asciiTheme="minorHAnsi" w:hAnsiTheme="minorHAnsi"/>
          <w:sz w:val="22"/>
          <w:szCs w:val="22"/>
        </w:rPr>
        <w:t>he proposed tracking Schedule bet</w:t>
      </w:r>
      <w:r w:rsidR="00015800">
        <w:rPr>
          <w:rFonts w:asciiTheme="minorHAnsi" w:hAnsiTheme="minorHAnsi"/>
          <w:sz w:val="22"/>
          <w:szCs w:val="22"/>
        </w:rPr>
        <w:t>ween Distributors and Suppliers</w:t>
      </w:r>
      <w:r w:rsidR="00015800" w:rsidRPr="00326A9C">
        <w:rPr>
          <w:rFonts w:asciiTheme="minorHAnsi" w:hAnsiTheme="minorHAnsi"/>
          <w:sz w:val="22"/>
          <w:szCs w:val="22"/>
        </w:rPr>
        <w:t xml:space="preserve"> </w:t>
      </w:r>
      <w:r w:rsidRPr="00326A9C">
        <w:rPr>
          <w:rFonts w:asciiTheme="minorHAnsi" w:hAnsiTheme="minorHAnsi"/>
          <w:sz w:val="22"/>
          <w:szCs w:val="22"/>
        </w:rPr>
        <w:t xml:space="preserve">clearly sets </w:t>
      </w:r>
      <w:r w:rsidR="00015800">
        <w:rPr>
          <w:rFonts w:asciiTheme="minorHAnsi" w:hAnsiTheme="minorHAnsi"/>
          <w:sz w:val="22"/>
          <w:szCs w:val="22"/>
        </w:rPr>
        <w:t xml:space="preserve">out the responsibilities of </w:t>
      </w:r>
      <w:r w:rsidRPr="00326A9C">
        <w:rPr>
          <w:rFonts w:asciiTheme="minorHAnsi" w:hAnsiTheme="minorHAnsi"/>
          <w:sz w:val="22"/>
          <w:szCs w:val="22"/>
        </w:rPr>
        <w:t>Parties</w:t>
      </w:r>
      <w:r w:rsidR="00DA0E90">
        <w:rPr>
          <w:rFonts w:asciiTheme="minorHAnsi" w:hAnsiTheme="minorHAnsi"/>
          <w:sz w:val="22"/>
          <w:szCs w:val="22"/>
        </w:rPr>
        <w:t>. This change</w:t>
      </w:r>
      <w:r>
        <w:rPr>
          <w:rFonts w:asciiTheme="minorHAnsi" w:hAnsiTheme="minorHAnsi"/>
          <w:sz w:val="22"/>
          <w:szCs w:val="22"/>
        </w:rPr>
        <w:t xml:space="preserve"> aid</w:t>
      </w:r>
      <w:r w:rsidR="00015800">
        <w:rPr>
          <w:rFonts w:asciiTheme="minorHAnsi" w:hAnsiTheme="minorHAnsi"/>
          <w:sz w:val="22"/>
          <w:szCs w:val="22"/>
        </w:rPr>
        <w:t xml:space="preserve">s the administration and implementation of the </w:t>
      </w:r>
      <w:r>
        <w:rPr>
          <w:rFonts w:asciiTheme="minorHAnsi" w:hAnsiTheme="minorHAnsi"/>
          <w:sz w:val="22"/>
          <w:szCs w:val="22"/>
        </w:rPr>
        <w:t>agreement</w:t>
      </w:r>
      <w:r w:rsidR="00015800">
        <w:rPr>
          <w:rFonts w:asciiTheme="minorHAnsi" w:hAnsiTheme="minorHAnsi"/>
          <w:sz w:val="22"/>
          <w:szCs w:val="22"/>
        </w:rPr>
        <w:t xml:space="preserve"> in detecting theft</w:t>
      </w:r>
      <w:r w:rsidR="00DA0E90">
        <w:rPr>
          <w:rFonts w:asciiTheme="minorHAnsi" w:hAnsiTheme="minorHAnsi"/>
          <w:sz w:val="22"/>
          <w:szCs w:val="22"/>
        </w:rPr>
        <w:t xml:space="preserve"> and registering unregistered customers</w:t>
      </w:r>
      <w:r>
        <w:rPr>
          <w:rFonts w:asciiTheme="minorHAnsi" w:hAnsiTheme="minorHAnsi"/>
          <w:sz w:val="22"/>
          <w:szCs w:val="22"/>
        </w:rPr>
        <w:t>.</w:t>
      </w:r>
    </w:p>
    <w:p w14:paraId="234558A1" w14:textId="77777777" w:rsidR="00AA032A" w:rsidRPr="004C633D" w:rsidRDefault="00326A9C" w:rsidP="004C633D">
      <w:pPr>
        <w:pStyle w:val="Heading2"/>
        <w:keepNext w:val="0"/>
        <w:widowControl w:val="0"/>
        <w:numPr>
          <w:ilvl w:val="1"/>
          <w:numId w:val="2"/>
        </w:numPr>
        <w:tabs>
          <w:tab w:val="clear" w:pos="576"/>
          <w:tab w:val="num" w:pos="709"/>
          <w:tab w:val="num" w:pos="1296"/>
        </w:tabs>
        <w:spacing w:line="360" w:lineRule="auto"/>
        <w:ind w:left="862"/>
        <w:jc w:val="both"/>
        <w:rPr>
          <w:rFonts w:asciiTheme="minorHAnsi" w:hAnsiTheme="minorHAnsi"/>
          <w:sz w:val="22"/>
          <w:szCs w:val="22"/>
        </w:rPr>
      </w:pPr>
      <w:r w:rsidRPr="00326A9C">
        <w:rPr>
          <w:rFonts w:asciiTheme="minorHAnsi" w:hAnsiTheme="minorHAnsi"/>
          <w:sz w:val="22"/>
          <w:szCs w:val="22"/>
        </w:rPr>
        <w:t>One DNO respondent did not consider that Objective 4 was better facilitated as they considered that this change would only cover specific unregistered customer scenarios. The Working Group noted that the concerns of this respondent had been addressed in their response to a previous question.</w:t>
      </w:r>
    </w:p>
    <w:p w14:paraId="3665F088" w14:textId="77777777" w:rsidR="00846F92" w:rsidRDefault="004F6FF4" w:rsidP="004F6FF4">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15: </w:t>
      </w:r>
      <w:r w:rsidR="00846F92" w:rsidRPr="004F6FF4">
        <w:rPr>
          <w:rFonts w:asciiTheme="minorHAnsi" w:hAnsiTheme="minorHAnsi"/>
          <w:b/>
          <w:bCs w:val="0"/>
          <w:iCs w:val="0"/>
          <w:sz w:val="22"/>
          <w:szCs w:val="22"/>
          <w:u w:val="single"/>
        </w:rPr>
        <w:t xml:space="preserve">Are you aware of any wider industry developments that may impact upon or be impacted by this CP? </w:t>
      </w:r>
    </w:p>
    <w:p w14:paraId="7FC9554A" w14:textId="77777777" w:rsidR="0024235D" w:rsidRPr="00B74073" w:rsidRDefault="0024235D" w:rsidP="0024235D">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sidRPr="00B74073">
        <w:rPr>
          <w:rFonts w:asciiTheme="minorHAnsi" w:hAnsiTheme="minorHAnsi"/>
          <w:sz w:val="22"/>
          <w:szCs w:val="22"/>
        </w:rPr>
        <w:tab/>
        <w:t>All respondents were unaware of any wider industry development that may impact or be impacted upon by this CP.</w:t>
      </w:r>
    </w:p>
    <w:p w14:paraId="69D9E773" w14:textId="77777777" w:rsidR="004909E5" w:rsidRPr="0027368F" w:rsidRDefault="00D04723" w:rsidP="004909E5">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tab/>
      </w:r>
      <w:r w:rsidRPr="0027368F">
        <w:rPr>
          <w:rFonts w:asciiTheme="minorHAnsi" w:hAnsiTheme="minorHAnsi"/>
          <w:sz w:val="22"/>
          <w:szCs w:val="22"/>
        </w:rPr>
        <w:t>The Working Group recalled a comment</w:t>
      </w:r>
      <w:r w:rsidR="004909E5" w:rsidRPr="0027368F">
        <w:rPr>
          <w:rFonts w:asciiTheme="minorHAnsi" w:hAnsiTheme="minorHAnsi"/>
          <w:sz w:val="22"/>
          <w:szCs w:val="22"/>
        </w:rPr>
        <w:t xml:space="preserve"> passed in discussion at a</w:t>
      </w:r>
      <w:r w:rsidRPr="0027368F">
        <w:rPr>
          <w:rFonts w:asciiTheme="minorHAnsi" w:hAnsiTheme="minorHAnsi"/>
          <w:sz w:val="22"/>
          <w:szCs w:val="22"/>
        </w:rPr>
        <w:t xml:space="preserve"> Working Group meeting that the introduction of </w:t>
      </w:r>
      <w:r w:rsidR="004909E5" w:rsidRPr="0027368F">
        <w:rPr>
          <w:rFonts w:asciiTheme="minorHAnsi" w:hAnsiTheme="minorHAnsi"/>
          <w:sz w:val="22"/>
          <w:szCs w:val="22"/>
        </w:rPr>
        <w:t xml:space="preserve">a </w:t>
      </w:r>
      <w:r w:rsidRPr="0027368F">
        <w:rPr>
          <w:rFonts w:asciiTheme="minorHAnsi" w:hAnsiTheme="minorHAnsi"/>
          <w:sz w:val="22"/>
          <w:szCs w:val="22"/>
        </w:rPr>
        <w:t>U</w:t>
      </w:r>
      <w:r w:rsidR="004909E5" w:rsidRPr="0027368F">
        <w:rPr>
          <w:rFonts w:asciiTheme="minorHAnsi" w:hAnsiTheme="minorHAnsi"/>
          <w:sz w:val="22"/>
          <w:szCs w:val="22"/>
        </w:rPr>
        <w:t>nique Property Reference Number (U</w:t>
      </w:r>
      <w:r w:rsidRPr="0027368F">
        <w:rPr>
          <w:rFonts w:asciiTheme="minorHAnsi" w:hAnsiTheme="minorHAnsi"/>
          <w:sz w:val="22"/>
          <w:szCs w:val="22"/>
        </w:rPr>
        <w:t>PRNs</w:t>
      </w:r>
      <w:r w:rsidR="004909E5" w:rsidRPr="0027368F">
        <w:rPr>
          <w:rFonts w:asciiTheme="minorHAnsi" w:hAnsiTheme="minorHAnsi"/>
          <w:sz w:val="22"/>
          <w:szCs w:val="22"/>
        </w:rPr>
        <w:t>)</w:t>
      </w:r>
      <w:r w:rsidRPr="0027368F">
        <w:rPr>
          <w:rFonts w:asciiTheme="minorHAnsi" w:hAnsiTheme="minorHAnsi"/>
          <w:sz w:val="22"/>
          <w:szCs w:val="22"/>
        </w:rPr>
        <w:t xml:space="preserve"> may assist in</w:t>
      </w:r>
      <w:r w:rsidR="004909E5" w:rsidRPr="0027368F">
        <w:rPr>
          <w:rFonts w:asciiTheme="minorHAnsi" w:hAnsiTheme="minorHAnsi"/>
          <w:sz w:val="22"/>
          <w:szCs w:val="22"/>
        </w:rPr>
        <w:t xml:space="preserve"> preventing new unregistered premises</w:t>
      </w:r>
      <w:r w:rsidRPr="0027368F">
        <w:rPr>
          <w:rFonts w:asciiTheme="minorHAnsi" w:hAnsiTheme="minorHAnsi"/>
          <w:sz w:val="22"/>
          <w:szCs w:val="22"/>
        </w:rPr>
        <w:t>.</w:t>
      </w:r>
      <w:r w:rsidR="004909E5" w:rsidRPr="0027368F">
        <w:rPr>
          <w:rFonts w:asciiTheme="minorHAnsi" w:hAnsiTheme="minorHAnsi"/>
          <w:sz w:val="22"/>
          <w:szCs w:val="22"/>
        </w:rPr>
        <w:t xml:space="preserve"> </w:t>
      </w:r>
    </w:p>
    <w:p w14:paraId="67911272" w14:textId="77777777" w:rsidR="004909E5" w:rsidRPr="0027368F" w:rsidRDefault="004909E5" w:rsidP="004909E5">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sidRPr="0027368F">
        <w:rPr>
          <w:rFonts w:asciiTheme="minorHAnsi" w:hAnsiTheme="minorHAnsi"/>
          <w:sz w:val="22"/>
          <w:szCs w:val="22"/>
        </w:rPr>
        <w:tab/>
        <w:t>A UPRN will be assigned to the life cycle of a premise as part of a new electricity industry process on addresses. The data of the location of a premise to match with the UPRN would be confirmed by the ordnance survey</w:t>
      </w:r>
      <w:r w:rsidR="00CA5A2A" w:rsidRPr="0027368F">
        <w:rPr>
          <w:rFonts w:asciiTheme="minorHAnsi" w:hAnsiTheme="minorHAnsi"/>
          <w:sz w:val="22"/>
          <w:szCs w:val="22"/>
        </w:rPr>
        <w:t>. The</w:t>
      </w:r>
      <w:r w:rsidRPr="0027368F">
        <w:rPr>
          <w:rFonts w:asciiTheme="minorHAnsi" w:hAnsiTheme="minorHAnsi"/>
          <w:sz w:val="22"/>
          <w:szCs w:val="22"/>
        </w:rPr>
        <w:t xml:space="preserve"> UPRN may be utilised in preventing </w:t>
      </w:r>
      <w:r w:rsidR="00CA5A2A" w:rsidRPr="0027368F">
        <w:rPr>
          <w:rFonts w:asciiTheme="minorHAnsi" w:hAnsiTheme="minorHAnsi"/>
          <w:sz w:val="22"/>
          <w:szCs w:val="22"/>
        </w:rPr>
        <w:t xml:space="preserve">the creation of </w:t>
      </w:r>
      <w:r w:rsidRPr="0027368F">
        <w:rPr>
          <w:rFonts w:asciiTheme="minorHAnsi" w:hAnsiTheme="minorHAnsi"/>
          <w:sz w:val="22"/>
          <w:szCs w:val="22"/>
        </w:rPr>
        <w:t xml:space="preserve">unregistered sites in particular </w:t>
      </w:r>
      <w:r w:rsidR="00CA5A2A" w:rsidRPr="0027368F">
        <w:rPr>
          <w:rFonts w:asciiTheme="minorHAnsi" w:hAnsiTheme="minorHAnsi"/>
          <w:sz w:val="22"/>
          <w:szCs w:val="22"/>
        </w:rPr>
        <w:t>new</w:t>
      </w:r>
      <w:r w:rsidRPr="0027368F">
        <w:rPr>
          <w:rFonts w:asciiTheme="minorHAnsi" w:hAnsiTheme="minorHAnsi"/>
          <w:sz w:val="22"/>
          <w:szCs w:val="22"/>
        </w:rPr>
        <w:t xml:space="preserve"> </w:t>
      </w:r>
      <w:r w:rsidR="00CA5A2A" w:rsidRPr="0027368F">
        <w:rPr>
          <w:rFonts w:asciiTheme="minorHAnsi" w:hAnsiTheme="minorHAnsi"/>
          <w:sz w:val="22"/>
          <w:szCs w:val="22"/>
        </w:rPr>
        <w:t xml:space="preserve">build </w:t>
      </w:r>
      <w:r w:rsidRPr="0027368F">
        <w:rPr>
          <w:rFonts w:asciiTheme="minorHAnsi" w:hAnsiTheme="minorHAnsi"/>
          <w:sz w:val="22"/>
          <w:szCs w:val="22"/>
        </w:rPr>
        <w:t>developments. It was noted that th</w:t>
      </w:r>
      <w:r w:rsidR="00CA5A2A" w:rsidRPr="0027368F">
        <w:rPr>
          <w:rFonts w:asciiTheme="minorHAnsi" w:hAnsiTheme="minorHAnsi"/>
          <w:sz w:val="22"/>
          <w:szCs w:val="22"/>
        </w:rPr>
        <w:t>is proposed new electricity industry process is in its</w:t>
      </w:r>
      <w:r w:rsidRPr="0027368F">
        <w:rPr>
          <w:rFonts w:asciiTheme="minorHAnsi" w:hAnsiTheme="minorHAnsi"/>
          <w:sz w:val="22"/>
          <w:szCs w:val="22"/>
        </w:rPr>
        <w:t xml:space="preserve"> early stages.</w:t>
      </w:r>
    </w:p>
    <w:p w14:paraId="437DA04A" w14:textId="77777777" w:rsidR="00846F92" w:rsidRDefault="004F6FF4" w:rsidP="004F6FF4">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16: </w:t>
      </w:r>
      <w:r w:rsidR="00846F92" w:rsidRPr="004F6FF4">
        <w:rPr>
          <w:rFonts w:asciiTheme="minorHAnsi" w:hAnsiTheme="minorHAnsi"/>
          <w:b/>
          <w:bCs w:val="0"/>
          <w:iCs w:val="0"/>
          <w:sz w:val="22"/>
          <w:szCs w:val="22"/>
          <w:u w:val="single"/>
        </w:rPr>
        <w:t>Do you have a preference on the implementation date for the DCP 209 change? Please provide supporting commentary.</w:t>
      </w:r>
    </w:p>
    <w:tbl>
      <w:tblPr>
        <w:tblStyle w:val="TableGrid3"/>
        <w:tblW w:w="5000" w:type="pct"/>
        <w:tblInd w:w="250" w:type="dxa"/>
        <w:tblLook w:val="04A0" w:firstRow="1" w:lastRow="0" w:firstColumn="1" w:lastColumn="0" w:noHBand="0" w:noVBand="1"/>
      </w:tblPr>
      <w:tblGrid>
        <w:gridCol w:w="1254"/>
        <w:gridCol w:w="2069"/>
        <w:gridCol w:w="1229"/>
        <w:gridCol w:w="1171"/>
        <w:gridCol w:w="1571"/>
        <w:gridCol w:w="1471"/>
      </w:tblGrid>
      <w:tr w:rsidR="004E0E3D" w:rsidRPr="00B66078" w14:paraId="70742B3E" w14:textId="77777777" w:rsidTr="005D19A1">
        <w:tc>
          <w:tcPr>
            <w:tcW w:w="716" w:type="pct"/>
            <w:tcBorders>
              <w:top w:val="single" w:sz="18" w:space="0" w:color="FFFFFF" w:themeColor="background1"/>
              <w:left w:val="nil"/>
              <w:bottom w:val="single" w:sz="18" w:space="0" w:color="FFFFFF" w:themeColor="background1"/>
              <w:right w:val="single" w:sz="18" w:space="0" w:color="FFFFFF" w:themeColor="background1"/>
            </w:tcBorders>
            <w:shd w:val="clear" w:color="auto" w:fill="86AD82"/>
          </w:tcPr>
          <w:p w14:paraId="457B20E8" w14:textId="77777777" w:rsidR="004E0E3D" w:rsidRPr="00B66078" w:rsidRDefault="004E0E3D" w:rsidP="00E759DA">
            <w:pPr>
              <w:jc w:val="center"/>
              <w:rPr>
                <w:b/>
                <w:sz w:val="22"/>
                <w:szCs w:val="22"/>
                <w:lang w:eastAsia="en-US"/>
              </w:rPr>
            </w:pPr>
            <w:r>
              <w:rPr>
                <w:b/>
                <w:sz w:val="22"/>
                <w:szCs w:val="22"/>
                <w:lang w:eastAsia="en-US"/>
              </w:rPr>
              <w:t>Party Type</w:t>
            </w:r>
          </w:p>
        </w:tc>
        <w:tc>
          <w:tcPr>
            <w:tcW w:w="1180"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1FAA3EF2" w14:textId="77777777" w:rsidR="004E0E3D" w:rsidRPr="00B66078" w:rsidRDefault="004E0E3D" w:rsidP="00E759DA">
            <w:pPr>
              <w:jc w:val="center"/>
              <w:rPr>
                <w:b/>
                <w:sz w:val="22"/>
                <w:szCs w:val="22"/>
                <w:lang w:eastAsia="en-US"/>
              </w:rPr>
            </w:pPr>
            <w:r>
              <w:rPr>
                <w:b/>
                <w:sz w:val="22"/>
                <w:szCs w:val="22"/>
                <w:lang w:eastAsia="en-US"/>
              </w:rPr>
              <w:t>Next DCUSA Release Following Authority Consent</w:t>
            </w:r>
          </w:p>
        </w:tc>
        <w:tc>
          <w:tcPr>
            <w:tcW w:w="701"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13D9B82" w14:textId="77777777" w:rsidR="004E0E3D" w:rsidRDefault="004E0E3D" w:rsidP="00E759DA">
            <w:pPr>
              <w:jc w:val="center"/>
              <w:rPr>
                <w:b/>
                <w:sz w:val="22"/>
                <w:szCs w:val="22"/>
                <w:lang w:eastAsia="en-US"/>
              </w:rPr>
            </w:pPr>
            <w:r>
              <w:rPr>
                <w:b/>
                <w:sz w:val="22"/>
                <w:szCs w:val="22"/>
                <w:lang w:eastAsia="en-US"/>
              </w:rPr>
              <w:t>Three Months</w:t>
            </w:r>
          </w:p>
          <w:p w14:paraId="1383C304" w14:textId="77777777" w:rsidR="00E759DA" w:rsidRDefault="00E759DA" w:rsidP="00E759DA">
            <w:pPr>
              <w:jc w:val="center"/>
              <w:rPr>
                <w:b/>
                <w:sz w:val="22"/>
                <w:szCs w:val="22"/>
                <w:lang w:eastAsia="en-US"/>
              </w:rPr>
            </w:pPr>
            <w:r>
              <w:rPr>
                <w:b/>
                <w:sz w:val="22"/>
                <w:szCs w:val="22"/>
                <w:lang w:eastAsia="en-US"/>
              </w:rPr>
              <w:t xml:space="preserve">After </w:t>
            </w:r>
          </w:p>
          <w:p w14:paraId="40DD1C70" w14:textId="77777777" w:rsidR="00E759DA" w:rsidRPr="00B66078" w:rsidRDefault="00E759DA" w:rsidP="00E759DA">
            <w:pPr>
              <w:jc w:val="center"/>
              <w:rPr>
                <w:b/>
                <w:sz w:val="22"/>
                <w:szCs w:val="22"/>
                <w:lang w:eastAsia="en-US"/>
              </w:rPr>
            </w:pPr>
            <w:r>
              <w:rPr>
                <w:b/>
                <w:sz w:val="22"/>
                <w:szCs w:val="22"/>
                <w:lang w:eastAsia="en-US"/>
              </w:rPr>
              <w:t>Consent</w:t>
            </w:r>
          </w:p>
        </w:tc>
        <w:tc>
          <w:tcPr>
            <w:tcW w:w="668"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7D98C010" w14:textId="77777777" w:rsidR="004E0E3D" w:rsidRDefault="004E0E3D" w:rsidP="00E759DA">
            <w:pPr>
              <w:jc w:val="center"/>
              <w:rPr>
                <w:b/>
                <w:sz w:val="22"/>
                <w:szCs w:val="22"/>
                <w:lang w:eastAsia="en-US"/>
              </w:rPr>
            </w:pPr>
            <w:r>
              <w:rPr>
                <w:b/>
                <w:sz w:val="22"/>
                <w:szCs w:val="22"/>
                <w:lang w:eastAsia="en-US"/>
              </w:rPr>
              <w:t>Six Months</w:t>
            </w:r>
          </w:p>
          <w:p w14:paraId="680D1BAC" w14:textId="77777777" w:rsidR="00E759DA" w:rsidRDefault="00E759DA" w:rsidP="00E759DA">
            <w:pPr>
              <w:jc w:val="center"/>
              <w:rPr>
                <w:b/>
                <w:sz w:val="22"/>
                <w:szCs w:val="22"/>
                <w:lang w:eastAsia="en-US"/>
              </w:rPr>
            </w:pPr>
            <w:r>
              <w:rPr>
                <w:b/>
                <w:sz w:val="22"/>
                <w:szCs w:val="22"/>
                <w:lang w:eastAsia="en-US"/>
              </w:rPr>
              <w:t xml:space="preserve">After </w:t>
            </w:r>
          </w:p>
          <w:p w14:paraId="59EB8B0C" w14:textId="77777777" w:rsidR="00E759DA" w:rsidRPr="00B66078" w:rsidRDefault="00E759DA" w:rsidP="00E759DA">
            <w:pPr>
              <w:jc w:val="center"/>
              <w:rPr>
                <w:b/>
                <w:sz w:val="22"/>
                <w:szCs w:val="22"/>
                <w:lang w:eastAsia="en-US"/>
              </w:rPr>
            </w:pPr>
            <w:r>
              <w:rPr>
                <w:b/>
                <w:sz w:val="22"/>
                <w:szCs w:val="22"/>
                <w:lang w:eastAsia="en-US"/>
              </w:rPr>
              <w:t>Consent</w:t>
            </w:r>
          </w:p>
        </w:tc>
        <w:tc>
          <w:tcPr>
            <w:tcW w:w="89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C4224F9" w14:textId="77777777" w:rsidR="004E0E3D" w:rsidRDefault="004E0E3D" w:rsidP="00E759DA">
            <w:pPr>
              <w:jc w:val="center"/>
              <w:rPr>
                <w:b/>
                <w:sz w:val="22"/>
                <w:szCs w:val="22"/>
                <w:lang w:eastAsia="en-US"/>
              </w:rPr>
            </w:pPr>
            <w:r>
              <w:rPr>
                <w:b/>
                <w:sz w:val="22"/>
                <w:szCs w:val="22"/>
                <w:lang w:eastAsia="en-US"/>
              </w:rPr>
              <w:t>Post November 2015</w:t>
            </w:r>
          </w:p>
        </w:tc>
        <w:tc>
          <w:tcPr>
            <w:tcW w:w="839"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50914796" w14:textId="77777777" w:rsidR="004E0E3D" w:rsidRPr="00B66078" w:rsidRDefault="004E0E3D" w:rsidP="00E759DA">
            <w:pPr>
              <w:jc w:val="center"/>
              <w:rPr>
                <w:b/>
                <w:sz w:val="22"/>
                <w:szCs w:val="22"/>
                <w:lang w:eastAsia="en-US"/>
              </w:rPr>
            </w:pPr>
            <w:r w:rsidRPr="00B66078">
              <w:rPr>
                <w:b/>
                <w:sz w:val="22"/>
                <w:szCs w:val="22"/>
                <w:lang w:eastAsia="en-US"/>
              </w:rPr>
              <w:t>No preference</w:t>
            </w:r>
          </w:p>
        </w:tc>
      </w:tr>
      <w:tr w:rsidR="004E0E3D" w:rsidRPr="00B66078" w14:paraId="17C4A410" w14:textId="77777777" w:rsidTr="005D19A1">
        <w:tc>
          <w:tcPr>
            <w:tcW w:w="716" w:type="pct"/>
            <w:tcBorders>
              <w:top w:val="single" w:sz="18" w:space="0" w:color="FFFFFF" w:themeColor="background1"/>
              <w:left w:val="nil"/>
              <w:bottom w:val="single" w:sz="18" w:space="0" w:color="FFFFFF" w:themeColor="background1"/>
              <w:right w:val="single" w:sz="18" w:space="0" w:color="86AD82"/>
            </w:tcBorders>
            <w:shd w:val="clear" w:color="auto" w:fill="86AD82"/>
          </w:tcPr>
          <w:p w14:paraId="33ABDCFD" w14:textId="77777777" w:rsidR="004E0E3D" w:rsidRPr="00B66078" w:rsidRDefault="004E0E3D" w:rsidP="0007256B">
            <w:pPr>
              <w:spacing w:before="60" w:after="120" w:line="276" w:lineRule="auto"/>
              <w:outlineLvl w:val="1"/>
              <w:rPr>
                <w:b/>
                <w:sz w:val="22"/>
                <w:szCs w:val="22"/>
                <w:lang w:eastAsia="en-US"/>
              </w:rPr>
            </w:pPr>
            <w:r w:rsidRPr="00B66078">
              <w:rPr>
                <w:b/>
                <w:sz w:val="22"/>
                <w:szCs w:val="22"/>
                <w:lang w:eastAsia="en-US"/>
              </w:rPr>
              <w:t>Suppliers</w:t>
            </w:r>
          </w:p>
        </w:tc>
        <w:tc>
          <w:tcPr>
            <w:tcW w:w="1180" w:type="pct"/>
            <w:tcBorders>
              <w:top w:val="single" w:sz="18" w:space="0" w:color="FFFFFF" w:themeColor="background1"/>
              <w:left w:val="single" w:sz="18" w:space="0" w:color="86AD82"/>
              <w:bottom w:val="single" w:sz="18" w:space="0" w:color="86AD82"/>
              <w:right w:val="single" w:sz="18" w:space="0" w:color="86AD82"/>
            </w:tcBorders>
          </w:tcPr>
          <w:p w14:paraId="6349AC4D"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0</w:t>
            </w:r>
          </w:p>
        </w:tc>
        <w:tc>
          <w:tcPr>
            <w:tcW w:w="701" w:type="pct"/>
            <w:tcBorders>
              <w:top w:val="single" w:sz="18" w:space="0" w:color="FFFFFF" w:themeColor="background1"/>
              <w:left w:val="single" w:sz="18" w:space="0" w:color="86AD82"/>
              <w:bottom w:val="single" w:sz="18" w:space="0" w:color="86AD82"/>
              <w:right w:val="single" w:sz="18" w:space="0" w:color="86AD82"/>
            </w:tcBorders>
          </w:tcPr>
          <w:p w14:paraId="1C63F060"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1</w:t>
            </w:r>
          </w:p>
        </w:tc>
        <w:tc>
          <w:tcPr>
            <w:tcW w:w="668" w:type="pct"/>
            <w:tcBorders>
              <w:top w:val="single" w:sz="18" w:space="0" w:color="FFFFFF" w:themeColor="background1"/>
              <w:left w:val="single" w:sz="18" w:space="0" w:color="86AD82"/>
              <w:bottom w:val="single" w:sz="18" w:space="0" w:color="86AD82"/>
              <w:right w:val="single" w:sz="18" w:space="0" w:color="86AD82"/>
            </w:tcBorders>
          </w:tcPr>
          <w:p w14:paraId="410943A7"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1</w:t>
            </w:r>
          </w:p>
        </w:tc>
        <w:tc>
          <w:tcPr>
            <w:tcW w:w="896" w:type="pct"/>
            <w:tcBorders>
              <w:top w:val="single" w:sz="18" w:space="0" w:color="FFFFFF" w:themeColor="background1"/>
              <w:left w:val="single" w:sz="18" w:space="0" w:color="86AD82"/>
              <w:bottom w:val="single" w:sz="18" w:space="0" w:color="86AD82"/>
              <w:right w:val="single" w:sz="18" w:space="0" w:color="86AD82"/>
            </w:tcBorders>
          </w:tcPr>
          <w:p w14:paraId="1B754107" w14:textId="77777777" w:rsidR="004E0E3D" w:rsidRDefault="004E0E3D" w:rsidP="0007256B">
            <w:pPr>
              <w:spacing w:before="60" w:after="120" w:line="276" w:lineRule="auto"/>
              <w:jc w:val="center"/>
              <w:outlineLvl w:val="1"/>
              <w:rPr>
                <w:sz w:val="22"/>
                <w:szCs w:val="22"/>
                <w:lang w:eastAsia="en-US"/>
              </w:rPr>
            </w:pPr>
            <w:r>
              <w:rPr>
                <w:sz w:val="22"/>
                <w:szCs w:val="22"/>
                <w:lang w:eastAsia="en-US"/>
              </w:rPr>
              <w:t>0</w:t>
            </w:r>
          </w:p>
        </w:tc>
        <w:tc>
          <w:tcPr>
            <w:tcW w:w="839" w:type="pct"/>
            <w:tcBorders>
              <w:top w:val="single" w:sz="18" w:space="0" w:color="FFFFFF" w:themeColor="background1"/>
              <w:left w:val="single" w:sz="18" w:space="0" w:color="86AD82"/>
              <w:bottom w:val="single" w:sz="18" w:space="0" w:color="86AD82"/>
              <w:right w:val="single" w:sz="18" w:space="0" w:color="86AD82"/>
            </w:tcBorders>
          </w:tcPr>
          <w:p w14:paraId="7C4C5778"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2</w:t>
            </w:r>
          </w:p>
        </w:tc>
      </w:tr>
      <w:tr w:rsidR="004E0E3D" w:rsidRPr="00B66078" w14:paraId="7CB1BE44" w14:textId="77777777" w:rsidTr="005D19A1">
        <w:tc>
          <w:tcPr>
            <w:tcW w:w="716" w:type="pct"/>
            <w:tcBorders>
              <w:top w:val="single" w:sz="18" w:space="0" w:color="FFFFFF" w:themeColor="background1"/>
              <w:left w:val="nil"/>
              <w:bottom w:val="single" w:sz="18" w:space="0" w:color="FFFFFF" w:themeColor="background1"/>
              <w:right w:val="single" w:sz="18" w:space="0" w:color="86AD82"/>
            </w:tcBorders>
            <w:shd w:val="clear" w:color="auto" w:fill="86AD82"/>
          </w:tcPr>
          <w:p w14:paraId="6DD6AAE3" w14:textId="77777777" w:rsidR="004E0E3D" w:rsidRPr="00B66078" w:rsidRDefault="004E0E3D" w:rsidP="0007256B">
            <w:pPr>
              <w:spacing w:before="60" w:after="120" w:line="276" w:lineRule="auto"/>
              <w:outlineLvl w:val="1"/>
              <w:rPr>
                <w:b/>
                <w:sz w:val="22"/>
                <w:szCs w:val="22"/>
                <w:lang w:eastAsia="en-US"/>
              </w:rPr>
            </w:pPr>
            <w:r w:rsidRPr="00B66078">
              <w:rPr>
                <w:b/>
                <w:sz w:val="22"/>
                <w:szCs w:val="22"/>
                <w:lang w:eastAsia="en-US"/>
              </w:rPr>
              <w:t>DNOs</w:t>
            </w:r>
          </w:p>
        </w:tc>
        <w:tc>
          <w:tcPr>
            <w:tcW w:w="1180" w:type="pct"/>
            <w:tcBorders>
              <w:top w:val="single" w:sz="18" w:space="0" w:color="86AD82"/>
              <w:left w:val="single" w:sz="18" w:space="0" w:color="86AD82"/>
              <w:bottom w:val="single" w:sz="18" w:space="0" w:color="86AD82"/>
              <w:right w:val="single" w:sz="18" w:space="0" w:color="86AD82"/>
            </w:tcBorders>
          </w:tcPr>
          <w:p w14:paraId="5F66C5B1"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3</w:t>
            </w:r>
          </w:p>
        </w:tc>
        <w:tc>
          <w:tcPr>
            <w:tcW w:w="701" w:type="pct"/>
            <w:tcBorders>
              <w:top w:val="single" w:sz="18" w:space="0" w:color="86AD82"/>
              <w:left w:val="single" w:sz="18" w:space="0" w:color="86AD82"/>
              <w:bottom w:val="single" w:sz="18" w:space="0" w:color="86AD82"/>
              <w:right w:val="single" w:sz="18" w:space="0" w:color="86AD82"/>
            </w:tcBorders>
          </w:tcPr>
          <w:p w14:paraId="04BB01A1"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1</w:t>
            </w:r>
          </w:p>
        </w:tc>
        <w:tc>
          <w:tcPr>
            <w:tcW w:w="668" w:type="pct"/>
            <w:tcBorders>
              <w:top w:val="single" w:sz="18" w:space="0" w:color="86AD82"/>
              <w:left w:val="single" w:sz="18" w:space="0" w:color="86AD82"/>
              <w:bottom w:val="single" w:sz="18" w:space="0" w:color="86AD82"/>
              <w:right w:val="single" w:sz="18" w:space="0" w:color="86AD82"/>
            </w:tcBorders>
          </w:tcPr>
          <w:p w14:paraId="153A274D"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0</w:t>
            </w:r>
          </w:p>
        </w:tc>
        <w:tc>
          <w:tcPr>
            <w:tcW w:w="896" w:type="pct"/>
            <w:tcBorders>
              <w:top w:val="single" w:sz="18" w:space="0" w:color="86AD82"/>
              <w:left w:val="single" w:sz="18" w:space="0" w:color="86AD82"/>
              <w:bottom w:val="single" w:sz="18" w:space="0" w:color="86AD82"/>
              <w:right w:val="single" w:sz="18" w:space="0" w:color="86AD82"/>
            </w:tcBorders>
          </w:tcPr>
          <w:p w14:paraId="73027615" w14:textId="77777777" w:rsidR="004E0E3D" w:rsidRDefault="004E0E3D" w:rsidP="0007256B">
            <w:pPr>
              <w:spacing w:before="60" w:after="120" w:line="276" w:lineRule="auto"/>
              <w:jc w:val="center"/>
              <w:outlineLvl w:val="1"/>
              <w:rPr>
                <w:sz w:val="22"/>
                <w:szCs w:val="22"/>
                <w:lang w:eastAsia="en-US"/>
              </w:rPr>
            </w:pPr>
            <w:r>
              <w:rPr>
                <w:sz w:val="22"/>
                <w:szCs w:val="22"/>
                <w:lang w:eastAsia="en-US"/>
              </w:rPr>
              <w:t>0</w:t>
            </w:r>
          </w:p>
        </w:tc>
        <w:tc>
          <w:tcPr>
            <w:tcW w:w="839" w:type="pct"/>
            <w:tcBorders>
              <w:top w:val="single" w:sz="18" w:space="0" w:color="86AD82"/>
              <w:left w:val="single" w:sz="18" w:space="0" w:color="86AD82"/>
              <w:bottom w:val="single" w:sz="18" w:space="0" w:color="86AD82"/>
              <w:right w:val="single" w:sz="18" w:space="0" w:color="86AD82"/>
            </w:tcBorders>
          </w:tcPr>
          <w:p w14:paraId="4078FDEA"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1</w:t>
            </w:r>
          </w:p>
        </w:tc>
      </w:tr>
      <w:tr w:rsidR="004E0E3D" w:rsidRPr="00B66078" w14:paraId="4190812A" w14:textId="77777777" w:rsidTr="005D19A1">
        <w:tc>
          <w:tcPr>
            <w:tcW w:w="716" w:type="pct"/>
            <w:tcBorders>
              <w:top w:val="single" w:sz="18" w:space="0" w:color="FFFFFF" w:themeColor="background1"/>
              <w:left w:val="nil"/>
              <w:bottom w:val="single" w:sz="18" w:space="0" w:color="86AD82"/>
              <w:right w:val="single" w:sz="18" w:space="0" w:color="86AD82"/>
            </w:tcBorders>
            <w:shd w:val="clear" w:color="auto" w:fill="86AD82"/>
          </w:tcPr>
          <w:p w14:paraId="49DD22C0" w14:textId="77777777" w:rsidR="004E0E3D" w:rsidRPr="00B66078" w:rsidRDefault="004E0E3D" w:rsidP="0007256B">
            <w:pPr>
              <w:spacing w:before="60" w:after="120" w:line="276" w:lineRule="auto"/>
              <w:outlineLvl w:val="1"/>
              <w:rPr>
                <w:b/>
                <w:sz w:val="22"/>
                <w:szCs w:val="22"/>
                <w:lang w:eastAsia="en-US"/>
              </w:rPr>
            </w:pPr>
            <w:r w:rsidRPr="00B66078">
              <w:rPr>
                <w:b/>
                <w:sz w:val="22"/>
                <w:szCs w:val="22"/>
                <w:lang w:eastAsia="en-US"/>
              </w:rPr>
              <w:t>IDNO</w:t>
            </w:r>
          </w:p>
        </w:tc>
        <w:tc>
          <w:tcPr>
            <w:tcW w:w="1180" w:type="pct"/>
            <w:tcBorders>
              <w:top w:val="single" w:sz="18" w:space="0" w:color="86AD82"/>
              <w:left w:val="single" w:sz="18" w:space="0" w:color="86AD82"/>
              <w:bottom w:val="single" w:sz="18" w:space="0" w:color="86AD82"/>
              <w:right w:val="single" w:sz="18" w:space="0" w:color="86AD82"/>
            </w:tcBorders>
          </w:tcPr>
          <w:p w14:paraId="438AF6E4"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0</w:t>
            </w:r>
          </w:p>
        </w:tc>
        <w:tc>
          <w:tcPr>
            <w:tcW w:w="701" w:type="pct"/>
            <w:tcBorders>
              <w:top w:val="single" w:sz="18" w:space="0" w:color="86AD82"/>
              <w:left w:val="single" w:sz="18" w:space="0" w:color="86AD82"/>
              <w:bottom w:val="single" w:sz="18" w:space="0" w:color="86AD82"/>
              <w:right w:val="single" w:sz="18" w:space="0" w:color="86AD82"/>
            </w:tcBorders>
          </w:tcPr>
          <w:p w14:paraId="452E6C2F"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0</w:t>
            </w:r>
          </w:p>
        </w:tc>
        <w:tc>
          <w:tcPr>
            <w:tcW w:w="668" w:type="pct"/>
            <w:tcBorders>
              <w:top w:val="single" w:sz="18" w:space="0" w:color="86AD82"/>
              <w:left w:val="single" w:sz="18" w:space="0" w:color="86AD82"/>
              <w:bottom w:val="single" w:sz="18" w:space="0" w:color="86AD82"/>
              <w:right w:val="single" w:sz="18" w:space="0" w:color="86AD82"/>
            </w:tcBorders>
          </w:tcPr>
          <w:p w14:paraId="20F91B5F"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0</w:t>
            </w:r>
          </w:p>
        </w:tc>
        <w:tc>
          <w:tcPr>
            <w:tcW w:w="896" w:type="pct"/>
            <w:tcBorders>
              <w:top w:val="single" w:sz="18" w:space="0" w:color="86AD82"/>
              <w:left w:val="single" w:sz="18" w:space="0" w:color="86AD82"/>
              <w:bottom w:val="single" w:sz="18" w:space="0" w:color="86AD82"/>
              <w:right w:val="single" w:sz="18" w:space="0" w:color="86AD82"/>
            </w:tcBorders>
          </w:tcPr>
          <w:p w14:paraId="0F9BCC41" w14:textId="77777777" w:rsidR="004E0E3D" w:rsidRDefault="004E0E3D" w:rsidP="0007256B">
            <w:pPr>
              <w:spacing w:before="60" w:after="120" w:line="276" w:lineRule="auto"/>
              <w:jc w:val="center"/>
              <w:outlineLvl w:val="1"/>
              <w:rPr>
                <w:sz w:val="22"/>
                <w:szCs w:val="22"/>
                <w:lang w:eastAsia="en-US"/>
              </w:rPr>
            </w:pPr>
            <w:r>
              <w:rPr>
                <w:sz w:val="22"/>
                <w:szCs w:val="22"/>
                <w:lang w:eastAsia="en-US"/>
              </w:rPr>
              <w:t>1</w:t>
            </w:r>
          </w:p>
        </w:tc>
        <w:tc>
          <w:tcPr>
            <w:tcW w:w="839" w:type="pct"/>
            <w:tcBorders>
              <w:top w:val="single" w:sz="18" w:space="0" w:color="86AD82"/>
              <w:left w:val="single" w:sz="18" w:space="0" w:color="86AD82"/>
              <w:bottom w:val="single" w:sz="18" w:space="0" w:color="86AD82"/>
              <w:right w:val="single" w:sz="18" w:space="0" w:color="86AD82"/>
            </w:tcBorders>
          </w:tcPr>
          <w:p w14:paraId="66F78AB0" w14:textId="77777777" w:rsidR="004E0E3D" w:rsidRPr="00B66078" w:rsidRDefault="004E0E3D" w:rsidP="0007256B">
            <w:pPr>
              <w:spacing w:before="60" w:after="120" w:line="276" w:lineRule="auto"/>
              <w:jc w:val="center"/>
              <w:outlineLvl w:val="1"/>
              <w:rPr>
                <w:sz w:val="22"/>
                <w:szCs w:val="22"/>
                <w:lang w:eastAsia="en-US"/>
              </w:rPr>
            </w:pPr>
            <w:r>
              <w:rPr>
                <w:sz w:val="22"/>
                <w:szCs w:val="22"/>
                <w:lang w:eastAsia="en-US"/>
              </w:rPr>
              <w:t>1</w:t>
            </w:r>
          </w:p>
        </w:tc>
      </w:tr>
    </w:tbl>
    <w:p w14:paraId="5FB8126E" w14:textId="77777777" w:rsidR="00056C3D" w:rsidRDefault="00056C3D" w:rsidP="00056C3D">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sidRPr="004E0E3D">
        <w:rPr>
          <w:rFonts w:asciiTheme="minorHAnsi" w:hAnsiTheme="minorHAnsi"/>
          <w:sz w:val="22"/>
          <w:szCs w:val="22"/>
        </w:rPr>
        <w:tab/>
        <w:t xml:space="preserve">The Working Group noted the feedback received and discussed potential implementation dates which would provide sufficient lead time for Parties to implement the change. Members considered that a </w:t>
      </w:r>
      <w:r w:rsidR="00D30250">
        <w:rPr>
          <w:rFonts w:asciiTheme="minorHAnsi" w:hAnsiTheme="minorHAnsi"/>
          <w:sz w:val="22"/>
          <w:szCs w:val="22"/>
        </w:rPr>
        <w:t>6</w:t>
      </w:r>
      <w:r w:rsidR="002A51F9">
        <w:rPr>
          <w:rFonts w:asciiTheme="minorHAnsi" w:hAnsiTheme="minorHAnsi"/>
          <w:sz w:val="22"/>
          <w:szCs w:val="22"/>
        </w:rPr>
        <w:t xml:space="preserve"> </w:t>
      </w:r>
      <w:proofErr w:type="gramStart"/>
      <w:r w:rsidR="002A51F9">
        <w:rPr>
          <w:rFonts w:asciiTheme="minorHAnsi" w:hAnsiTheme="minorHAnsi"/>
          <w:sz w:val="22"/>
          <w:szCs w:val="22"/>
        </w:rPr>
        <w:t>months</w:t>
      </w:r>
      <w:proofErr w:type="gramEnd"/>
      <w:r w:rsidR="002A51F9">
        <w:rPr>
          <w:rFonts w:asciiTheme="minorHAnsi" w:hAnsiTheme="minorHAnsi"/>
          <w:sz w:val="22"/>
          <w:szCs w:val="22"/>
        </w:rPr>
        <w:t xml:space="preserve"> grace period should apply i.e. </w:t>
      </w:r>
      <w:r w:rsidR="00D30250">
        <w:rPr>
          <w:rFonts w:asciiTheme="minorHAnsi" w:hAnsiTheme="minorHAnsi"/>
          <w:sz w:val="22"/>
          <w:szCs w:val="22"/>
        </w:rPr>
        <w:t>6</w:t>
      </w:r>
      <w:r w:rsidR="002A51F9">
        <w:rPr>
          <w:rFonts w:asciiTheme="minorHAnsi" w:hAnsiTheme="minorHAnsi"/>
          <w:sz w:val="22"/>
          <w:szCs w:val="22"/>
        </w:rPr>
        <w:t xml:space="preserve"> months after </w:t>
      </w:r>
      <w:r w:rsidR="001D1D12">
        <w:rPr>
          <w:rFonts w:asciiTheme="minorHAnsi" w:hAnsiTheme="minorHAnsi"/>
          <w:sz w:val="22"/>
          <w:szCs w:val="22"/>
        </w:rPr>
        <w:t xml:space="preserve">the implementation date </w:t>
      </w:r>
      <w:r w:rsidR="002A51F9">
        <w:rPr>
          <w:rFonts w:asciiTheme="minorHAnsi" w:hAnsiTheme="minorHAnsi"/>
          <w:sz w:val="22"/>
          <w:szCs w:val="22"/>
        </w:rPr>
        <w:t>to allow parties to understand and accommodate the change.</w:t>
      </w:r>
    </w:p>
    <w:p w14:paraId="33A7EE90" w14:textId="77777777" w:rsidR="004E0E3D" w:rsidRPr="004E0E3D" w:rsidRDefault="004E0E3D" w:rsidP="004E0E3D">
      <w:pPr>
        <w:pStyle w:val="Heading2"/>
        <w:keepNext w:val="0"/>
        <w:widowControl w:val="0"/>
        <w:numPr>
          <w:ilvl w:val="1"/>
          <w:numId w:val="2"/>
        </w:numPr>
        <w:tabs>
          <w:tab w:val="clear" w:pos="576"/>
          <w:tab w:val="num" w:pos="709"/>
          <w:tab w:val="num" w:pos="1296"/>
        </w:tabs>
        <w:spacing w:line="360" w:lineRule="auto"/>
        <w:ind w:left="851" w:hanging="851"/>
        <w:jc w:val="both"/>
      </w:pPr>
      <w:r w:rsidRPr="004E0E3D">
        <w:rPr>
          <w:rFonts w:asciiTheme="minorHAnsi" w:hAnsiTheme="minorHAnsi"/>
          <w:sz w:val="22"/>
          <w:szCs w:val="22"/>
        </w:rPr>
        <w:tab/>
        <w:t>A Supplier respondent advised against a big bang approach to implementation and suggested that Parties agree timescales with customers to remove the initial backlog of unregistered customers before adhering to prescriptive Service Level Agreements (SLAs). The Working Group agreed to be less prescriptive and look at inserting legal text around Parties endeavouring within 28 days as a proposed SLA.</w:t>
      </w:r>
    </w:p>
    <w:p w14:paraId="4C77D3AB" w14:textId="77777777" w:rsidR="00846F92" w:rsidRDefault="004F6FF4" w:rsidP="004F6FF4">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Pr>
          <w:rFonts w:asciiTheme="minorHAnsi" w:hAnsiTheme="minorHAnsi"/>
          <w:b/>
          <w:bCs w:val="0"/>
          <w:iCs w:val="0"/>
          <w:sz w:val="22"/>
          <w:szCs w:val="22"/>
          <w:u w:val="single"/>
        </w:rPr>
        <w:t xml:space="preserve">Question 17: </w:t>
      </w:r>
      <w:r w:rsidR="00846F92" w:rsidRPr="004F6FF4">
        <w:rPr>
          <w:rFonts w:asciiTheme="minorHAnsi" w:hAnsiTheme="minorHAnsi"/>
          <w:b/>
          <w:bCs w:val="0"/>
          <w:iCs w:val="0"/>
          <w:sz w:val="22"/>
          <w:szCs w:val="22"/>
          <w:u w:val="single"/>
        </w:rPr>
        <w:t>Are there any alternative solutions or matters that should be considered by the Working Group? Please note the specific intent of the Change Proposal.</w:t>
      </w:r>
    </w:p>
    <w:p w14:paraId="2C001A4B" w14:textId="77777777" w:rsidR="004E0E3D" w:rsidRDefault="00E759DA" w:rsidP="00E759DA">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Pr>
          <w:rFonts w:asciiTheme="minorHAnsi" w:hAnsiTheme="minorHAnsi"/>
          <w:sz w:val="22"/>
          <w:szCs w:val="22"/>
        </w:rPr>
        <w:tab/>
      </w:r>
      <w:r w:rsidRPr="00E759DA">
        <w:rPr>
          <w:rFonts w:asciiTheme="minorHAnsi" w:hAnsiTheme="minorHAnsi"/>
          <w:sz w:val="22"/>
          <w:szCs w:val="22"/>
        </w:rPr>
        <w:t>Eight respondents were unaware of any alternative solutions or matters to be considered by the Working Group.</w:t>
      </w:r>
    </w:p>
    <w:p w14:paraId="1AFD7A8D" w14:textId="77777777" w:rsidR="00491D35" w:rsidRDefault="00C22B40" w:rsidP="00C22B40">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Pr>
          <w:rFonts w:asciiTheme="minorHAnsi" w:hAnsiTheme="minorHAnsi"/>
          <w:sz w:val="22"/>
          <w:szCs w:val="22"/>
        </w:rPr>
        <w:tab/>
      </w:r>
      <w:r w:rsidR="00491D35" w:rsidRPr="00C22B40">
        <w:rPr>
          <w:rFonts w:asciiTheme="minorHAnsi" w:hAnsiTheme="minorHAnsi"/>
          <w:sz w:val="22"/>
          <w:szCs w:val="22"/>
        </w:rPr>
        <w:t xml:space="preserve">One </w:t>
      </w:r>
      <w:r w:rsidRPr="00C22B40">
        <w:rPr>
          <w:rFonts w:asciiTheme="minorHAnsi" w:hAnsiTheme="minorHAnsi"/>
          <w:sz w:val="22"/>
          <w:szCs w:val="22"/>
        </w:rPr>
        <w:t xml:space="preserve">DNO </w:t>
      </w:r>
      <w:r w:rsidR="00491D35" w:rsidRPr="00C22B40">
        <w:rPr>
          <w:rFonts w:asciiTheme="minorHAnsi" w:hAnsiTheme="minorHAnsi"/>
          <w:sz w:val="22"/>
          <w:szCs w:val="22"/>
        </w:rPr>
        <w:t xml:space="preserve">respondent considered that the knowledge that DNOs have the powers to disconnect unregistered customers </w:t>
      </w:r>
      <w:r w:rsidRPr="00C22B40">
        <w:rPr>
          <w:rFonts w:asciiTheme="minorHAnsi" w:hAnsiTheme="minorHAnsi"/>
          <w:sz w:val="22"/>
          <w:szCs w:val="22"/>
        </w:rPr>
        <w:t xml:space="preserve">is a tool that can be used to encourage unregistered customers to seek a </w:t>
      </w:r>
      <w:r>
        <w:rPr>
          <w:rFonts w:asciiTheme="minorHAnsi" w:hAnsiTheme="minorHAnsi"/>
          <w:sz w:val="22"/>
          <w:szCs w:val="22"/>
        </w:rPr>
        <w:t xml:space="preserve">Supplier. This </w:t>
      </w:r>
      <w:r w:rsidR="00487785">
        <w:rPr>
          <w:rFonts w:asciiTheme="minorHAnsi" w:hAnsiTheme="minorHAnsi"/>
          <w:sz w:val="22"/>
          <w:szCs w:val="22"/>
        </w:rPr>
        <w:t xml:space="preserve">respondent advised that this </w:t>
      </w:r>
      <w:r w:rsidRPr="00C22B40">
        <w:rPr>
          <w:rFonts w:asciiTheme="minorHAnsi" w:hAnsiTheme="minorHAnsi"/>
          <w:sz w:val="22"/>
          <w:szCs w:val="22"/>
        </w:rPr>
        <w:t xml:space="preserve">change </w:t>
      </w:r>
      <w:r w:rsidR="00487785">
        <w:rPr>
          <w:rFonts w:asciiTheme="minorHAnsi" w:hAnsiTheme="minorHAnsi"/>
          <w:sz w:val="22"/>
          <w:szCs w:val="22"/>
        </w:rPr>
        <w:t xml:space="preserve">should be viewed </w:t>
      </w:r>
      <w:r w:rsidRPr="00C22B40">
        <w:rPr>
          <w:rFonts w:asciiTheme="minorHAnsi" w:hAnsiTheme="minorHAnsi"/>
          <w:sz w:val="22"/>
          <w:szCs w:val="22"/>
        </w:rPr>
        <w:t>as an im</w:t>
      </w:r>
      <w:r>
        <w:rPr>
          <w:rFonts w:asciiTheme="minorHAnsi" w:hAnsiTheme="minorHAnsi"/>
          <w:sz w:val="22"/>
          <w:szCs w:val="22"/>
        </w:rPr>
        <w:t>provement in the</w:t>
      </w:r>
      <w:r w:rsidRPr="00C22B40">
        <w:rPr>
          <w:rFonts w:asciiTheme="minorHAnsi" w:hAnsiTheme="minorHAnsi"/>
          <w:sz w:val="22"/>
          <w:szCs w:val="22"/>
        </w:rPr>
        <w:t xml:space="preserve"> communication and management of unregistered customers</w:t>
      </w:r>
      <w:r w:rsidR="00487785">
        <w:rPr>
          <w:rFonts w:asciiTheme="minorHAnsi" w:hAnsiTheme="minorHAnsi"/>
          <w:sz w:val="22"/>
          <w:szCs w:val="22"/>
        </w:rPr>
        <w:t xml:space="preserve"> and not the introduction of disconnection powers</w:t>
      </w:r>
      <w:r w:rsidRPr="00C22B40">
        <w:rPr>
          <w:rFonts w:asciiTheme="minorHAnsi" w:hAnsiTheme="minorHAnsi"/>
          <w:sz w:val="22"/>
          <w:szCs w:val="22"/>
        </w:rPr>
        <w:t>.</w:t>
      </w:r>
    </w:p>
    <w:p w14:paraId="09533BC2" w14:textId="77777777" w:rsidR="00C22B40" w:rsidRDefault="00C22B40" w:rsidP="00C22B40">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commentRangeStart w:id="364"/>
      <w:r>
        <w:rPr>
          <w:rFonts w:asciiTheme="minorHAnsi" w:hAnsiTheme="minorHAnsi"/>
          <w:sz w:val="22"/>
          <w:szCs w:val="22"/>
        </w:rPr>
        <w:tab/>
      </w:r>
      <w:r w:rsidRPr="00C22B40">
        <w:rPr>
          <w:rFonts w:asciiTheme="minorHAnsi" w:hAnsiTheme="minorHAnsi"/>
          <w:sz w:val="22"/>
          <w:szCs w:val="22"/>
        </w:rPr>
        <w:t>One Supplier respondent request</w:t>
      </w:r>
      <w:r w:rsidR="00487785">
        <w:rPr>
          <w:rFonts w:asciiTheme="minorHAnsi" w:hAnsiTheme="minorHAnsi"/>
          <w:sz w:val="22"/>
          <w:szCs w:val="22"/>
        </w:rPr>
        <w:t>ed</w:t>
      </w:r>
      <w:r w:rsidRPr="00C22B40">
        <w:rPr>
          <w:rFonts w:asciiTheme="minorHAnsi" w:hAnsiTheme="minorHAnsi"/>
          <w:sz w:val="22"/>
          <w:szCs w:val="22"/>
        </w:rPr>
        <w:t xml:space="preserve"> that the Working Group review the </w:t>
      </w:r>
      <w:r w:rsidR="00487785">
        <w:rPr>
          <w:rFonts w:asciiTheme="minorHAnsi" w:hAnsiTheme="minorHAnsi"/>
          <w:sz w:val="22"/>
          <w:szCs w:val="22"/>
        </w:rPr>
        <w:t xml:space="preserve">Code of Practice fully including the </w:t>
      </w:r>
      <w:r w:rsidRPr="00C22B40">
        <w:rPr>
          <w:rFonts w:asciiTheme="minorHAnsi" w:hAnsiTheme="minorHAnsi"/>
          <w:sz w:val="22"/>
          <w:szCs w:val="22"/>
        </w:rPr>
        <w:t>visit procedure. The Working Group addresses this respondent</w:t>
      </w:r>
      <w:r w:rsidR="00487785">
        <w:rPr>
          <w:rFonts w:asciiTheme="minorHAnsi" w:hAnsiTheme="minorHAnsi"/>
          <w:sz w:val="22"/>
          <w:szCs w:val="22"/>
        </w:rPr>
        <w:t>’</w:t>
      </w:r>
      <w:r w:rsidRPr="00C22B40">
        <w:rPr>
          <w:rFonts w:asciiTheme="minorHAnsi" w:hAnsiTheme="minorHAnsi"/>
          <w:sz w:val="22"/>
          <w:szCs w:val="22"/>
        </w:rPr>
        <w:t xml:space="preserve">s </w:t>
      </w:r>
      <w:r>
        <w:rPr>
          <w:rFonts w:asciiTheme="minorHAnsi" w:hAnsiTheme="minorHAnsi"/>
          <w:sz w:val="22"/>
          <w:szCs w:val="22"/>
        </w:rPr>
        <w:t xml:space="preserve">concerns in </w:t>
      </w:r>
      <w:r w:rsidR="00487785">
        <w:rPr>
          <w:rFonts w:asciiTheme="minorHAnsi" w:hAnsiTheme="minorHAnsi"/>
          <w:sz w:val="22"/>
          <w:szCs w:val="22"/>
        </w:rPr>
        <w:t>their answer</w:t>
      </w:r>
      <w:r>
        <w:rPr>
          <w:rFonts w:asciiTheme="minorHAnsi" w:hAnsiTheme="minorHAnsi"/>
          <w:sz w:val="22"/>
          <w:szCs w:val="22"/>
        </w:rPr>
        <w:t xml:space="preserve"> to previous questions</w:t>
      </w:r>
      <w:r w:rsidR="00487785">
        <w:rPr>
          <w:rFonts w:asciiTheme="minorHAnsi" w:hAnsiTheme="minorHAnsi"/>
          <w:sz w:val="22"/>
          <w:szCs w:val="22"/>
        </w:rPr>
        <w:t xml:space="preserve"> such as question 9</w:t>
      </w:r>
      <w:r>
        <w:rPr>
          <w:rFonts w:asciiTheme="minorHAnsi" w:hAnsiTheme="minorHAnsi"/>
          <w:sz w:val="22"/>
          <w:szCs w:val="22"/>
        </w:rPr>
        <w:t>.</w:t>
      </w:r>
      <w:commentRangeEnd w:id="364"/>
      <w:r w:rsidR="00FB499F">
        <w:rPr>
          <w:rStyle w:val="CommentReference"/>
          <w:rFonts w:ascii="Times New Roman" w:hAnsi="Times New Roman"/>
          <w:bCs w:val="0"/>
          <w:iCs w:val="0"/>
        </w:rPr>
        <w:commentReference w:id="364"/>
      </w:r>
    </w:p>
    <w:p w14:paraId="59282E5B" w14:textId="77777777" w:rsidR="00C22B40" w:rsidRPr="00C22B40" w:rsidRDefault="00C22B40" w:rsidP="00C22B40">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Pr>
          <w:rFonts w:asciiTheme="minorHAnsi" w:hAnsiTheme="minorHAnsi"/>
          <w:sz w:val="22"/>
          <w:szCs w:val="22"/>
        </w:rPr>
        <w:tab/>
      </w:r>
      <w:r w:rsidR="00487785">
        <w:rPr>
          <w:rFonts w:asciiTheme="minorHAnsi" w:hAnsiTheme="minorHAnsi"/>
          <w:sz w:val="22"/>
          <w:szCs w:val="22"/>
        </w:rPr>
        <w:t xml:space="preserve">One </w:t>
      </w:r>
      <w:r w:rsidRPr="00C22B40">
        <w:rPr>
          <w:rFonts w:asciiTheme="minorHAnsi" w:hAnsiTheme="minorHAnsi"/>
          <w:sz w:val="22"/>
          <w:szCs w:val="22"/>
        </w:rPr>
        <w:t xml:space="preserve">DNO respondent </w:t>
      </w:r>
      <w:r w:rsidR="00487785">
        <w:rPr>
          <w:rFonts w:asciiTheme="minorHAnsi" w:hAnsiTheme="minorHAnsi"/>
          <w:sz w:val="22"/>
          <w:szCs w:val="22"/>
        </w:rPr>
        <w:t>pointed out</w:t>
      </w:r>
      <w:r w:rsidRPr="00C22B40">
        <w:rPr>
          <w:rFonts w:asciiTheme="minorHAnsi" w:hAnsiTheme="minorHAnsi"/>
          <w:sz w:val="22"/>
          <w:szCs w:val="22"/>
        </w:rPr>
        <w:t xml:space="preserve"> that there is a significant cross-over between unregistered customers and those actively engaged in Theft-in-Conveyance in this change. The Working Group agreed to amend the process to more clear</w:t>
      </w:r>
      <w:r>
        <w:rPr>
          <w:rFonts w:asciiTheme="minorHAnsi" w:hAnsiTheme="minorHAnsi"/>
          <w:sz w:val="22"/>
          <w:szCs w:val="22"/>
        </w:rPr>
        <w:t>ly</w:t>
      </w:r>
      <w:r w:rsidRPr="00C22B40">
        <w:rPr>
          <w:rFonts w:asciiTheme="minorHAnsi" w:hAnsiTheme="minorHAnsi"/>
          <w:sz w:val="22"/>
          <w:szCs w:val="22"/>
        </w:rPr>
        <w:t xml:space="preserve"> delineate the difference.</w:t>
      </w:r>
    </w:p>
    <w:p w14:paraId="758751B1" w14:textId="77777777" w:rsidR="004E6E03" w:rsidRDefault="007547E2" w:rsidP="00F70AA1">
      <w:pPr>
        <w:pStyle w:val="Heading1"/>
        <w:numPr>
          <w:ilvl w:val="0"/>
          <w:numId w:val="2"/>
        </w:numPr>
        <w:spacing w:line="360" w:lineRule="auto"/>
        <w:jc w:val="both"/>
        <w:rPr>
          <w:rFonts w:asciiTheme="minorHAnsi" w:hAnsiTheme="minorHAnsi"/>
          <w:sz w:val="22"/>
          <w:szCs w:val="22"/>
        </w:rPr>
      </w:pPr>
      <w:r w:rsidRPr="00206A08">
        <w:rPr>
          <w:rFonts w:asciiTheme="minorHAnsi" w:hAnsiTheme="minorHAnsi"/>
          <w:sz w:val="22"/>
          <w:szCs w:val="22"/>
        </w:rPr>
        <w:t xml:space="preserve"> </w:t>
      </w:r>
      <w:bookmarkStart w:id="366" w:name="_Toc429146821"/>
      <w:bookmarkStart w:id="367" w:name="_Toc429486238"/>
      <w:r w:rsidR="004E6E03" w:rsidRPr="00206A08">
        <w:rPr>
          <w:rFonts w:asciiTheme="minorHAnsi" w:hAnsiTheme="minorHAnsi"/>
          <w:sz w:val="22"/>
          <w:szCs w:val="22"/>
        </w:rPr>
        <w:t>PROPOSED LEGAL TEXT</w:t>
      </w:r>
      <w:bookmarkEnd w:id="366"/>
      <w:bookmarkEnd w:id="367"/>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70355298"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355DE12"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48AE8D4D" w14:textId="77777777" w:rsidR="00AE6794" w:rsidRPr="00900FD2" w:rsidRDefault="006476BB" w:rsidP="00051CA9">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Pr>
          <w:rFonts w:asciiTheme="minorHAnsi" w:hAnsiTheme="minorHAnsi"/>
          <w:sz w:val="22"/>
          <w:szCs w:val="22"/>
        </w:rPr>
        <w:tab/>
      </w:r>
      <w:r w:rsidR="00A17ED5" w:rsidRPr="00900FD2">
        <w:rPr>
          <w:rFonts w:asciiTheme="minorHAnsi" w:hAnsiTheme="minorHAnsi"/>
          <w:sz w:val="22"/>
          <w:szCs w:val="22"/>
        </w:rPr>
        <w:t>The draft legal text</w:t>
      </w:r>
      <w:r w:rsidR="00552FB0" w:rsidRPr="00900FD2">
        <w:rPr>
          <w:rFonts w:asciiTheme="minorHAnsi" w:hAnsiTheme="minorHAnsi"/>
          <w:sz w:val="22"/>
          <w:szCs w:val="22"/>
        </w:rPr>
        <w:t xml:space="preserve"> of DCP </w:t>
      </w:r>
      <w:r w:rsidR="00347ADC">
        <w:rPr>
          <w:rFonts w:asciiTheme="minorHAnsi" w:hAnsiTheme="minorHAnsi"/>
          <w:sz w:val="22"/>
          <w:szCs w:val="22"/>
        </w:rPr>
        <w:t xml:space="preserve">209 </w:t>
      </w:r>
      <w:r w:rsidR="00A17ED5" w:rsidRPr="00900FD2">
        <w:rPr>
          <w:rFonts w:asciiTheme="minorHAnsi" w:hAnsiTheme="minorHAnsi"/>
          <w:sz w:val="22"/>
          <w:szCs w:val="22"/>
        </w:rPr>
        <w:t xml:space="preserve">has been reviewed by </w:t>
      </w:r>
      <w:r w:rsidR="00BE4814" w:rsidRPr="00900FD2">
        <w:rPr>
          <w:rFonts w:asciiTheme="minorHAnsi" w:hAnsiTheme="minorHAnsi"/>
          <w:sz w:val="22"/>
          <w:szCs w:val="22"/>
        </w:rPr>
        <w:t>the DCUSA Legal Advisor</w:t>
      </w:r>
      <w:r w:rsidR="00A17ED5" w:rsidRPr="00900FD2">
        <w:rPr>
          <w:rFonts w:asciiTheme="minorHAnsi" w:hAnsiTheme="minorHAnsi"/>
          <w:sz w:val="22"/>
          <w:szCs w:val="22"/>
        </w:rPr>
        <w:t xml:space="preserve"> and </w:t>
      </w:r>
      <w:r w:rsidR="005D3851" w:rsidRPr="00900FD2">
        <w:rPr>
          <w:rFonts w:asciiTheme="minorHAnsi" w:hAnsiTheme="minorHAnsi"/>
          <w:sz w:val="22"/>
          <w:szCs w:val="22"/>
        </w:rPr>
        <w:t>acts as</w:t>
      </w:r>
      <w:r w:rsidR="00A17ED5" w:rsidRPr="00900FD2">
        <w:rPr>
          <w:rFonts w:asciiTheme="minorHAnsi" w:hAnsiTheme="minorHAnsi"/>
          <w:sz w:val="22"/>
          <w:szCs w:val="22"/>
        </w:rPr>
        <w:t xml:space="preserve"> </w:t>
      </w:r>
      <w:r w:rsidR="00A17ED5" w:rsidRPr="00E424FB">
        <w:rPr>
          <w:rFonts w:asciiTheme="minorHAnsi" w:hAnsiTheme="minorHAnsi"/>
          <w:sz w:val="22"/>
          <w:szCs w:val="22"/>
        </w:rPr>
        <w:t>A</w:t>
      </w:r>
      <w:r w:rsidR="00552FB0" w:rsidRPr="00E424FB">
        <w:rPr>
          <w:rFonts w:asciiTheme="minorHAnsi" w:hAnsiTheme="minorHAnsi"/>
          <w:sz w:val="22"/>
          <w:szCs w:val="22"/>
        </w:rPr>
        <w:t xml:space="preserve">ttachment </w:t>
      </w:r>
      <w:r w:rsidR="00E424FB" w:rsidRPr="00E424FB">
        <w:rPr>
          <w:rFonts w:asciiTheme="minorHAnsi" w:hAnsiTheme="minorHAnsi"/>
          <w:sz w:val="22"/>
          <w:szCs w:val="22"/>
        </w:rPr>
        <w:t>2</w:t>
      </w:r>
      <w:r w:rsidR="00A17ED5" w:rsidRPr="00E424FB">
        <w:rPr>
          <w:rFonts w:asciiTheme="minorHAnsi" w:hAnsiTheme="minorHAnsi"/>
          <w:sz w:val="22"/>
          <w:szCs w:val="22"/>
        </w:rPr>
        <w:t>.</w:t>
      </w:r>
      <w:r w:rsidR="00A17ED5" w:rsidRPr="00900FD2">
        <w:rPr>
          <w:rFonts w:asciiTheme="minorHAnsi" w:hAnsiTheme="minorHAnsi"/>
          <w:sz w:val="22"/>
          <w:szCs w:val="22"/>
        </w:rPr>
        <w:t xml:space="preserve"> </w:t>
      </w:r>
      <w:ins w:id="368" w:author="Allanson, Chris" w:date="2016-02-09T10:47:00Z">
        <w:r w:rsidR="00B844B3">
          <w:rPr>
            <w:rFonts w:asciiTheme="minorHAnsi" w:hAnsiTheme="minorHAnsi"/>
            <w:sz w:val="22"/>
            <w:szCs w:val="22"/>
          </w:rPr>
          <w:t xml:space="preserve"> </w:t>
        </w:r>
      </w:ins>
      <w:ins w:id="369" w:author="Allanson, Chris" w:date="2016-02-09T10:48:00Z">
        <w:r w:rsidR="00B844B3">
          <w:rPr>
            <w:rFonts w:asciiTheme="minorHAnsi" w:hAnsiTheme="minorHAnsi"/>
            <w:sz w:val="22"/>
            <w:szCs w:val="22"/>
          </w:rPr>
          <w:t xml:space="preserve"> New obligations on parties are also </w:t>
        </w:r>
      </w:ins>
      <w:ins w:id="370" w:author="Allanson, Chris" w:date="2016-02-09T10:49:00Z">
        <w:r w:rsidR="00B844B3">
          <w:rPr>
            <w:rFonts w:asciiTheme="minorHAnsi" w:hAnsiTheme="minorHAnsi"/>
            <w:sz w:val="22"/>
            <w:szCs w:val="22"/>
          </w:rPr>
          <w:t xml:space="preserve">highlighted </w:t>
        </w:r>
      </w:ins>
      <w:ins w:id="371" w:author="Allanson, Chris" w:date="2016-02-09T10:48:00Z">
        <w:r w:rsidR="00B844B3">
          <w:rPr>
            <w:rFonts w:asciiTheme="minorHAnsi" w:hAnsiTheme="minorHAnsi"/>
            <w:sz w:val="22"/>
            <w:szCs w:val="22"/>
          </w:rPr>
          <w:t>in paragraph 5 of this change report.</w:t>
        </w:r>
      </w:ins>
    </w:p>
    <w:p w14:paraId="6B6F9504" w14:textId="77777777" w:rsidR="009D5EC6" w:rsidRDefault="009D5EC6" w:rsidP="00F70AA1">
      <w:pPr>
        <w:pStyle w:val="Heading1"/>
        <w:numPr>
          <w:ilvl w:val="0"/>
          <w:numId w:val="2"/>
        </w:numPr>
        <w:spacing w:line="360" w:lineRule="auto"/>
        <w:jc w:val="both"/>
        <w:rPr>
          <w:rFonts w:asciiTheme="minorHAnsi" w:hAnsiTheme="minorHAnsi"/>
          <w:sz w:val="22"/>
          <w:szCs w:val="22"/>
        </w:rPr>
      </w:pPr>
      <w:bookmarkStart w:id="372" w:name="_Toc429146822"/>
      <w:bookmarkStart w:id="373" w:name="_Toc429486239"/>
      <w:r w:rsidRPr="00900FD2">
        <w:rPr>
          <w:rFonts w:asciiTheme="minorHAnsi" w:hAnsiTheme="minorHAnsi"/>
          <w:sz w:val="22"/>
          <w:szCs w:val="22"/>
        </w:rPr>
        <w:t>EVALUATION AGAINST THE DCUSA</w:t>
      </w:r>
      <w:r w:rsidR="00593A36" w:rsidRPr="00900FD2">
        <w:rPr>
          <w:rFonts w:asciiTheme="minorHAnsi" w:hAnsiTheme="minorHAnsi"/>
          <w:sz w:val="22"/>
          <w:szCs w:val="22"/>
        </w:rPr>
        <w:t xml:space="preserve"> OBJECTIVES</w:t>
      </w:r>
      <w:bookmarkEnd w:id="372"/>
      <w:bookmarkEnd w:id="373"/>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59D137B5"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2B4B6AF"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4A52F651" w14:textId="77777777" w:rsidR="00166100" w:rsidRDefault="006476BB" w:rsidP="00051CA9">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Pr>
          <w:rFonts w:asciiTheme="minorHAnsi" w:hAnsiTheme="minorHAnsi"/>
          <w:sz w:val="22"/>
          <w:szCs w:val="22"/>
        </w:rPr>
        <w:tab/>
      </w:r>
      <w:r w:rsidR="00166100" w:rsidRPr="00900FD2">
        <w:rPr>
          <w:rFonts w:asciiTheme="minorHAnsi" w:hAnsiTheme="minorHAnsi"/>
          <w:sz w:val="22"/>
          <w:szCs w:val="22"/>
        </w:rPr>
        <w:t>The Working Group considers that DCUSA General Objective 1</w:t>
      </w:r>
      <w:r w:rsidR="00AA2022">
        <w:rPr>
          <w:rFonts w:asciiTheme="minorHAnsi" w:hAnsiTheme="minorHAnsi"/>
          <w:sz w:val="22"/>
          <w:szCs w:val="22"/>
        </w:rPr>
        <w:t xml:space="preserve">, 3 </w:t>
      </w:r>
      <w:r w:rsidR="00150DFA">
        <w:rPr>
          <w:rFonts w:asciiTheme="minorHAnsi" w:hAnsiTheme="minorHAnsi"/>
          <w:sz w:val="22"/>
          <w:szCs w:val="22"/>
        </w:rPr>
        <w:t xml:space="preserve">and </w:t>
      </w:r>
      <w:r w:rsidR="00AA2022">
        <w:rPr>
          <w:rFonts w:asciiTheme="minorHAnsi" w:hAnsiTheme="minorHAnsi"/>
          <w:sz w:val="22"/>
          <w:szCs w:val="22"/>
        </w:rPr>
        <w:t>4</w:t>
      </w:r>
      <w:r w:rsidR="00150DFA">
        <w:rPr>
          <w:rFonts w:asciiTheme="minorHAnsi" w:hAnsiTheme="minorHAnsi"/>
          <w:sz w:val="22"/>
          <w:szCs w:val="22"/>
        </w:rPr>
        <w:t xml:space="preserve"> </w:t>
      </w:r>
      <w:r w:rsidR="00166100" w:rsidRPr="00900FD2">
        <w:rPr>
          <w:rFonts w:asciiTheme="minorHAnsi" w:hAnsiTheme="minorHAnsi"/>
          <w:sz w:val="22"/>
          <w:szCs w:val="22"/>
        </w:rPr>
        <w:t>a</w:t>
      </w:r>
      <w:r w:rsidR="00AA2022">
        <w:rPr>
          <w:rFonts w:asciiTheme="minorHAnsi" w:hAnsiTheme="minorHAnsi"/>
          <w:sz w:val="22"/>
          <w:szCs w:val="22"/>
        </w:rPr>
        <w:t>re better facilitated by DCP 209</w:t>
      </w:r>
      <w:r w:rsidR="00166100" w:rsidRPr="00900FD2">
        <w:rPr>
          <w:rFonts w:asciiTheme="minorHAnsi" w:hAnsiTheme="minorHAnsi"/>
          <w:sz w:val="22"/>
          <w:szCs w:val="22"/>
        </w:rPr>
        <w:t>. The reasoning against each objective is detailed below:</w:t>
      </w:r>
    </w:p>
    <w:p w14:paraId="6BC059EA" w14:textId="77777777" w:rsidR="00492822" w:rsidRPr="00492822" w:rsidRDefault="00492822" w:rsidP="003A6C62">
      <w:pPr>
        <w:pStyle w:val="Heading2"/>
        <w:keepNext w:val="0"/>
        <w:tabs>
          <w:tab w:val="clear" w:pos="360"/>
          <w:tab w:val="num" w:pos="709"/>
          <w:tab w:val="num" w:pos="851"/>
        </w:tabs>
        <w:spacing w:after="120" w:line="360" w:lineRule="auto"/>
        <w:ind w:left="851" w:hanging="284"/>
        <w:jc w:val="both"/>
        <w:rPr>
          <w:rFonts w:asciiTheme="minorHAnsi" w:hAnsiTheme="minorHAnsi"/>
          <w:b/>
          <w:sz w:val="22"/>
          <w:szCs w:val="22"/>
          <w:u w:val="single"/>
        </w:rPr>
      </w:pPr>
      <w:r w:rsidRPr="00492822">
        <w:rPr>
          <w:rFonts w:asciiTheme="minorHAnsi" w:hAnsiTheme="minorHAnsi"/>
          <w:b/>
          <w:sz w:val="22"/>
          <w:szCs w:val="22"/>
          <w:u w:val="single"/>
        </w:rPr>
        <w:t>General Objectives</w:t>
      </w:r>
    </w:p>
    <w:p w14:paraId="4D4653B4" w14:textId="77777777" w:rsidR="00990ADD" w:rsidRPr="00900FD2" w:rsidRDefault="00FC2106" w:rsidP="00DB17E8">
      <w:pPr>
        <w:pStyle w:val="Heading2"/>
        <w:keepNext w:val="0"/>
        <w:tabs>
          <w:tab w:val="clear" w:pos="360"/>
          <w:tab w:val="left" w:pos="2552"/>
        </w:tabs>
        <w:spacing w:after="120" w:line="360" w:lineRule="auto"/>
        <w:ind w:left="2127" w:hanging="1560"/>
        <w:jc w:val="both"/>
        <w:rPr>
          <w:rFonts w:asciiTheme="minorHAnsi" w:hAnsiTheme="minorHAnsi"/>
          <w:b/>
          <w:sz w:val="22"/>
          <w:szCs w:val="22"/>
        </w:rPr>
      </w:pPr>
      <w:r w:rsidRPr="00900FD2">
        <w:rPr>
          <w:rFonts w:asciiTheme="minorHAnsi" w:hAnsiTheme="minorHAnsi"/>
          <w:b/>
          <w:sz w:val="22"/>
          <w:szCs w:val="22"/>
        </w:rPr>
        <w:t>Objective 1</w:t>
      </w:r>
      <w:r w:rsidR="003A6C62">
        <w:rPr>
          <w:rFonts w:asciiTheme="minorHAnsi" w:hAnsiTheme="minorHAnsi"/>
          <w:b/>
          <w:sz w:val="22"/>
          <w:szCs w:val="22"/>
        </w:rPr>
        <w:t xml:space="preserve"> </w:t>
      </w:r>
      <w:r w:rsidR="00990ADD" w:rsidRPr="00900FD2">
        <w:rPr>
          <w:rFonts w:asciiTheme="minorHAnsi" w:hAnsiTheme="minorHAnsi"/>
          <w:b/>
          <w:sz w:val="22"/>
          <w:szCs w:val="22"/>
        </w:rPr>
        <w:t>–</w:t>
      </w:r>
      <w:r w:rsidR="00DB17E8" w:rsidRPr="00900FD2">
        <w:rPr>
          <w:rFonts w:asciiTheme="minorHAnsi" w:hAnsiTheme="minorHAnsi"/>
          <w:b/>
          <w:sz w:val="22"/>
          <w:szCs w:val="22"/>
        </w:rPr>
        <w:tab/>
      </w:r>
      <w:r w:rsidR="00EA79CB" w:rsidRPr="00900FD2">
        <w:rPr>
          <w:rFonts w:asciiTheme="minorHAnsi" w:hAnsiTheme="minorHAnsi"/>
          <w:i/>
          <w:sz w:val="22"/>
          <w:szCs w:val="22"/>
        </w:rPr>
        <w:t>The development, maintenance and operation by the DNO Parties and IDNO Parties of efficient, co-ordinated, and economical Distribution Networks</w:t>
      </w:r>
      <w:r w:rsidR="001A132B" w:rsidRPr="00900FD2">
        <w:rPr>
          <w:rFonts w:asciiTheme="minorHAnsi" w:hAnsiTheme="minorHAnsi"/>
          <w:i/>
          <w:sz w:val="22"/>
          <w:szCs w:val="22"/>
        </w:rPr>
        <w:t>.</w:t>
      </w:r>
      <w:r w:rsidR="00D846F5" w:rsidRPr="00900FD2">
        <w:rPr>
          <w:rFonts w:asciiTheme="minorHAnsi" w:hAnsiTheme="minorHAnsi"/>
          <w:b/>
          <w:sz w:val="22"/>
          <w:szCs w:val="22"/>
        </w:rPr>
        <w:t xml:space="preserve"> </w:t>
      </w:r>
    </w:p>
    <w:p w14:paraId="1E05F73C" w14:textId="77777777" w:rsidR="00AA2022" w:rsidRPr="00AA2022" w:rsidRDefault="00AA2022" w:rsidP="00D6486C">
      <w:pPr>
        <w:pStyle w:val="ListParagraph"/>
        <w:numPr>
          <w:ilvl w:val="0"/>
          <w:numId w:val="5"/>
        </w:numPr>
        <w:spacing w:line="360" w:lineRule="auto"/>
        <w:jc w:val="both"/>
        <w:rPr>
          <w:rFonts w:ascii="Verdana" w:hAnsi="Verdana"/>
          <w:noProof/>
          <w:sz w:val="20"/>
        </w:rPr>
      </w:pPr>
      <w:r w:rsidRPr="00AA2022">
        <w:rPr>
          <w:rFonts w:asciiTheme="minorHAnsi" w:hAnsiTheme="minorHAnsi"/>
          <w:b/>
          <w:sz w:val="22"/>
          <w:szCs w:val="22"/>
        </w:rPr>
        <w:t>Working Group view on DCP 209</w:t>
      </w:r>
      <w:r w:rsidR="00166100" w:rsidRPr="00AA2022">
        <w:rPr>
          <w:rFonts w:asciiTheme="minorHAnsi" w:hAnsiTheme="minorHAnsi"/>
          <w:b/>
          <w:sz w:val="22"/>
          <w:szCs w:val="22"/>
        </w:rPr>
        <w:t>:</w:t>
      </w:r>
      <w:r w:rsidR="00A00BCE" w:rsidRPr="00AA2022">
        <w:rPr>
          <w:rFonts w:asciiTheme="minorHAnsi" w:hAnsiTheme="minorHAnsi"/>
          <w:b/>
          <w:sz w:val="22"/>
          <w:szCs w:val="22"/>
        </w:rPr>
        <w:t xml:space="preserve"> </w:t>
      </w:r>
      <w:r w:rsidR="007C0F27" w:rsidRPr="007C0F27">
        <w:t xml:space="preserve"> </w:t>
      </w:r>
      <w:r w:rsidR="007C0F27" w:rsidRPr="00AA2022">
        <w:rPr>
          <w:rFonts w:asciiTheme="minorHAnsi" w:hAnsiTheme="minorHAnsi" w:cs="Arial"/>
          <w:bCs/>
          <w:iCs/>
          <w:sz w:val="22"/>
          <w:szCs w:val="22"/>
          <w:lang w:val="en-GB" w:eastAsia="en-GB"/>
        </w:rPr>
        <w:t xml:space="preserve">The Working Group agreed that </w:t>
      </w:r>
      <w:r w:rsidRPr="00AA2022">
        <w:rPr>
          <w:rFonts w:asciiTheme="minorHAnsi" w:hAnsiTheme="minorHAnsi" w:cs="Arial"/>
          <w:bCs/>
          <w:iCs/>
          <w:sz w:val="22"/>
          <w:szCs w:val="22"/>
          <w:lang w:val="en-GB" w:eastAsia="en-GB"/>
        </w:rPr>
        <w:t xml:space="preserve">a reduction in non-technical losses </w:t>
      </w:r>
      <w:r w:rsidR="00A15ABF">
        <w:rPr>
          <w:rFonts w:asciiTheme="minorHAnsi" w:hAnsiTheme="minorHAnsi" w:cs="Arial"/>
          <w:bCs/>
          <w:iCs/>
          <w:sz w:val="22"/>
          <w:szCs w:val="22"/>
          <w:lang w:val="en-GB" w:eastAsia="en-GB"/>
        </w:rPr>
        <w:t>from resolving</w:t>
      </w:r>
      <w:r w:rsidRPr="00AA2022">
        <w:rPr>
          <w:rFonts w:asciiTheme="minorHAnsi" w:hAnsiTheme="minorHAnsi" w:cs="Arial"/>
          <w:bCs/>
          <w:iCs/>
          <w:sz w:val="22"/>
          <w:szCs w:val="22"/>
          <w:lang w:val="en-GB" w:eastAsia="en-GB"/>
        </w:rPr>
        <w:t xml:space="preserve"> unregistered </w:t>
      </w:r>
      <w:del w:id="374" w:author="Allanson, Chris" w:date="2016-02-09T11:02:00Z">
        <w:r w:rsidRPr="00AA2022" w:rsidDel="0066265C">
          <w:rPr>
            <w:rFonts w:asciiTheme="minorHAnsi" w:hAnsiTheme="minorHAnsi" w:cs="Arial"/>
            <w:bCs/>
            <w:iCs/>
            <w:sz w:val="22"/>
            <w:szCs w:val="22"/>
            <w:lang w:val="en-GB" w:eastAsia="en-GB"/>
          </w:rPr>
          <w:delText>consumers</w:delText>
        </w:r>
      </w:del>
      <w:ins w:id="375" w:author="Allanson, Chris" w:date="2016-02-09T11:02:00Z">
        <w:r w:rsidR="0066265C">
          <w:rPr>
            <w:rFonts w:asciiTheme="minorHAnsi" w:hAnsiTheme="minorHAnsi" w:cs="Arial"/>
            <w:bCs/>
            <w:iCs/>
            <w:sz w:val="22"/>
            <w:szCs w:val="22"/>
            <w:lang w:val="en-GB" w:eastAsia="en-GB"/>
          </w:rPr>
          <w:t>customers</w:t>
        </w:r>
      </w:ins>
      <w:r w:rsidR="00A15ABF">
        <w:rPr>
          <w:rFonts w:asciiTheme="minorHAnsi" w:hAnsiTheme="minorHAnsi" w:cs="Arial"/>
          <w:bCs/>
          <w:iCs/>
          <w:sz w:val="22"/>
          <w:szCs w:val="22"/>
          <w:lang w:val="en-GB" w:eastAsia="en-GB"/>
        </w:rPr>
        <w:t xml:space="preserve"> and reducing the potentially inefficient usage of electricity by unregistered customer</w:t>
      </w:r>
      <w:r w:rsidR="00D6486C">
        <w:rPr>
          <w:rFonts w:asciiTheme="minorHAnsi" w:hAnsiTheme="minorHAnsi" w:cs="Arial"/>
          <w:bCs/>
          <w:iCs/>
          <w:sz w:val="22"/>
          <w:szCs w:val="22"/>
          <w:lang w:val="en-GB" w:eastAsia="en-GB"/>
        </w:rPr>
        <w:t>s</w:t>
      </w:r>
      <w:r w:rsidRPr="00AA2022">
        <w:rPr>
          <w:rFonts w:asciiTheme="minorHAnsi" w:hAnsiTheme="minorHAnsi" w:cs="Arial"/>
          <w:bCs/>
          <w:iCs/>
          <w:sz w:val="22"/>
          <w:szCs w:val="22"/>
          <w:lang w:val="en-GB" w:eastAsia="en-GB"/>
        </w:rPr>
        <w:t xml:space="preserve"> should make distribution networks more efficient. </w:t>
      </w:r>
    </w:p>
    <w:p w14:paraId="65EA8047" w14:textId="77777777" w:rsidR="00AA2022" w:rsidRDefault="00AA2022" w:rsidP="00AA2022">
      <w:pPr>
        <w:pStyle w:val="Heading2"/>
        <w:keepNext w:val="0"/>
        <w:tabs>
          <w:tab w:val="clear" w:pos="360"/>
          <w:tab w:val="left" w:pos="2552"/>
        </w:tabs>
        <w:spacing w:after="120" w:line="360" w:lineRule="auto"/>
        <w:ind w:left="2127" w:hanging="1560"/>
        <w:jc w:val="both"/>
        <w:rPr>
          <w:rFonts w:asciiTheme="minorHAnsi" w:hAnsiTheme="minorHAnsi"/>
          <w:i/>
          <w:sz w:val="22"/>
          <w:szCs w:val="22"/>
        </w:rPr>
      </w:pPr>
      <w:r>
        <w:rPr>
          <w:rFonts w:asciiTheme="minorHAnsi" w:hAnsiTheme="minorHAnsi"/>
          <w:b/>
          <w:sz w:val="22"/>
          <w:szCs w:val="22"/>
        </w:rPr>
        <w:t>Objective 3 -</w:t>
      </w:r>
      <w:r w:rsidRPr="00AA2022">
        <w:rPr>
          <w:rFonts w:asciiTheme="minorHAnsi" w:hAnsiTheme="minorHAnsi"/>
          <w:b/>
          <w:sz w:val="22"/>
          <w:szCs w:val="22"/>
        </w:rPr>
        <w:t xml:space="preserve"> </w:t>
      </w:r>
      <w:r>
        <w:rPr>
          <w:rFonts w:asciiTheme="minorHAnsi" w:hAnsiTheme="minorHAnsi"/>
          <w:b/>
          <w:sz w:val="22"/>
          <w:szCs w:val="22"/>
        </w:rPr>
        <w:tab/>
      </w:r>
      <w:r w:rsidRPr="00AA2022">
        <w:rPr>
          <w:rFonts w:asciiTheme="minorHAnsi" w:hAnsiTheme="minorHAnsi"/>
          <w:i/>
          <w:sz w:val="22"/>
          <w:szCs w:val="22"/>
        </w:rPr>
        <w:t>The efficient discharge by the DNO Parties and IDNO Parties of obligations imposed upon them in their Distribution Licences</w:t>
      </w:r>
    </w:p>
    <w:p w14:paraId="70480892" w14:textId="77777777" w:rsidR="00AA2022" w:rsidRPr="00AA2022" w:rsidRDefault="00AA2022" w:rsidP="00AA2022">
      <w:pPr>
        <w:pStyle w:val="ListParagraph"/>
        <w:numPr>
          <w:ilvl w:val="0"/>
          <w:numId w:val="5"/>
        </w:numPr>
        <w:spacing w:line="360" w:lineRule="auto"/>
        <w:jc w:val="both"/>
      </w:pPr>
      <w:r w:rsidRPr="00871C12">
        <w:rPr>
          <w:rFonts w:asciiTheme="minorHAnsi" w:hAnsiTheme="minorHAnsi"/>
          <w:b/>
          <w:sz w:val="22"/>
          <w:szCs w:val="22"/>
        </w:rPr>
        <w:t xml:space="preserve">Working Group view on DCP 209: </w:t>
      </w:r>
      <w:r w:rsidRPr="007C0F27">
        <w:t xml:space="preserve"> </w:t>
      </w:r>
      <w:r w:rsidRPr="00871C12">
        <w:rPr>
          <w:rFonts w:asciiTheme="minorHAnsi" w:hAnsiTheme="minorHAnsi" w:cs="Arial"/>
          <w:bCs/>
          <w:iCs/>
          <w:sz w:val="22"/>
          <w:szCs w:val="22"/>
          <w:lang w:val="en-GB" w:eastAsia="en-GB"/>
        </w:rPr>
        <w:t xml:space="preserve">The Working Group agreed that this change </w:t>
      </w:r>
      <w:r w:rsidR="00D10092" w:rsidRPr="00871C12">
        <w:rPr>
          <w:rFonts w:asciiTheme="minorHAnsi" w:hAnsiTheme="minorHAnsi" w:cs="Arial"/>
          <w:bCs/>
          <w:iCs/>
          <w:sz w:val="22"/>
          <w:szCs w:val="22"/>
          <w:lang w:val="en-GB" w:eastAsia="en-GB"/>
        </w:rPr>
        <w:t xml:space="preserve">helps DNO Parties to fulfil the obligations placed on them under </w:t>
      </w:r>
      <w:r w:rsidR="00D10092" w:rsidRPr="00871C12">
        <w:rPr>
          <w:rFonts w:asciiTheme="minorHAnsi" w:hAnsiTheme="minorHAnsi"/>
          <w:sz w:val="22"/>
          <w:szCs w:val="22"/>
        </w:rPr>
        <w:t>RIIO ED1 (SLC 49 on Losses and theft of electricity).</w:t>
      </w:r>
      <w:r w:rsidR="00D6486C">
        <w:rPr>
          <w:rFonts w:asciiTheme="minorHAnsi" w:hAnsiTheme="minorHAnsi"/>
          <w:sz w:val="22"/>
          <w:szCs w:val="22"/>
        </w:rPr>
        <w:t xml:space="preserve"> </w:t>
      </w:r>
      <w:r w:rsidR="00D6486C" w:rsidRPr="00D6486C">
        <w:rPr>
          <w:rFonts w:asciiTheme="minorHAnsi" w:hAnsiTheme="minorHAnsi" w:cs="Arial"/>
          <w:bCs/>
          <w:iCs/>
          <w:sz w:val="22"/>
          <w:szCs w:val="22"/>
          <w:lang w:val="en-GB" w:eastAsia="en-GB"/>
        </w:rPr>
        <w:t xml:space="preserve">The Working Group agreed that this change provided clarity on </w:t>
      </w:r>
      <w:r w:rsidR="00D6486C">
        <w:rPr>
          <w:rFonts w:asciiTheme="minorHAnsi" w:hAnsiTheme="minorHAnsi" w:cs="Arial"/>
          <w:bCs/>
          <w:iCs/>
          <w:sz w:val="22"/>
          <w:szCs w:val="22"/>
          <w:lang w:val="en-GB" w:eastAsia="en-GB"/>
        </w:rPr>
        <w:t xml:space="preserve">DNO Party </w:t>
      </w:r>
      <w:r w:rsidR="00D6486C" w:rsidRPr="00D6486C">
        <w:rPr>
          <w:rFonts w:asciiTheme="minorHAnsi" w:hAnsiTheme="minorHAnsi" w:cs="Arial"/>
          <w:bCs/>
          <w:iCs/>
          <w:sz w:val="22"/>
          <w:szCs w:val="22"/>
          <w:lang w:val="en-GB" w:eastAsia="en-GB"/>
        </w:rPr>
        <w:t xml:space="preserve">responsibilities </w:t>
      </w:r>
      <w:r w:rsidR="00D6486C">
        <w:rPr>
          <w:rFonts w:asciiTheme="minorHAnsi" w:hAnsiTheme="minorHAnsi" w:cs="Arial"/>
          <w:bCs/>
          <w:iCs/>
          <w:sz w:val="22"/>
          <w:szCs w:val="22"/>
          <w:lang w:val="en-GB" w:eastAsia="en-GB"/>
        </w:rPr>
        <w:t xml:space="preserve">in relation to addressing </w:t>
      </w:r>
      <w:r w:rsidR="002A51F9">
        <w:rPr>
          <w:rFonts w:asciiTheme="minorHAnsi" w:hAnsiTheme="minorHAnsi" w:cs="Arial"/>
          <w:bCs/>
          <w:iCs/>
          <w:sz w:val="22"/>
          <w:szCs w:val="22"/>
          <w:lang w:val="en-GB" w:eastAsia="en-GB"/>
        </w:rPr>
        <w:t>‘R</w:t>
      </w:r>
      <w:r w:rsidR="00D6486C">
        <w:rPr>
          <w:rFonts w:asciiTheme="minorHAnsi" w:hAnsiTheme="minorHAnsi" w:cs="Arial"/>
          <w:bCs/>
          <w:iCs/>
          <w:sz w:val="22"/>
          <w:szCs w:val="22"/>
          <w:lang w:val="en-GB" w:eastAsia="en-GB"/>
        </w:rPr>
        <w:t xml:space="preserve">elevant </w:t>
      </w:r>
      <w:r w:rsidR="002A51F9">
        <w:rPr>
          <w:rFonts w:asciiTheme="minorHAnsi" w:hAnsiTheme="minorHAnsi" w:cs="Arial"/>
          <w:bCs/>
          <w:iCs/>
          <w:sz w:val="22"/>
          <w:szCs w:val="22"/>
          <w:lang w:val="en-GB" w:eastAsia="en-GB"/>
        </w:rPr>
        <w:t>T</w:t>
      </w:r>
      <w:r w:rsidR="00D6486C" w:rsidRPr="00D6486C">
        <w:rPr>
          <w:rFonts w:asciiTheme="minorHAnsi" w:hAnsiTheme="minorHAnsi" w:cs="Arial"/>
          <w:bCs/>
          <w:iCs/>
          <w:sz w:val="22"/>
          <w:szCs w:val="22"/>
          <w:lang w:val="en-GB" w:eastAsia="en-GB"/>
        </w:rPr>
        <w:t>heft</w:t>
      </w:r>
      <w:r w:rsidR="002A51F9">
        <w:rPr>
          <w:rFonts w:asciiTheme="minorHAnsi" w:hAnsiTheme="minorHAnsi" w:cs="Arial"/>
          <w:bCs/>
          <w:iCs/>
          <w:sz w:val="22"/>
          <w:szCs w:val="22"/>
          <w:lang w:val="en-GB" w:eastAsia="en-GB"/>
        </w:rPr>
        <w:t>’ in SLC 49 which include unregistered customers.</w:t>
      </w:r>
    </w:p>
    <w:p w14:paraId="167DAEA5" w14:textId="77777777" w:rsidR="00A15ABF" w:rsidRDefault="00A15ABF" w:rsidP="00A15ABF">
      <w:pPr>
        <w:pStyle w:val="Heading2"/>
        <w:keepNext w:val="0"/>
        <w:tabs>
          <w:tab w:val="clear" w:pos="360"/>
          <w:tab w:val="left" w:pos="2552"/>
        </w:tabs>
        <w:spacing w:after="120" w:line="360" w:lineRule="auto"/>
        <w:ind w:left="2127" w:hanging="1560"/>
        <w:jc w:val="both"/>
        <w:rPr>
          <w:rFonts w:asciiTheme="minorHAnsi" w:hAnsiTheme="minorHAnsi"/>
          <w:i/>
          <w:sz w:val="22"/>
          <w:szCs w:val="22"/>
        </w:rPr>
      </w:pPr>
      <w:r w:rsidRPr="00AA2022">
        <w:rPr>
          <w:rFonts w:asciiTheme="minorHAnsi" w:hAnsiTheme="minorHAnsi"/>
          <w:b/>
          <w:sz w:val="22"/>
          <w:szCs w:val="22"/>
        </w:rPr>
        <w:t xml:space="preserve">Objective </w:t>
      </w:r>
      <w:r>
        <w:rPr>
          <w:rFonts w:asciiTheme="minorHAnsi" w:hAnsiTheme="minorHAnsi"/>
          <w:b/>
          <w:sz w:val="22"/>
          <w:szCs w:val="22"/>
        </w:rPr>
        <w:t>5</w:t>
      </w:r>
      <w:r w:rsidRPr="00AA2022">
        <w:rPr>
          <w:rFonts w:asciiTheme="minorHAnsi" w:hAnsiTheme="minorHAnsi"/>
          <w:b/>
          <w:sz w:val="22"/>
          <w:szCs w:val="22"/>
        </w:rPr>
        <w:t xml:space="preserve"> - </w:t>
      </w:r>
      <w:r>
        <w:rPr>
          <w:rFonts w:asciiTheme="minorHAnsi" w:hAnsiTheme="minorHAnsi"/>
          <w:b/>
          <w:sz w:val="22"/>
          <w:szCs w:val="22"/>
        </w:rPr>
        <w:tab/>
      </w:r>
      <w:r w:rsidRPr="0005796A">
        <w:rPr>
          <w:rFonts w:asciiTheme="minorHAnsi" w:hAnsiTheme="minorHAnsi"/>
          <w:i/>
          <w:sz w:val="22"/>
          <w:szCs w:val="22"/>
        </w:rPr>
        <w:t>Compliance with the Regulation on Cross-Border Exchange in Electricity and any relevant legally binding decisions of the European Commission and/or the Agency for the Co-operation of Energy Regulators.</w:t>
      </w:r>
    </w:p>
    <w:p w14:paraId="6EA1AF1A" w14:textId="77777777" w:rsidR="00A15ABF" w:rsidRPr="004C633D" w:rsidRDefault="00A15ABF" w:rsidP="004C633D">
      <w:pPr>
        <w:pStyle w:val="ListParagraph"/>
        <w:numPr>
          <w:ilvl w:val="0"/>
          <w:numId w:val="5"/>
        </w:numPr>
        <w:spacing w:line="360" w:lineRule="auto"/>
        <w:jc w:val="both"/>
        <w:rPr>
          <w:rFonts w:asciiTheme="minorHAnsi" w:hAnsiTheme="minorHAnsi"/>
          <w:b/>
          <w:sz w:val="22"/>
          <w:szCs w:val="22"/>
        </w:rPr>
      </w:pPr>
      <w:r>
        <w:rPr>
          <w:rFonts w:asciiTheme="minorHAnsi" w:hAnsiTheme="minorHAnsi"/>
          <w:b/>
          <w:sz w:val="22"/>
          <w:szCs w:val="22"/>
        </w:rPr>
        <w:t>Working Group view on DCP 209:</w:t>
      </w:r>
      <w:r w:rsidRPr="00AA2022">
        <w:rPr>
          <w:rFonts w:asciiTheme="minorHAnsi" w:hAnsiTheme="minorHAnsi"/>
          <w:b/>
          <w:sz w:val="22"/>
          <w:szCs w:val="22"/>
        </w:rPr>
        <w:t xml:space="preserve"> </w:t>
      </w:r>
      <w:r w:rsidRPr="004C633D">
        <w:rPr>
          <w:rFonts w:asciiTheme="minorHAnsi" w:hAnsiTheme="minorHAnsi"/>
          <w:b/>
          <w:sz w:val="22"/>
          <w:szCs w:val="22"/>
        </w:rPr>
        <w:t xml:space="preserve">The Working Group agreed that this change supported European directives in the area of optimization of the use of energy by reducing the number of unregistered customers (who do not pay for the electricity they use) and through getting them registered by a </w:t>
      </w:r>
      <w:r w:rsidR="00D6486C" w:rsidRPr="004C633D">
        <w:rPr>
          <w:rFonts w:asciiTheme="minorHAnsi" w:hAnsiTheme="minorHAnsi"/>
          <w:b/>
          <w:sz w:val="22"/>
          <w:szCs w:val="22"/>
        </w:rPr>
        <w:t>S</w:t>
      </w:r>
      <w:r w:rsidRPr="004C633D">
        <w:rPr>
          <w:rFonts w:asciiTheme="minorHAnsi" w:hAnsiTheme="minorHAnsi"/>
          <w:b/>
          <w:sz w:val="22"/>
          <w:szCs w:val="22"/>
        </w:rPr>
        <w:t>upplier so that they receive appropriate cost signals.  Including supporting European Directive 2009/72/EC.</w:t>
      </w:r>
    </w:p>
    <w:p w14:paraId="4BC77D5E" w14:textId="77777777" w:rsidR="00E91AC0" w:rsidRDefault="00AF42D4" w:rsidP="00051CA9">
      <w:pPr>
        <w:pStyle w:val="Heading1"/>
        <w:numPr>
          <w:ilvl w:val="0"/>
          <w:numId w:val="2"/>
        </w:numPr>
        <w:spacing w:line="360" w:lineRule="auto"/>
        <w:jc w:val="both"/>
        <w:rPr>
          <w:rFonts w:asciiTheme="minorHAnsi" w:hAnsiTheme="minorHAnsi"/>
          <w:sz w:val="22"/>
          <w:szCs w:val="22"/>
        </w:rPr>
      </w:pPr>
      <w:bookmarkStart w:id="376" w:name="_Toc429146823"/>
      <w:bookmarkStart w:id="377" w:name="_Toc429486240"/>
      <w:r w:rsidRPr="00900FD2">
        <w:rPr>
          <w:rFonts w:asciiTheme="minorHAnsi" w:hAnsiTheme="minorHAnsi"/>
          <w:sz w:val="22"/>
          <w:szCs w:val="22"/>
        </w:rPr>
        <w:t>I</w:t>
      </w:r>
      <w:r w:rsidR="00BA004B">
        <w:rPr>
          <w:rFonts w:asciiTheme="minorHAnsi" w:hAnsiTheme="minorHAnsi"/>
          <w:sz w:val="22"/>
          <w:szCs w:val="22"/>
        </w:rPr>
        <w:t>MPACT ON GREENHOUSE GAS E</w:t>
      </w:r>
      <w:r w:rsidR="00774DAF" w:rsidRPr="00900FD2">
        <w:rPr>
          <w:rFonts w:asciiTheme="minorHAnsi" w:hAnsiTheme="minorHAnsi"/>
          <w:sz w:val="22"/>
          <w:szCs w:val="22"/>
        </w:rPr>
        <w:t>MISSIONS</w:t>
      </w:r>
      <w:bookmarkEnd w:id="376"/>
      <w:bookmarkEnd w:id="377"/>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7EB8A40F"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F2161FB"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0C7AD767" w14:textId="77777777" w:rsidR="00AF42D4" w:rsidRPr="00900FD2" w:rsidRDefault="00F60A7B" w:rsidP="00051CA9">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Pr>
          <w:rFonts w:asciiTheme="minorHAnsi" w:hAnsiTheme="minorHAnsi"/>
          <w:sz w:val="22"/>
          <w:szCs w:val="22"/>
        </w:rPr>
        <w:tab/>
      </w:r>
      <w:r w:rsidR="004109CD">
        <w:rPr>
          <w:rFonts w:asciiTheme="minorHAnsi" w:hAnsiTheme="minorHAnsi"/>
          <w:sz w:val="22"/>
          <w:szCs w:val="22"/>
        </w:rPr>
        <w:t>In accordance with DCUSA C</w:t>
      </w:r>
      <w:r w:rsidR="00A83111" w:rsidRPr="00900FD2">
        <w:rPr>
          <w:rFonts w:asciiTheme="minorHAnsi" w:hAnsiTheme="minorHAnsi"/>
          <w:sz w:val="22"/>
          <w:szCs w:val="22"/>
        </w:rPr>
        <w:t>lause 11.14.6, the Working Group assessed whether there would be a material impact on gre</w:t>
      </w:r>
      <w:r w:rsidR="00693B5E" w:rsidRPr="00900FD2">
        <w:rPr>
          <w:rFonts w:asciiTheme="minorHAnsi" w:hAnsiTheme="minorHAnsi"/>
          <w:sz w:val="22"/>
          <w:szCs w:val="22"/>
        </w:rPr>
        <w:t xml:space="preserve">enhouse gas emissions if DCP </w:t>
      </w:r>
      <w:r w:rsidR="001571BD">
        <w:rPr>
          <w:rFonts w:asciiTheme="minorHAnsi" w:hAnsiTheme="minorHAnsi"/>
          <w:sz w:val="22"/>
          <w:szCs w:val="22"/>
        </w:rPr>
        <w:t>209</w:t>
      </w:r>
      <w:r w:rsidR="00552FB0" w:rsidRPr="00900FD2">
        <w:rPr>
          <w:rFonts w:asciiTheme="minorHAnsi" w:hAnsiTheme="minorHAnsi"/>
          <w:sz w:val="22"/>
          <w:szCs w:val="22"/>
        </w:rPr>
        <w:t xml:space="preserve"> </w:t>
      </w:r>
      <w:r w:rsidR="00033711" w:rsidRPr="00900FD2">
        <w:rPr>
          <w:rFonts w:asciiTheme="minorHAnsi" w:hAnsiTheme="minorHAnsi"/>
          <w:sz w:val="22"/>
          <w:szCs w:val="22"/>
        </w:rPr>
        <w:t>were implemented.</w:t>
      </w:r>
      <w:r w:rsidR="00A83111" w:rsidRPr="00900FD2">
        <w:rPr>
          <w:rFonts w:asciiTheme="minorHAnsi" w:hAnsiTheme="minorHAnsi"/>
          <w:sz w:val="22"/>
          <w:szCs w:val="22"/>
        </w:rPr>
        <w:t xml:space="preserve"> The Working Group did not identify any material impact on greenhouse gas emission</w:t>
      </w:r>
      <w:r w:rsidR="001626A1">
        <w:rPr>
          <w:rFonts w:asciiTheme="minorHAnsi" w:hAnsiTheme="minorHAnsi"/>
          <w:sz w:val="22"/>
          <w:szCs w:val="22"/>
        </w:rPr>
        <w:t xml:space="preserve">s from the implementation of </w:t>
      </w:r>
      <w:r w:rsidR="00394D1B">
        <w:rPr>
          <w:rFonts w:asciiTheme="minorHAnsi" w:hAnsiTheme="minorHAnsi"/>
          <w:sz w:val="22"/>
          <w:szCs w:val="22"/>
        </w:rPr>
        <w:t>thi</w:t>
      </w:r>
      <w:r w:rsidR="00A83111" w:rsidRPr="00900FD2">
        <w:rPr>
          <w:rFonts w:asciiTheme="minorHAnsi" w:hAnsiTheme="minorHAnsi"/>
          <w:sz w:val="22"/>
          <w:szCs w:val="22"/>
        </w:rPr>
        <w:t>s C</w:t>
      </w:r>
      <w:r w:rsidR="001626A1">
        <w:rPr>
          <w:rFonts w:asciiTheme="minorHAnsi" w:hAnsiTheme="minorHAnsi"/>
          <w:sz w:val="22"/>
          <w:szCs w:val="22"/>
        </w:rPr>
        <w:t>P</w:t>
      </w:r>
      <w:r w:rsidR="00A83111" w:rsidRPr="00900FD2">
        <w:rPr>
          <w:rFonts w:asciiTheme="minorHAnsi" w:hAnsiTheme="minorHAnsi"/>
          <w:sz w:val="22"/>
          <w:szCs w:val="22"/>
        </w:rPr>
        <w:t>.</w:t>
      </w:r>
    </w:p>
    <w:p w14:paraId="5FA638F2" w14:textId="77777777" w:rsidR="000C7E72" w:rsidRDefault="000C7E72" w:rsidP="00051CA9">
      <w:pPr>
        <w:pStyle w:val="Heading1"/>
        <w:numPr>
          <w:ilvl w:val="0"/>
          <w:numId w:val="2"/>
        </w:numPr>
        <w:spacing w:line="360" w:lineRule="auto"/>
        <w:jc w:val="both"/>
        <w:rPr>
          <w:rFonts w:asciiTheme="minorHAnsi" w:hAnsiTheme="minorHAnsi"/>
          <w:sz w:val="22"/>
          <w:szCs w:val="22"/>
        </w:rPr>
      </w:pPr>
      <w:bookmarkStart w:id="378" w:name="_Toc429146824"/>
      <w:bookmarkStart w:id="379" w:name="_Toc429486241"/>
      <w:r w:rsidRPr="00900FD2">
        <w:rPr>
          <w:rFonts w:asciiTheme="minorHAnsi" w:hAnsiTheme="minorHAnsi"/>
          <w:sz w:val="22"/>
          <w:szCs w:val="22"/>
        </w:rPr>
        <w:t>IMPLEMENTATION</w:t>
      </w:r>
      <w:bookmarkEnd w:id="378"/>
      <w:bookmarkEnd w:id="379"/>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63C0E9E4"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6E39467"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7AD9ABB0" w14:textId="77777777" w:rsidR="004E6E5E" w:rsidRPr="001D1D12" w:rsidRDefault="00A973B3" w:rsidP="004C633D">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sidRPr="001D1D12">
        <w:rPr>
          <w:rFonts w:asciiTheme="minorHAnsi" w:hAnsiTheme="minorHAnsi"/>
          <w:sz w:val="22"/>
          <w:szCs w:val="22"/>
        </w:rPr>
        <w:t>Subject to Party approval and</w:t>
      </w:r>
      <w:r w:rsidR="001571BD" w:rsidRPr="001D1D12">
        <w:rPr>
          <w:rFonts w:asciiTheme="minorHAnsi" w:hAnsiTheme="minorHAnsi"/>
          <w:sz w:val="22"/>
          <w:szCs w:val="22"/>
        </w:rPr>
        <w:t xml:space="preserve"> Authority consent, the DCP 209 </w:t>
      </w:r>
      <w:r w:rsidRPr="001D1D12">
        <w:rPr>
          <w:rFonts w:asciiTheme="minorHAnsi" w:hAnsiTheme="minorHAnsi"/>
          <w:sz w:val="22"/>
          <w:szCs w:val="22"/>
        </w:rPr>
        <w:t xml:space="preserve">CP will be implemented </w:t>
      </w:r>
      <w:proofErr w:type="gramStart"/>
      <w:r w:rsidR="005F545F" w:rsidRPr="001D1D12">
        <w:rPr>
          <w:rFonts w:asciiTheme="minorHAnsi" w:hAnsiTheme="minorHAnsi"/>
          <w:sz w:val="22"/>
          <w:szCs w:val="22"/>
        </w:rPr>
        <w:t>o</w:t>
      </w:r>
      <w:r w:rsidRPr="001D1D12">
        <w:rPr>
          <w:rFonts w:asciiTheme="minorHAnsi" w:hAnsiTheme="minorHAnsi"/>
          <w:sz w:val="22"/>
          <w:szCs w:val="22"/>
        </w:rPr>
        <w:t>n  the</w:t>
      </w:r>
      <w:proofErr w:type="gramEnd"/>
      <w:r w:rsidRPr="001D1D12">
        <w:rPr>
          <w:rFonts w:asciiTheme="minorHAnsi" w:hAnsiTheme="minorHAnsi"/>
          <w:sz w:val="22"/>
          <w:szCs w:val="22"/>
        </w:rPr>
        <w:t xml:space="preserve"> </w:t>
      </w:r>
      <w:commentRangeStart w:id="380"/>
      <w:r w:rsidR="005F545F" w:rsidRPr="00847D9D">
        <w:rPr>
          <w:rFonts w:asciiTheme="minorHAnsi" w:hAnsiTheme="minorHAnsi"/>
          <w:sz w:val="22"/>
          <w:szCs w:val="22"/>
          <w:highlight w:val="yellow"/>
        </w:rPr>
        <w:t>01 April 2016</w:t>
      </w:r>
      <w:r w:rsidRPr="001D1D12">
        <w:rPr>
          <w:rFonts w:asciiTheme="minorHAnsi" w:hAnsiTheme="minorHAnsi"/>
          <w:sz w:val="22"/>
          <w:szCs w:val="22"/>
        </w:rPr>
        <w:t xml:space="preserve"> following Authority consent.</w:t>
      </w:r>
      <w:r w:rsidR="005F545F" w:rsidRPr="001D1D12">
        <w:rPr>
          <w:rFonts w:asciiTheme="minorHAnsi" w:hAnsiTheme="minorHAnsi"/>
          <w:sz w:val="22"/>
          <w:szCs w:val="22"/>
        </w:rPr>
        <w:t xml:space="preserve"> </w:t>
      </w:r>
      <w:r w:rsidR="004E6E5E" w:rsidRPr="001D1D12">
        <w:rPr>
          <w:rFonts w:asciiTheme="minorHAnsi" w:hAnsiTheme="minorHAnsi"/>
          <w:sz w:val="22"/>
          <w:szCs w:val="22"/>
        </w:rPr>
        <w:t xml:space="preserve"> The Working Group considered the feedback that the implementation date would provide Parties with insufficient lead time </w:t>
      </w:r>
      <w:commentRangeEnd w:id="380"/>
      <w:r w:rsidR="006978A5">
        <w:rPr>
          <w:rStyle w:val="CommentReference"/>
          <w:rFonts w:ascii="Times New Roman" w:hAnsi="Times New Roman"/>
          <w:bCs w:val="0"/>
          <w:iCs w:val="0"/>
        </w:rPr>
        <w:commentReference w:id="380"/>
      </w:r>
      <w:r w:rsidR="004E6E5E" w:rsidRPr="001D1D12">
        <w:rPr>
          <w:rFonts w:asciiTheme="minorHAnsi" w:hAnsiTheme="minorHAnsi"/>
          <w:sz w:val="22"/>
          <w:szCs w:val="22"/>
        </w:rPr>
        <w:t>to implement the change. The Working Group agreed to</w:t>
      </w:r>
      <w:r w:rsidR="001D1D12" w:rsidRPr="001D1D12">
        <w:rPr>
          <w:rFonts w:asciiTheme="minorHAnsi" w:hAnsiTheme="minorHAnsi"/>
          <w:sz w:val="22"/>
          <w:szCs w:val="22"/>
        </w:rPr>
        <w:t xml:space="preserve"> a 6 months </w:t>
      </w:r>
      <w:r w:rsidR="001D1D12" w:rsidRPr="006C35A8">
        <w:rPr>
          <w:rFonts w:asciiTheme="minorHAnsi" w:hAnsiTheme="minorHAnsi"/>
          <w:sz w:val="22"/>
          <w:szCs w:val="22"/>
        </w:rPr>
        <w:t xml:space="preserve">lead time after </w:t>
      </w:r>
      <w:r w:rsidR="001D1D12" w:rsidRPr="00AF4990">
        <w:rPr>
          <w:rFonts w:asciiTheme="minorHAnsi" w:hAnsiTheme="minorHAnsi"/>
          <w:sz w:val="22"/>
          <w:szCs w:val="22"/>
        </w:rPr>
        <w:t xml:space="preserve">the implementation date to allow parties to </w:t>
      </w:r>
      <w:r w:rsidR="001D1D12" w:rsidRPr="00256E50">
        <w:rPr>
          <w:rFonts w:asciiTheme="minorHAnsi" w:hAnsiTheme="minorHAnsi"/>
          <w:sz w:val="22"/>
          <w:szCs w:val="22"/>
        </w:rPr>
        <w:t>understand and accommodate</w:t>
      </w:r>
      <w:r w:rsidR="004E6E5E" w:rsidRPr="00256E50">
        <w:rPr>
          <w:rFonts w:asciiTheme="minorHAnsi" w:hAnsiTheme="minorHAnsi"/>
          <w:sz w:val="22"/>
          <w:szCs w:val="22"/>
        </w:rPr>
        <w:t xml:space="preserve"> </w:t>
      </w:r>
      <w:r w:rsidR="001D1D12" w:rsidRPr="00256E50">
        <w:rPr>
          <w:rFonts w:asciiTheme="minorHAnsi" w:hAnsiTheme="minorHAnsi"/>
          <w:sz w:val="22"/>
          <w:szCs w:val="22"/>
        </w:rPr>
        <w:t>the change prior to being obliged to comply with the new arr</w:t>
      </w:r>
      <w:r w:rsidR="001D1D12" w:rsidRPr="00DE33CC">
        <w:rPr>
          <w:rFonts w:asciiTheme="minorHAnsi" w:hAnsiTheme="minorHAnsi"/>
          <w:sz w:val="22"/>
          <w:szCs w:val="22"/>
        </w:rPr>
        <w:t>angements.</w:t>
      </w:r>
      <w:r w:rsidR="004E6E5E" w:rsidRPr="001D1D12">
        <w:rPr>
          <w:rFonts w:asciiTheme="minorHAnsi" w:hAnsiTheme="minorHAnsi"/>
          <w:sz w:val="22"/>
          <w:szCs w:val="22"/>
        </w:rPr>
        <w:t xml:space="preserve"> </w:t>
      </w:r>
    </w:p>
    <w:p w14:paraId="0B9C734E" w14:textId="77777777" w:rsidR="009D5EC6" w:rsidRDefault="009D5EC6" w:rsidP="00051CA9">
      <w:pPr>
        <w:pStyle w:val="Heading1"/>
        <w:numPr>
          <w:ilvl w:val="0"/>
          <w:numId w:val="2"/>
        </w:numPr>
        <w:spacing w:line="360" w:lineRule="auto"/>
        <w:jc w:val="both"/>
        <w:rPr>
          <w:rFonts w:asciiTheme="minorHAnsi" w:hAnsiTheme="minorHAnsi"/>
          <w:sz w:val="22"/>
          <w:szCs w:val="22"/>
        </w:rPr>
      </w:pPr>
      <w:bookmarkStart w:id="381" w:name="_Toc429146825"/>
      <w:bookmarkStart w:id="382" w:name="_Toc429486242"/>
      <w:r w:rsidRPr="00900FD2">
        <w:rPr>
          <w:rFonts w:asciiTheme="minorHAnsi" w:hAnsiTheme="minorHAnsi"/>
          <w:sz w:val="22"/>
          <w:szCs w:val="22"/>
        </w:rPr>
        <w:t xml:space="preserve">PANEL </w:t>
      </w:r>
      <w:r w:rsidR="003B6C54" w:rsidRPr="00900FD2">
        <w:rPr>
          <w:rFonts w:asciiTheme="minorHAnsi" w:hAnsiTheme="minorHAnsi"/>
          <w:sz w:val="22"/>
          <w:szCs w:val="22"/>
        </w:rPr>
        <w:t>RECOMMENDATION</w:t>
      </w:r>
      <w:bookmarkEnd w:id="381"/>
      <w:bookmarkEnd w:id="382"/>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7DFB7948"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C002E43"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3368C128" w14:textId="77777777" w:rsidR="009D5EC6" w:rsidRDefault="00F60A7B" w:rsidP="00051CA9">
      <w:pPr>
        <w:pStyle w:val="Heading2"/>
        <w:keepNext w:val="0"/>
        <w:widowControl w:val="0"/>
        <w:numPr>
          <w:ilvl w:val="1"/>
          <w:numId w:val="2"/>
        </w:numPr>
        <w:tabs>
          <w:tab w:val="clear" w:pos="576"/>
          <w:tab w:val="num" w:pos="709"/>
          <w:tab w:val="num" w:pos="1296"/>
        </w:tabs>
        <w:spacing w:line="360" w:lineRule="auto"/>
        <w:ind w:left="851" w:hanging="851"/>
        <w:jc w:val="both"/>
        <w:rPr>
          <w:rFonts w:asciiTheme="minorHAnsi" w:hAnsiTheme="minorHAnsi"/>
          <w:sz w:val="22"/>
          <w:szCs w:val="22"/>
        </w:rPr>
      </w:pPr>
      <w:r>
        <w:rPr>
          <w:rFonts w:asciiTheme="minorHAnsi" w:hAnsiTheme="minorHAnsi"/>
          <w:sz w:val="22"/>
          <w:szCs w:val="22"/>
        </w:rPr>
        <w:tab/>
      </w:r>
      <w:r w:rsidR="009D5EC6" w:rsidRPr="00900FD2">
        <w:rPr>
          <w:rFonts w:asciiTheme="minorHAnsi" w:hAnsiTheme="minorHAnsi"/>
          <w:sz w:val="22"/>
          <w:szCs w:val="22"/>
        </w:rPr>
        <w:t xml:space="preserve">The </w:t>
      </w:r>
      <w:r w:rsidR="00B46F38" w:rsidRPr="00900FD2">
        <w:rPr>
          <w:rFonts w:asciiTheme="minorHAnsi" w:hAnsiTheme="minorHAnsi"/>
          <w:sz w:val="22"/>
          <w:szCs w:val="22"/>
        </w:rPr>
        <w:t xml:space="preserve">DCUSA </w:t>
      </w:r>
      <w:r w:rsidR="009D5EC6" w:rsidRPr="00900FD2">
        <w:rPr>
          <w:rFonts w:asciiTheme="minorHAnsi" w:hAnsiTheme="minorHAnsi"/>
          <w:sz w:val="22"/>
          <w:szCs w:val="22"/>
        </w:rPr>
        <w:t xml:space="preserve">Panel approved </w:t>
      </w:r>
      <w:r w:rsidR="00552FB0" w:rsidRPr="00900FD2">
        <w:rPr>
          <w:rFonts w:asciiTheme="minorHAnsi" w:hAnsiTheme="minorHAnsi"/>
          <w:sz w:val="22"/>
          <w:szCs w:val="22"/>
        </w:rPr>
        <w:t xml:space="preserve">the DCP </w:t>
      </w:r>
      <w:r w:rsidR="00C94889">
        <w:rPr>
          <w:rFonts w:asciiTheme="minorHAnsi" w:hAnsiTheme="minorHAnsi"/>
          <w:sz w:val="22"/>
          <w:szCs w:val="22"/>
        </w:rPr>
        <w:t xml:space="preserve">209 </w:t>
      </w:r>
      <w:r w:rsidR="00503BF7" w:rsidRPr="00900FD2">
        <w:rPr>
          <w:rFonts w:asciiTheme="minorHAnsi" w:hAnsiTheme="minorHAnsi"/>
          <w:sz w:val="22"/>
          <w:szCs w:val="22"/>
        </w:rPr>
        <w:t xml:space="preserve">Change Report </w:t>
      </w:r>
      <w:r w:rsidR="00B46F38" w:rsidRPr="00900FD2">
        <w:rPr>
          <w:rFonts w:asciiTheme="minorHAnsi" w:hAnsiTheme="minorHAnsi"/>
          <w:sz w:val="22"/>
          <w:szCs w:val="22"/>
        </w:rPr>
        <w:t>on</w:t>
      </w:r>
      <w:r w:rsidR="00EA79CB" w:rsidRPr="00900FD2">
        <w:rPr>
          <w:rFonts w:asciiTheme="minorHAnsi" w:hAnsiTheme="minorHAnsi"/>
          <w:sz w:val="22"/>
          <w:szCs w:val="22"/>
        </w:rPr>
        <w:t xml:space="preserve"> </w:t>
      </w:r>
      <w:r w:rsidR="00847D9D" w:rsidRPr="00847D9D">
        <w:rPr>
          <w:rFonts w:asciiTheme="minorHAnsi" w:hAnsiTheme="minorHAnsi"/>
          <w:sz w:val="22"/>
          <w:szCs w:val="22"/>
          <w:highlight w:val="yellow"/>
        </w:rPr>
        <w:t>16 March 2016</w:t>
      </w:r>
      <w:r w:rsidR="009D5EC6" w:rsidRPr="00900FD2">
        <w:rPr>
          <w:rFonts w:asciiTheme="minorHAnsi" w:hAnsiTheme="minorHAnsi"/>
          <w:sz w:val="22"/>
          <w:szCs w:val="22"/>
        </w:rPr>
        <w:t xml:space="preserve"> The timetable for the progression of the C</w:t>
      </w:r>
      <w:r w:rsidR="0076441A" w:rsidRPr="00900FD2">
        <w:rPr>
          <w:rFonts w:asciiTheme="minorHAnsi" w:hAnsiTheme="minorHAnsi"/>
          <w:sz w:val="22"/>
          <w:szCs w:val="22"/>
        </w:rPr>
        <w:t>P</w:t>
      </w:r>
      <w:r w:rsidR="009D5EC6" w:rsidRPr="00900FD2">
        <w:rPr>
          <w:rFonts w:asciiTheme="minorHAnsi" w:hAnsiTheme="minorHAnsi"/>
          <w:sz w:val="22"/>
          <w:szCs w:val="22"/>
        </w:rPr>
        <w:t xml:space="preserve"> is set out below:</w:t>
      </w:r>
    </w:p>
    <w:tbl>
      <w:tblPr>
        <w:tblW w:w="0" w:type="auto"/>
        <w:jc w:val="center"/>
        <w:tblBorders>
          <w:top w:val="single" w:sz="8" w:space="0" w:color="86AD82"/>
          <w:left w:val="single" w:sz="8" w:space="0" w:color="86AD82"/>
          <w:bottom w:val="single" w:sz="8" w:space="0" w:color="86AD82"/>
          <w:right w:val="single" w:sz="8" w:space="0" w:color="86AD82"/>
        </w:tblBorders>
        <w:tblCellMar>
          <w:left w:w="0" w:type="dxa"/>
          <w:right w:w="0" w:type="dxa"/>
        </w:tblCellMar>
        <w:tblLook w:val="04A0" w:firstRow="1" w:lastRow="0" w:firstColumn="1" w:lastColumn="0" w:noHBand="0" w:noVBand="1"/>
      </w:tblPr>
      <w:tblGrid>
        <w:gridCol w:w="3739"/>
        <w:gridCol w:w="3516"/>
      </w:tblGrid>
      <w:tr w:rsidR="00BD64B6" w14:paraId="72FAC727" w14:textId="77777777" w:rsidTr="00CF0E1A">
        <w:trPr>
          <w:jc w:val="center"/>
        </w:trPr>
        <w:tc>
          <w:tcPr>
            <w:tcW w:w="3739" w:type="dxa"/>
            <w:tcBorders>
              <w:top w:val="single" w:sz="8" w:space="0" w:color="86AD82"/>
              <w:bottom w:val="nil"/>
            </w:tcBorders>
            <w:shd w:val="clear" w:color="auto" w:fill="B5CBB3"/>
            <w:tcMar>
              <w:top w:w="0" w:type="dxa"/>
              <w:left w:w="108" w:type="dxa"/>
              <w:bottom w:w="0" w:type="dxa"/>
              <w:right w:w="108" w:type="dxa"/>
            </w:tcMar>
            <w:hideMark/>
          </w:tcPr>
          <w:p w14:paraId="54C6FB10" w14:textId="77777777" w:rsidR="00BD64B6" w:rsidRPr="00BD64B6" w:rsidRDefault="00BD64B6">
            <w:pPr>
              <w:spacing w:line="360" w:lineRule="auto"/>
              <w:jc w:val="both"/>
              <w:rPr>
                <w:rFonts w:asciiTheme="minorHAnsi" w:hAnsiTheme="minorHAnsi" w:cs="Tahoma"/>
                <w:b/>
                <w:sz w:val="22"/>
                <w:szCs w:val="22"/>
              </w:rPr>
            </w:pPr>
            <w:r w:rsidRPr="00BD64B6">
              <w:rPr>
                <w:rFonts w:asciiTheme="minorHAnsi" w:hAnsiTheme="minorHAnsi" w:cs="Tahoma"/>
                <w:b/>
                <w:sz w:val="22"/>
                <w:szCs w:val="22"/>
              </w:rPr>
              <w:t xml:space="preserve">Activity </w:t>
            </w:r>
          </w:p>
        </w:tc>
        <w:tc>
          <w:tcPr>
            <w:tcW w:w="3516" w:type="dxa"/>
            <w:tcBorders>
              <w:top w:val="single" w:sz="8" w:space="0" w:color="86AD82"/>
              <w:bottom w:val="nil"/>
            </w:tcBorders>
            <w:shd w:val="clear" w:color="auto" w:fill="B5CBB3"/>
            <w:tcMar>
              <w:top w:w="0" w:type="dxa"/>
              <w:left w:w="108" w:type="dxa"/>
              <w:bottom w:w="0" w:type="dxa"/>
              <w:right w:w="108" w:type="dxa"/>
            </w:tcMar>
            <w:hideMark/>
          </w:tcPr>
          <w:p w14:paraId="709A855A" w14:textId="77777777" w:rsidR="00BD64B6" w:rsidRPr="00BD64B6" w:rsidRDefault="00BD64B6">
            <w:pPr>
              <w:spacing w:line="360" w:lineRule="auto"/>
              <w:jc w:val="both"/>
              <w:rPr>
                <w:rFonts w:asciiTheme="minorHAnsi" w:hAnsiTheme="minorHAnsi" w:cs="Tahoma"/>
                <w:b/>
                <w:sz w:val="22"/>
                <w:szCs w:val="22"/>
              </w:rPr>
            </w:pPr>
            <w:r w:rsidRPr="00BD64B6">
              <w:rPr>
                <w:rFonts w:asciiTheme="minorHAnsi" w:hAnsiTheme="minorHAnsi" w:cs="Tahoma"/>
                <w:b/>
                <w:sz w:val="22"/>
                <w:szCs w:val="22"/>
              </w:rPr>
              <w:t>Target Date</w:t>
            </w:r>
          </w:p>
        </w:tc>
      </w:tr>
      <w:tr w:rsidR="00BD64B6" w14:paraId="47F6089B" w14:textId="77777777" w:rsidTr="00CF0E1A">
        <w:trPr>
          <w:jc w:val="center"/>
        </w:trPr>
        <w:tc>
          <w:tcPr>
            <w:tcW w:w="3739" w:type="dxa"/>
            <w:tcBorders>
              <w:top w:val="nil"/>
            </w:tcBorders>
            <w:tcMar>
              <w:top w:w="0" w:type="dxa"/>
              <w:left w:w="108" w:type="dxa"/>
              <w:bottom w:w="0" w:type="dxa"/>
              <w:right w:w="108" w:type="dxa"/>
            </w:tcMar>
            <w:hideMark/>
          </w:tcPr>
          <w:p w14:paraId="19B70DF2" w14:textId="77777777" w:rsidR="00BD64B6" w:rsidRPr="00BD64B6" w:rsidRDefault="00BD64B6">
            <w:pPr>
              <w:spacing w:line="360" w:lineRule="auto"/>
              <w:jc w:val="both"/>
              <w:rPr>
                <w:rFonts w:asciiTheme="minorHAnsi" w:hAnsiTheme="minorHAnsi" w:cs="Tahoma"/>
                <w:sz w:val="22"/>
                <w:szCs w:val="22"/>
              </w:rPr>
            </w:pPr>
            <w:r w:rsidRPr="00BD64B6">
              <w:rPr>
                <w:rFonts w:asciiTheme="minorHAnsi" w:hAnsiTheme="minorHAnsi" w:cs="Tahoma"/>
                <w:sz w:val="22"/>
                <w:szCs w:val="22"/>
              </w:rPr>
              <w:t>Change Report Agreed</w:t>
            </w:r>
          </w:p>
        </w:tc>
        <w:tc>
          <w:tcPr>
            <w:tcW w:w="3516" w:type="dxa"/>
            <w:tcBorders>
              <w:top w:val="nil"/>
            </w:tcBorders>
            <w:tcMar>
              <w:top w:w="0" w:type="dxa"/>
              <w:left w:w="108" w:type="dxa"/>
              <w:bottom w:w="0" w:type="dxa"/>
              <w:right w:w="108" w:type="dxa"/>
            </w:tcMar>
            <w:hideMark/>
          </w:tcPr>
          <w:p w14:paraId="1E9EAA40" w14:textId="77777777" w:rsidR="00BD64B6" w:rsidRPr="00A730E2" w:rsidRDefault="00847D9D" w:rsidP="00847D9D">
            <w:pPr>
              <w:spacing w:line="360" w:lineRule="auto"/>
              <w:jc w:val="both"/>
              <w:rPr>
                <w:rFonts w:asciiTheme="minorHAnsi" w:hAnsiTheme="minorHAnsi" w:cs="Tahoma"/>
                <w:sz w:val="22"/>
                <w:szCs w:val="22"/>
                <w:highlight w:val="yellow"/>
              </w:rPr>
            </w:pPr>
            <w:r>
              <w:rPr>
                <w:rFonts w:asciiTheme="minorHAnsi" w:hAnsiTheme="minorHAnsi" w:cs="Tahoma"/>
                <w:sz w:val="22"/>
                <w:szCs w:val="22"/>
                <w:highlight w:val="yellow"/>
              </w:rPr>
              <w:t>16 March 2016</w:t>
            </w:r>
            <w:r w:rsidR="000C763D" w:rsidRPr="00A730E2">
              <w:rPr>
                <w:rStyle w:val="CommentReference"/>
                <w:highlight w:val="yellow"/>
              </w:rPr>
              <w:commentReference w:id="383"/>
            </w:r>
          </w:p>
        </w:tc>
      </w:tr>
      <w:tr w:rsidR="00BD64B6" w14:paraId="77D59014" w14:textId="77777777" w:rsidTr="009C66F0">
        <w:trPr>
          <w:jc w:val="center"/>
        </w:trPr>
        <w:tc>
          <w:tcPr>
            <w:tcW w:w="3739" w:type="dxa"/>
            <w:tcMar>
              <w:top w:w="0" w:type="dxa"/>
              <w:left w:w="108" w:type="dxa"/>
              <w:bottom w:w="0" w:type="dxa"/>
              <w:right w:w="108" w:type="dxa"/>
            </w:tcMar>
            <w:hideMark/>
          </w:tcPr>
          <w:p w14:paraId="44B4F45B" w14:textId="77777777" w:rsidR="00BD64B6" w:rsidRPr="00BD64B6" w:rsidRDefault="00BD64B6">
            <w:pPr>
              <w:spacing w:line="360" w:lineRule="auto"/>
              <w:jc w:val="both"/>
              <w:rPr>
                <w:rFonts w:asciiTheme="minorHAnsi" w:hAnsiTheme="minorHAnsi" w:cs="Tahoma"/>
                <w:sz w:val="22"/>
                <w:szCs w:val="22"/>
              </w:rPr>
            </w:pPr>
            <w:r w:rsidRPr="00BD64B6">
              <w:rPr>
                <w:rFonts w:asciiTheme="minorHAnsi" w:hAnsiTheme="minorHAnsi" w:cs="Tahoma"/>
                <w:sz w:val="22"/>
                <w:szCs w:val="22"/>
              </w:rPr>
              <w:t>Change Report Issued For Voting</w:t>
            </w:r>
          </w:p>
        </w:tc>
        <w:tc>
          <w:tcPr>
            <w:tcW w:w="3516" w:type="dxa"/>
            <w:tcMar>
              <w:top w:w="0" w:type="dxa"/>
              <w:left w:w="108" w:type="dxa"/>
              <w:bottom w:w="0" w:type="dxa"/>
              <w:right w:w="108" w:type="dxa"/>
            </w:tcMar>
            <w:hideMark/>
          </w:tcPr>
          <w:p w14:paraId="6D0F1CED" w14:textId="77777777" w:rsidR="00BD64B6" w:rsidRPr="00A730E2" w:rsidRDefault="00847D9D" w:rsidP="00847D9D">
            <w:pPr>
              <w:spacing w:line="360" w:lineRule="auto"/>
              <w:jc w:val="both"/>
              <w:rPr>
                <w:rFonts w:asciiTheme="minorHAnsi" w:hAnsiTheme="minorHAnsi" w:cs="Tahoma"/>
                <w:sz w:val="22"/>
                <w:szCs w:val="22"/>
                <w:highlight w:val="yellow"/>
              </w:rPr>
            </w:pPr>
            <w:r>
              <w:rPr>
                <w:rFonts w:asciiTheme="minorHAnsi" w:hAnsiTheme="minorHAnsi" w:cs="Tahoma"/>
                <w:sz w:val="22"/>
                <w:szCs w:val="22"/>
                <w:highlight w:val="yellow"/>
              </w:rPr>
              <w:t>18 March 2016</w:t>
            </w:r>
            <w:commentRangeStart w:id="384"/>
            <w:r w:rsidR="00BD64B6" w:rsidRPr="00A730E2">
              <w:rPr>
                <w:rFonts w:asciiTheme="minorHAnsi" w:hAnsiTheme="minorHAnsi" w:cs="Tahoma"/>
                <w:sz w:val="22"/>
                <w:szCs w:val="22"/>
                <w:highlight w:val="yellow"/>
              </w:rPr>
              <w:t xml:space="preserve"> </w:t>
            </w:r>
            <w:commentRangeEnd w:id="384"/>
            <w:r w:rsidR="000C763D" w:rsidRPr="00A730E2">
              <w:rPr>
                <w:rStyle w:val="CommentReference"/>
                <w:highlight w:val="yellow"/>
              </w:rPr>
              <w:commentReference w:id="384"/>
            </w:r>
          </w:p>
        </w:tc>
      </w:tr>
      <w:tr w:rsidR="00BD64B6" w14:paraId="6EA767AC" w14:textId="77777777" w:rsidTr="00CF0E1A">
        <w:trPr>
          <w:trHeight w:val="480"/>
          <w:jc w:val="center"/>
        </w:trPr>
        <w:tc>
          <w:tcPr>
            <w:tcW w:w="3739" w:type="dxa"/>
            <w:tcMar>
              <w:top w:w="0" w:type="dxa"/>
              <w:left w:w="108" w:type="dxa"/>
              <w:bottom w:w="0" w:type="dxa"/>
              <w:right w:w="108" w:type="dxa"/>
            </w:tcMar>
            <w:hideMark/>
          </w:tcPr>
          <w:p w14:paraId="57054354" w14:textId="77777777" w:rsidR="00BD64B6" w:rsidRPr="00BD64B6" w:rsidRDefault="00BD64B6">
            <w:pPr>
              <w:spacing w:line="360" w:lineRule="auto"/>
              <w:jc w:val="both"/>
              <w:rPr>
                <w:rFonts w:asciiTheme="minorHAnsi" w:hAnsiTheme="minorHAnsi" w:cs="Tahoma"/>
                <w:sz w:val="22"/>
                <w:szCs w:val="22"/>
              </w:rPr>
            </w:pPr>
            <w:r w:rsidRPr="00BD64B6">
              <w:rPr>
                <w:rFonts w:asciiTheme="minorHAnsi" w:hAnsiTheme="minorHAnsi" w:cs="Tahoma"/>
                <w:sz w:val="22"/>
                <w:szCs w:val="22"/>
              </w:rPr>
              <w:t>Party Voting Ends</w:t>
            </w:r>
          </w:p>
        </w:tc>
        <w:tc>
          <w:tcPr>
            <w:tcW w:w="3516" w:type="dxa"/>
            <w:tcMar>
              <w:top w:w="0" w:type="dxa"/>
              <w:left w:w="108" w:type="dxa"/>
              <w:bottom w:w="0" w:type="dxa"/>
              <w:right w:w="108" w:type="dxa"/>
            </w:tcMar>
            <w:hideMark/>
          </w:tcPr>
          <w:p w14:paraId="7FF4D54A" w14:textId="77777777" w:rsidR="00BD64B6" w:rsidRPr="00A730E2" w:rsidRDefault="00847D9D" w:rsidP="00847D9D">
            <w:pPr>
              <w:spacing w:line="360" w:lineRule="auto"/>
              <w:jc w:val="both"/>
              <w:rPr>
                <w:rFonts w:asciiTheme="minorHAnsi" w:hAnsiTheme="minorHAnsi" w:cs="Tahoma"/>
                <w:sz w:val="22"/>
                <w:szCs w:val="22"/>
                <w:highlight w:val="yellow"/>
              </w:rPr>
            </w:pPr>
            <w:r>
              <w:rPr>
                <w:rFonts w:asciiTheme="minorHAnsi" w:hAnsiTheme="minorHAnsi" w:cs="Tahoma"/>
                <w:sz w:val="22"/>
                <w:szCs w:val="22"/>
                <w:highlight w:val="yellow"/>
              </w:rPr>
              <w:t>08 April 2016</w:t>
            </w:r>
            <w:r w:rsidR="000C763D" w:rsidRPr="00A730E2">
              <w:rPr>
                <w:rStyle w:val="CommentReference"/>
                <w:highlight w:val="yellow"/>
              </w:rPr>
              <w:commentReference w:id="385"/>
            </w:r>
          </w:p>
        </w:tc>
      </w:tr>
      <w:tr w:rsidR="00BD64B6" w14:paraId="135B5D11" w14:textId="77777777" w:rsidTr="009C66F0">
        <w:trPr>
          <w:jc w:val="center"/>
        </w:trPr>
        <w:tc>
          <w:tcPr>
            <w:tcW w:w="3739" w:type="dxa"/>
            <w:tcMar>
              <w:top w:w="0" w:type="dxa"/>
              <w:left w:w="108" w:type="dxa"/>
              <w:bottom w:w="0" w:type="dxa"/>
              <w:right w:w="108" w:type="dxa"/>
            </w:tcMar>
            <w:hideMark/>
          </w:tcPr>
          <w:p w14:paraId="274131FD" w14:textId="77777777" w:rsidR="00BD64B6" w:rsidRPr="00BD64B6" w:rsidRDefault="00BD64B6">
            <w:pPr>
              <w:spacing w:line="360" w:lineRule="auto"/>
              <w:jc w:val="both"/>
              <w:rPr>
                <w:rFonts w:asciiTheme="minorHAnsi" w:hAnsiTheme="minorHAnsi" w:cs="Tahoma"/>
                <w:sz w:val="22"/>
                <w:szCs w:val="22"/>
              </w:rPr>
            </w:pPr>
            <w:r w:rsidRPr="00BD64B6">
              <w:rPr>
                <w:rFonts w:asciiTheme="minorHAnsi" w:hAnsiTheme="minorHAnsi" w:cs="Tahoma"/>
                <w:sz w:val="22"/>
                <w:szCs w:val="22"/>
              </w:rPr>
              <w:t>Change Declaration Issued</w:t>
            </w:r>
          </w:p>
          <w:p w14:paraId="0B277E2C" w14:textId="77777777" w:rsidR="00BD64B6" w:rsidRPr="00BD64B6" w:rsidRDefault="00BD64B6">
            <w:pPr>
              <w:rPr>
                <w:rFonts w:asciiTheme="minorHAnsi" w:hAnsiTheme="minorHAnsi" w:cs="Tahoma"/>
                <w:sz w:val="22"/>
                <w:szCs w:val="22"/>
              </w:rPr>
            </w:pPr>
            <w:r w:rsidRPr="00BD64B6">
              <w:rPr>
                <w:rFonts w:asciiTheme="minorHAnsi" w:hAnsiTheme="minorHAnsi" w:cs="Tahoma"/>
                <w:sz w:val="22"/>
                <w:szCs w:val="22"/>
              </w:rPr>
              <w:t>Authority Decision</w:t>
            </w:r>
            <w:r w:rsidRPr="00BD64B6">
              <w:rPr>
                <w:rFonts w:asciiTheme="minorHAnsi" w:hAnsiTheme="minorHAnsi" w:cs="Tahoma"/>
                <w:sz w:val="22"/>
                <w:szCs w:val="22"/>
              </w:rPr>
              <w:footnoteReference w:customMarkFollows="1" w:id="2"/>
              <w:t>[1]</w:t>
            </w:r>
          </w:p>
        </w:tc>
        <w:tc>
          <w:tcPr>
            <w:tcW w:w="3516" w:type="dxa"/>
            <w:tcMar>
              <w:top w:w="0" w:type="dxa"/>
              <w:left w:w="108" w:type="dxa"/>
              <w:bottom w:w="0" w:type="dxa"/>
              <w:right w:w="108" w:type="dxa"/>
            </w:tcMar>
            <w:hideMark/>
          </w:tcPr>
          <w:p w14:paraId="05200780" w14:textId="77777777" w:rsidR="00BD64B6" w:rsidRPr="00A730E2" w:rsidRDefault="00847D9D">
            <w:pPr>
              <w:spacing w:line="360" w:lineRule="auto"/>
              <w:jc w:val="both"/>
              <w:rPr>
                <w:rFonts w:asciiTheme="minorHAnsi" w:hAnsiTheme="minorHAnsi" w:cs="Tahoma"/>
                <w:sz w:val="22"/>
                <w:szCs w:val="22"/>
                <w:highlight w:val="yellow"/>
              </w:rPr>
            </w:pPr>
            <w:r>
              <w:rPr>
                <w:rFonts w:asciiTheme="minorHAnsi" w:hAnsiTheme="minorHAnsi" w:cs="Tahoma"/>
                <w:sz w:val="22"/>
                <w:szCs w:val="22"/>
                <w:highlight w:val="yellow"/>
              </w:rPr>
              <w:t>12 April 2016</w:t>
            </w:r>
            <w:commentRangeStart w:id="386"/>
          </w:p>
          <w:p w14:paraId="38CC5EBD" w14:textId="77777777" w:rsidR="00BD64B6" w:rsidRPr="00A730E2" w:rsidRDefault="00847D9D" w:rsidP="00847D9D">
            <w:pPr>
              <w:spacing w:line="360" w:lineRule="auto"/>
              <w:jc w:val="both"/>
              <w:rPr>
                <w:rFonts w:asciiTheme="minorHAnsi" w:hAnsiTheme="minorHAnsi" w:cs="Tahoma"/>
                <w:sz w:val="22"/>
                <w:szCs w:val="22"/>
                <w:highlight w:val="yellow"/>
              </w:rPr>
            </w:pPr>
            <w:r>
              <w:rPr>
                <w:rFonts w:asciiTheme="minorHAnsi" w:hAnsiTheme="minorHAnsi" w:cs="Tahoma"/>
                <w:sz w:val="22"/>
                <w:szCs w:val="22"/>
                <w:highlight w:val="yellow"/>
              </w:rPr>
              <w:t>17 May 2016</w:t>
            </w:r>
            <w:commentRangeEnd w:id="386"/>
            <w:r w:rsidR="000C763D" w:rsidRPr="00A730E2">
              <w:rPr>
                <w:rStyle w:val="CommentReference"/>
                <w:highlight w:val="yellow"/>
              </w:rPr>
              <w:commentReference w:id="386"/>
            </w:r>
          </w:p>
        </w:tc>
      </w:tr>
      <w:tr w:rsidR="00BD64B6" w14:paraId="5FF204B0" w14:textId="77777777" w:rsidTr="009C66F0">
        <w:trPr>
          <w:jc w:val="center"/>
        </w:trPr>
        <w:tc>
          <w:tcPr>
            <w:tcW w:w="3739" w:type="dxa"/>
            <w:tcMar>
              <w:top w:w="0" w:type="dxa"/>
              <w:left w:w="108" w:type="dxa"/>
              <w:bottom w:w="0" w:type="dxa"/>
              <w:right w:w="108" w:type="dxa"/>
            </w:tcMar>
            <w:hideMark/>
          </w:tcPr>
          <w:p w14:paraId="330E17F0" w14:textId="77777777" w:rsidR="00BD64B6" w:rsidRPr="00BD64B6" w:rsidRDefault="00BD64B6">
            <w:pPr>
              <w:spacing w:line="360" w:lineRule="auto"/>
              <w:jc w:val="both"/>
              <w:rPr>
                <w:rFonts w:asciiTheme="minorHAnsi" w:hAnsiTheme="minorHAnsi" w:cs="Tahoma"/>
                <w:sz w:val="22"/>
                <w:szCs w:val="22"/>
              </w:rPr>
            </w:pPr>
            <w:r w:rsidRPr="00BD64B6">
              <w:rPr>
                <w:rFonts w:asciiTheme="minorHAnsi" w:hAnsiTheme="minorHAnsi" w:cs="Tahoma"/>
                <w:sz w:val="22"/>
                <w:szCs w:val="22"/>
              </w:rPr>
              <w:t>Implementation</w:t>
            </w:r>
          </w:p>
        </w:tc>
        <w:tc>
          <w:tcPr>
            <w:tcW w:w="3516" w:type="dxa"/>
            <w:tcMar>
              <w:top w:w="0" w:type="dxa"/>
              <w:left w:w="108" w:type="dxa"/>
              <w:bottom w:w="0" w:type="dxa"/>
              <w:right w:w="108" w:type="dxa"/>
            </w:tcMar>
            <w:hideMark/>
          </w:tcPr>
          <w:p w14:paraId="3EB925F5" w14:textId="69B2D15C" w:rsidR="00BD64B6" w:rsidRPr="00A730E2" w:rsidRDefault="0049378E" w:rsidP="0049378E">
            <w:pPr>
              <w:spacing w:line="360" w:lineRule="auto"/>
              <w:jc w:val="both"/>
              <w:rPr>
                <w:rFonts w:asciiTheme="minorHAnsi" w:hAnsiTheme="minorHAnsi" w:cs="Tahoma"/>
                <w:sz w:val="22"/>
                <w:szCs w:val="22"/>
                <w:highlight w:val="yellow"/>
              </w:rPr>
            </w:pPr>
            <w:ins w:id="387" w:author="Claire Hynes" w:date="2016-02-11T14:54:00Z">
              <w:r>
                <w:rPr>
                  <w:rFonts w:asciiTheme="minorHAnsi" w:hAnsiTheme="minorHAnsi" w:cs="Tahoma"/>
                  <w:sz w:val="22"/>
                  <w:szCs w:val="22"/>
                  <w:highlight w:val="yellow"/>
                </w:rPr>
                <w:t>Four</w:t>
              </w:r>
            </w:ins>
            <w:del w:id="388" w:author="Claire Hynes" w:date="2016-02-11T14:54:00Z">
              <w:r w:rsidR="00847D9D" w:rsidDel="0049378E">
                <w:rPr>
                  <w:rFonts w:asciiTheme="minorHAnsi" w:hAnsiTheme="minorHAnsi" w:cs="Tahoma"/>
                  <w:sz w:val="22"/>
                  <w:szCs w:val="22"/>
                  <w:highlight w:val="yellow"/>
                </w:rPr>
                <w:delText>Six</w:delText>
              </w:r>
            </w:del>
            <w:r w:rsidR="00847D9D">
              <w:rPr>
                <w:rFonts w:asciiTheme="minorHAnsi" w:hAnsiTheme="minorHAnsi" w:cs="Tahoma"/>
                <w:sz w:val="22"/>
                <w:szCs w:val="22"/>
                <w:highlight w:val="yellow"/>
              </w:rPr>
              <w:t xml:space="preserve"> Months After</w:t>
            </w:r>
            <w:ins w:id="389" w:author="Claire Hynes" w:date="2016-02-11T14:55:00Z">
              <w:r>
                <w:rPr>
                  <w:rFonts w:asciiTheme="minorHAnsi" w:hAnsiTheme="minorHAnsi" w:cs="Tahoma"/>
                  <w:sz w:val="22"/>
                  <w:szCs w:val="22"/>
                  <w:highlight w:val="yellow"/>
                </w:rPr>
                <w:t xml:space="preserve"> the 30 June 2016 DCUSA Release</w:t>
              </w:r>
            </w:ins>
            <w:del w:id="390" w:author="Claire Hynes" w:date="2016-02-11T14:55:00Z">
              <w:r w:rsidR="00847D9D" w:rsidDel="0049378E">
                <w:rPr>
                  <w:rFonts w:asciiTheme="minorHAnsi" w:hAnsiTheme="minorHAnsi" w:cs="Tahoma"/>
                  <w:sz w:val="22"/>
                  <w:szCs w:val="22"/>
                  <w:highlight w:val="yellow"/>
                </w:rPr>
                <w:delText xml:space="preserve"> Approval</w:delText>
              </w:r>
            </w:del>
            <w:r w:rsidR="00C1663F" w:rsidRPr="00A730E2">
              <w:rPr>
                <w:rStyle w:val="CommentReference"/>
                <w:highlight w:val="yellow"/>
              </w:rPr>
              <w:commentReference w:id="391"/>
            </w:r>
          </w:p>
        </w:tc>
      </w:tr>
    </w:tbl>
    <w:p w14:paraId="4CD02F50" w14:textId="77777777" w:rsidR="005314A3" w:rsidRDefault="005807EF" w:rsidP="00051CA9">
      <w:pPr>
        <w:pStyle w:val="Heading1"/>
        <w:numPr>
          <w:ilvl w:val="0"/>
          <w:numId w:val="2"/>
        </w:numPr>
        <w:spacing w:line="360" w:lineRule="auto"/>
        <w:jc w:val="both"/>
        <w:rPr>
          <w:rFonts w:asciiTheme="minorHAnsi" w:hAnsiTheme="minorHAnsi"/>
          <w:sz w:val="22"/>
          <w:szCs w:val="22"/>
        </w:rPr>
      </w:pPr>
      <w:bookmarkStart w:id="392" w:name="_Toc429146826"/>
      <w:bookmarkStart w:id="393" w:name="_Toc429486243"/>
      <w:r w:rsidRPr="00900FD2">
        <w:rPr>
          <w:rFonts w:asciiTheme="minorHAnsi" w:hAnsiTheme="minorHAnsi"/>
          <w:sz w:val="22"/>
          <w:szCs w:val="22"/>
        </w:rPr>
        <w:t>ATTACHMENTS</w:t>
      </w:r>
      <w:bookmarkEnd w:id="392"/>
      <w:bookmarkEnd w:id="393"/>
      <w:r w:rsidR="009D5EC6" w:rsidRPr="00900FD2">
        <w:rPr>
          <w:rFonts w:asciiTheme="minorHAnsi" w:hAnsiTheme="minorHAnsi"/>
          <w:sz w:val="22"/>
          <w:szCs w:val="22"/>
        </w:rPr>
        <w:t xml:space="preserve">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16296C" w:rsidRPr="005853E7" w14:paraId="3685B010" w14:textId="77777777" w:rsidTr="00C0073C">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9B3EC86" w14:textId="77777777" w:rsidR="0016296C" w:rsidRPr="005853E7" w:rsidRDefault="0016296C" w:rsidP="00C0073C">
            <w:pPr>
              <w:pStyle w:val="GSHeading1withnumb"/>
              <w:numPr>
                <w:ilvl w:val="0"/>
                <w:numId w:val="0"/>
              </w:numPr>
              <w:tabs>
                <w:tab w:val="left" w:pos="720"/>
              </w:tabs>
              <w:spacing w:before="0"/>
              <w:ind w:left="567"/>
              <w:rPr>
                <w:sz w:val="22"/>
                <w:lang w:val="en-US"/>
              </w:rPr>
            </w:pPr>
          </w:p>
        </w:tc>
      </w:tr>
    </w:tbl>
    <w:p w14:paraId="41C0386B" w14:textId="77777777" w:rsidR="00552FB0" w:rsidRPr="00051CA9" w:rsidRDefault="00552FB0" w:rsidP="00051CA9">
      <w:pPr>
        <w:pStyle w:val="Heading2"/>
        <w:numPr>
          <w:ilvl w:val="1"/>
          <w:numId w:val="33"/>
        </w:numPr>
        <w:rPr>
          <w:rFonts w:asciiTheme="minorHAnsi" w:hAnsiTheme="minorHAnsi"/>
          <w:sz w:val="22"/>
          <w:szCs w:val="22"/>
        </w:rPr>
      </w:pPr>
      <w:r w:rsidRPr="00051CA9">
        <w:rPr>
          <w:rFonts w:asciiTheme="minorHAnsi" w:hAnsiTheme="minorHAnsi"/>
          <w:sz w:val="22"/>
          <w:szCs w:val="22"/>
        </w:rPr>
        <w:t xml:space="preserve">Attachment 1 – DCP </w:t>
      </w:r>
      <w:r w:rsidR="00C94889" w:rsidRPr="00051CA9">
        <w:rPr>
          <w:rFonts w:asciiTheme="minorHAnsi" w:hAnsiTheme="minorHAnsi"/>
          <w:sz w:val="22"/>
          <w:szCs w:val="22"/>
        </w:rPr>
        <w:t>209</w:t>
      </w:r>
      <w:r w:rsidRPr="00051CA9">
        <w:rPr>
          <w:rFonts w:asciiTheme="minorHAnsi" w:hAnsiTheme="minorHAnsi"/>
          <w:sz w:val="22"/>
          <w:szCs w:val="22"/>
        </w:rPr>
        <w:t xml:space="preserve"> Voting Form</w:t>
      </w:r>
    </w:p>
    <w:p w14:paraId="06413C36" w14:textId="790D751F" w:rsidR="00552FB0" w:rsidRPr="00051CA9" w:rsidRDefault="00C94889" w:rsidP="00051CA9">
      <w:pPr>
        <w:pStyle w:val="Heading2"/>
        <w:numPr>
          <w:ilvl w:val="1"/>
          <w:numId w:val="33"/>
        </w:numPr>
        <w:rPr>
          <w:rFonts w:asciiTheme="minorHAnsi" w:hAnsiTheme="minorHAnsi"/>
          <w:sz w:val="22"/>
          <w:szCs w:val="22"/>
        </w:rPr>
      </w:pPr>
      <w:r w:rsidRPr="00051CA9">
        <w:rPr>
          <w:rFonts w:asciiTheme="minorHAnsi" w:hAnsiTheme="minorHAnsi"/>
          <w:sz w:val="22"/>
          <w:szCs w:val="22"/>
        </w:rPr>
        <w:t>Attachment 2 – DCP 209</w:t>
      </w:r>
      <w:r w:rsidR="00552FB0" w:rsidRPr="00051CA9">
        <w:rPr>
          <w:rFonts w:asciiTheme="minorHAnsi" w:hAnsiTheme="minorHAnsi"/>
          <w:sz w:val="22"/>
          <w:szCs w:val="22"/>
        </w:rPr>
        <w:t xml:space="preserve"> Proposed Legal Text</w:t>
      </w:r>
      <w:ins w:id="394" w:author="Claire Hynes" w:date="2016-02-11T14:58:00Z">
        <w:r w:rsidR="0049378E">
          <w:rPr>
            <w:rFonts w:asciiTheme="minorHAnsi" w:hAnsiTheme="minorHAnsi"/>
            <w:sz w:val="22"/>
            <w:szCs w:val="22"/>
          </w:rPr>
          <w:t xml:space="preserve"> (including High Level Process Diagram)</w:t>
        </w:r>
      </w:ins>
    </w:p>
    <w:p w14:paraId="0FAFA735" w14:textId="77777777" w:rsidR="00C94889" w:rsidRPr="00051CA9" w:rsidRDefault="00C94889" w:rsidP="00051CA9">
      <w:pPr>
        <w:pStyle w:val="Heading2"/>
        <w:numPr>
          <w:ilvl w:val="1"/>
          <w:numId w:val="33"/>
        </w:numPr>
        <w:rPr>
          <w:rFonts w:asciiTheme="minorHAnsi" w:hAnsiTheme="minorHAnsi"/>
          <w:sz w:val="22"/>
          <w:szCs w:val="22"/>
        </w:rPr>
      </w:pPr>
      <w:r w:rsidRPr="00051CA9">
        <w:rPr>
          <w:rFonts w:asciiTheme="minorHAnsi" w:hAnsiTheme="minorHAnsi"/>
          <w:sz w:val="22"/>
          <w:szCs w:val="22"/>
        </w:rPr>
        <w:t>Attachment 3</w:t>
      </w:r>
      <w:r w:rsidR="00552FB0" w:rsidRPr="00051CA9">
        <w:rPr>
          <w:rFonts w:asciiTheme="minorHAnsi" w:hAnsiTheme="minorHAnsi"/>
          <w:sz w:val="22"/>
          <w:szCs w:val="22"/>
        </w:rPr>
        <w:t xml:space="preserve"> – </w:t>
      </w:r>
      <w:r w:rsidR="0083592F" w:rsidRPr="00051CA9">
        <w:rPr>
          <w:rFonts w:asciiTheme="minorHAnsi" w:hAnsiTheme="minorHAnsi"/>
          <w:sz w:val="22"/>
          <w:szCs w:val="22"/>
        </w:rPr>
        <w:t>Best Practice Template Letters</w:t>
      </w:r>
    </w:p>
    <w:p w14:paraId="60AE4995" w14:textId="528C89E5" w:rsidR="00C94889" w:rsidRPr="00051CA9" w:rsidRDefault="0083592F" w:rsidP="00051CA9">
      <w:pPr>
        <w:pStyle w:val="Heading2"/>
        <w:numPr>
          <w:ilvl w:val="1"/>
          <w:numId w:val="33"/>
        </w:numPr>
        <w:rPr>
          <w:rFonts w:asciiTheme="minorHAnsi" w:hAnsiTheme="minorHAnsi"/>
          <w:sz w:val="22"/>
          <w:szCs w:val="22"/>
        </w:rPr>
      </w:pPr>
      <w:r w:rsidRPr="00051CA9">
        <w:rPr>
          <w:rFonts w:asciiTheme="minorHAnsi" w:hAnsiTheme="minorHAnsi"/>
          <w:sz w:val="22"/>
          <w:szCs w:val="22"/>
        </w:rPr>
        <w:t>Attachment 4 –</w:t>
      </w:r>
      <w:del w:id="395" w:author="Claire Hynes" w:date="2016-02-11T14:58:00Z">
        <w:r w:rsidRPr="00051CA9" w:rsidDel="0049378E">
          <w:rPr>
            <w:rFonts w:asciiTheme="minorHAnsi" w:hAnsiTheme="minorHAnsi"/>
            <w:sz w:val="22"/>
            <w:szCs w:val="22"/>
          </w:rPr>
          <w:delText xml:space="preserve"> </w:delText>
        </w:r>
        <w:commentRangeStart w:id="396"/>
        <w:r w:rsidRPr="00051CA9" w:rsidDel="0049378E">
          <w:rPr>
            <w:rFonts w:asciiTheme="minorHAnsi" w:hAnsiTheme="minorHAnsi"/>
            <w:sz w:val="22"/>
            <w:szCs w:val="22"/>
          </w:rPr>
          <w:delText xml:space="preserve">High Level Process Diagram and </w:delText>
        </w:r>
      </w:del>
      <w:commentRangeStart w:id="397"/>
      <w:r w:rsidR="00FD36AA" w:rsidRPr="00051CA9">
        <w:rPr>
          <w:rFonts w:asciiTheme="minorHAnsi" w:hAnsiTheme="minorHAnsi"/>
          <w:sz w:val="22"/>
          <w:szCs w:val="22"/>
        </w:rPr>
        <w:t xml:space="preserve">Unregistered Customers </w:t>
      </w:r>
      <w:r w:rsidRPr="00051CA9">
        <w:rPr>
          <w:rFonts w:asciiTheme="minorHAnsi" w:hAnsiTheme="minorHAnsi"/>
          <w:sz w:val="22"/>
          <w:szCs w:val="22"/>
        </w:rPr>
        <w:t>Tracking Schedule</w:t>
      </w:r>
      <w:commentRangeEnd w:id="396"/>
      <w:r w:rsidR="00654178">
        <w:rPr>
          <w:rStyle w:val="CommentReference"/>
          <w:rFonts w:ascii="Times New Roman" w:hAnsi="Times New Roman"/>
          <w:bCs w:val="0"/>
          <w:iCs w:val="0"/>
        </w:rPr>
        <w:commentReference w:id="396"/>
      </w:r>
      <w:commentRangeEnd w:id="397"/>
      <w:r w:rsidR="00654178">
        <w:rPr>
          <w:rStyle w:val="CommentReference"/>
          <w:rFonts w:ascii="Times New Roman" w:hAnsi="Times New Roman"/>
          <w:bCs w:val="0"/>
          <w:iCs w:val="0"/>
        </w:rPr>
        <w:commentReference w:id="397"/>
      </w:r>
    </w:p>
    <w:p w14:paraId="1949D536" w14:textId="77777777" w:rsidR="00C94889" w:rsidRPr="00051CA9" w:rsidRDefault="00C94889" w:rsidP="00051CA9">
      <w:pPr>
        <w:pStyle w:val="Heading2"/>
        <w:numPr>
          <w:ilvl w:val="1"/>
          <w:numId w:val="33"/>
        </w:numPr>
        <w:rPr>
          <w:rFonts w:asciiTheme="minorHAnsi" w:hAnsiTheme="minorHAnsi"/>
          <w:sz w:val="22"/>
          <w:szCs w:val="22"/>
        </w:rPr>
      </w:pPr>
      <w:r w:rsidRPr="00051CA9">
        <w:rPr>
          <w:rFonts w:asciiTheme="minorHAnsi" w:hAnsiTheme="minorHAnsi"/>
          <w:sz w:val="22"/>
          <w:szCs w:val="22"/>
        </w:rPr>
        <w:t xml:space="preserve">Attachment 5 - DCP 209 Working Group Legal Advice Letter and Wragge &amp; Co. Legal Advice </w:t>
      </w:r>
    </w:p>
    <w:p w14:paraId="40854AAA" w14:textId="77777777" w:rsidR="00552FB0" w:rsidRPr="00051CA9" w:rsidRDefault="00C94889" w:rsidP="00051CA9">
      <w:pPr>
        <w:pStyle w:val="Heading2"/>
        <w:numPr>
          <w:ilvl w:val="1"/>
          <w:numId w:val="33"/>
        </w:numPr>
        <w:rPr>
          <w:rFonts w:asciiTheme="minorHAnsi" w:hAnsiTheme="minorHAnsi"/>
          <w:sz w:val="22"/>
          <w:szCs w:val="22"/>
        </w:rPr>
      </w:pPr>
      <w:r w:rsidRPr="00051CA9">
        <w:rPr>
          <w:rFonts w:asciiTheme="minorHAnsi" w:hAnsiTheme="minorHAnsi"/>
          <w:sz w:val="22"/>
          <w:szCs w:val="22"/>
        </w:rPr>
        <w:t>Attachment 6 - DCP 209</w:t>
      </w:r>
      <w:r w:rsidR="00552FB0" w:rsidRPr="00051CA9">
        <w:rPr>
          <w:rFonts w:asciiTheme="minorHAnsi" w:hAnsiTheme="minorHAnsi"/>
          <w:sz w:val="22"/>
          <w:szCs w:val="22"/>
        </w:rPr>
        <w:t xml:space="preserve"> Change Proposal</w:t>
      </w:r>
    </w:p>
    <w:p w14:paraId="548E31A0" w14:textId="77777777" w:rsidR="005478C1" w:rsidRPr="00051CA9" w:rsidRDefault="00C94889" w:rsidP="00051CA9">
      <w:pPr>
        <w:pStyle w:val="Heading2"/>
        <w:numPr>
          <w:ilvl w:val="1"/>
          <w:numId w:val="33"/>
        </w:numPr>
        <w:rPr>
          <w:rFonts w:asciiTheme="minorHAnsi" w:hAnsiTheme="minorHAnsi"/>
          <w:sz w:val="22"/>
          <w:szCs w:val="22"/>
        </w:rPr>
      </w:pPr>
      <w:r w:rsidRPr="00051CA9">
        <w:rPr>
          <w:rFonts w:asciiTheme="minorHAnsi" w:hAnsiTheme="minorHAnsi"/>
          <w:sz w:val="22"/>
          <w:szCs w:val="22"/>
        </w:rPr>
        <w:t>Attachment 7</w:t>
      </w:r>
      <w:r w:rsidR="00552FB0" w:rsidRPr="00051CA9">
        <w:rPr>
          <w:rFonts w:asciiTheme="minorHAnsi" w:hAnsiTheme="minorHAnsi"/>
          <w:sz w:val="22"/>
          <w:szCs w:val="22"/>
        </w:rPr>
        <w:t xml:space="preserve"> – DCP </w:t>
      </w:r>
      <w:r w:rsidRPr="00051CA9">
        <w:rPr>
          <w:rFonts w:asciiTheme="minorHAnsi" w:hAnsiTheme="minorHAnsi"/>
          <w:sz w:val="22"/>
          <w:szCs w:val="22"/>
        </w:rPr>
        <w:t xml:space="preserve">209 Request </w:t>
      </w:r>
      <w:proofErr w:type="gramStart"/>
      <w:r w:rsidRPr="00051CA9">
        <w:rPr>
          <w:rFonts w:asciiTheme="minorHAnsi" w:hAnsiTheme="minorHAnsi"/>
          <w:sz w:val="22"/>
          <w:szCs w:val="22"/>
        </w:rPr>
        <w:t>For</w:t>
      </w:r>
      <w:proofErr w:type="gramEnd"/>
      <w:r w:rsidRPr="00051CA9">
        <w:rPr>
          <w:rFonts w:asciiTheme="minorHAnsi" w:hAnsiTheme="minorHAnsi"/>
          <w:sz w:val="22"/>
          <w:szCs w:val="22"/>
        </w:rPr>
        <w:t xml:space="preserve"> Information</w:t>
      </w:r>
      <w:r w:rsidR="005D4D3A" w:rsidRPr="00051CA9">
        <w:rPr>
          <w:rFonts w:asciiTheme="minorHAnsi" w:hAnsiTheme="minorHAnsi"/>
          <w:sz w:val="22"/>
          <w:szCs w:val="22"/>
        </w:rPr>
        <w:t xml:space="preserve"> </w:t>
      </w:r>
    </w:p>
    <w:p w14:paraId="6E12A71B" w14:textId="77777777" w:rsidR="003904A6" w:rsidRPr="00051CA9" w:rsidRDefault="003904A6" w:rsidP="00051CA9">
      <w:pPr>
        <w:pStyle w:val="Heading2"/>
        <w:numPr>
          <w:ilvl w:val="1"/>
          <w:numId w:val="33"/>
        </w:numPr>
        <w:rPr>
          <w:rFonts w:asciiTheme="minorHAnsi" w:hAnsiTheme="minorHAnsi"/>
          <w:sz w:val="22"/>
          <w:szCs w:val="22"/>
        </w:rPr>
      </w:pPr>
      <w:r w:rsidRPr="00051CA9">
        <w:rPr>
          <w:rFonts w:asciiTheme="minorHAnsi" w:hAnsiTheme="minorHAnsi"/>
          <w:sz w:val="22"/>
          <w:szCs w:val="22"/>
        </w:rPr>
        <w:t>Attachment 8 – DCP 209 Consultation</w:t>
      </w:r>
    </w:p>
    <w:sectPr w:rsidR="003904A6" w:rsidRPr="00051CA9" w:rsidSect="003106F0">
      <w:headerReference w:type="default" r:id="rId17"/>
      <w:footerReference w:type="default" r:id="rId18"/>
      <w:pgSz w:w="11906" w:h="16838"/>
      <w:pgMar w:top="1440" w:right="1700" w:bottom="1440"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99" w:author="Allanson, Chris" w:date="2016-02-09T10:42:00Z" w:initials="CJA">
    <w:p w14:paraId="3A91A00B" w14:textId="77777777" w:rsidR="00D36AF9" w:rsidRDefault="00D36AF9">
      <w:pPr>
        <w:pStyle w:val="CommentText"/>
      </w:pPr>
      <w:r>
        <w:rPr>
          <w:rStyle w:val="CommentReference"/>
        </w:rPr>
        <w:annotationRef/>
      </w:r>
      <w:r>
        <w:t xml:space="preserve">Review exec summary against the CP </w:t>
      </w:r>
      <w:proofErr w:type="gramStart"/>
      <w:r>
        <w:t>form  and</w:t>
      </w:r>
      <w:proofErr w:type="gramEnd"/>
      <w:r>
        <w:t xml:space="preserve"> summarise obligations – see John’s comment – done see above</w:t>
      </w:r>
    </w:p>
  </w:comment>
  <w:comment w:id="200" w:author="Allanson, Chris" w:date="2016-02-09T10:57:00Z" w:initials="CJA">
    <w:p w14:paraId="7FB58681" w14:textId="77777777" w:rsidR="00D36AF9" w:rsidRDefault="00D36AF9">
      <w:pPr>
        <w:pStyle w:val="CommentText"/>
      </w:pPr>
      <w:r>
        <w:rPr>
          <w:rStyle w:val="CommentReference"/>
        </w:rPr>
        <w:annotationRef/>
      </w:r>
      <w:r w:rsidRPr="00B844B3">
        <w:rPr>
          <w:rFonts w:asciiTheme="minorHAnsi" w:hAnsiTheme="minorHAnsi"/>
          <w:sz w:val="22"/>
          <w:szCs w:val="22"/>
        </w:rPr>
        <w:t>and an obligation to report on progress on identified premises.</w:t>
      </w:r>
    </w:p>
  </w:comment>
  <w:comment w:id="209" w:author="Allanson, Chris" w:date="2016-02-09T10:28:00Z" w:initials="CJA">
    <w:p w14:paraId="71F61220" w14:textId="77777777" w:rsidR="00D36AF9" w:rsidRDefault="00D36AF9">
      <w:pPr>
        <w:pStyle w:val="CommentText"/>
      </w:pPr>
      <w:r>
        <w:rPr>
          <w:rStyle w:val="CommentReference"/>
        </w:rPr>
        <w:annotationRef/>
      </w:r>
      <w:r>
        <w:t>rename</w:t>
      </w:r>
    </w:p>
  </w:comment>
  <w:comment w:id="226" w:author="Claire Hynes" w:date="2016-02-12T15:48:00Z" w:initials="CH">
    <w:p w14:paraId="36D6B079" w14:textId="66A4EF25" w:rsidR="00FB499F" w:rsidRDefault="00FB499F">
      <w:pPr>
        <w:pStyle w:val="CommentText"/>
      </w:pPr>
      <w:r>
        <w:rPr>
          <w:rStyle w:val="CommentReference"/>
        </w:rPr>
        <w:annotationRef/>
      </w:r>
      <w:r>
        <w:t>check whether an obligation on exchanging information including contact details and reporting on the progression of identified premises is contained within the report and the draft legal text</w:t>
      </w:r>
    </w:p>
  </w:comment>
  <w:comment w:id="230" w:author="Allanson, Chris" w:date="2016-02-09T15:45:00Z" w:initials="CJA">
    <w:p w14:paraId="08223ADB" w14:textId="77777777" w:rsidR="00D36AF9" w:rsidRDefault="00D36AF9">
      <w:pPr>
        <w:pStyle w:val="CommentText"/>
      </w:pPr>
      <w:r>
        <w:rPr>
          <w:rStyle w:val="CommentReference"/>
        </w:rPr>
        <w:annotationRef/>
      </w:r>
      <w:r>
        <w:t>needs reviewing</w:t>
      </w:r>
    </w:p>
  </w:comment>
  <w:comment w:id="231" w:author="Claire Hynes" w:date="2016-02-11T14:43:00Z" w:initials="CH">
    <w:p w14:paraId="4D109C89" w14:textId="5DC5749B" w:rsidR="00D36AF9" w:rsidRDefault="00D36AF9">
      <w:pPr>
        <w:pStyle w:val="CommentText"/>
      </w:pPr>
      <w:r>
        <w:rPr>
          <w:rStyle w:val="CommentReference"/>
        </w:rPr>
        <w:annotationRef/>
      </w:r>
      <w:r>
        <w:t>Match this bullet with the last bullet point in the executive summary</w:t>
      </w:r>
    </w:p>
  </w:comment>
  <w:comment w:id="248" w:author="Allanson, Chris" w:date="2016-02-09T10:27:00Z" w:initials="CJA">
    <w:p w14:paraId="2438A652" w14:textId="77777777" w:rsidR="00D36AF9" w:rsidRDefault="00D36AF9">
      <w:pPr>
        <w:pStyle w:val="CommentText"/>
      </w:pPr>
      <w:r>
        <w:rPr>
          <w:rStyle w:val="CommentReference"/>
        </w:rPr>
        <w:annotationRef/>
      </w:r>
      <w:r>
        <w:t>Rename?</w:t>
      </w:r>
    </w:p>
  </w:comment>
  <w:comment w:id="291" w:author="Allanson, Chris" w:date="2015-12-16T08:34:00Z" w:initials="CJA">
    <w:p w14:paraId="2C516B8F" w14:textId="77777777" w:rsidR="00D36AF9" w:rsidRDefault="00D36AF9">
      <w:pPr>
        <w:pStyle w:val="CommentText"/>
      </w:pPr>
      <w:r>
        <w:rPr>
          <w:rStyle w:val="CommentReference"/>
        </w:rPr>
        <w:annotationRef/>
      </w:r>
      <w:r>
        <w:t xml:space="preserve">Customer or consumer to be consistent throughout. Ask Panel members for a view. </w:t>
      </w:r>
    </w:p>
  </w:comment>
  <w:comment w:id="359" w:author="Allanson, Chris" w:date="2015-12-16T08:54:00Z" w:initials="CJA">
    <w:p w14:paraId="4A9829A3" w14:textId="77777777" w:rsidR="00D36AF9" w:rsidRDefault="00D36AF9">
      <w:pPr>
        <w:pStyle w:val="CommentText"/>
      </w:pPr>
      <w:r>
        <w:rPr>
          <w:rStyle w:val="CommentReference"/>
        </w:rPr>
        <w:annotationRef/>
      </w:r>
      <w:r>
        <w:t>New additions to be highlighted to the working group.</w:t>
      </w:r>
    </w:p>
  </w:comment>
  <w:comment w:id="360" w:author="Claire Hynes" w:date="2016-02-12T15:37:00Z" w:initials="CH">
    <w:p w14:paraId="2B3DE857" w14:textId="22B90C47" w:rsidR="00BF0E80" w:rsidRDefault="00BF0E80">
      <w:pPr>
        <w:pStyle w:val="CommentText"/>
      </w:pPr>
      <w:r>
        <w:rPr>
          <w:rStyle w:val="CommentReference"/>
        </w:rPr>
        <w:annotationRef/>
      </w:r>
      <w:r>
        <w:rPr>
          <w:rStyle w:val="CommentReference"/>
        </w:rPr>
        <w:t>SM to check that these points are reflected in the High Level Process diagram</w:t>
      </w:r>
    </w:p>
  </w:comment>
  <w:comment w:id="361" w:author="Allanson, Chris" w:date="2015-12-08T11:03:00Z" w:initials="CJA">
    <w:p w14:paraId="4A822024" w14:textId="77777777" w:rsidR="00D36AF9" w:rsidRDefault="00D36AF9">
      <w:pPr>
        <w:pStyle w:val="CommentText"/>
      </w:pPr>
      <w:r>
        <w:rPr>
          <w:rStyle w:val="CommentReference"/>
        </w:rPr>
        <w:annotationRef/>
      </w:r>
      <w:r>
        <w:t>Revisited and 2 things to check in the legal text.</w:t>
      </w:r>
    </w:p>
  </w:comment>
  <w:comment w:id="362" w:author="Allanson, Chris" w:date="2015-10-14T17:04:00Z" w:initials="CJA">
    <w:p w14:paraId="7D17DB51" w14:textId="77777777" w:rsidR="00D36AF9" w:rsidRDefault="00D36AF9">
      <w:pPr>
        <w:pStyle w:val="CommentText"/>
      </w:pPr>
      <w:r>
        <w:rPr>
          <w:rStyle w:val="CommentReference"/>
        </w:rPr>
        <w:annotationRef/>
      </w:r>
      <w:r>
        <w:t>CJA to check – did we create this obligation in the legal text.</w:t>
      </w:r>
    </w:p>
  </w:comment>
  <w:comment w:id="363" w:author="Allanson, Chris" w:date="2015-12-16T08:36:00Z" w:initials="CJA">
    <w:p w14:paraId="1745B541" w14:textId="77777777" w:rsidR="00D36AF9" w:rsidRDefault="00D36AF9">
      <w:pPr>
        <w:pStyle w:val="CommentText"/>
      </w:pPr>
      <w:r>
        <w:rPr>
          <w:rStyle w:val="CommentReference"/>
        </w:rPr>
        <w:annotationRef/>
      </w:r>
      <w:r>
        <w:t>CJA to double check whether we did this.</w:t>
      </w:r>
    </w:p>
  </w:comment>
  <w:comment w:id="364" w:author="Claire Hynes" w:date="2016-02-12T15:48:00Z" w:initials="CH">
    <w:p w14:paraId="4F53269A" w14:textId="77777777" w:rsidR="00FB499F" w:rsidRPr="002907A2" w:rsidRDefault="00FB499F" w:rsidP="00FB499F">
      <w:pPr>
        <w:pStyle w:val="GSBodyParaBullet"/>
      </w:pPr>
      <w:r>
        <w:rPr>
          <w:rStyle w:val="CommentReference"/>
        </w:rPr>
        <w:annotationRef/>
      </w:r>
      <w:r>
        <w:rPr>
          <w:rFonts w:asciiTheme="minorHAnsi" w:hAnsiTheme="minorHAnsi"/>
        </w:rPr>
        <w:t xml:space="preserve">review the contents of Schedule 23 to check whether any of the drafting would be applicable to </w:t>
      </w:r>
      <w:r w:rsidRPr="00D425E6">
        <w:rPr>
          <w:rFonts w:asciiTheme="minorHAnsi" w:hAnsiTheme="minorHAnsi"/>
        </w:rPr>
        <w:t xml:space="preserve">Clause 9 </w:t>
      </w:r>
      <w:r>
        <w:rPr>
          <w:rFonts w:asciiTheme="minorHAnsi" w:hAnsiTheme="minorHAnsi"/>
        </w:rPr>
        <w:t xml:space="preserve">Visit Procedure </w:t>
      </w:r>
      <w:r w:rsidRPr="00D425E6">
        <w:rPr>
          <w:rFonts w:asciiTheme="minorHAnsi" w:hAnsiTheme="minorHAnsi"/>
        </w:rPr>
        <w:t xml:space="preserve">and 10 </w:t>
      </w:r>
      <w:r>
        <w:rPr>
          <w:rFonts w:asciiTheme="minorHAnsi" w:hAnsiTheme="minorHAnsi"/>
        </w:rPr>
        <w:t>Treatment of Vulnerable Customers of the DCP 209 draft Schedule.</w:t>
      </w:r>
    </w:p>
    <w:p w14:paraId="6376E9D8" w14:textId="63F5FEE0" w:rsidR="00FB499F" w:rsidRDefault="00FB499F">
      <w:pPr>
        <w:pStyle w:val="CommentText"/>
      </w:pPr>
      <w:bookmarkStart w:id="365" w:name="_GoBack"/>
      <w:bookmarkEnd w:id="365"/>
    </w:p>
  </w:comment>
  <w:comment w:id="380" w:author="Allanson, Chris" w:date="2015-12-16T08:45:00Z" w:initials="CJA">
    <w:p w14:paraId="684737C8" w14:textId="77777777" w:rsidR="00D36AF9" w:rsidRDefault="00D36AF9">
      <w:pPr>
        <w:pStyle w:val="CommentText"/>
      </w:pPr>
      <w:r>
        <w:rPr>
          <w:rStyle w:val="CommentReference"/>
        </w:rPr>
        <w:annotationRef/>
      </w:r>
      <w:r>
        <w:t>I need to check back with the working group and Panel re the implementation date and new timetable for 17.1 below.</w:t>
      </w:r>
    </w:p>
  </w:comment>
  <w:comment w:id="383" w:author="Allanson, Chris" w:date="2016-02-09T11:11:00Z" w:initials="CJA">
    <w:p w14:paraId="0F33E434" w14:textId="77777777" w:rsidR="00D36AF9" w:rsidRDefault="00D36AF9">
      <w:pPr>
        <w:pStyle w:val="CommentText"/>
      </w:pPr>
      <w:r>
        <w:rPr>
          <w:rStyle w:val="CommentReference"/>
        </w:rPr>
        <w:annotationRef/>
      </w:r>
      <w:r>
        <w:t>Needs updating</w:t>
      </w:r>
    </w:p>
  </w:comment>
  <w:comment w:id="384" w:author="Allanson, Chris" w:date="2016-02-09T11:11:00Z" w:initials="CJA">
    <w:p w14:paraId="54C64B9F" w14:textId="77777777" w:rsidR="00D36AF9" w:rsidRDefault="00D36AF9" w:rsidP="000C763D">
      <w:pPr>
        <w:pStyle w:val="CommentText"/>
      </w:pPr>
      <w:r>
        <w:rPr>
          <w:rStyle w:val="CommentReference"/>
        </w:rPr>
        <w:annotationRef/>
      </w:r>
      <w:r>
        <w:t>Needs updating</w:t>
      </w:r>
    </w:p>
    <w:p w14:paraId="564FFD75" w14:textId="77777777" w:rsidR="00D36AF9" w:rsidRDefault="00D36AF9">
      <w:pPr>
        <w:pStyle w:val="CommentText"/>
      </w:pPr>
    </w:p>
  </w:comment>
  <w:comment w:id="385" w:author="Allanson, Chris" w:date="2016-02-09T11:11:00Z" w:initials="CJA">
    <w:p w14:paraId="55BB6485" w14:textId="77777777" w:rsidR="00D36AF9" w:rsidRDefault="00D36AF9" w:rsidP="000C763D">
      <w:pPr>
        <w:pStyle w:val="CommentText"/>
      </w:pPr>
      <w:r>
        <w:rPr>
          <w:rStyle w:val="CommentReference"/>
        </w:rPr>
        <w:annotationRef/>
      </w:r>
      <w:r>
        <w:t>Needs updating</w:t>
      </w:r>
    </w:p>
    <w:p w14:paraId="110C1531" w14:textId="77777777" w:rsidR="00D36AF9" w:rsidRDefault="00D36AF9">
      <w:pPr>
        <w:pStyle w:val="CommentText"/>
      </w:pPr>
    </w:p>
  </w:comment>
  <w:comment w:id="386" w:author="Allanson, Chris" w:date="2016-02-09T11:11:00Z" w:initials="CJA">
    <w:p w14:paraId="1795A83C" w14:textId="77777777" w:rsidR="00D36AF9" w:rsidRDefault="00D36AF9" w:rsidP="000C763D">
      <w:pPr>
        <w:pStyle w:val="CommentText"/>
      </w:pPr>
      <w:r>
        <w:rPr>
          <w:rStyle w:val="CommentReference"/>
        </w:rPr>
        <w:annotationRef/>
      </w:r>
      <w:r>
        <w:t>Needs updating</w:t>
      </w:r>
    </w:p>
    <w:p w14:paraId="6363B872" w14:textId="77777777" w:rsidR="00D36AF9" w:rsidRDefault="00D36AF9">
      <w:pPr>
        <w:pStyle w:val="CommentText"/>
      </w:pPr>
    </w:p>
  </w:comment>
  <w:comment w:id="391" w:author="Allanson, Chris" w:date="2015-12-09T17:03:00Z" w:initials="CJA">
    <w:p w14:paraId="03A7E587" w14:textId="77777777" w:rsidR="00D36AF9" w:rsidRDefault="00D36AF9">
      <w:pPr>
        <w:pStyle w:val="CommentText"/>
      </w:pPr>
      <w:r>
        <w:rPr>
          <w:rStyle w:val="CommentReference"/>
        </w:rPr>
        <w:annotationRef/>
      </w:r>
      <w:r>
        <w:t>To be changes</w:t>
      </w:r>
    </w:p>
  </w:comment>
  <w:comment w:id="396" w:author="Allanson, Chris" w:date="2016-02-09T15:46:00Z" w:initials="CJA">
    <w:p w14:paraId="5B1D2609" w14:textId="77777777" w:rsidR="00D36AF9" w:rsidRDefault="00D36AF9">
      <w:pPr>
        <w:pStyle w:val="CommentText"/>
      </w:pPr>
      <w:r>
        <w:rPr>
          <w:rStyle w:val="CommentReference"/>
        </w:rPr>
        <w:annotationRef/>
      </w:r>
      <w:r>
        <w:t xml:space="preserve">Can we incorporate the process with the legal text to reduce the number of </w:t>
      </w:r>
      <w:proofErr w:type="gramStart"/>
      <w:r>
        <w:t>appendices</w:t>
      </w:r>
      <w:proofErr w:type="gramEnd"/>
    </w:p>
  </w:comment>
  <w:comment w:id="397" w:author="Allanson, Chris" w:date="2016-02-09T15:47:00Z" w:initials="CJA">
    <w:p w14:paraId="084917BE" w14:textId="77777777" w:rsidR="00D36AF9" w:rsidRDefault="00D36AF9">
      <w:pPr>
        <w:pStyle w:val="CommentText"/>
      </w:pPr>
      <w:r>
        <w:rPr>
          <w:rStyle w:val="CommentReference"/>
        </w:rPr>
        <w:annotationRef/>
      </w:r>
      <w:r>
        <w:t>Can we add the tracking schedule to the appendix 3 as this and the letters are both best practice?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91A00B" w15:done="0"/>
  <w15:commentEx w15:paraId="7FB58681" w15:done="0"/>
  <w15:commentEx w15:paraId="71F61220" w15:done="0"/>
  <w15:commentEx w15:paraId="36D6B079" w15:done="0"/>
  <w15:commentEx w15:paraId="08223ADB" w15:done="0"/>
  <w15:commentEx w15:paraId="4D109C89" w15:done="0"/>
  <w15:commentEx w15:paraId="2438A652" w15:done="0"/>
  <w15:commentEx w15:paraId="2C516B8F" w15:done="0"/>
  <w15:commentEx w15:paraId="4A9829A3" w15:done="0"/>
  <w15:commentEx w15:paraId="2B3DE857" w15:done="0"/>
  <w15:commentEx w15:paraId="4A822024" w15:done="0"/>
  <w15:commentEx w15:paraId="7D17DB51" w15:done="0"/>
  <w15:commentEx w15:paraId="1745B541" w15:done="0"/>
  <w15:commentEx w15:paraId="6376E9D8" w15:done="0"/>
  <w15:commentEx w15:paraId="684737C8" w15:done="0"/>
  <w15:commentEx w15:paraId="0F33E434" w15:done="0"/>
  <w15:commentEx w15:paraId="564FFD75" w15:done="0"/>
  <w15:commentEx w15:paraId="110C1531" w15:done="0"/>
  <w15:commentEx w15:paraId="6363B872" w15:done="0"/>
  <w15:commentEx w15:paraId="03A7E587" w15:done="0"/>
  <w15:commentEx w15:paraId="5B1D2609" w15:done="0"/>
  <w15:commentEx w15:paraId="084917B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DE2D4" w14:textId="77777777" w:rsidR="00D36AF9" w:rsidRDefault="00D36AF9">
      <w:r>
        <w:separator/>
      </w:r>
    </w:p>
  </w:endnote>
  <w:endnote w:type="continuationSeparator" w:id="0">
    <w:p w14:paraId="099D70E3" w14:textId="77777777" w:rsidR="00D36AF9" w:rsidRDefault="00D36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DD445" w14:textId="79DF6085" w:rsidR="00D36AF9" w:rsidRPr="003D597E" w:rsidRDefault="00D36AF9">
    <w:pPr>
      <w:pStyle w:val="Footer"/>
      <w:rPr>
        <w:rFonts w:asciiTheme="minorHAnsi" w:hAnsiTheme="minorHAnsi"/>
        <w:sz w:val="18"/>
        <w:szCs w:val="18"/>
      </w:rPr>
    </w:pPr>
    <w:r>
      <w:rPr>
        <w:rFonts w:asciiTheme="minorHAnsi" w:hAnsiTheme="minorHAnsi"/>
        <w:sz w:val="18"/>
        <w:szCs w:val="18"/>
        <w:highlight w:val="yellow"/>
      </w:rPr>
      <w:t>18 March 2016</w:t>
    </w:r>
    <w:r w:rsidRPr="003D597E">
      <w:rPr>
        <w:rFonts w:asciiTheme="minorHAnsi" w:hAnsiTheme="minorHAnsi"/>
        <w:sz w:val="18"/>
        <w:szCs w:val="18"/>
      </w:rPr>
      <w:tab/>
      <w:t xml:space="preserve">Page </w:t>
    </w:r>
    <w:r w:rsidRPr="003D597E">
      <w:rPr>
        <w:rFonts w:asciiTheme="minorHAnsi" w:hAnsiTheme="minorHAnsi"/>
        <w:sz w:val="18"/>
        <w:szCs w:val="18"/>
      </w:rPr>
      <w:fldChar w:fldCharType="begin"/>
    </w:r>
    <w:r w:rsidRPr="003D597E">
      <w:rPr>
        <w:rFonts w:asciiTheme="minorHAnsi" w:hAnsiTheme="minorHAnsi"/>
        <w:sz w:val="18"/>
        <w:szCs w:val="18"/>
      </w:rPr>
      <w:instrText xml:space="preserve"> PAGE </w:instrText>
    </w:r>
    <w:r w:rsidRPr="003D597E">
      <w:rPr>
        <w:rFonts w:asciiTheme="minorHAnsi" w:hAnsiTheme="minorHAnsi"/>
        <w:sz w:val="18"/>
        <w:szCs w:val="18"/>
      </w:rPr>
      <w:fldChar w:fldCharType="separate"/>
    </w:r>
    <w:r w:rsidR="00FB499F">
      <w:rPr>
        <w:rFonts w:asciiTheme="minorHAnsi" w:hAnsiTheme="minorHAnsi"/>
        <w:noProof/>
        <w:sz w:val="18"/>
        <w:szCs w:val="18"/>
      </w:rPr>
      <w:t>37</w:t>
    </w:r>
    <w:r w:rsidRPr="003D597E">
      <w:rPr>
        <w:rFonts w:asciiTheme="minorHAnsi" w:hAnsiTheme="minorHAnsi"/>
        <w:sz w:val="18"/>
        <w:szCs w:val="18"/>
      </w:rPr>
      <w:fldChar w:fldCharType="end"/>
    </w:r>
    <w:r w:rsidRPr="003D597E">
      <w:rPr>
        <w:rFonts w:asciiTheme="minorHAnsi" w:hAnsiTheme="minorHAnsi"/>
        <w:sz w:val="18"/>
        <w:szCs w:val="18"/>
      </w:rPr>
      <w:t xml:space="preserve"> of </w:t>
    </w:r>
    <w:r w:rsidRPr="003D597E">
      <w:rPr>
        <w:rFonts w:asciiTheme="minorHAnsi" w:hAnsiTheme="minorHAnsi"/>
        <w:sz w:val="18"/>
        <w:szCs w:val="18"/>
      </w:rPr>
      <w:fldChar w:fldCharType="begin"/>
    </w:r>
    <w:r w:rsidRPr="003D597E">
      <w:rPr>
        <w:rFonts w:asciiTheme="minorHAnsi" w:hAnsiTheme="minorHAnsi"/>
        <w:sz w:val="18"/>
        <w:szCs w:val="18"/>
      </w:rPr>
      <w:instrText xml:space="preserve"> NUMPAGES </w:instrText>
    </w:r>
    <w:r w:rsidRPr="003D597E">
      <w:rPr>
        <w:rFonts w:asciiTheme="minorHAnsi" w:hAnsiTheme="minorHAnsi"/>
        <w:sz w:val="18"/>
        <w:szCs w:val="18"/>
      </w:rPr>
      <w:fldChar w:fldCharType="separate"/>
    </w:r>
    <w:r w:rsidR="00FB499F">
      <w:rPr>
        <w:rFonts w:asciiTheme="minorHAnsi" w:hAnsiTheme="minorHAnsi"/>
        <w:noProof/>
        <w:sz w:val="18"/>
        <w:szCs w:val="18"/>
      </w:rPr>
      <w:t>39</w:t>
    </w:r>
    <w:r w:rsidRPr="003D597E">
      <w:rPr>
        <w:rFonts w:asciiTheme="minorHAnsi" w:hAnsiTheme="minorHAnsi"/>
        <w:sz w:val="18"/>
        <w:szCs w:val="18"/>
      </w:rPr>
      <w:fldChar w:fldCharType="end"/>
    </w:r>
    <w:r w:rsidRPr="003D597E">
      <w:rPr>
        <w:rFonts w:asciiTheme="minorHAnsi" w:hAnsiTheme="minorHAnsi"/>
        <w:sz w:val="18"/>
        <w:szCs w:val="18"/>
      </w:rPr>
      <w:tab/>
      <w:t>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D02D7" w14:textId="77777777" w:rsidR="00D36AF9" w:rsidRDefault="00D36AF9">
      <w:r>
        <w:separator/>
      </w:r>
    </w:p>
  </w:footnote>
  <w:footnote w:type="continuationSeparator" w:id="0">
    <w:p w14:paraId="66A16BDD" w14:textId="77777777" w:rsidR="00D36AF9" w:rsidRDefault="00D36AF9">
      <w:r>
        <w:continuationSeparator/>
      </w:r>
    </w:p>
  </w:footnote>
  <w:footnote w:id="1">
    <w:p w14:paraId="62E59DFB" w14:textId="77777777" w:rsidR="00D36AF9" w:rsidRDefault="00D36AF9">
      <w:pPr>
        <w:pStyle w:val="FootnoteText"/>
      </w:pPr>
      <w:r>
        <w:rPr>
          <w:rStyle w:val="FootnoteReference"/>
        </w:rPr>
        <w:footnoteRef/>
      </w:r>
      <w:r>
        <w:t xml:space="preserve"> </w:t>
      </w:r>
      <w:r w:rsidRPr="009C66F0">
        <w:t>https://www.ofgem.gov.uk/publications-and-updates/tackling-electricity-theft-%E2%80%93-way-forward-0</w:t>
      </w:r>
    </w:p>
  </w:footnote>
  <w:footnote w:id="2">
    <w:p w14:paraId="1DEA85A5" w14:textId="77777777" w:rsidR="00D36AF9" w:rsidRDefault="00D36AF9" w:rsidP="00BD64B6">
      <w:pPr>
        <w:pStyle w:val="FootnoteText"/>
        <w:rPr>
          <w:rFonts w:eastAsiaTheme="minorHAnsi"/>
        </w:rPr>
      </w:pPr>
      <w:r>
        <w:rPr>
          <w:rStyle w:val="FootnoteReference"/>
        </w:rPr>
        <w:t>[1]</w:t>
      </w:r>
      <w:r>
        <w:t xml:space="preserve"> Indicative decision date based on the 25 Working Day KPI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50019" w14:textId="77777777" w:rsidR="00D36AF9" w:rsidRPr="003D26C2" w:rsidRDefault="00D36AF9">
    <w:pPr>
      <w:pStyle w:val="Header"/>
      <w:rPr>
        <w:rFonts w:ascii="Verdana" w:hAnsi="Verdana"/>
        <w:sz w:val="16"/>
        <w:szCs w:val="16"/>
      </w:rPr>
    </w:pPr>
    <w:r w:rsidRPr="003D597E">
      <w:rPr>
        <w:rFonts w:asciiTheme="minorHAnsi" w:hAnsiTheme="minorHAnsi"/>
        <w:sz w:val="18"/>
        <w:szCs w:val="18"/>
      </w:rPr>
      <w:t>DCP 209</w:t>
    </w:r>
    <w:r w:rsidRPr="003D26C2">
      <w:rPr>
        <w:rFonts w:ascii="Verdana" w:hAnsi="Verdana"/>
        <w:sz w:val="16"/>
        <w:szCs w:val="16"/>
      </w:rPr>
      <w:tab/>
    </w:r>
    <w:r w:rsidRPr="003D26C2">
      <w:rPr>
        <w:rFonts w:ascii="Verdana" w:hAnsi="Verdana"/>
        <w:sz w:val="16"/>
        <w:szCs w:val="16"/>
      </w:rPr>
      <w:tab/>
    </w:r>
    <w:r w:rsidRPr="003D597E">
      <w:rPr>
        <w:rFonts w:ascii="Calibri" w:hAnsi="Calibri"/>
        <w:sz w:val="18"/>
        <w:szCs w:val="18"/>
      </w:rPr>
      <w:t>Change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0336337"/>
    <w:multiLevelType w:val="hybridMultilevel"/>
    <w:tmpl w:val="145EA4AC"/>
    <w:lvl w:ilvl="0" w:tplc="E8021D1C">
      <w:numFmt w:val="bullet"/>
      <w:lvlText w:val="•"/>
      <w:lvlJc w:val="left"/>
      <w:pPr>
        <w:ind w:left="218" w:hanging="360"/>
      </w:pPr>
      <w:rPr>
        <w:rFonts w:ascii="Calibri" w:eastAsia="Times New Roman" w:hAnsi="Calibri"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2" w15:restartNumberingAfterBreak="0">
    <w:nsid w:val="012228A8"/>
    <w:multiLevelType w:val="multilevel"/>
    <w:tmpl w:val="8DFC953C"/>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02034F10"/>
    <w:multiLevelType w:val="multilevel"/>
    <w:tmpl w:val="0F06BE9C"/>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6230C12"/>
    <w:multiLevelType w:val="multilevel"/>
    <w:tmpl w:val="4000B34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20"/>
        </w:tabs>
        <w:ind w:left="720" w:hanging="720"/>
      </w:pPr>
      <w:rPr>
        <w:rFonts w:ascii="Calibri" w:hAnsi="Calibri" w:hint="default"/>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0AD7039F"/>
    <w:multiLevelType w:val="multilevel"/>
    <w:tmpl w:val="4B3A81F4"/>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DC85731"/>
    <w:multiLevelType w:val="hybridMultilevel"/>
    <w:tmpl w:val="6158D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9" w15:restartNumberingAfterBreak="0">
    <w:nsid w:val="13265667"/>
    <w:multiLevelType w:val="hybridMultilevel"/>
    <w:tmpl w:val="D16EF2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15:restartNumberingAfterBreak="0">
    <w:nsid w:val="13752434"/>
    <w:multiLevelType w:val="multilevel"/>
    <w:tmpl w:val="0F06BE9C"/>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15EC3740"/>
    <w:multiLevelType w:val="multilevel"/>
    <w:tmpl w:val="4B3A81F4"/>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1B0F395E"/>
    <w:multiLevelType w:val="multilevel"/>
    <w:tmpl w:val="07AE10A2"/>
    <w:lvl w:ilvl="0">
      <w:start w:val="1"/>
      <w:numFmt w:val="decimal"/>
      <w:lvlText w:val="%1"/>
      <w:lvlJc w:val="left"/>
      <w:pPr>
        <w:tabs>
          <w:tab w:val="num" w:pos="567"/>
        </w:tabs>
        <w:ind w:left="567" w:hanging="567"/>
      </w:pPr>
      <w:rPr>
        <w:rFonts w:ascii="Calibri" w:hAnsi="Calibri" w:hint="default"/>
        <w:sz w:val="24"/>
      </w:rPr>
    </w:lvl>
    <w:lvl w:ilvl="1">
      <w:start w:val="1"/>
      <w:numFmt w:val="bullet"/>
      <w:lvlText w:val=""/>
      <w:lvlJc w:val="left"/>
      <w:pPr>
        <w:tabs>
          <w:tab w:val="num" w:pos="567"/>
        </w:tabs>
        <w:ind w:left="567" w:hanging="567"/>
      </w:pPr>
      <w:rPr>
        <w:rFonts w:ascii="Symbol" w:hAnsi="Symbol" w:hint="default"/>
        <w:b w:val="0"/>
        <w:i w:val="0"/>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3" w15:restartNumberingAfterBreak="0">
    <w:nsid w:val="1E9C0D5A"/>
    <w:multiLevelType w:val="hybridMultilevel"/>
    <w:tmpl w:val="B7360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9E78B4"/>
    <w:multiLevelType w:val="multilevel"/>
    <w:tmpl w:val="EAD69D4E"/>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bullet"/>
      <w:lvlText w:val="o"/>
      <w:lvlJc w:val="left"/>
      <w:pPr>
        <w:tabs>
          <w:tab w:val="num" w:pos="576"/>
        </w:tabs>
        <w:ind w:left="576" w:hanging="576"/>
      </w:pPr>
      <w:rPr>
        <w:rFonts w:ascii="Courier New" w:hAnsi="Courier New" w:cs="Courier New"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25D34A5C"/>
    <w:multiLevelType w:val="multilevel"/>
    <w:tmpl w:val="F6165F2C"/>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2FDF38A1"/>
    <w:multiLevelType w:val="hybridMultilevel"/>
    <w:tmpl w:val="7A7091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65F9C"/>
    <w:multiLevelType w:val="hybridMultilevel"/>
    <w:tmpl w:val="67105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346FD5"/>
    <w:multiLevelType w:val="hybridMultilevel"/>
    <w:tmpl w:val="1D92F4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333AC0"/>
    <w:multiLevelType w:val="multilevel"/>
    <w:tmpl w:val="8DFC953C"/>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4A031B32"/>
    <w:multiLevelType w:val="multilevel"/>
    <w:tmpl w:val="8DFC953C"/>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4E974C9B"/>
    <w:multiLevelType w:val="hybridMultilevel"/>
    <w:tmpl w:val="1ABAB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5067DA"/>
    <w:multiLevelType w:val="hybridMultilevel"/>
    <w:tmpl w:val="C24EB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0006D0"/>
    <w:multiLevelType w:val="hybridMultilevel"/>
    <w:tmpl w:val="2E1C5CB6"/>
    <w:lvl w:ilvl="0" w:tplc="04090001">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6215B1"/>
    <w:multiLevelType w:val="hybridMultilevel"/>
    <w:tmpl w:val="6058A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8C25A0"/>
    <w:multiLevelType w:val="hybridMultilevel"/>
    <w:tmpl w:val="5FA25CA4"/>
    <w:lvl w:ilvl="0" w:tplc="76E486D8">
      <w:start w:val="1"/>
      <w:numFmt w:val="decimal"/>
      <w:lvlText w:val="%1."/>
      <w:lvlJc w:val="left"/>
      <w:pPr>
        <w:ind w:left="1287" w:hanging="360"/>
      </w:pPr>
      <w:rPr>
        <w:rFonts w:ascii="Calibri" w:hAnsi="Calibri" w:hint="default"/>
        <w:b w:val="0"/>
        <w:i w:val="0"/>
        <w:vanish w:val="0"/>
        <w:sz w:val="22"/>
        <w:szCs w:val="22"/>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6" w15:restartNumberingAfterBreak="0">
    <w:nsid w:val="59EF5EA4"/>
    <w:multiLevelType w:val="hybridMultilevel"/>
    <w:tmpl w:val="1B840B90"/>
    <w:lvl w:ilvl="0" w:tplc="6BB8D1B2">
      <w:start w:val="1"/>
      <w:numFmt w:val="decimal"/>
      <w:lvlText w:val="%1."/>
      <w:lvlJc w:val="left"/>
      <w:pPr>
        <w:ind w:left="1647" w:hanging="360"/>
      </w:pPr>
      <w:rPr>
        <w:rFonts w:hint="default"/>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27" w15:restartNumberingAfterBreak="0">
    <w:nsid w:val="5BD5493D"/>
    <w:multiLevelType w:val="hybridMultilevel"/>
    <w:tmpl w:val="F84C228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5A1D84"/>
    <w:multiLevelType w:val="hybridMultilevel"/>
    <w:tmpl w:val="659C8564"/>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FB331AF"/>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30" w15:restartNumberingAfterBreak="0">
    <w:nsid w:val="60D0560F"/>
    <w:multiLevelType w:val="hybridMultilevel"/>
    <w:tmpl w:val="974EFAC2"/>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31" w15:restartNumberingAfterBreak="0">
    <w:nsid w:val="64167438"/>
    <w:multiLevelType w:val="multilevel"/>
    <w:tmpl w:val="4B3A81F4"/>
    <w:lvl w:ilvl="0">
      <w:start w:val="1"/>
      <w:numFmt w:val="decimal"/>
      <w:lvlText w:val="%1"/>
      <w:lvlJc w:val="left"/>
      <w:pPr>
        <w:tabs>
          <w:tab w:val="num" w:pos="432"/>
        </w:tabs>
        <w:ind w:left="432" w:hanging="432"/>
      </w:pPr>
      <w:rPr>
        <w:rFonts w:asciiTheme="minorHAnsi" w:hAnsiTheme="minorHAnsi" w:cs="Times New Roman" w:hint="default"/>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68181BDA"/>
    <w:multiLevelType w:val="hybridMultilevel"/>
    <w:tmpl w:val="78FE3E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34" w15:restartNumberingAfterBreak="0">
    <w:nsid w:val="6C4E442E"/>
    <w:multiLevelType w:val="hybridMultilevel"/>
    <w:tmpl w:val="55728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D82ECD"/>
    <w:multiLevelType w:val="multilevel"/>
    <w:tmpl w:val="625CD928"/>
    <w:lvl w:ilvl="0">
      <w:start w:val="1"/>
      <w:numFmt w:val="bullet"/>
      <w:lvlText w:val=""/>
      <w:lvlJc w:val="left"/>
      <w:pPr>
        <w:tabs>
          <w:tab w:val="num" w:pos="432"/>
        </w:tabs>
        <w:ind w:left="432" w:hanging="432"/>
      </w:pPr>
      <w:rPr>
        <w:rFonts w:ascii="Symbol" w:hAnsi="Symbol" w:hint="default"/>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7EBC4E3F"/>
    <w:multiLevelType w:val="hybridMultilevel"/>
    <w:tmpl w:val="306AC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33"/>
  </w:num>
  <w:num w:numId="4">
    <w:abstractNumId w:val="23"/>
  </w:num>
  <w:num w:numId="5">
    <w:abstractNumId w:val="28"/>
  </w:num>
  <w:num w:numId="6">
    <w:abstractNumId w:val="8"/>
  </w:num>
  <w:num w:numId="7">
    <w:abstractNumId w:val="24"/>
  </w:num>
  <w:num w:numId="8">
    <w:abstractNumId w:val="17"/>
  </w:num>
  <w:num w:numId="9">
    <w:abstractNumId w:val="6"/>
  </w:num>
  <w:num w:numId="10">
    <w:abstractNumId w:val="32"/>
  </w:num>
  <w:num w:numId="11">
    <w:abstractNumId w:val="13"/>
  </w:num>
  <w:num w:numId="12">
    <w:abstractNumId w:val="36"/>
  </w:num>
  <w:num w:numId="13">
    <w:abstractNumId w:val="7"/>
  </w:num>
  <w:num w:numId="14">
    <w:abstractNumId w:val="15"/>
  </w:num>
  <w:num w:numId="15">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4"/>
  </w:num>
  <w:num w:numId="18">
    <w:abstractNumId w:val="25"/>
  </w:num>
  <w:num w:numId="19">
    <w:abstractNumId w:val="21"/>
  </w:num>
  <w:num w:numId="2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
  </w:num>
  <w:num w:numId="23">
    <w:abstractNumId w:val="34"/>
  </w:num>
  <w:num w:numId="24">
    <w:abstractNumId w:val="27"/>
  </w:num>
  <w:num w:numId="25">
    <w:abstractNumId w:val="14"/>
  </w:num>
  <w:num w:numId="26">
    <w:abstractNumId w:val="2"/>
  </w:num>
  <w:num w:numId="27">
    <w:abstractNumId w:val="29"/>
  </w:num>
  <w:num w:numId="28">
    <w:abstractNumId w:val="20"/>
  </w:num>
  <w:num w:numId="29">
    <w:abstractNumId w:val="12"/>
  </w:num>
  <w:num w:numId="30">
    <w:abstractNumId w:val="35"/>
  </w:num>
  <w:num w:numId="31">
    <w:abstractNumId w:val="5"/>
  </w:num>
  <w:num w:numId="32">
    <w:abstractNumId w:val="31"/>
  </w:num>
  <w:num w:numId="33">
    <w:abstractNumId w:val="11"/>
  </w:num>
  <w:num w:numId="34">
    <w:abstractNumId w:val="26"/>
  </w:num>
  <w:num w:numId="35">
    <w:abstractNumId w:val="18"/>
  </w:num>
  <w:num w:numId="3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6"/>
  </w:num>
  <w:num w:numId="39">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3E"/>
    <w:rsid w:val="00000212"/>
    <w:rsid w:val="000006D7"/>
    <w:rsid w:val="00000EB5"/>
    <w:rsid w:val="0000106C"/>
    <w:rsid w:val="0000122A"/>
    <w:rsid w:val="0000238B"/>
    <w:rsid w:val="00002620"/>
    <w:rsid w:val="00002D4B"/>
    <w:rsid w:val="00002D61"/>
    <w:rsid w:val="00003806"/>
    <w:rsid w:val="00003D34"/>
    <w:rsid w:val="0000421C"/>
    <w:rsid w:val="000046FB"/>
    <w:rsid w:val="00005DC6"/>
    <w:rsid w:val="0000606B"/>
    <w:rsid w:val="00006113"/>
    <w:rsid w:val="00006E06"/>
    <w:rsid w:val="000076FC"/>
    <w:rsid w:val="00007A73"/>
    <w:rsid w:val="0001044D"/>
    <w:rsid w:val="00010A51"/>
    <w:rsid w:val="00011409"/>
    <w:rsid w:val="000114A5"/>
    <w:rsid w:val="00011DDD"/>
    <w:rsid w:val="000130AD"/>
    <w:rsid w:val="00013559"/>
    <w:rsid w:val="00013CA0"/>
    <w:rsid w:val="0001483C"/>
    <w:rsid w:val="00015800"/>
    <w:rsid w:val="00015E2C"/>
    <w:rsid w:val="00016053"/>
    <w:rsid w:val="00016A0B"/>
    <w:rsid w:val="00016E5C"/>
    <w:rsid w:val="00016ECB"/>
    <w:rsid w:val="0002057D"/>
    <w:rsid w:val="00020A4E"/>
    <w:rsid w:val="00021E03"/>
    <w:rsid w:val="000226BD"/>
    <w:rsid w:val="00022C8C"/>
    <w:rsid w:val="00024469"/>
    <w:rsid w:val="000244AC"/>
    <w:rsid w:val="000256DB"/>
    <w:rsid w:val="00025B24"/>
    <w:rsid w:val="000263EF"/>
    <w:rsid w:val="00030B15"/>
    <w:rsid w:val="00030C70"/>
    <w:rsid w:val="000325CB"/>
    <w:rsid w:val="00032705"/>
    <w:rsid w:val="00033711"/>
    <w:rsid w:val="00033919"/>
    <w:rsid w:val="00033AB7"/>
    <w:rsid w:val="00033EE9"/>
    <w:rsid w:val="00033F21"/>
    <w:rsid w:val="0003441E"/>
    <w:rsid w:val="00034F41"/>
    <w:rsid w:val="00035797"/>
    <w:rsid w:val="0003583E"/>
    <w:rsid w:val="00035A07"/>
    <w:rsid w:val="0003615B"/>
    <w:rsid w:val="00037720"/>
    <w:rsid w:val="0003774D"/>
    <w:rsid w:val="00040047"/>
    <w:rsid w:val="000402DF"/>
    <w:rsid w:val="00041435"/>
    <w:rsid w:val="00042730"/>
    <w:rsid w:val="00043256"/>
    <w:rsid w:val="00043457"/>
    <w:rsid w:val="000434ED"/>
    <w:rsid w:val="000452CD"/>
    <w:rsid w:val="00045632"/>
    <w:rsid w:val="000458B8"/>
    <w:rsid w:val="00045F1C"/>
    <w:rsid w:val="000463C4"/>
    <w:rsid w:val="0004654A"/>
    <w:rsid w:val="00046E76"/>
    <w:rsid w:val="00047450"/>
    <w:rsid w:val="00047A50"/>
    <w:rsid w:val="00047BF5"/>
    <w:rsid w:val="00050019"/>
    <w:rsid w:val="00050BE1"/>
    <w:rsid w:val="000512B2"/>
    <w:rsid w:val="00051BF9"/>
    <w:rsid w:val="00051C9B"/>
    <w:rsid w:val="00051CA9"/>
    <w:rsid w:val="00051CD8"/>
    <w:rsid w:val="00052106"/>
    <w:rsid w:val="00052461"/>
    <w:rsid w:val="00052ABA"/>
    <w:rsid w:val="00052B0F"/>
    <w:rsid w:val="00052FE1"/>
    <w:rsid w:val="00055A21"/>
    <w:rsid w:val="00056C3D"/>
    <w:rsid w:val="00057546"/>
    <w:rsid w:val="000575A6"/>
    <w:rsid w:val="00057986"/>
    <w:rsid w:val="00057AA3"/>
    <w:rsid w:val="0006034C"/>
    <w:rsid w:val="00060D57"/>
    <w:rsid w:val="00062E05"/>
    <w:rsid w:val="000631AB"/>
    <w:rsid w:val="00064070"/>
    <w:rsid w:val="00065571"/>
    <w:rsid w:val="00065ACE"/>
    <w:rsid w:val="00066BED"/>
    <w:rsid w:val="0006721C"/>
    <w:rsid w:val="000673AA"/>
    <w:rsid w:val="00067E59"/>
    <w:rsid w:val="00070763"/>
    <w:rsid w:val="000716A8"/>
    <w:rsid w:val="0007256B"/>
    <w:rsid w:val="00074D6B"/>
    <w:rsid w:val="00075B03"/>
    <w:rsid w:val="0007605B"/>
    <w:rsid w:val="000766C9"/>
    <w:rsid w:val="000769B2"/>
    <w:rsid w:val="00077325"/>
    <w:rsid w:val="00077503"/>
    <w:rsid w:val="00077657"/>
    <w:rsid w:val="0008486C"/>
    <w:rsid w:val="000852FC"/>
    <w:rsid w:val="00085602"/>
    <w:rsid w:val="00085643"/>
    <w:rsid w:val="00086A69"/>
    <w:rsid w:val="00087BB7"/>
    <w:rsid w:val="00090753"/>
    <w:rsid w:val="00090CD7"/>
    <w:rsid w:val="00090F88"/>
    <w:rsid w:val="00090FE5"/>
    <w:rsid w:val="000914AA"/>
    <w:rsid w:val="00091A6E"/>
    <w:rsid w:val="00092C25"/>
    <w:rsid w:val="000931CB"/>
    <w:rsid w:val="0009364B"/>
    <w:rsid w:val="00093C1D"/>
    <w:rsid w:val="000940B5"/>
    <w:rsid w:val="0009437C"/>
    <w:rsid w:val="00094445"/>
    <w:rsid w:val="00094523"/>
    <w:rsid w:val="000946A4"/>
    <w:rsid w:val="00094808"/>
    <w:rsid w:val="0009498F"/>
    <w:rsid w:val="000955E0"/>
    <w:rsid w:val="00095A2E"/>
    <w:rsid w:val="00095B4D"/>
    <w:rsid w:val="00095E4B"/>
    <w:rsid w:val="00096059"/>
    <w:rsid w:val="00096987"/>
    <w:rsid w:val="000A01DC"/>
    <w:rsid w:val="000A13F4"/>
    <w:rsid w:val="000A424F"/>
    <w:rsid w:val="000A42B0"/>
    <w:rsid w:val="000A4465"/>
    <w:rsid w:val="000A4DA6"/>
    <w:rsid w:val="000A51FE"/>
    <w:rsid w:val="000A5340"/>
    <w:rsid w:val="000A5464"/>
    <w:rsid w:val="000A6CD4"/>
    <w:rsid w:val="000A701D"/>
    <w:rsid w:val="000A763A"/>
    <w:rsid w:val="000B1307"/>
    <w:rsid w:val="000B1872"/>
    <w:rsid w:val="000B1ED1"/>
    <w:rsid w:val="000B215E"/>
    <w:rsid w:val="000B2718"/>
    <w:rsid w:val="000B2BEC"/>
    <w:rsid w:val="000B3029"/>
    <w:rsid w:val="000B3041"/>
    <w:rsid w:val="000B36F0"/>
    <w:rsid w:val="000B37B0"/>
    <w:rsid w:val="000B55A7"/>
    <w:rsid w:val="000B5C66"/>
    <w:rsid w:val="000B5EC7"/>
    <w:rsid w:val="000B5FD3"/>
    <w:rsid w:val="000B62C2"/>
    <w:rsid w:val="000B6478"/>
    <w:rsid w:val="000B64F4"/>
    <w:rsid w:val="000B67F1"/>
    <w:rsid w:val="000C0176"/>
    <w:rsid w:val="000C05AD"/>
    <w:rsid w:val="000C0605"/>
    <w:rsid w:val="000C0CB2"/>
    <w:rsid w:val="000C1A46"/>
    <w:rsid w:val="000C1F3F"/>
    <w:rsid w:val="000C29F8"/>
    <w:rsid w:val="000C2D55"/>
    <w:rsid w:val="000C3D4D"/>
    <w:rsid w:val="000C4A56"/>
    <w:rsid w:val="000C617B"/>
    <w:rsid w:val="000C64A7"/>
    <w:rsid w:val="000C7616"/>
    <w:rsid w:val="000C763D"/>
    <w:rsid w:val="000C777D"/>
    <w:rsid w:val="000C7891"/>
    <w:rsid w:val="000C7DE7"/>
    <w:rsid w:val="000C7E72"/>
    <w:rsid w:val="000D0909"/>
    <w:rsid w:val="000D0C74"/>
    <w:rsid w:val="000D1051"/>
    <w:rsid w:val="000D1B35"/>
    <w:rsid w:val="000D259C"/>
    <w:rsid w:val="000D2F06"/>
    <w:rsid w:val="000D42BD"/>
    <w:rsid w:val="000D4F84"/>
    <w:rsid w:val="000E0234"/>
    <w:rsid w:val="000E1065"/>
    <w:rsid w:val="000E1164"/>
    <w:rsid w:val="000E16C4"/>
    <w:rsid w:val="000E173B"/>
    <w:rsid w:val="000E1AB1"/>
    <w:rsid w:val="000E1ED0"/>
    <w:rsid w:val="000E2169"/>
    <w:rsid w:val="000E2642"/>
    <w:rsid w:val="000E287F"/>
    <w:rsid w:val="000E4441"/>
    <w:rsid w:val="000E48EE"/>
    <w:rsid w:val="000E4A5D"/>
    <w:rsid w:val="000E4AFB"/>
    <w:rsid w:val="000E6582"/>
    <w:rsid w:val="000F0403"/>
    <w:rsid w:val="000F0695"/>
    <w:rsid w:val="000F3C38"/>
    <w:rsid w:val="000F3F2F"/>
    <w:rsid w:val="000F460E"/>
    <w:rsid w:val="000F465A"/>
    <w:rsid w:val="000F4B61"/>
    <w:rsid w:val="000F53C0"/>
    <w:rsid w:val="000F59A3"/>
    <w:rsid w:val="000F6908"/>
    <w:rsid w:val="000F6DB8"/>
    <w:rsid w:val="000F754D"/>
    <w:rsid w:val="000F7959"/>
    <w:rsid w:val="001001E7"/>
    <w:rsid w:val="00100649"/>
    <w:rsid w:val="0010083B"/>
    <w:rsid w:val="00100E0C"/>
    <w:rsid w:val="00101045"/>
    <w:rsid w:val="001035BE"/>
    <w:rsid w:val="0010370C"/>
    <w:rsid w:val="0010440D"/>
    <w:rsid w:val="00104BA4"/>
    <w:rsid w:val="0010544B"/>
    <w:rsid w:val="00105C9F"/>
    <w:rsid w:val="00106555"/>
    <w:rsid w:val="00106663"/>
    <w:rsid w:val="00106A4D"/>
    <w:rsid w:val="0010745E"/>
    <w:rsid w:val="0011015C"/>
    <w:rsid w:val="001121E7"/>
    <w:rsid w:val="001122EE"/>
    <w:rsid w:val="001142DE"/>
    <w:rsid w:val="001142E1"/>
    <w:rsid w:val="00114315"/>
    <w:rsid w:val="00114EDD"/>
    <w:rsid w:val="00115BFB"/>
    <w:rsid w:val="001173C3"/>
    <w:rsid w:val="00120408"/>
    <w:rsid w:val="00120B60"/>
    <w:rsid w:val="00120DB4"/>
    <w:rsid w:val="00121111"/>
    <w:rsid w:val="00121582"/>
    <w:rsid w:val="00121907"/>
    <w:rsid w:val="00121DBE"/>
    <w:rsid w:val="00121F38"/>
    <w:rsid w:val="00123340"/>
    <w:rsid w:val="00123AB8"/>
    <w:rsid w:val="00123AC8"/>
    <w:rsid w:val="00124793"/>
    <w:rsid w:val="00124EA6"/>
    <w:rsid w:val="00126360"/>
    <w:rsid w:val="001278AC"/>
    <w:rsid w:val="001302D8"/>
    <w:rsid w:val="0013059B"/>
    <w:rsid w:val="0013198C"/>
    <w:rsid w:val="00131A84"/>
    <w:rsid w:val="00132FCA"/>
    <w:rsid w:val="00133025"/>
    <w:rsid w:val="001331A5"/>
    <w:rsid w:val="00134FE5"/>
    <w:rsid w:val="001376F0"/>
    <w:rsid w:val="00141471"/>
    <w:rsid w:val="0014182E"/>
    <w:rsid w:val="0014227F"/>
    <w:rsid w:val="00143710"/>
    <w:rsid w:val="00143794"/>
    <w:rsid w:val="001448C0"/>
    <w:rsid w:val="00144EFF"/>
    <w:rsid w:val="00146115"/>
    <w:rsid w:val="001503A4"/>
    <w:rsid w:val="001506C7"/>
    <w:rsid w:val="00150B07"/>
    <w:rsid w:val="00150DFA"/>
    <w:rsid w:val="00153BB9"/>
    <w:rsid w:val="00153D42"/>
    <w:rsid w:val="001542D8"/>
    <w:rsid w:val="001562F2"/>
    <w:rsid w:val="0015687E"/>
    <w:rsid w:val="001571BD"/>
    <w:rsid w:val="001603A6"/>
    <w:rsid w:val="00160541"/>
    <w:rsid w:val="00160CC4"/>
    <w:rsid w:val="0016155F"/>
    <w:rsid w:val="00162540"/>
    <w:rsid w:val="00162573"/>
    <w:rsid w:val="001626A1"/>
    <w:rsid w:val="001628BB"/>
    <w:rsid w:val="0016296C"/>
    <w:rsid w:val="00163530"/>
    <w:rsid w:val="001642E2"/>
    <w:rsid w:val="0016469C"/>
    <w:rsid w:val="00165484"/>
    <w:rsid w:val="00165C23"/>
    <w:rsid w:val="00165D44"/>
    <w:rsid w:val="00165EDE"/>
    <w:rsid w:val="00166100"/>
    <w:rsid w:val="00167B25"/>
    <w:rsid w:val="0017039E"/>
    <w:rsid w:val="0017055C"/>
    <w:rsid w:val="00170F5B"/>
    <w:rsid w:val="0017122A"/>
    <w:rsid w:val="0017193F"/>
    <w:rsid w:val="00171DB4"/>
    <w:rsid w:val="001727B9"/>
    <w:rsid w:val="0017296B"/>
    <w:rsid w:val="00174114"/>
    <w:rsid w:val="00174757"/>
    <w:rsid w:val="00175C50"/>
    <w:rsid w:val="00176273"/>
    <w:rsid w:val="00177C08"/>
    <w:rsid w:val="00180BDD"/>
    <w:rsid w:val="00181353"/>
    <w:rsid w:val="00185503"/>
    <w:rsid w:val="00186A02"/>
    <w:rsid w:val="00187678"/>
    <w:rsid w:val="001904D5"/>
    <w:rsid w:val="00190AE8"/>
    <w:rsid w:val="00190F09"/>
    <w:rsid w:val="001924CB"/>
    <w:rsid w:val="00192A90"/>
    <w:rsid w:val="00194CB7"/>
    <w:rsid w:val="00194CD8"/>
    <w:rsid w:val="0019619B"/>
    <w:rsid w:val="001968B7"/>
    <w:rsid w:val="00197292"/>
    <w:rsid w:val="0019772B"/>
    <w:rsid w:val="001A0132"/>
    <w:rsid w:val="001A052C"/>
    <w:rsid w:val="001A0C89"/>
    <w:rsid w:val="001A132B"/>
    <w:rsid w:val="001A1377"/>
    <w:rsid w:val="001A140F"/>
    <w:rsid w:val="001A1DC1"/>
    <w:rsid w:val="001A271E"/>
    <w:rsid w:val="001A4116"/>
    <w:rsid w:val="001A4582"/>
    <w:rsid w:val="001A4C25"/>
    <w:rsid w:val="001A4C57"/>
    <w:rsid w:val="001A75E0"/>
    <w:rsid w:val="001B0469"/>
    <w:rsid w:val="001B1008"/>
    <w:rsid w:val="001B19B9"/>
    <w:rsid w:val="001B2C55"/>
    <w:rsid w:val="001B37C9"/>
    <w:rsid w:val="001B3FEC"/>
    <w:rsid w:val="001B4A4B"/>
    <w:rsid w:val="001B4ECB"/>
    <w:rsid w:val="001B55AA"/>
    <w:rsid w:val="001B5807"/>
    <w:rsid w:val="001B5C80"/>
    <w:rsid w:val="001B6D00"/>
    <w:rsid w:val="001B6E10"/>
    <w:rsid w:val="001B71D5"/>
    <w:rsid w:val="001B7665"/>
    <w:rsid w:val="001B7821"/>
    <w:rsid w:val="001B7A73"/>
    <w:rsid w:val="001B7EA9"/>
    <w:rsid w:val="001C0A82"/>
    <w:rsid w:val="001C2C0D"/>
    <w:rsid w:val="001C39C7"/>
    <w:rsid w:val="001C48F1"/>
    <w:rsid w:val="001C53FC"/>
    <w:rsid w:val="001C68AE"/>
    <w:rsid w:val="001C7F91"/>
    <w:rsid w:val="001D07F2"/>
    <w:rsid w:val="001D1110"/>
    <w:rsid w:val="001D152B"/>
    <w:rsid w:val="001D1D12"/>
    <w:rsid w:val="001D1E76"/>
    <w:rsid w:val="001D2398"/>
    <w:rsid w:val="001D2D17"/>
    <w:rsid w:val="001D5A4A"/>
    <w:rsid w:val="001D7BAA"/>
    <w:rsid w:val="001D7EBD"/>
    <w:rsid w:val="001E00CF"/>
    <w:rsid w:val="001E08C3"/>
    <w:rsid w:val="001E0A6E"/>
    <w:rsid w:val="001E0A86"/>
    <w:rsid w:val="001E0B25"/>
    <w:rsid w:val="001E0C9E"/>
    <w:rsid w:val="001E1878"/>
    <w:rsid w:val="001E1D36"/>
    <w:rsid w:val="001E1F23"/>
    <w:rsid w:val="001E33D7"/>
    <w:rsid w:val="001E3EC2"/>
    <w:rsid w:val="001E47D4"/>
    <w:rsid w:val="001E6DA7"/>
    <w:rsid w:val="001E71F8"/>
    <w:rsid w:val="001F03C9"/>
    <w:rsid w:val="001F1E9E"/>
    <w:rsid w:val="001F231D"/>
    <w:rsid w:val="001F2F9A"/>
    <w:rsid w:val="001F3912"/>
    <w:rsid w:val="001F3CB1"/>
    <w:rsid w:val="001F59FD"/>
    <w:rsid w:val="001F6F54"/>
    <w:rsid w:val="001F73B3"/>
    <w:rsid w:val="00200109"/>
    <w:rsid w:val="002004A1"/>
    <w:rsid w:val="00201097"/>
    <w:rsid w:val="002012FA"/>
    <w:rsid w:val="00201EEF"/>
    <w:rsid w:val="00204AA8"/>
    <w:rsid w:val="002053CE"/>
    <w:rsid w:val="00205B6A"/>
    <w:rsid w:val="00206480"/>
    <w:rsid w:val="00206A08"/>
    <w:rsid w:val="00207E04"/>
    <w:rsid w:val="00207F0A"/>
    <w:rsid w:val="00210E92"/>
    <w:rsid w:val="00211D8C"/>
    <w:rsid w:val="00212800"/>
    <w:rsid w:val="00212E0B"/>
    <w:rsid w:val="00213F81"/>
    <w:rsid w:val="00214286"/>
    <w:rsid w:val="00214C0C"/>
    <w:rsid w:val="002157DB"/>
    <w:rsid w:val="0021586E"/>
    <w:rsid w:val="00220A9C"/>
    <w:rsid w:val="002216D2"/>
    <w:rsid w:val="00221E8F"/>
    <w:rsid w:val="00221EC8"/>
    <w:rsid w:val="0022255B"/>
    <w:rsid w:val="00222F77"/>
    <w:rsid w:val="00223FDD"/>
    <w:rsid w:val="002242B8"/>
    <w:rsid w:val="00224781"/>
    <w:rsid w:val="002247D8"/>
    <w:rsid w:val="00224865"/>
    <w:rsid w:val="00224BF1"/>
    <w:rsid w:val="00224C39"/>
    <w:rsid w:val="00225BED"/>
    <w:rsid w:val="00225D05"/>
    <w:rsid w:val="00226DB2"/>
    <w:rsid w:val="0022732D"/>
    <w:rsid w:val="00230FE6"/>
    <w:rsid w:val="00231774"/>
    <w:rsid w:val="00233483"/>
    <w:rsid w:val="002336C4"/>
    <w:rsid w:val="00234AD0"/>
    <w:rsid w:val="00235341"/>
    <w:rsid w:val="00236F6A"/>
    <w:rsid w:val="00237994"/>
    <w:rsid w:val="00241A46"/>
    <w:rsid w:val="0024235D"/>
    <w:rsid w:val="002437E5"/>
    <w:rsid w:val="002450D0"/>
    <w:rsid w:val="002451F3"/>
    <w:rsid w:val="0024554A"/>
    <w:rsid w:val="0024591A"/>
    <w:rsid w:val="002467AF"/>
    <w:rsid w:val="00246E33"/>
    <w:rsid w:val="0025044C"/>
    <w:rsid w:val="0025074F"/>
    <w:rsid w:val="00251F87"/>
    <w:rsid w:val="002527AD"/>
    <w:rsid w:val="00253BE8"/>
    <w:rsid w:val="0025467E"/>
    <w:rsid w:val="00255709"/>
    <w:rsid w:val="00255899"/>
    <w:rsid w:val="0025600F"/>
    <w:rsid w:val="002562FD"/>
    <w:rsid w:val="0025659D"/>
    <w:rsid w:val="00256E50"/>
    <w:rsid w:val="002611BF"/>
    <w:rsid w:val="002624A9"/>
    <w:rsid w:val="002632E0"/>
    <w:rsid w:val="002633A7"/>
    <w:rsid w:val="002636EE"/>
    <w:rsid w:val="002637CB"/>
    <w:rsid w:val="0026515D"/>
    <w:rsid w:val="00265354"/>
    <w:rsid w:val="002667E2"/>
    <w:rsid w:val="002670A8"/>
    <w:rsid w:val="00270591"/>
    <w:rsid w:val="00270B31"/>
    <w:rsid w:val="0027142C"/>
    <w:rsid w:val="00271532"/>
    <w:rsid w:val="0027167B"/>
    <w:rsid w:val="0027199C"/>
    <w:rsid w:val="00272AE0"/>
    <w:rsid w:val="0027368F"/>
    <w:rsid w:val="00274246"/>
    <w:rsid w:val="00274377"/>
    <w:rsid w:val="00274F52"/>
    <w:rsid w:val="00276430"/>
    <w:rsid w:val="00281DDD"/>
    <w:rsid w:val="00283BD7"/>
    <w:rsid w:val="002843BE"/>
    <w:rsid w:val="002847BE"/>
    <w:rsid w:val="00284EE7"/>
    <w:rsid w:val="00285648"/>
    <w:rsid w:val="00285FB5"/>
    <w:rsid w:val="00286AE9"/>
    <w:rsid w:val="00287652"/>
    <w:rsid w:val="002913EE"/>
    <w:rsid w:val="0029156C"/>
    <w:rsid w:val="00291BA1"/>
    <w:rsid w:val="00291D7E"/>
    <w:rsid w:val="00291DAE"/>
    <w:rsid w:val="002921A1"/>
    <w:rsid w:val="00292ADF"/>
    <w:rsid w:val="0029319D"/>
    <w:rsid w:val="00293BA3"/>
    <w:rsid w:val="00294099"/>
    <w:rsid w:val="00295416"/>
    <w:rsid w:val="0029559B"/>
    <w:rsid w:val="00295B64"/>
    <w:rsid w:val="00295CC9"/>
    <w:rsid w:val="002960E9"/>
    <w:rsid w:val="0029715F"/>
    <w:rsid w:val="002A13AC"/>
    <w:rsid w:val="002A16A4"/>
    <w:rsid w:val="002A1A5B"/>
    <w:rsid w:val="002A4EC2"/>
    <w:rsid w:val="002A51F9"/>
    <w:rsid w:val="002A6C4A"/>
    <w:rsid w:val="002A748B"/>
    <w:rsid w:val="002A7AEF"/>
    <w:rsid w:val="002B045C"/>
    <w:rsid w:val="002B0A1D"/>
    <w:rsid w:val="002B19E1"/>
    <w:rsid w:val="002B22C1"/>
    <w:rsid w:val="002B54EE"/>
    <w:rsid w:val="002B63B8"/>
    <w:rsid w:val="002B6961"/>
    <w:rsid w:val="002B780B"/>
    <w:rsid w:val="002C134C"/>
    <w:rsid w:val="002C1747"/>
    <w:rsid w:val="002C209E"/>
    <w:rsid w:val="002C21AA"/>
    <w:rsid w:val="002C3728"/>
    <w:rsid w:val="002C38F5"/>
    <w:rsid w:val="002C4241"/>
    <w:rsid w:val="002C4976"/>
    <w:rsid w:val="002C5E92"/>
    <w:rsid w:val="002C5F24"/>
    <w:rsid w:val="002C65D3"/>
    <w:rsid w:val="002C691B"/>
    <w:rsid w:val="002C6CA3"/>
    <w:rsid w:val="002C7EB1"/>
    <w:rsid w:val="002D0A4E"/>
    <w:rsid w:val="002D0D4E"/>
    <w:rsid w:val="002D171A"/>
    <w:rsid w:val="002D184C"/>
    <w:rsid w:val="002D2047"/>
    <w:rsid w:val="002D2644"/>
    <w:rsid w:val="002D2BBA"/>
    <w:rsid w:val="002D2FFA"/>
    <w:rsid w:val="002D38FE"/>
    <w:rsid w:val="002D448A"/>
    <w:rsid w:val="002D45B3"/>
    <w:rsid w:val="002D573D"/>
    <w:rsid w:val="002D5DF6"/>
    <w:rsid w:val="002D6BE3"/>
    <w:rsid w:val="002E1A32"/>
    <w:rsid w:val="002E20C1"/>
    <w:rsid w:val="002E2C99"/>
    <w:rsid w:val="002E31F0"/>
    <w:rsid w:val="002E38A8"/>
    <w:rsid w:val="002E5708"/>
    <w:rsid w:val="002E5EC3"/>
    <w:rsid w:val="002F1A25"/>
    <w:rsid w:val="002F201D"/>
    <w:rsid w:val="002F30E6"/>
    <w:rsid w:val="002F4756"/>
    <w:rsid w:val="002F4FD9"/>
    <w:rsid w:val="002F5310"/>
    <w:rsid w:val="002F6F17"/>
    <w:rsid w:val="002F709C"/>
    <w:rsid w:val="002F70E1"/>
    <w:rsid w:val="002F7164"/>
    <w:rsid w:val="002F78B1"/>
    <w:rsid w:val="003012A0"/>
    <w:rsid w:val="00301958"/>
    <w:rsid w:val="00301D83"/>
    <w:rsid w:val="00302D84"/>
    <w:rsid w:val="00303BE5"/>
    <w:rsid w:val="00305283"/>
    <w:rsid w:val="003058A9"/>
    <w:rsid w:val="00305D45"/>
    <w:rsid w:val="003064B8"/>
    <w:rsid w:val="00307DBD"/>
    <w:rsid w:val="0031055F"/>
    <w:rsid w:val="003106F0"/>
    <w:rsid w:val="003118E9"/>
    <w:rsid w:val="00312123"/>
    <w:rsid w:val="003131CE"/>
    <w:rsid w:val="00313B2C"/>
    <w:rsid w:val="003140D7"/>
    <w:rsid w:val="00316C1B"/>
    <w:rsid w:val="00316F55"/>
    <w:rsid w:val="00317079"/>
    <w:rsid w:val="003171EC"/>
    <w:rsid w:val="00317E91"/>
    <w:rsid w:val="00321BF4"/>
    <w:rsid w:val="00322159"/>
    <w:rsid w:val="003235AF"/>
    <w:rsid w:val="00323688"/>
    <w:rsid w:val="00323F3B"/>
    <w:rsid w:val="00323FAD"/>
    <w:rsid w:val="0032408B"/>
    <w:rsid w:val="0032499F"/>
    <w:rsid w:val="0032547B"/>
    <w:rsid w:val="003257DB"/>
    <w:rsid w:val="00325A3E"/>
    <w:rsid w:val="0032670F"/>
    <w:rsid w:val="00326A9C"/>
    <w:rsid w:val="00326C53"/>
    <w:rsid w:val="00327354"/>
    <w:rsid w:val="0033023F"/>
    <w:rsid w:val="003310E7"/>
    <w:rsid w:val="003311EE"/>
    <w:rsid w:val="0033139A"/>
    <w:rsid w:val="003313D0"/>
    <w:rsid w:val="00331420"/>
    <w:rsid w:val="003316EB"/>
    <w:rsid w:val="00331CA8"/>
    <w:rsid w:val="00331E44"/>
    <w:rsid w:val="003320A9"/>
    <w:rsid w:val="0033234D"/>
    <w:rsid w:val="00332E65"/>
    <w:rsid w:val="00333FE9"/>
    <w:rsid w:val="0033627B"/>
    <w:rsid w:val="0033786C"/>
    <w:rsid w:val="00340853"/>
    <w:rsid w:val="00341A0E"/>
    <w:rsid w:val="00342B85"/>
    <w:rsid w:val="003432B5"/>
    <w:rsid w:val="00343394"/>
    <w:rsid w:val="00343FC6"/>
    <w:rsid w:val="00345891"/>
    <w:rsid w:val="003469A9"/>
    <w:rsid w:val="00347436"/>
    <w:rsid w:val="00347ADC"/>
    <w:rsid w:val="00350418"/>
    <w:rsid w:val="00350EB8"/>
    <w:rsid w:val="00351F5C"/>
    <w:rsid w:val="00353B27"/>
    <w:rsid w:val="00355B69"/>
    <w:rsid w:val="00355D8A"/>
    <w:rsid w:val="003564F4"/>
    <w:rsid w:val="0035672E"/>
    <w:rsid w:val="00356ECD"/>
    <w:rsid w:val="003576B8"/>
    <w:rsid w:val="00357916"/>
    <w:rsid w:val="00360307"/>
    <w:rsid w:val="003607E3"/>
    <w:rsid w:val="00360840"/>
    <w:rsid w:val="00360EE8"/>
    <w:rsid w:val="00361F13"/>
    <w:rsid w:val="00362F22"/>
    <w:rsid w:val="00363CAB"/>
    <w:rsid w:val="00363E02"/>
    <w:rsid w:val="003641A5"/>
    <w:rsid w:val="0036576C"/>
    <w:rsid w:val="00365800"/>
    <w:rsid w:val="00365E8D"/>
    <w:rsid w:val="0036692A"/>
    <w:rsid w:val="00367273"/>
    <w:rsid w:val="003675AD"/>
    <w:rsid w:val="0037007D"/>
    <w:rsid w:val="00370A61"/>
    <w:rsid w:val="00370C37"/>
    <w:rsid w:val="00370C5C"/>
    <w:rsid w:val="00370E6D"/>
    <w:rsid w:val="0037117E"/>
    <w:rsid w:val="00371840"/>
    <w:rsid w:val="00372019"/>
    <w:rsid w:val="0037239B"/>
    <w:rsid w:val="00372864"/>
    <w:rsid w:val="00372AB3"/>
    <w:rsid w:val="00372C77"/>
    <w:rsid w:val="00373786"/>
    <w:rsid w:val="003738B6"/>
    <w:rsid w:val="00373C7A"/>
    <w:rsid w:val="00374A63"/>
    <w:rsid w:val="003762D4"/>
    <w:rsid w:val="003762F6"/>
    <w:rsid w:val="0037634E"/>
    <w:rsid w:val="0037687A"/>
    <w:rsid w:val="0037705F"/>
    <w:rsid w:val="00377198"/>
    <w:rsid w:val="00380078"/>
    <w:rsid w:val="0038037E"/>
    <w:rsid w:val="00380C1F"/>
    <w:rsid w:val="00382B5D"/>
    <w:rsid w:val="003835E0"/>
    <w:rsid w:val="00383664"/>
    <w:rsid w:val="00383A8E"/>
    <w:rsid w:val="00383EBF"/>
    <w:rsid w:val="00384A47"/>
    <w:rsid w:val="00384B6E"/>
    <w:rsid w:val="00384D2B"/>
    <w:rsid w:val="00385CAE"/>
    <w:rsid w:val="00387252"/>
    <w:rsid w:val="00387690"/>
    <w:rsid w:val="00387930"/>
    <w:rsid w:val="003900EC"/>
    <w:rsid w:val="003904A6"/>
    <w:rsid w:val="00390D1B"/>
    <w:rsid w:val="00391546"/>
    <w:rsid w:val="00391654"/>
    <w:rsid w:val="003921B3"/>
    <w:rsid w:val="00392330"/>
    <w:rsid w:val="00392741"/>
    <w:rsid w:val="003944DA"/>
    <w:rsid w:val="00394C24"/>
    <w:rsid w:val="00394D1B"/>
    <w:rsid w:val="00394F90"/>
    <w:rsid w:val="003952AA"/>
    <w:rsid w:val="00395EF4"/>
    <w:rsid w:val="0039708C"/>
    <w:rsid w:val="00397AC3"/>
    <w:rsid w:val="003A0973"/>
    <w:rsid w:val="003A2686"/>
    <w:rsid w:val="003A2C8E"/>
    <w:rsid w:val="003A2F73"/>
    <w:rsid w:val="003A522C"/>
    <w:rsid w:val="003A6180"/>
    <w:rsid w:val="003A6C62"/>
    <w:rsid w:val="003A72F6"/>
    <w:rsid w:val="003B0A5A"/>
    <w:rsid w:val="003B144B"/>
    <w:rsid w:val="003B1B6E"/>
    <w:rsid w:val="003B1E53"/>
    <w:rsid w:val="003B3593"/>
    <w:rsid w:val="003B3A44"/>
    <w:rsid w:val="003B3D32"/>
    <w:rsid w:val="003B47AC"/>
    <w:rsid w:val="003B4E5E"/>
    <w:rsid w:val="003B6561"/>
    <w:rsid w:val="003B6C48"/>
    <w:rsid w:val="003B6C54"/>
    <w:rsid w:val="003B6D3A"/>
    <w:rsid w:val="003B7F69"/>
    <w:rsid w:val="003C0039"/>
    <w:rsid w:val="003C0607"/>
    <w:rsid w:val="003C09F3"/>
    <w:rsid w:val="003C407B"/>
    <w:rsid w:val="003C458B"/>
    <w:rsid w:val="003C478F"/>
    <w:rsid w:val="003C49E5"/>
    <w:rsid w:val="003C4AC7"/>
    <w:rsid w:val="003C4D4B"/>
    <w:rsid w:val="003C516A"/>
    <w:rsid w:val="003C541C"/>
    <w:rsid w:val="003C6C67"/>
    <w:rsid w:val="003C6E04"/>
    <w:rsid w:val="003C6F3F"/>
    <w:rsid w:val="003C7E42"/>
    <w:rsid w:val="003D083A"/>
    <w:rsid w:val="003D0842"/>
    <w:rsid w:val="003D0E83"/>
    <w:rsid w:val="003D23DE"/>
    <w:rsid w:val="003D26C2"/>
    <w:rsid w:val="003D3444"/>
    <w:rsid w:val="003D499B"/>
    <w:rsid w:val="003D597E"/>
    <w:rsid w:val="003D5B4B"/>
    <w:rsid w:val="003D5EE9"/>
    <w:rsid w:val="003D5EF9"/>
    <w:rsid w:val="003D77EB"/>
    <w:rsid w:val="003D7E6C"/>
    <w:rsid w:val="003E0139"/>
    <w:rsid w:val="003E0677"/>
    <w:rsid w:val="003E0883"/>
    <w:rsid w:val="003E0BDF"/>
    <w:rsid w:val="003E128F"/>
    <w:rsid w:val="003E1A93"/>
    <w:rsid w:val="003E1D7E"/>
    <w:rsid w:val="003E1E16"/>
    <w:rsid w:val="003E2214"/>
    <w:rsid w:val="003E2762"/>
    <w:rsid w:val="003E3048"/>
    <w:rsid w:val="003E363E"/>
    <w:rsid w:val="003E3A4A"/>
    <w:rsid w:val="003E437E"/>
    <w:rsid w:val="003E51D6"/>
    <w:rsid w:val="003E5DE6"/>
    <w:rsid w:val="003E63EA"/>
    <w:rsid w:val="003E6484"/>
    <w:rsid w:val="003E69EE"/>
    <w:rsid w:val="003E6C2B"/>
    <w:rsid w:val="003E6FA7"/>
    <w:rsid w:val="003E72E4"/>
    <w:rsid w:val="003E76D9"/>
    <w:rsid w:val="003E7805"/>
    <w:rsid w:val="003F040B"/>
    <w:rsid w:val="003F0DDA"/>
    <w:rsid w:val="003F12D6"/>
    <w:rsid w:val="003F1943"/>
    <w:rsid w:val="003F1E17"/>
    <w:rsid w:val="003F23BB"/>
    <w:rsid w:val="003F3B45"/>
    <w:rsid w:val="003F4134"/>
    <w:rsid w:val="003F4713"/>
    <w:rsid w:val="003F49DC"/>
    <w:rsid w:val="003F54E4"/>
    <w:rsid w:val="003F6190"/>
    <w:rsid w:val="003F6D8A"/>
    <w:rsid w:val="003F6E51"/>
    <w:rsid w:val="003F6FEA"/>
    <w:rsid w:val="004025BC"/>
    <w:rsid w:val="00402B79"/>
    <w:rsid w:val="004037E6"/>
    <w:rsid w:val="004039FE"/>
    <w:rsid w:val="00403C90"/>
    <w:rsid w:val="004040A8"/>
    <w:rsid w:val="0040429F"/>
    <w:rsid w:val="00405491"/>
    <w:rsid w:val="00405686"/>
    <w:rsid w:val="00405EC1"/>
    <w:rsid w:val="00406A57"/>
    <w:rsid w:val="00406E4A"/>
    <w:rsid w:val="00407470"/>
    <w:rsid w:val="00410349"/>
    <w:rsid w:val="00410908"/>
    <w:rsid w:val="00410992"/>
    <w:rsid w:val="004109CD"/>
    <w:rsid w:val="00410BFC"/>
    <w:rsid w:val="00410F26"/>
    <w:rsid w:val="00411E6B"/>
    <w:rsid w:val="00411E8C"/>
    <w:rsid w:val="00412A05"/>
    <w:rsid w:val="004144D8"/>
    <w:rsid w:val="004168D5"/>
    <w:rsid w:val="00417797"/>
    <w:rsid w:val="00420343"/>
    <w:rsid w:val="0042170A"/>
    <w:rsid w:val="0042229D"/>
    <w:rsid w:val="0042312B"/>
    <w:rsid w:val="00423711"/>
    <w:rsid w:val="00424807"/>
    <w:rsid w:val="00424AC0"/>
    <w:rsid w:val="00425091"/>
    <w:rsid w:val="0042511A"/>
    <w:rsid w:val="00425AD8"/>
    <w:rsid w:val="00425BC4"/>
    <w:rsid w:val="0042675A"/>
    <w:rsid w:val="00426CA1"/>
    <w:rsid w:val="00427988"/>
    <w:rsid w:val="00427BF9"/>
    <w:rsid w:val="004315FB"/>
    <w:rsid w:val="00431AB0"/>
    <w:rsid w:val="00431AC2"/>
    <w:rsid w:val="0043290A"/>
    <w:rsid w:val="00432ADC"/>
    <w:rsid w:val="00432AF1"/>
    <w:rsid w:val="00432E57"/>
    <w:rsid w:val="00433172"/>
    <w:rsid w:val="004334BA"/>
    <w:rsid w:val="00435032"/>
    <w:rsid w:val="00435098"/>
    <w:rsid w:val="004354F8"/>
    <w:rsid w:val="0043744D"/>
    <w:rsid w:val="004374F2"/>
    <w:rsid w:val="004403AC"/>
    <w:rsid w:val="00440534"/>
    <w:rsid w:val="00440BB7"/>
    <w:rsid w:val="0044128D"/>
    <w:rsid w:val="00441AD2"/>
    <w:rsid w:val="00441F49"/>
    <w:rsid w:val="00442117"/>
    <w:rsid w:val="0044273B"/>
    <w:rsid w:val="00442F49"/>
    <w:rsid w:val="00444424"/>
    <w:rsid w:val="00444962"/>
    <w:rsid w:val="00444FFF"/>
    <w:rsid w:val="004451A1"/>
    <w:rsid w:val="00445674"/>
    <w:rsid w:val="004460DB"/>
    <w:rsid w:val="00446BAA"/>
    <w:rsid w:val="0044730E"/>
    <w:rsid w:val="0044742D"/>
    <w:rsid w:val="0045078B"/>
    <w:rsid w:val="00451805"/>
    <w:rsid w:val="00451C04"/>
    <w:rsid w:val="00452FCD"/>
    <w:rsid w:val="004530DA"/>
    <w:rsid w:val="00453BC2"/>
    <w:rsid w:val="00453C0F"/>
    <w:rsid w:val="00455208"/>
    <w:rsid w:val="00456250"/>
    <w:rsid w:val="004565E9"/>
    <w:rsid w:val="00456724"/>
    <w:rsid w:val="0045770E"/>
    <w:rsid w:val="00457ABB"/>
    <w:rsid w:val="0046029E"/>
    <w:rsid w:val="00460507"/>
    <w:rsid w:val="0046109D"/>
    <w:rsid w:val="00463027"/>
    <w:rsid w:val="004631DE"/>
    <w:rsid w:val="0046503C"/>
    <w:rsid w:val="004656CE"/>
    <w:rsid w:val="00465AE1"/>
    <w:rsid w:val="00465F97"/>
    <w:rsid w:val="004664E7"/>
    <w:rsid w:val="004667EC"/>
    <w:rsid w:val="00467565"/>
    <w:rsid w:val="0047005D"/>
    <w:rsid w:val="004709C2"/>
    <w:rsid w:val="00471248"/>
    <w:rsid w:val="0047174C"/>
    <w:rsid w:val="00471A78"/>
    <w:rsid w:val="0047221B"/>
    <w:rsid w:val="0047223B"/>
    <w:rsid w:val="004729E1"/>
    <w:rsid w:val="00473A37"/>
    <w:rsid w:val="004741A9"/>
    <w:rsid w:val="00474AB3"/>
    <w:rsid w:val="004753C8"/>
    <w:rsid w:val="004758BC"/>
    <w:rsid w:val="00475AA7"/>
    <w:rsid w:val="00475B23"/>
    <w:rsid w:val="004763C0"/>
    <w:rsid w:val="0047724D"/>
    <w:rsid w:val="00477599"/>
    <w:rsid w:val="004779F0"/>
    <w:rsid w:val="00481795"/>
    <w:rsid w:val="00484DA2"/>
    <w:rsid w:val="0048533A"/>
    <w:rsid w:val="004854B7"/>
    <w:rsid w:val="004859EC"/>
    <w:rsid w:val="00485A13"/>
    <w:rsid w:val="00485ECD"/>
    <w:rsid w:val="00487785"/>
    <w:rsid w:val="004909E5"/>
    <w:rsid w:val="00491D35"/>
    <w:rsid w:val="00492139"/>
    <w:rsid w:val="00492583"/>
    <w:rsid w:val="00492822"/>
    <w:rsid w:val="0049378E"/>
    <w:rsid w:val="00496346"/>
    <w:rsid w:val="00496C6B"/>
    <w:rsid w:val="004972C4"/>
    <w:rsid w:val="00497307"/>
    <w:rsid w:val="00497695"/>
    <w:rsid w:val="00497B17"/>
    <w:rsid w:val="004A000A"/>
    <w:rsid w:val="004A0355"/>
    <w:rsid w:val="004A08AB"/>
    <w:rsid w:val="004A0A25"/>
    <w:rsid w:val="004A14F7"/>
    <w:rsid w:val="004A29D6"/>
    <w:rsid w:val="004A3515"/>
    <w:rsid w:val="004A488A"/>
    <w:rsid w:val="004A4894"/>
    <w:rsid w:val="004A59FE"/>
    <w:rsid w:val="004A652A"/>
    <w:rsid w:val="004A6B86"/>
    <w:rsid w:val="004B0AEE"/>
    <w:rsid w:val="004B1FEA"/>
    <w:rsid w:val="004B28FA"/>
    <w:rsid w:val="004B33C3"/>
    <w:rsid w:val="004B35AE"/>
    <w:rsid w:val="004B3A28"/>
    <w:rsid w:val="004B50AC"/>
    <w:rsid w:val="004B6ABC"/>
    <w:rsid w:val="004B6B9A"/>
    <w:rsid w:val="004B788C"/>
    <w:rsid w:val="004B7B67"/>
    <w:rsid w:val="004C079E"/>
    <w:rsid w:val="004C0C70"/>
    <w:rsid w:val="004C0F4B"/>
    <w:rsid w:val="004C140B"/>
    <w:rsid w:val="004C2163"/>
    <w:rsid w:val="004C27D7"/>
    <w:rsid w:val="004C300C"/>
    <w:rsid w:val="004C3688"/>
    <w:rsid w:val="004C633D"/>
    <w:rsid w:val="004C6AFA"/>
    <w:rsid w:val="004C7B7B"/>
    <w:rsid w:val="004D0FC6"/>
    <w:rsid w:val="004D1487"/>
    <w:rsid w:val="004D20BC"/>
    <w:rsid w:val="004D3126"/>
    <w:rsid w:val="004D322C"/>
    <w:rsid w:val="004D32C1"/>
    <w:rsid w:val="004D32C6"/>
    <w:rsid w:val="004D3628"/>
    <w:rsid w:val="004D3739"/>
    <w:rsid w:val="004D42F5"/>
    <w:rsid w:val="004D67F9"/>
    <w:rsid w:val="004D7021"/>
    <w:rsid w:val="004E0E3D"/>
    <w:rsid w:val="004E3BCD"/>
    <w:rsid w:val="004E409D"/>
    <w:rsid w:val="004E44D3"/>
    <w:rsid w:val="004E4AF7"/>
    <w:rsid w:val="004E4BE4"/>
    <w:rsid w:val="004E54F6"/>
    <w:rsid w:val="004E575B"/>
    <w:rsid w:val="004E5E1D"/>
    <w:rsid w:val="004E6498"/>
    <w:rsid w:val="004E652B"/>
    <w:rsid w:val="004E6E03"/>
    <w:rsid w:val="004E6E5E"/>
    <w:rsid w:val="004F0350"/>
    <w:rsid w:val="004F062A"/>
    <w:rsid w:val="004F077A"/>
    <w:rsid w:val="004F1668"/>
    <w:rsid w:val="004F1B51"/>
    <w:rsid w:val="004F34FE"/>
    <w:rsid w:val="004F3599"/>
    <w:rsid w:val="004F3D1D"/>
    <w:rsid w:val="004F4893"/>
    <w:rsid w:val="004F4BF7"/>
    <w:rsid w:val="004F5074"/>
    <w:rsid w:val="004F529B"/>
    <w:rsid w:val="004F56E8"/>
    <w:rsid w:val="004F5BD3"/>
    <w:rsid w:val="004F5C9B"/>
    <w:rsid w:val="004F6DE9"/>
    <w:rsid w:val="004F6FF4"/>
    <w:rsid w:val="004F738A"/>
    <w:rsid w:val="004F78C3"/>
    <w:rsid w:val="0050021B"/>
    <w:rsid w:val="00501368"/>
    <w:rsid w:val="00501384"/>
    <w:rsid w:val="005017E8"/>
    <w:rsid w:val="00502679"/>
    <w:rsid w:val="00502B2D"/>
    <w:rsid w:val="00502C0A"/>
    <w:rsid w:val="00503BF7"/>
    <w:rsid w:val="00503F73"/>
    <w:rsid w:val="005042DE"/>
    <w:rsid w:val="005045E9"/>
    <w:rsid w:val="00504771"/>
    <w:rsid w:val="005047FB"/>
    <w:rsid w:val="00504E54"/>
    <w:rsid w:val="005050BA"/>
    <w:rsid w:val="00505C9D"/>
    <w:rsid w:val="00506096"/>
    <w:rsid w:val="0050690E"/>
    <w:rsid w:val="00506ED7"/>
    <w:rsid w:val="00507B88"/>
    <w:rsid w:val="00511408"/>
    <w:rsid w:val="00511A85"/>
    <w:rsid w:val="00511B91"/>
    <w:rsid w:val="00512B07"/>
    <w:rsid w:val="0051340F"/>
    <w:rsid w:val="005144F4"/>
    <w:rsid w:val="00514620"/>
    <w:rsid w:val="00514911"/>
    <w:rsid w:val="0051514A"/>
    <w:rsid w:val="00515C62"/>
    <w:rsid w:val="00515CF2"/>
    <w:rsid w:val="00515DC7"/>
    <w:rsid w:val="00516C0F"/>
    <w:rsid w:val="00516F88"/>
    <w:rsid w:val="0052016A"/>
    <w:rsid w:val="005208D7"/>
    <w:rsid w:val="00520ECC"/>
    <w:rsid w:val="005213E9"/>
    <w:rsid w:val="005215CD"/>
    <w:rsid w:val="00521716"/>
    <w:rsid w:val="00521786"/>
    <w:rsid w:val="005218B9"/>
    <w:rsid w:val="00521AC0"/>
    <w:rsid w:val="00521C71"/>
    <w:rsid w:val="005225A0"/>
    <w:rsid w:val="00522754"/>
    <w:rsid w:val="005228D4"/>
    <w:rsid w:val="00523296"/>
    <w:rsid w:val="0052458A"/>
    <w:rsid w:val="00524DDA"/>
    <w:rsid w:val="00525037"/>
    <w:rsid w:val="005254D2"/>
    <w:rsid w:val="00531205"/>
    <w:rsid w:val="005314A3"/>
    <w:rsid w:val="00531D86"/>
    <w:rsid w:val="005339BA"/>
    <w:rsid w:val="00533C00"/>
    <w:rsid w:val="00535905"/>
    <w:rsid w:val="00535ABA"/>
    <w:rsid w:val="00535BFB"/>
    <w:rsid w:val="00536657"/>
    <w:rsid w:val="005366A4"/>
    <w:rsid w:val="00536FAA"/>
    <w:rsid w:val="00540217"/>
    <w:rsid w:val="005405D0"/>
    <w:rsid w:val="00540DEF"/>
    <w:rsid w:val="0054180D"/>
    <w:rsid w:val="00542967"/>
    <w:rsid w:val="00542FEC"/>
    <w:rsid w:val="0054364B"/>
    <w:rsid w:val="00543DE2"/>
    <w:rsid w:val="005442C3"/>
    <w:rsid w:val="00544415"/>
    <w:rsid w:val="005451F8"/>
    <w:rsid w:val="005452D7"/>
    <w:rsid w:val="005456D9"/>
    <w:rsid w:val="00546D59"/>
    <w:rsid w:val="00546F85"/>
    <w:rsid w:val="00547027"/>
    <w:rsid w:val="005478C1"/>
    <w:rsid w:val="00547C1E"/>
    <w:rsid w:val="00547C7D"/>
    <w:rsid w:val="00547CB4"/>
    <w:rsid w:val="00550201"/>
    <w:rsid w:val="00550997"/>
    <w:rsid w:val="00550EF9"/>
    <w:rsid w:val="0055220F"/>
    <w:rsid w:val="005522D5"/>
    <w:rsid w:val="00552A51"/>
    <w:rsid w:val="00552B3D"/>
    <w:rsid w:val="00552FB0"/>
    <w:rsid w:val="005530A6"/>
    <w:rsid w:val="00553319"/>
    <w:rsid w:val="005537AD"/>
    <w:rsid w:val="0055444F"/>
    <w:rsid w:val="0055452F"/>
    <w:rsid w:val="00554CEB"/>
    <w:rsid w:val="00554DB9"/>
    <w:rsid w:val="00555066"/>
    <w:rsid w:val="00555A26"/>
    <w:rsid w:val="005561FD"/>
    <w:rsid w:val="00556876"/>
    <w:rsid w:val="0055708E"/>
    <w:rsid w:val="0055789A"/>
    <w:rsid w:val="00560F1E"/>
    <w:rsid w:val="005615C4"/>
    <w:rsid w:val="00561DA4"/>
    <w:rsid w:val="00562C2E"/>
    <w:rsid w:val="005641F7"/>
    <w:rsid w:val="0056530A"/>
    <w:rsid w:val="005673B6"/>
    <w:rsid w:val="0057062D"/>
    <w:rsid w:val="00570E6C"/>
    <w:rsid w:val="00571068"/>
    <w:rsid w:val="00572CFC"/>
    <w:rsid w:val="005744E6"/>
    <w:rsid w:val="00574C6A"/>
    <w:rsid w:val="00574CF2"/>
    <w:rsid w:val="00575171"/>
    <w:rsid w:val="005755FA"/>
    <w:rsid w:val="005755FC"/>
    <w:rsid w:val="005801BE"/>
    <w:rsid w:val="005807EF"/>
    <w:rsid w:val="00580B2E"/>
    <w:rsid w:val="00580C17"/>
    <w:rsid w:val="0058180A"/>
    <w:rsid w:val="005820D4"/>
    <w:rsid w:val="0058300A"/>
    <w:rsid w:val="00583044"/>
    <w:rsid w:val="005831B3"/>
    <w:rsid w:val="005833F6"/>
    <w:rsid w:val="005837CF"/>
    <w:rsid w:val="005846C2"/>
    <w:rsid w:val="00584D5B"/>
    <w:rsid w:val="00584F01"/>
    <w:rsid w:val="005853A0"/>
    <w:rsid w:val="00585ECE"/>
    <w:rsid w:val="005869C4"/>
    <w:rsid w:val="00586F49"/>
    <w:rsid w:val="005905C7"/>
    <w:rsid w:val="005909E8"/>
    <w:rsid w:val="00591D78"/>
    <w:rsid w:val="00592979"/>
    <w:rsid w:val="005931BD"/>
    <w:rsid w:val="00593A36"/>
    <w:rsid w:val="00594EE4"/>
    <w:rsid w:val="00595D3D"/>
    <w:rsid w:val="00596272"/>
    <w:rsid w:val="005965D1"/>
    <w:rsid w:val="00597893"/>
    <w:rsid w:val="005A00CB"/>
    <w:rsid w:val="005A0759"/>
    <w:rsid w:val="005A0A9E"/>
    <w:rsid w:val="005A2720"/>
    <w:rsid w:val="005A2AC4"/>
    <w:rsid w:val="005A3E08"/>
    <w:rsid w:val="005A42AA"/>
    <w:rsid w:val="005A4756"/>
    <w:rsid w:val="005A6709"/>
    <w:rsid w:val="005A734B"/>
    <w:rsid w:val="005B078C"/>
    <w:rsid w:val="005B0C36"/>
    <w:rsid w:val="005B0DB8"/>
    <w:rsid w:val="005B1E2F"/>
    <w:rsid w:val="005B210F"/>
    <w:rsid w:val="005B22DE"/>
    <w:rsid w:val="005B28AC"/>
    <w:rsid w:val="005B2AC0"/>
    <w:rsid w:val="005B2EA2"/>
    <w:rsid w:val="005B3DD3"/>
    <w:rsid w:val="005B3E5A"/>
    <w:rsid w:val="005B5220"/>
    <w:rsid w:val="005B6333"/>
    <w:rsid w:val="005B64B5"/>
    <w:rsid w:val="005B6777"/>
    <w:rsid w:val="005B67B3"/>
    <w:rsid w:val="005B6F99"/>
    <w:rsid w:val="005B7C10"/>
    <w:rsid w:val="005B7CF1"/>
    <w:rsid w:val="005C14E9"/>
    <w:rsid w:val="005C1DF8"/>
    <w:rsid w:val="005C1F67"/>
    <w:rsid w:val="005C1F8F"/>
    <w:rsid w:val="005C3AD7"/>
    <w:rsid w:val="005C515D"/>
    <w:rsid w:val="005C51BF"/>
    <w:rsid w:val="005C5E4E"/>
    <w:rsid w:val="005C75D5"/>
    <w:rsid w:val="005D01A4"/>
    <w:rsid w:val="005D0520"/>
    <w:rsid w:val="005D0D12"/>
    <w:rsid w:val="005D10AD"/>
    <w:rsid w:val="005D1347"/>
    <w:rsid w:val="005D1581"/>
    <w:rsid w:val="005D19A1"/>
    <w:rsid w:val="005D1B62"/>
    <w:rsid w:val="005D28DF"/>
    <w:rsid w:val="005D2C42"/>
    <w:rsid w:val="005D3851"/>
    <w:rsid w:val="005D446B"/>
    <w:rsid w:val="005D4D3A"/>
    <w:rsid w:val="005D5447"/>
    <w:rsid w:val="005D5610"/>
    <w:rsid w:val="005D5930"/>
    <w:rsid w:val="005D59ED"/>
    <w:rsid w:val="005D5CAF"/>
    <w:rsid w:val="005D61A7"/>
    <w:rsid w:val="005D6BE7"/>
    <w:rsid w:val="005D7372"/>
    <w:rsid w:val="005E0152"/>
    <w:rsid w:val="005E18CE"/>
    <w:rsid w:val="005E231F"/>
    <w:rsid w:val="005E2EED"/>
    <w:rsid w:val="005E49D0"/>
    <w:rsid w:val="005E51CC"/>
    <w:rsid w:val="005E7005"/>
    <w:rsid w:val="005E7D27"/>
    <w:rsid w:val="005F1518"/>
    <w:rsid w:val="005F164D"/>
    <w:rsid w:val="005F1D81"/>
    <w:rsid w:val="005F1E4B"/>
    <w:rsid w:val="005F2066"/>
    <w:rsid w:val="005F22A7"/>
    <w:rsid w:val="005F26B8"/>
    <w:rsid w:val="005F32AF"/>
    <w:rsid w:val="005F41BD"/>
    <w:rsid w:val="005F452B"/>
    <w:rsid w:val="005F4786"/>
    <w:rsid w:val="005F5058"/>
    <w:rsid w:val="005F5087"/>
    <w:rsid w:val="005F545F"/>
    <w:rsid w:val="005F5ADB"/>
    <w:rsid w:val="005F5BF6"/>
    <w:rsid w:val="005F5C59"/>
    <w:rsid w:val="005F62C4"/>
    <w:rsid w:val="005F6520"/>
    <w:rsid w:val="005F6544"/>
    <w:rsid w:val="005F6DFA"/>
    <w:rsid w:val="005F7261"/>
    <w:rsid w:val="005F729D"/>
    <w:rsid w:val="005F7C61"/>
    <w:rsid w:val="005F7DD8"/>
    <w:rsid w:val="00601508"/>
    <w:rsid w:val="006019B1"/>
    <w:rsid w:val="00601A63"/>
    <w:rsid w:val="00601C79"/>
    <w:rsid w:val="00601EB3"/>
    <w:rsid w:val="00602ABA"/>
    <w:rsid w:val="00602B15"/>
    <w:rsid w:val="00602CD5"/>
    <w:rsid w:val="0060344E"/>
    <w:rsid w:val="00603BD0"/>
    <w:rsid w:val="006049F8"/>
    <w:rsid w:val="00605BB5"/>
    <w:rsid w:val="00605E98"/>
    <w:rsid w:val="006066DE"/>
    <w:rsid w:val="0060778B"/>
    <w:rsid w:val="0060789A"/>
    <w:rsid w:val="00610AC6"/>
    <w:rsid w:val="00610D45"/>
    <w:rsid w:val="00611353"/>
    <w:rsid w:val="00611619"/>
    <w:rsid w:val="006133B8"/>
    <w:rsid w:val="0061391F"/>
    <w:rsid w:val="00614BE3"/>
    <w:rsid w:val="00614CD5"/>
    <w:rsid w:val="0061626F"/>
    <w:rsid w:val="00620261"/>
    <w:rsid w:val="00620D05"/>
    <w:rsid w:val="0062161A"/>
    <w:rsid w:val="0062200B"/>
    <w:rsid w:val="00622C1D"/>
    <w:rsid w:val="00623D34"/>
    <w:rsid w:val="00625A43"/>
    <w:rsid w:val="006262D5"/>
    <w:rsid w:val="00626641"/>
    <w:rsid w:val="00626873"/>
    <w:rsid w:val="00626B25"/>
    <w:rsid w:val="006301B6"/>
    <w:rsid w:val="00630398"/>
    <w:rsid w:val="00630E65"/>
    <w:rsid w:val="00631BF1"/>
    <w:rsid w:val="006351D7"/>
    <w:rsid w:val="006351D8"/>
    <w:rsid w:val="0063578E"/>
    <w:rsid w:val="00635C6C"/>
    <w:rsid w:val="00636DCD"/>
    <w:rsid w:val="0063769D"/>
    <w:rsid w:val="00640112"/>
    <w:rsid w:val="006402CE"/>
    <w:rsid w:val="00641D21"/>
    <w:rsid w:val="00642458"/>
    <w:rsid w:val="00642466"/>
    <w:rsid w:val="006429FF"/>
    <w:rsid w:val="00643C09"/>
    <w:rsid w:val="006443B1"/>
    <w:rsid w:val="006447D1"/>
    <w:rsid w:val="00645422"/>
    <w:rsid w:val="00645509"/>
    <w:rsid w:val="006459DA"/>
    <w:rsid w:val="006459F3"/>
    <w:rsid w:val="00645A94"/>
    <w:rsid w:val="0064746C"/>
    <w:rsid w:val="006476BB"/>
    <w:rsid w:val="006501B8"/>
    <w:rsid w:val="00651219"/>
    <w:rsid w:val="006519A2"/>
    <w:rsid w:val="006521FB"/>
    <w:rsid w:val="0065223E"/>
    <w:rsid w:val="00652BA7"/>
    <w:rsid w:val="00652E00"/>
    <w:rsid w:val="00652EC4"/>
    <w:rsid w:val="00654178"/>
    <w:rsid w:val="00654895"/>
    <w:rsid w:val="00654E6A"/>
    <w:rsid w:val="00656843"/>
    <w:rsid w:val="00656E73"/>
    <w:rsid w:val="00656FCA"/>
    <w:rsid w:val="006570EE"/>
    <w:rsid w:val="0065722E"/>
    <w:rsid w:val="00657C68"/>
    <w:rsid w:val="00657FF4"/>
    <w:rsid w:val="00660A9F"/>
    <w:rsid w:val="00660D16"/>
    <w:rsid w:val="006610DA"/>
    <w:rsid w:val="006618B3"/>
    <w:rsid w:val="0066265C"/>
    <w:rsid w:val="0066278D"/>
    <w:rsid w:val="00662D45"/>
    <w:rsid w:val="00663F5E"/>
    <w:rsid w:val="00664C04"/>
    <w:rsid w:val="00665200"/>
    <w:rsid w:val="00665AA7"/>
    <w:rsid w:val="006666F9"/>
    <w:rsid w:val="006667C3"/>
    <w:rsid w:val="006671D5"/>
    <w:rsid w:val="0067006F"/>
    <w:rsid w:val="00670AEC"/>
    <w:rsid w:val="00671139"/>
    <w:rsid w:val="006721AD"/>
    <w:rsid w:val="00674D1C"/>
    <w:rsid w:val="00675857"/>
    <w:rsid w:val="00676A5E"/>
    <w:rsid w:val="006772F0"/>
    <w:rsid w:val="00677FD9"/>
    <w:rsid w:val="006808A7"/>
    <w:rsid w:val="006808B8"/>
    <w:rsid w:val="0068203D"/>
    <w:rsid w:val="00682605"/>
    <w:rsid w:val="0068264E"/>
    <w:rsid w:val="006826C9"/>
    <w:rsid w:val="00682AC6"/>
    <w:rsid w:val="00682B2D"/>
    <w:rsid w:val="00682E19"/>
    <w:rsid w:val="00683B83"/>
    <w:rsid w:val="00683C27"/>
    <w:rsid w:val="006841F4"/>
    <w:rsid w:val="006842CA"/>
    <w:rsid w:val="006866E1"/>
    <w:rsid w:val="00686B0E"/>
    <w:rsid w:val="00687E74"/>
    <w:rsid w:val="00691A65"/>
    <w:rsid w:val="00691F09"/>
    <w:rsid w:val="006922CD"/>
    <w:rsid w:val="00693842"/>
    <w:rsid w:val="00693B5E"/>
    <w:rsid w:val="00694897"/>
    <w:rsid w:val="00694C65"/>
    <w:rsid w:val="006960D6"/>
    <w:rsid w:val="006971EB"/>
    <w:rsid w:val="0069766B"/>
    <w:rsid w:val="00697748"/>
    <w:rsid w:val="006978A5"/>
    <w:rsid w:val="006A0FDB"/>
    <w:rsid w:val="006A26A9"/>
    <w:rsid w:val="006A28A2"/>
    <w:rsid w:val="006A2BE8"/>
    <w:rsid w:val="006A3B33"/>
    <w:rsid w:val="006A4032"/>
    <w:rsid w:val="006A573A"/>
    <w:rsid w:val="006A5A6B"/>
    <w:rsid w:val="006A6547"/>
    <w:rsid w:val="006A7C6F"/>
    <w:rsid w:val="006B1860"/>
    <w:rsid w:val="006B1E3F"/>
    <w:rsid w:val="006B25E3"/>
    <w:rsid w:val="006B2E22"/>
    <w:rsid w:val="006B32E3"/>
    <w:rsid w:val="006B34A4"/>
    <w:rsid w:val="006B429E"/>
    <w:rsid w:val="006B4974"/>
    <w:rsid w:val="006B6492"/>
    <w:rsid w:val="006B65C2"/>
    <w:rsid w:val="006B7470"/>
    <w:rsid w:val="006B749D"/>
    <w:rsid w:val="006B777B"/>
    <w:rsid w:val="006B77D9"/>
    <w:rsid w:val="006C01B5"/>
    <w:rsid w:val="006C0AF4"/>
    <w:rsid w:val="006C1969"/>
    <w:rsid w:val="006C1BF3"/>
    <w:rsid w:val="006C2927"/>
    <w:rsid w:val="006C2C38"/>
    <w:rsid w:val="006C2F8B"/>
    <w:rsid w:val="006C35A8"/>
    <w:rsid w:val="006C39E7"/>
    <w:rsid w:val="006C49A6"/>
    <w:rsid w:val="006C4B9C"/>
    <w:rsid w:val="006C4BCE"/>
    <w:rsid w:val="006C5E2C"/>
    <w:rsid w:val="006C5F31"/>
    <w:rsid w:val="006C6026"/>
    <w:rsid w:val="006C658F"/>
    <w:rsid w:val="006C7321"/>
    <w:rsid w:val="006C757C"/>
    <w:rsid w:val="006D148F"/>
    <w:rsid w:val="006D1DF5"/>
    <w:rsid w:val="006D2F67"/>
    <w:rsid w:val="006D3061"/>
    <w:rsid w:val="006D3474"/>
    <w:rsid w:val="006D3962"/>
    <w:rsid w:val="006D4C40"/>
    <w:rsid w:val="006D4ECF"/>
    <w:rsid w:val="006D4FE2"/>
    <w:rsid w:val="006D59EE"/>
    <w:rsid w:val="006D61B6"/>
    <w:rsid w:val="006D6AD0"/>
    <w:rsid w:val="006D7066"/>
    <w:rsid w:val="006E0DAE"/>
    <w:rsid w:val="006E2378"/>
    <w:rsid w:val="006E28D7"/>
    <w:rsid w:val="006E3906"/>
    <w:rsid w:val="006E403E"/>
    <w:rsid w:val="006E4E37"/>
    <w:rsid w:val="006E550E"/>
    <w:rsid w:val="006E55AB"/>
    <w:rsid w:val="006E5829"/>
    <w:rsid w:val="006E5D8B"/>
    <w:rsid w:val="006E625B"/>
    <w:rsid w:val="006E66C5"/>
    <w:rsid w:val="006F106E"/>
    <w:rsid w:val="006F12C5"/>
    <w:rsid w:val="006F158C"/>
    <w:rsid w:val="006F1734"/>
    <w:rsid w:val="006F1DFD"/>
    <w:rsid w:val="006F2841"/>
    <w:rsid w:val="006F5A42"/>
    <w:rsid w:val="006F5E5E"/>
    <w:rsid w:val="006F6BB5"/>
    <w:rsid w:val="006F723D"/>
    <w:rsid w:val="007009D1"/>
    <w:rsid w:val="00702981"/>
    <w:rsid w:val="00702E13"/>
    <w:rsid w:val="00702FF3"/>
    <w:rsid w:val="00703ED1"/>
    <w:rsid w:val="0070631D"/>
    <w:rsid w:val="00706755"/>
    <w:rsid w:val="00706C16"/>
    <w:rsid w:val="0070774A"/>
    <w:rsid w:val="00707DA0"/>
    <w:rsid w:val="00707F3C"/>
    <w:rsid w:val="007102C9"/>
    <w:rsid w:val="007104EF"/>
    <w:rsid w:val="007110D4"/>
    <w:rsid w:val="007114F9"/>
    <w:rsid w:val="00711B05"/>
    <w:rsid w:val="00711B1C"/>
    <w:rsid w:val="00711C77"/>
    <w:rsid w:val="00711CEA"/>
    <w:rsid w:val="007128CD"/>
    <w:rsid w:val="007129AF"/>
    <w:rsid w:val="00712E64"/>
    <w:rsid w:val="0071399F"/>
    <w:rsid w:val="007140A5"/>
    <w:rsid w:val="007145F4"/>
    <w:rsid w:val="00714BA4"/>
    <w:rsid w:val="00715282"/>
    <w:rsid w:val="007154A7"/>
    <w:rsid w:val="00715BDD"/>
    <w:rsid w:val="00716307"/>
    <w:rsid w:val="00716440"/>
    <w:rsid w:val="007170A7"/>
    <w:rsid w:val="007171E9"/>
    <w:rsid w:val="007172B4"/>
    <w:rsid w:val="007173A8"/>
    <w:rsid w:val="00720734"/>
    <w:rsid w:val="00720949"/>
    <w:rsid w:val="007215C2"/>
    <w:rsid w:val="00721721"/>
    <w:rsid w:val="00722160"/>
    <w:rsid w:val="0072263E"/>
    <w:rsid w:val="007227E8"/>
    <w:rsid w:val="007229A4"/>
    <w:rsid w:val="00723445"/>
    <w:rsid w:val="00724DDA"/>
    <w:rsid w:val="00724F82"/>
    <w:rsid w:val="00725372"/>
    <w:rsid w:val="00725496"/>
    <w:rsid w:val="007256B1"/>
    <w:rsid w:val="007258FA"/>
    <w:rsid w:val="00725B82"/>
    <w:rsid w:val="00730441"/>
    <w:rsid w:val="0073282F"/>
    <w:rsid w:val="00732885"/>
    <w:rsid w:val="007336F3"/>
    <w:rsid w:val="007345B8"/>
    <w:rsid w:val="00734860"/>
    <w:rsid w:val="00734B9C"/>
    <w:rsid w:val="00734CCC"/>
    <w:rsid w:val="007351E7"/>
    <w:rsid w:val="00735214"/>
    <w:rsid w:val="0073528D"/>
    <w:rsid w:val="00735626"/>
    <w:rsid w:val="00736262"/>
    <w:rsid w:val="007400FA"/>
    <w:rsid w:val="0074040D"/>
    <w:rsid w:val="00741509"/>
    <w:rsid w:val="007418DF"/>
    <w:rsid w:val="00741A6F"/>
    <w:rsid w:val="00741B1F"/>
    <w:rsid w:val="00742DE9"/>
    <w:rsid w:val="00742EFD"/>
    <w:rsid w:val="00743790"/>
    <w:rsid w:val="00743A66"/>
    <w:rsid w:val="00743C4B"/>
    <w:rsid w:val="00743C68"/>
    <w:rsid w:val="007446E9"/>
    <w:rsid w:val="007463FF"/>
    <w:rsid w:val="00750898"/>
    <w:rsid w:val="007526E2"/>
    <w:rsid w:val="0075290A"/>
    <w:rsid w:val="007547E2"/>
    <w:rsid w:val="007555A1"/>
    <w:rsid w:val="00756CE1"/>
    <w:rsid w:val="00756E4B"/>
    <w:rsid w:val="00757630"/>
    <w:rsid w:val="00757638"/>
    <w:rsid w:val="00757A74"/>
    <w:rsid w:val="00760DC9"/>
    <w:rsid w:val="00760FB5"/>
    <w:rsid w:val="00760FFA"/>
    <w:rsid w:val="00762063"/>
    <w:rsid w:val="00762B68"/>
    <w:rsid w:val="00762C0D"/>
    <w:rsid w:val="007639E9"/>
    <w:rsid w:val="00763ABE"/>
    <w:rsid w:val="007640E7"/>
    <w:rsid w:val="0076441A"/>
    <w:rsid w:val="007648BF"/>
    <w:rsid w:val="00765C6B"/>
    <w:rsid w:val="007665E2"/>
    <w:rsid w:val="00766B7D"/>
    <w:rsid w:val="00767A47"/>
    <w:rsid w:val="00767B37"/>
    <w:rsid w:val="00767F44"/>
    <w:rsid w:val="00767F7C"/>
    <w:rsid w:val="00770490"/>
    <w:rsid w:val="00771DB1"/>
    <w:rsid w:val="0077219C"/>
    <w:rsid w:val="00772F70"/>
    <w:rsid w:val="00773DC1"/>
    <w:rsid w:val="00774B31"/>
    <w:rsid w:val="00774D50"/>
    <w:rsid w:val="00774DAF"/>
    <w:rsid w:val="0077523D"/>
    <w:rsid w:val="00775373"/>
    <w:rsid w:val="00775D2D"/>
    <w:rsid w:val="00776243"/>
    <w:rsid w:val="0077692B"/>
    <w:rsid w:val="00776A91"/>
    <w:rsid w:val="00776F0D"/>
    <w:rsid w:val="007775D9"/>
    <w:rsid w:val="007778D6"/>
    <w:rsid w:val="007802BD"/>
    <w:rsid w:val="007805D0"/>
    <w:rsid w:val="007839A0"/>
    <w:rsid w:val="00783C2E"/>
    <w:rsid w:val="00784530"/>
    <w:rsid w:val="007847A4"/>
    <w:rsid w:val="007850F7"/>
    <w:rsid w:val="00790DCA"/>
    <w:rsid w:val="00791029"/>
    <w:rsid w:val="00792C7B"/>
    <w:rsid w:val="00793065"/>
    <w:rsid w:val="007931D4"/>
    <w:rsid w:val="00793478"/>
    <w:rsid w:val="007940F8"/>
    <w:rsid w:val="00794846"/>
    <w:rsid w:val="00794C55"/>
    <w:rsid w:val="00794CEA"/>
    <w:rsid w:val="00795643"/>
    <w:rsid w:val="00796C3E"/>
    <w:rsid w:val="007973DB"/>
    <w:rsid w:val="007976A6"/>
    <w:rsid w:val="007A0505"/>
    <w:rsid w:val="007A066D"/>
    <w:rsid w:val="007A2258"/>
    <w:rsid w:val="007A2C92"/>
    <w:rsid w:val="007A304D"/>
    <w:rsid w:val="007A3625"/>
    <w:rsid w:val="007A41B5"/>
    <w:rsid w:val="007A4AA9"/>
    <w:rsid w:val="007A4AEF"/>
    <w:rsid w:val="007A514E"/>
    <w:rsid w:val="007A61BC"/>
    <w:rsid w:val="007A63B4"/>
    <w:rsid w:val="007A63CE"/>
    <w:rsid w:val="007A6644"/>
    <w:rsid w:val="007A69C3"/>
    <w:rsid w:val="007A6AFD"/>
    <w:rsid w:val="007A6BC6"/>
    <w:rsid w:val="007A7B86"/>
    <w:rsid w:val="007B04B2"/>
    <w:rsid w:val="007B30D0"/>
    <w:rsid w:val="007B3260"/>
    <w:rsid w:val="007B3451"/>
    <w:rsid w:val="007B3B76"/>
    <w:rsid w:val="007B3C1F"/>
    <w:rsid w:val="007B4AAF"/>
    <w:rsid w:val="007B57FF"/>
    <w:rsid w:val="007B5EF4"/>
    <w:rsid w:val="007B6FC7"/>
    <w:rsid w:val="007B7460"/>
    <w:rsid w:val="007C06E8"/>
    <w:rsid w:val="007C0EB0"/>
    <w:rsid w:val="007C0F27"/>
    <w:rsid w:val="007C155B"/>
    <w:rsid w:val="007C2453"/>
    <w:rsid w:val="007C372F"/>
    <w:rsid w:val="007C46DE"/>
    <w:rsid w:val="007C4CFE"/>
    <w:rsid w:val="007C4EB4"/>
    <w:rsid w:val="007C5250"/>
    <w:rsid w:val="007C52CB"/>
    <w:rsid w:val="007C52EA"/>
    <w:rsid w:val="007C53DC"/>
    <w:rsid w:val="007C5789"/>
    <w:rsid w:val="007C649D"/>
    <w:rsid w:val="007C6550"/>
    <w:rsid w:val="007C663D"/>
    <w:rsid w:val="007C6BA5"/>
    <w:rsid w:val="007C6E4F"/>
    <w:rsid w:val="007C6FA9"/>
    <w:rsid w:val="007D0039"/>
    <w:rsid w:val="007D052E"/>
    <w:rsid w:val="007D08D7"/>
    <w:rsid w:val="007D142A"/>
    <w:rsid w:val="007D1606"/>
    <w:rsid w:val="007D2FDF"/>
    <w:rsid w:val="007D39AA"/>
    <w:rsid w:val="007D43E2"/>
    <w:rsid w:val="007D5E39"/>
    <w:rsid w:val="007D60FB"/>
    <w:rsid w:val="007D6BE3"/>
    <w:rsid w:val="007D6E1F"/>
    <w:rsid w:val="007E03B0"/>
    <w:rsid w:val="007E052D"/>
    <w:rsid w:val="007E0654"/>
    <w:rsid w:val="007E0A74"/>
    <w:rsid w:val="007E0E21"/>
    <w:rsid w:val="007E1402"/>
    <w:rsid w:val="007E1E0C"/>
    <w:rsid w:val="007E352B"/>
    <w:rsid w:val="007E3C2F"/>
    <w:rsid w:val="007E3EE8"/>
    <w:rsid w:val="007E54AC"/>
    <w:rsid w:val="007E6987"/>
    <w:rsid w:val="007E74F8"/>
    <w:rsid w:val="007F0FBC"/>
    <w:rsid w:val="007F113F"/>
    <w:rsid w:val="007F14AF"/>
    <w:rsid w:val="007F20AE"/>
    <w:rsid w:val="007F28C8"/>
    <w:rsid w:val="007F35AD"/>
    <w:rsid w:val="007F4487"/>
    <w:rsid w:val="007F572E"/>
    <w:rsid w:val="007F5EA3"/>
    <w:rsid w:val="007F5F15"/>
    <w:rsid w:val="007F60C2"/>
    <w:rsid w:val="007F62BB"/>
    <w:rsid w:val="007F6B3E"/>
    <w:rsid w:val="007F72E7"/>
    <w:rsid w:val="007F732F"/>
    <w:rsid w:val="007F74C7"/>
    <w:rsid w:val="007F7FDC"/>
    <w:rsid w:val="00801AA2"/>
    <w:rsid w:val="008027A0"/>
    <w:rsid w:val="00802AFA"/>
    <w:rsid w:val="0080450F"/>
    <w:rsid w:val="00805561"/>
    <w:rsid w:val="00806249"/>
    <w:rsid w:val="00806623"/>
    <w:rsid w:val="00807138"/>
    <w:rsid w:val="00807BE8"/>
    <w:rsid w:val="0081078F"/>
    <w:rsid w:val="00810E46"/>
    <w:rsid w:val="00811054"/>
    <w:rsid w:val="008115B9"/>
    <w:rsid w:val="0081247C"/>
    <w:rsid w:val="00812C25"/>
    <w:rsid w:val="00812F7A"/>
    <w:rsid w:val="00813B61"/>
    <w:rsid w:val="00813C8A"/>
    <w:rsid w:val="0081451B"/>
    <w:rsid w:val="00814ACD"/>
    <w:rsid w:val="008158D3"/>
    <w:rsid w:val="00816C9D"/>
    <w:rsid w:val="00817000"/>
    <w:rsid w:val="00817ECB"/>
    <w:rsid w:val="0082114D"/>
    <w:rsid w:val="00821944"/>
    <w:rsid w:val="00823B2B"/>
    <w:rsid w:val="00823C90"/>
    <w:rsid w:val="00824844"/>
    <w:rsid w:val="008255C5"/>
    <w:rsid w:val="00825849"/>
    <w:rsid w:val="00825B41"/>
    <w:rsid w:val="008260A8"/>
    <w:rsid w:val="008267D1"/>
    <w:rsid w:val="008269FB"/>
    <w:rsid w:val="0082790B"/>
    <w:rsid w:val="00827BF7"/>
    <w:rsid w:val="008305AC"/>
    <w:rsid w:val="00830DA6"/>
    <w:rsid w:val="0083179E"/>
    <w:rsid w:val="0083197F"/>
    <w:rsid w:val="008325F0"/>
    <w:rsid w:val="00832D4C"/>
    <w:rsid w:val="008333A8"/>
    <w:rsid w:val="008339EA"/>
    <w:rsid w:val="00833B2D"/>
    <w:rsid w:val="00833EFB"/>
    <w:rsid w:val="00834746"/>
    <w:rsid w:val="00834998"/>
    <w:rsid w:val="00834AB4"/>
    <w:rsid w:val="0083592F"/>
    <w:rsid w:val="00835B27"/>
    <w:rsid w:val="00837708"/>
    <w:rsid w:val="008377CA"/>
    <w:rsid w:val="00841D42"/>
    <w:rsid w:val="00841ED4"/>
    <w:rsid w:val="00842EE6"/>
    <w:rsid w:val="00843EAC"/>
    <w:rsid w:val="008448E6"/>
    <w:rsid w:val="00844DBC"/>
    <w:rsid w:val="00845AAB"/>
    <w:rsid w:val="00846029"/>
    <w:rsid w:val="00846118"/>
    <w:rsid w:val="00846F92"/>
    <w:rsid w:val="00846FBE"/>
    <w:rsid w:val="00847D9D"/>
    <w:rsid w:val="008510E8"/>
    <w:rsid w:val="008528FC"/>
    <w:rsid w:val="00852CB7"/>
    <w:rsid w:val="00852F05"/>
    <w:rsid w:val="008546BE"/>
    <w:rsid w:val="008577F9"/>
    <w:rsid w:val="00860118"/>
    <w:rsid w:val="00860D65"/>
    <w:rsid w:val="0086117C"/>
    <w:rsid w:val="0086120A"/>
    <w:rsid w:val="008612BD"/>
    <w:rsid w:val="008612EE"/>
    <w:rsid w:val="008614F5"/>
    <w:rsid w:val="00861B8E"/>
    <w:rsid w:val="0086207D"/>
    <w:rsid w:val="00863A38"/>
    <w:rsid w:val="00864DB7"/>
    <w:rsid w:val="00865B40"/>
    <w:rsid w:val="008664E2"/>
    <w:rsid w:val="0087013E"/>
    <w:rsid w:val="00870D17"/>
    <w:rsid w:val="00871C12"/>
    <w:rsid w:val="00871D01"/>
    <w:rsid w:val="0087321C"/>
    <w:rsid w:val="0087333E"/>
    <w:rsid w:val="00873487"/>
    <w:rsid w:val="008737B9"/>
    <w:rsid w:val="00873DEC"/>
    <w:rsid w:val="008740BC"/>
    <w:rsid w:val="0087491E"/>
    <w:rsid w:val="008756F2"/>
    <w:rsid w:val="00875A5B"/>
    <w:rsid w:val="0087663D"/>
    <w:rsid w:val="008766E8"/>
    <w:rsid w:val="0087695A"/>
    <w:rsid w:val="00876B33"/>
    <w:rsid w:val="00876FD4"/>
    <w:rsid w:val="0087772E"/>
    <w:rsid w:val="00880E98"/>
    <w:rsid w:val="00881197"/>
    <w:rsid w:val="008826CE"/>
    <w:rsid w:val="008832B3"/>
    <w:rsid w:val="0088414E"/>
    <w:rsid w:val="00884607"/>
    <w:rsid w:val="00884EAA"/>
    <w:rsid w:val="0088777E"/>
    <w:rsid w:val="00887947"/>
    <w:rsid w:val="0089128D"/>
    <w:rsid w:val="008918C0"/>
    <w:rsid w:val="00891A0B"/>
    <w:rsid w:val="00891C50"/>
    <w:rsid w:val="00891CF6"/>
    <w:rsid w:val="00891F43"/>
    <w:rsid w:val="00892A00"/>
    <w:rsid w:val="00892A25"/>
    <w:rsid w:val="00892F04"/>
    <w:rsid w:val="0089331C"/>
    <w:rsid w:val="00893C5F"/>
    <w:rsid w:val="00893EBC"/>
    <w:rsid w:val="00894171"/>
    <w:rsid w:val="00894B1F"/>
    <w:rsid w:val="0089509C"/>
    <w:rsid w:val="008955CA"/>
    <w:rsid w:val="008978B9"/>
    <w:rsid w:val="008A012E"/>
    <w:rsid w:val="008A0FEA"/>
    <w:rsid w:val="008A2446"/>
    <w:rsid w:val="008A40A3"/>
    <w:rsid w:val="008A4BE7"/>
    <w:rsid w:val="008A4DFF"/>
    <w:rsid w:val="008A4EB1"/>
    <w:rsid w:val="008A4F7C"/>
    <w:rsid w:val="008A533C"/>
    <w:rsid w:val="008A53F5"/>
    <w:rsid w:val="008A5D54"/>
    <w:rsid w:val="008A5D78"/>
    <w:rsid w:val="008A6512"/>
    <w:rsid w:val="008A6A9C"/>
    <w:rsid w:val="008B0190"/>
    <w:rsid w:val="008B052E"/>
    <w:rsid w:val="008B38A9"/>
    <w:rsid w:val="008B4729"/>
    <w:rsid w:val="008B4CDA"/>
    <w:rsid w:val="008B5229"/>
    <w:rsid w:val="008B6690"/>
    <w:rsid w:val="008B6896"/>
    <w:rsid w:val="008B6C3F"/>
    <w:rsid w:val="008B7344"/>
    <w:rsid w:val="008B7BA5"/>
    <w:rsid w:val="008C03D0"/>
    <w:rsid w:val="008C29F9"/>
    <w:rsid w:val="008C3DDB"/>
    <w:rsid w:val="008C6735"/>
    <w:rsid w:val="008C6B62"/>
    <w:rsid w:val="008C7F64"/>
    <w:rsid w:val="008D015C"/>
    <w:rsid w:val="008D0572"/>
    <w:rsid w:val="008D0860"/>
    <w:rsid w:val="008D18F2"/>
    <w:rsid w:val="008D3D5D"/>
    <w:rsid w:val="008D4A9F"/>
    <w:rsid w:val="008D4E02"/>
    <w:rsid w:val="008D584F"/>
    <w:rsid w:val="008D5905"/>
    <w:rsid w:val="008D6B8E"/>
    <w:rsid w:val="008D72D1"/>
    <w:rsid w:val="008D779F"/>
    <w:rsid w:val="008E028E"/>
    <w:rsid w:val="008E04D3"/>
    <w:rsid w:val="008E0919"/>
    <w:rsid w:val="008E17DD"/>
    <w:rsid w:val="008E2CA9"/>
    <w:rsid w:val="008E2D4D"/>
    <w:rsid w:val="008E545B"/>
    <w:rsid w:val="008E5C58"/>
    <w:rsid w:val="008E775A"/>
    <w:rsid w:val="008F0379"/>
    <w:rsid w:val="008F05EA"/>
    <w:rsid w:val="008F06F8"/>
    <w:rsid w:val="008F0EA1"/>
    <w:rsid w:val="008F1628"/>
    <w:rsid w:val="008F237C"/>
    <w:rsid w:val="008F265D"/>
    <w:rsid w:val="008F3983"/>
    <w:rsid w:val="008F4533"/>
    <w:rsid w:val="008F7A95"/>
    <w:rsid w:val="009004E9"/>
    <w:rsid w:val="00900FD2"/>
    <w:rsid w:val="0090158F"/>
    <w:rsid w:val="00901ECC"/>
    <w:rsid w:val="00902246"/>
    <w:rsid w:val="009034EF"/>
    <w:rsid w:val="00904117"/>
    <w:rsid w:val="0090471A"/>
    <w:rsid w:val="00904888"/>
    <w:rsid w:val="009048EA"/>
    <w:rsid w:val="00904E02"/>
    <w:rsid w:val="00905F58"/>
    <w:rsid w:val="0090629F"/>
    <w:rsid w:val="00906967"/>
    <w:rsid w:val="0090700A"/>
    <w:rsid w:val="009075A1"/>
    <w:rsid w:val="00907843"/>
    <w:rsid w:val="00910212"/>
    <w:rsid w:val="00910EC5"/>
    <w:rsid w:val="00911DB3"/>
    <w:rsid w:val="009122BF"/>
    <w:rsid w:val="00912442"/>
    <w:rsid w:val="00912503"/>
    <w:rsid w:val="00912859"/>
    <w:rsid w:val="009128D2"/>
    <w:rsid w:val="00913E0D"/>
    <w:rsid w:val="009153A4"/>
    <w:rsid w:val="00915713"/>
    <w:rsid w:val="009158D9"/>
    <w:rsid w:val="00915BDE"/>
    <w:rsid w:val="00915EAA"/>
    <w:rsid w:val="00915F87"/>
    <w:rsid w:val="00916571"/>
    <w:rsid w:val="0091798A"/>
    <w:rsid w:val="00917CF8"/>
    <w:rsid w:val="009219C9"/>
    <w:rsid w:val="00923520"/>
    <w:rsid w:val="00923EA5"/>
    <w:rsid w:val="0092474C"/>
    <w:rsid w:val="009248FD"/>
    <w:rsid w:val="009255BE"/>
    <w:rsid w:val="009269C6"/>
    <w:rsid w:val="0092768E"/>
    <w:rsid w:val="009305D9"/>
    <w:rsid w:val="00930674"/>
    <w:rsid w:val="009318A8"/>
    <w:rsid w:val="00935962"/>
    <w:rsid w:val="00936AF1"/>
    <w:rsid w:val="00936D96"/>
    <w:rsid w:val="009403F8"/>
    <w:rsid w:val="009406CB"/>
    <w:rsid w:val="0094081A"/>
    <w:rsid w:val="009420CE"/>
    <w:rsid w:val="00943702"/>
    <w:rsid w:val="009439F6"/>
    <w:rsid w:val="00943D26"/>
    <w:rsid w:val="00944449"/>
    <w:rsid w:val="00945A05"/>
    <w:rsid w:val="00946341"/>
    <w:rsid w:val="00946700"/>
    <w:rsid w:val="0094687E"/>
    <w:rsid w:val="00946DCF"/>
    <w:rsid w:val="00950120"/>
    <w:rsid w:val="00951CF4"/>
    <w:rsid w:val="0095301E"/>
    <w:rsid w:val="00953EA2"/>
    <w:rsid w:val="00955CD5"/>
    <w:rsid w:val="00956464"/>
    <w:rsid w:val="009569FB"/>
    <w:rsid w:val="00956BF5"/>
    <w:rsid w:val="00956E65"/>
    <w:rsid w:val="00957092"/>
    <w:rsid w:val="00960734"/>
    <w:rsid w:val="00960919"/>
    <w:rsid w:val="009612AC"/>
    <w:rsid w:val="00961348"/>
    <w:rsid w:val="00961871"/>
    <w:rsid w:val="00961BEF"/>
    <w:rsid w:val="009627FE"/>
    <w:rsid w:val="00964010"/>
    <w:rsid w:val="009654D7"/>
    <w:rsid w:val="00965A83"/>
    <w:rsid w:val="00965FD5"/>
    <w:rsid w:val="009701DF"/>
    <w:rsid w:val="00970505"/>
    <w:rsid w:val="0097153F"/>
    <w:rsid w:val="00971B76"/>
    <w:rsid w:val="009721B3"/>
    <w:rsid w:val="009723F9"/>
    <w:rsid w:val="00972FB8"/>
    <w:rsid w:val="00973750"/>
    <w:rsid w:val="00974AA2"/>
    <w:rsid w:val="00975269"/>
    <w:rsid w:val="00975598"/>
    <w:rsid w:val="00975D7B"/>
    <w:rsid w:val="00975F9B"/>
    <w:rsid w:val="009765F4"/>
    <w:rsid w:val="00976694"/>
    <w:rsid w:val="009766E2"/>
    <w:rsid w:val="00976DCD"/>
    <w:rsid w:val="00977D71"/>
    <w:rsid w:val="00977FC7"/>
    <w:rsid w:val="0098027C"/>
    <w:rsid w:val="009809EB"/>
    <w:rsid w:val="00980B17"/>
    <w:rsid w:val="00980D6A"/>
    <w:rsid w:val="00980DD8"/>
    <w:rsid w:val="00980FD4"/>
    <w:rsid w:val="009815C6"/>
    <w:rsid w:val="00981E93"/>
    <w:rsid w:val="0098228D"/>
    <w:rsid w:val="00982716"/>
    <w:rsid w:val="00982787"/>
    <w:rsid w:val="00982DF8"/>
    <w:rsid w:val="009870BC"/>
    <w:rsid w:val="00987869"/>
    <w:rsid w:val="009879C8"/>
    <w:rsid w:val="00990465"/>
    <w:rsid w:val="00990ADD"/>
    <w:rsid w:val="00990DEF"/>
    <w:rsid w:val="00991F4C"/>
    <w:rsid w:val="009920DE"/>
    <w:rsid w:val="0099235E"/>
    <w:rsid w:val="00992EB2"/>
    <w:rsid w:val="009938BA"/>
    <w:rsid w:val="009941A7"/>
    <w:rsid w:val="0099422B"/>
    <w:rsid w:val="00994323"/>
    <w:rsid w:val="00994471"/>
    <w:rsid w:val="0099524B"/>
    <w:rsid w:val="009955B2"/>
    <w:rsid w:val="009956F8"/>
    <w:rsid w:val="009975EE"/>
    <w:rsid w:val="009A0261"/>
    <w:rsid w:val="009A0554"/>
    <w:rsid w:val="009A126C"/>
    <w:rsid w:val="009A1F1C"/>
    <w:rsid w:val="009A205D"/>
    <w:rsid w:val="009A2DE7"/>
    <w:rsid w:val="009A357E"/>
    <w:rsid w:val="009A3752"/>
    <w:rsid w:val="009A38A2"/>
    <w:rsid w:val="009A390A"/>
    <w:rsid w:val="009A390C"/>
    <w:rsid w:val="009A3E50"/>
    <w:rsid w:val="009A3FD1"/>
    <w:rsid w:val="009A455F"/>
    <w:rsid w:val="009A4B78"/>
    <w:rsid w:val="009A5908"/>
    <w:rsid w:val="009A601E"/>
    <w:rsid w:val="009A73FA"/>
    <w:rsid w:val="009A75B3"/>
    <w:rsid w:val="009A7BB4"/>
    <w:rsid w:val="009B106F"/>
    <w:rsid w:val="009B1332"/>
    <w:rsid w:val="009B1DD2"/>
    <w:rsid w:val="009B2723"/>
    <w:rsid w:val="009B32B5"/>
    <w:rsid w:val="009B45B6"/>
    <w:rsid w:val="009B6F95"/>
    <w:rsid w:val="009B7310"/>
    <w:rsid w:val="009B79AB"/>
    <w:rsid w:val="009C0301"/>
    <w:rsid w:val="009C0874"/>
    <w:rsid w:val="009C0CE2"/>
    <w:rsid w:val="009C0DAC"/>
    <w:rsid w:val="009C1105"/>
    <w:rsid w:val="009C1644"/>
    <w:rsid w:val="009C1DC4"/>
    <w:rsid w:val="009C2161"/>
    <w:rsid w:val="009C2FC2"/>
    <w:rsid w:val="009C3264"/>
    <w:rsid w:val="009C34A8"/>
    <w:rsid w:val="009C3C10"/>
    <w:rsid w:val="009C4369"/>
    <w:rsid w:val="009C4397"/>
    <w:rsid w:val="009C497B"/>
    <w:rsid w:val="009C4EDE"/>
    <w:rsid w:val="009C5776"/>
    <w:rsid w:val="009C59BC"/>
    <w:rsid w:val="009C5E81"/>
    <w:rsid w:val="009C5E8E"/>
    <w:rsid w:val="009C5FC1"/>
    <w:rsid w:val="009C6051"/>
    <w:rsid w:val="009C60E3"/>
    <w:rsid w:val="009C61A8"/>
    <w:rsid w:val="009C66F0"/>
    <w:rsid w:val="009C6800"/>
    <w:rsid w:val="009D01B7"/>
    <w:rsid w:val="009D1477"/>
    <w:rsid w:val="009D15D3"/>
    <w:rsid w:val="009D2942"/>
    <w:rsid w:val="009D35B7"/>
    <w:rsid w:val="009D4650"/>
    <w:rsid w:val="009D4F58"/>
    <w:rsid w:val="009D5D38"/>
    <w:rsid w:val="009D5EC6"/>
    <w:rsid w:val="009D617A"/>
    <w:rsid w:val="009D6362"/>
    <w:rsid w:val="009D6A60"/>
    <w:rsid w:val="009D7F19"/>
    <w:rsid w:val="009E12F0"/>
    <w:rsid w:val="009E15F9"/>
    <w:rsid w:val="009E15FC"/>
    <w:rsid w:val="009E2BCE"/>
    <w:rsid w:val="009E2D5A"/>
    <w:rsid w:val="009E4CF0"/>
    <w:rsid w:val="009E4F4D"/>
    <w:rsid w:val="009E5A87"/>
    <w:rsid w:val="009E6018"/>
    <w:rsid w:val="009E60CE"/>
    <w:rsid w:val="009E610A"/>
    <w:rsid w:val="009E6554"/>
    <w:rsid w:val="009E6E4C"/>
    <w:rsid w:val="009E702E"/>
    <w:rsid w:val="009E7354"/>
    <w:rsid w:val="009E747B"/>
    <w:rsid w:val="009F1320"/>
    <w:rsid w:val="009F1548"/>
    <w:rsid w:val="009F2B13"/>
    <w:rsid w:val="009F2B2F"/>
    <w:rsid w:val="009F2B57"/>
    <w:rsid w:val="009F2C1E"/>
    <w:rsid w:val="009F4675"/>
    <w:rsid w:val="009F479D"/>
    <w:rsid w:val="009F68A2"/>
    <w:rsid w:val="009F6AD5"/>
    <w:rsid w:val="009F70E4"/>
    <w:rsid w:val="009F7D89"/>
    <w:rsid w:val="00A00134"/>
    <w:rsid w:val="00A003A3"/>
    <w:rsid w:val="00A009D6"/>
    <w:rsid w:val="00A00B5F"/>
    <w:rsid w:val="00A00BCE"/>
    <w:rsid w:val="00A01866"/>
    <w:rsid w:val="00A02105"/>
    <w:rsid w:val="00A0302B"/>
    <w:rsid w:val="00A0347B"/>
    <w:rsid w:val="00A03875"/>
    <w:rsid w:val="00A03A38"/>
    <w:rsid w:val="00A04478"/>
    <w:rsid w:val="00A0472F"/>
    <w:rsid w:val="00A04929"/>
    <w:rsid w:val="00A05B7F"/>
    <w:rsid w:val="00A063B2"/>
    <w:rsid w:val="00A06592"/>
    <w:rsid w:val="00A100A0"/>
    <w:rsid w:val="00A1166A"/>
    <w:rsid w:val="00A11F2A"/>
    <w:rsid w:val="00A12107"/>
    <w:rsid w:val="00A12545"/>
    <w:rsid w:val="00A1356A"/>
    <w:rsid w:val="00A1447E"/>
    <w:rsid w:val="00A14C15"/>
    <w:rsid w:val="00A14DEF"/>
    <w:rsid w:val="00A15ABF"/>
    <w:rsid w:val="00A15D19"/>
    <w:rsid w:val="00A164CD"/>
    <w:rsid w:val="00A16892"/>
    <w:rsid w:val="00A1770A"/>
    <w:rsid w:val="00A179A1"/>
    <w:rsid w:val="00A17ED5"/>
    <w:rsid w:val="00A20CD6"/>
    <w:rsid w:val="00A21337"/>
    <w:rsid w:val="00A217AC"/>
    <w:rsid w:val="00A21EA3"/>
    <w:rsid w:val="00A224B1"/>
    <w:rsid w:val="00A227B3"/>
    <w:rsid w:val="00A23B31"/>
    <w:rsid w:val="00A23F68"/>
    <w:rsid w:val="00A242F4"/>
    <w:rsid w:val="00A25A9C"/>
    <w:rsid w:val="00A26BA6"/>
    <w:rsid w:val="00A26DB6"/>
    <w:rsid w:val="00A27077"/>
    <w:rsid w:val="00A27534"/>
    <w:rsid w:val="00A27AC6"/>
    <w:rsid w:val="00A30137"/>
    <w:rsid w:val="00A3023D"/>
    <w:rsid w:val="00A30E59"/>
    <w:rsid w:val="00A31A43"/>
    <w:rsid w:val="00A331C7"/>
    <w:rsid w:val="00A33902"/>
    <w:rsid w:val="00A33A2C"/>
    <w:rsid w:val="00A34269"/>
    <w:rsid w:val="00A3442B"/>
    <w:rsid w:val="00A34A38"/>
    <w:rsid w:val="00A371BB"/>
    <w:rsid w:val="00A376D4"/>
    <w:rsid w:val="00A4131D"/>
    <w:rsid w:val="00A419A4"/>
    <w:rsid w:val="00A42001"/>
    <w:rsid w:val="00A423DB"/>
    <w:rsid w:val="00A42577"/>
    <w:rsid w:val="00A43598"/>
    <w:rsid w:val="00A44BC9"/>
    <w:rsid w:val="00A44F56"/>
    <w:rsid w:val="00A456C4"/>
    <w:rsid w:val="00A45816"/>
    <w:rsid w:val="00A45B40"/>
    <w:rsid w:val="00A45BF4"/>
    <w:rsid w:val="00A46B8E"/>
    <w:rsid w:val="00A46BE3"/>
    <w:rsid w:val="00A46ECA"/>
    <w:rsid w:val="00A47703"/>
    <w:rsid w:val="00A47DC0"/>
    <w:rsid w:val="00A500F3"/>
    <w:rsid w:val="00A504C8"/>
    <w:rsid w:val="00A50A24"/>
    <w:rsid w:val="00A50B38"/>
    <w:rsid w:val="00A51D5A"/>
    <w:rsid w:val="00A51D90"/>
    <w:rsid w:val="00A52A7D"/>
    <w:rsid w:val="00A53775"/>
    <w:rsid w:val="00A54009"/>
    <w:rsid w:val="00A54046"/>
    <w:rsid w:val="00A540AF"/>
    <w:rsid w:val="00A56AFA"/>
    <w:rsid w:val="00A56EDE"/>
    <w:rsid w:val="00A577C5"/>
    <w:rsid w:val="00A6093C"/>
    <w:rsid w:val="00A61E99"/>
    <w:rsid w:val="00A62192"/>
    <w:rsid w:val="00A6437D"/>
    <w:rsid w:val="00A64E7F"/>
    <w:rsid w:val="00A65EF5"/>
    <w:rsid w:val="00A672B7"/>
    <w:rsid w:val="00A67458"/>
    <w:rsid w:val="00A67908"/>
    <w:rsid w:val="00A679D0"/>
    <w:rsid w:val="00A70FFC"/>
    <w:rsid w:val="00A7279E"/>
    <w:rsid w:val="00A72C9E"/>
    <w:rsid w:val="00A7301F"/>
    <w:rsid w:val="00A730E2"/>
    <w:rsid w:val="00A74363"/>
    <w:rsid w:val="00A75C98"/>
    <w:rsid w:val="00A76094"/>
    <w:rsid w:val="00A76881"/>
    <w:rsid w:val="00A80BA5"/>
    <w:rsid w:val="00A81991"/>
    <w:rsid w:val="00A826B8"/>
    <w:rsid w:val="00A82F39"/>
    <w:rsid w:val="00A83111"/>
    <w:rsid w:val="00A83940"/>
    <w:rsid w:val="00A83B50"/>
    <w:rsid w:val="00A84661"/>
    <w:rsid w:val="00A85473"/>
    <w:rsid w:val="00A86BD3"/>
    <w:rsid w:val="00A9057F"/>
    <w:rsid w:val="00A91014"/>
    <w:rsid w:val="00A91A6C"/>
    <w:rsid w:val="00A957C8"/>
    <w:rsid w:val="00A95902"/>
    <w:rsid w:val="00A95EC6"/>
    <w:rsid w:val="00A9726E"/>
    <w:rsid w:val="00A973B3"/>
    <w:rsid w:val="00A979C4"/>
    <w:rsid w:val="00A97FF1"/>
    <w:rsid w:val="00AA0129"/>
    <w:rsid w:val="00AA032A"/>
    <w:rsid w:val="00AA0F21"/>
    <w:rsid w:val="00AA0F5D"/>
    <w:rsid w:val="00AA18FA"/>
    <w:rsid w:val="00AA192A"/>
    <w:rsid w:val="00AA2022"/>
    <w:rsid w:val="00AA2644"/>
    <w:rsid w:val="00AA2D93"/>
    <w:rsid w:val="00AA3743"/>
    <w:rsid w:val="00AA3977"/>
    <w:rsid w:val="00AA39F6"/>
    <w:rsid w:val="00AA470F"/>
    <w:rsid w:val="00AA4990"/>
    <w:rsid w:val="00AA4D23"/>
    <w:rsid w:val="00AA6197"/>
    <w:rsid w:val="00AA6987"/>
    <w:rsid w:val="00AA73FE"/>
    <w:rsid w:val="00AB0A67"/>
    <w:rsid w:val="00AB12E3"/>
    <w:rsid w:val="00AB19DB"/>
    <w:rsid w:val="00AB2C35"/>
    <w:rsid w:val="00AB37FD"/>
    <w:rsid w:val="00AB4059"/>
    <w:rsid w:val="00AB4D19"/>
    <w:rsid w:val="00AB4DCE"/>
    <w:rsid w:val="00AB4DE2"/>
    <w:rsid w:val="00AB50F2"/>
    <w:rsid w:val="00AB5347"/>
    <w:rsid w:val="00AB5529"/>
    <w:rsid w:val="00AB5C09"/>
    <w:rsid w:val="00AB6D95"/>
    <w:rsid w:val="00AB6E36"/>
    <w:rsid w:val="00AB6ED7"/>
    <w:rsid w:val="00AB7114"/>
    <w:rsid w:val="00AB7686"/>
    <w:rsid w:val="00AB7E89"/>
    <w:rsid w:val="00AC0CFF"/>
    <w:rsid w:val="00AC17F0"/>
    <w:rsid w:val="00AC180E"/>
    <w:rsid w:val="00AC1D61"/>
    <w:rsid w:val="00AC1F2A"/>
    <w:rsid w:val="00AC26DD"/>
    <w:rsid w:val="00AC2C3E"/>
    <w:rsid w:val="00AC34B7"/>
    <w:rsid w:val="00AC3624"/>
    <w:rsid w:val="00AC3A62"/>
    <w:rsid w:val="00AC3B1B"/>
    <w:rsid w:val="00AC3B2E"/>
    <w:rsid w:val="00AC4D5A"/>
    <w:rsid w:val="00AC5690"/>
    <w:rsid w:val="00AC5F27"/>
    <w:rsid w:val="00AC5F32"/>
    <w:rsid w:val="00AC6519"/>
    <w:rsid w:val="00AC684D"/>
    <w:rsid w:val="00AD0CF3"/>
    <w:rsid w:val="00AD1208"/>
    <w:rsid w:val="00AD16B8"/>
    <w:rsid w:val="00AD1CCC"/>
    <w:rsid w:val="00AD1FD7"/>
    <w:rsid w:val="00AD2345"/>
    <w:rsid w:val="00AD2492"/>
    <w:rsid w:val="00AD36C8"/>
    <w:rsid w:val="00AD3DFB"/>
    <w:rsid w:val="00AD4ADF"/>
    <w:rsid w:val="00AD54DF"/>
    <w:rsid w:val="00AD605E"/>
    <w:rsid w:val="00AD65FD"/>
    <w:rsid w:val="00AD6AEF"/>
    <w:rsid w:val="00AD6E15"/>
    <w:rsid w:val="00AD6F74"/>
    <w:rsid w:val="00AD74BA"/>
    <w:rsid w:val="00AD7F3C"/>
    <w:rsid w:val="00AE0A1A"/>
    <w:rsid w:val="00AE1410"/>
    <w:rsid w:val="00AE1B78"/>
    <w:rsid w:val="00AE1DEE"/>
    <w:rsid w:val="00AE2060"/>
    <w:rsid w:val="00AE2192"/>
    <w:rsid w:val="00AE2ECE"/>
    <w:rsid w:val="00AE4D75"/>
    <w:rsid w:val="00AE61D4"/>
    <w:rsid w:val="00AE6354"/>
    <w:rsid w:val="00AE64AE"/>
    <w:rsid w:val="00AE6794"/>
    <w:rsid w:val="00AE6A6E"/>
    <w:rsid w:val="00AE7BE5"/>
    <w:rsid w:val="00AE7D7C"/>
    <w:rsid w:val="00AF11ED"/>
    <w:rsid w:val="00AF1ECD"/>
    <w:rsid w:val="00AF217B"/>
    <w:rsid w:val="00AF2434"/>
    <w:rsid w:val="00AF42D4"/>
    <w:rsid w:val="00AF44A8"/>
    <w:rsid w:val="00AF44D0"/>
    <w:rsid w:val="00AF4990"/>
    <w:rsid w:val="00AF4D77"/>
    <w:rsid w:val="00AF5479"/>
    <w:rsid w:val="00AF54F5"/>
    <w:rsid w:val="00AF610F"/>
    <w:rsid w:val="00B00C20"/>
    <w:rsid w:val="00B00F1B"/>
    <w:rsid w:val="00B01022"/>
    <w:rsid w:val="00B016EC"/>
    <w:rsid w:val="00B01D66"/>
    <w:rsid w:val="00B028DC"/>
    <w:rsid w:val="00B02B81"/>
    <w:rsid w:val="00B0316D"/>
    <w:rsid w:val="00B03D7F"/>
    <w:rsid w:val="00B03FF3"/>
    <w:rsid w:val="00B04D3D"/>
    <w:rsid w:val="00B055F2"/>
    <w:rsid w:val="00B05ACD"/>
    <w:rsid w:val="00B07996"/>
    <w:rsid w:val="00B07A0C"/>
    <w:rsid w:val="00B101A5"/>
    <w:rsid w:val="00B10CC6"/>
    <w:rsid w:val="00B1107D"/>
    <w:rsid w:val="00B11512"/>
    <w:rsid w:val="00B1266C"/>
    <w:rsid w:val="00B137B6"/>
    <w:rsid w:val="00B14BB4"/>
    <w:rsid w:val="00B14DEC"/>
    <w:rsid w:val="00B150C7"/>
    <w:rsid w:val="00B15763"/>
    <w:rsid w:val="00B15E30"/>
    <w:rsid w:val="00B161CC"/>
    <w:rsid w:val="00B16262"/>
    <w:rsid w:val="00B16767"/>
    <w:rsid w:val="00B17E27"/>
    <w:rsid w:val="00B17FEA"/>
    <w:rsid w:val="00B203A0"/>
    <w:rsid w:val="00B205A0"/>
    <w:rsid w:val="00B20A1A"/>
    <w:rsid w:val="00B20EA1"/>
    <w:rsid w:val="00B230F6"/>
    <w:rsid w:val="00B239C0"/>
    <w:rsid w:val="00B23CF9"/>
    <w:rsid w:val="00B23DA8"/>
    <w:rsid w:val="00B243DB"/>
    <w:rsid w:val="00B248E4"/>
    <w:rsid w:val="00B25770"/>
    <w:rsid w:val="00B263A3"/>
    <w:rsid w:val="00B267F2"/>
    <w:rsid w:val="00B26A4B"/>
    <w:rsid w:val="00B2701A"/>
    <w:rsid w:val="00B27B13"/>
    <w:rsid w:val="00B27C69"/>
    <w:rsid w:val="00B30848"/>
    <w:rsid w:val="00B31E93"/>
    <w:rsid w:val="00B34A62"/>
    <w:rsid w:val="00B34D16"/>
    <w:rsid w:val="00B34E97"/>
    <w:rsid w:val="00B35371"/>
    <w:rsid w:val="00B3537D"/>
    <w:rsid w:val="00B35908"/>
    <w:rsid w:val="00B36FFA"/>
    <w:rsid w:val="00B40929"/>
    <w:rsid w:val="00B42480"/>
    <w:rsid w:val="00B43846"/>
    <w:rsid w:val="00B443AD"/>
    <w:rsid w:val="00B45626"/>
    <w:rsid w:val="00B46142"/>
    <w:rsid w:val="00B463F2"/>
    <w:rsid w:val="00B46F38"/>
    <w:rsid w:val="00B50E8E"/>
    <w:rsid w:val="00B5156A"/>
    <w:rsid w:val="00B51BC1"/>
    <w:rsid w:val="00B524B4"/>
    <w:rsid w:val="00B52D1D"/>
    <w:rsid w:val="00B53E96"/>
    <w:rsid w:val="00B555DF"/>
    <w:rsid w:val="00B55BA7"/>
    <w:rsid w:val="00B561CD"/>
    <w:rsid w:val="00B60853"/>
    <w:rsid w:val="00B614A6"/>
    <w:rsid w:val="00B620E3"/>
    <w:rsid w:val="00B62574"/>
    <w:rsid w:val="00B625B5"/>
    <w:rsid w:val="00B629B1"/>
    <w:rsid w:val="00B630B6"/>
    <w:rsid w:val="00B63868"/>
    <w:rsid w:val="00B64B75"/>
    <w:rsid w:val="00B66078"/>
    <w:rsid w:val="00B660B2"/>
    <w:rsid w:val="00B660F9"/>
    <w:rsid w:val="00B6633B"/>
    <w:rsid w:val="00B665EB"/>
    <w:rsid w:val="00B66D09"/>
    <w:rsid w:val="00B675D5"/>
    <w:rsid w:val="00B67A3C"/>
    <w:rsid w:val="00B703C0"/>
    <w:rsid w:val="00B70D4C"/>
    <w:rsid w:val="00B71708"/>
    <w:rsid w:val="00B72136"/>
    <w:rsid w:val="00B726C4"/>
    <w:rsid w:val="00B72E93"/>
    <w:rsid w:val="00B74073"/>
    <w:rsid w:val="00B74691"/>
    <w:rsid w:val="00B746C9"/>
    <w:rsid w:val="00B753FB"/>
    <w:rsid w:val="00B75B79"/>
    <w:rsid w:val="00B76F23"/>
    <w:rsid w:val="00B80238"/>
    <w:rsid w:val="00B80381"/>
    <w:rsid w:val="00B8081B"/>
    <w:rsid w:val="00B81371"/>
    <w:rsid w:val="00B81A26"/>
    <w:rsid w:val="00B81BB9"/>
    <w:rsid w:val="00B823D6"/>
    <w:rsid w:val="00B8400D"/>
    <w:rsid w:val="00B844B3"/>
    <w:rsid w:val="00B84943"/>
    <w:rsid w:val="00B86DFE"/>
    <w:rsid w:val="00B8766A"/>
    <w:rsid w:val="00B876D1"/>
    <w:rsid w:val="00B8787C"/>
    <w:rsid w:val="00B87B96"/>
    <w:rsid w:val="00B87CF7"/>
    <w:rsid w:val="00B90A7E"/>
    <w:rsid w:val="00B934AC"/>
    <w:rsid w:val="00B94484"/>
    <w:rsid w:val="00B95C58"/>
    <w:rsid w:val="00B96172"/>
    <w:rsid w:val="00B9695D"/>
    <w:rsid w:val="00B96C8A"/>
    <w:rsid w:val="00B96CD8"/>
    <w:rsid w:val="00B970DC"/>
    <w:rsid w:val="00BA004B"/>
    <w:rsid w:val="00BA0C97"/>
    <w:rsid w:val="00BA1588"/>
    <w:rsid w:val="00BA1AB6"/>
    <w:rsid w:val="00BA1DA5"/>
    <w:rsid w:val="00BA20E4"/>
    <w:rsid w:val="00BA3C7C"/>
    <w:rsid w:val="00BA4410"/>
    <w:rsid w:val="00BA510B"/>
    <w:rsid w:val="00BA6750"/>
    <w:rsid w:val="00BA727B"/>
    <w:rsid w:val="00BA72F5"/>
    <w:rsid w:val="00BA7523"/>
    <w:rsid w:val="00BA7F85"/>
    <w:rsid w:val="00BA7F89"/>
    <w:rsid w:val="00BB0654"/>
    <w:rsid w:val="00BB09E3"/>
    <w:rsid w:val="00BB1028"/>
    <w:rsid w:val="00BB1E7B"/>
    <w:rsid w:val="00BB33D1"/>
    <w:rsid w:val="00BB357D"/>
    <w:rsid w:val="00BB5322"/>
    <w:rsid w:val="00BB7988"/>
    <w:rsid w:val="00BB7999"/>
    <w:rsid w:val="00BC0129"/>
    <w:rsid w:val="00BC0329"/>
    <w:rsid w:val="00BC0FB5"/>
    <w:rsid w:val="00BC1188"/>
    <w:rsid w:val="00BC11A4"/>
    <w:rsid w:val="00BC2335"/>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2E62"/>
    <w:rsid w:val="00BD345A"/>
    <w:rsid w:val="00BD42CA"/>
    <w:rsid w:val="00BD5036"/>
    <w:rsid w:val="00BD5134"/>
    <w:rsid w:val="00BD5FCF"/>
    <w:rsid w:val="00BD64B6"/>
    <w:rsid w:val="00BD66B4"/>
    <w:rsid w:val="00BD6EFE"/>
    <w:rsid w:val="00BE00FA"/>
    <w:rsid w:val="00BE1FC1"/>
    <w:rsid w:val="00BE2798"/>
    <w:rsid w:val="00BE3251"/>
    <w:rsid w:val="00BE36DB"/>
    <w:rsid w:val="00BE39FE"/>
    <w:rsid w:val="00BE42B7"/>
    <w:rsid w:val="00BE4814"/>
    <w:rsid w:val="00BE4B55"/>
    <w:rsid w:val="00BE592F"/>
    <w:rsid w:val="00BE7FA0"/>
    <w:rsid w:val="00BF021E"/>
    <w:rsid w:val="00BF07F9"/>
    <w:rsid w:val="00BF0E80"/>
    <w:rsid w:val="00BF1389"/>
    <w:rsid w:val="00BF1937"/>
    <w:rsid w:val="00BF19BB"/>
    <w:rsid w:val="00BF2CAE"/>
    <w:rsid w:val="00BF36F3"/>
    <w:rsid w:val="00BF4208"/>
    <w:rsid w:val="00BF4C59"/>
    <w:rsid w:val="00BF641F"/>
    <w:rsid w:val="00BF6EC1"/>
    <w:rsid w:val="00BF7971"/>
    <w:rsid w:val="00C0073C"/>
    <w:rsid w:val="00C01B29"/>
    <w:rsid w:val="00C022DA"/>
    <w:rsid w:val="00C045FD"/>
    <w:rsid w:val="00C048C1"/>
    <w:rsid w:val="00C04AA0"/>
    <w:rsid w:val="00C052C1"/>
    <w:rsid w:val="00C057C2"/>
    <w:rsid w:val="00C06277"/>
    <w:rsid w:val="00C06B08"/>
    <w:rsid w:val="00C07840"/>
    <w:rsid w:val="00C102BB"/>
    <w:rsid w:val="00C106CA"/>
    <w:rsid w:val="00C10B98"/>
    <w:rsid w:val="00C10F51"/>
    <w:rsid w:val="00C11393"/>
    <w:rsid w:val="00C12357"/>
    <w:rsid w:val="00C127D2"/>
    <w:rsid w:val="00C12E1C"/>
    <w:rsid w:val="00C12F61"/>
    <w:rsid w:val="00C1556A"/>
    <w:rsid w:val="00C15781"/>
    <w:rsid w:val="00C1663F"/>
    <w:rsid w:val="00C17315"/>
    <w:rsid w:val="00C179B9"/>
    <w:rsid w:val="00C17EA7"/>
    <w:rsid w:val="00C17FBD"/>
    <w:rsid w:val="00C20321"/>
    <w:rsid w:val="00C21064"/>
    <w:rsid w:val="00C21C59"/>
    <w:rsid w:val="00C22B40"/>
    <w:rsid w:val="00C22B71"/>
    <w:rsid w:val="00C23C7A"/>
    <w:rsid w:val="00C23D39"/>
    <w:rsid w:val="00C24826"/>
    <w:rsid w:val="00C24B1D"/>
    <w:rsid w:val="00C259C2"/>
    <w:rsid w:val="00C26623"/>
    <w:rsid w:val="00C274D3"/>
    <w:rsid w:val="00C2760A"/>
    <w:rsid w:val="00C30801"/>
    <w:rsid w:val="00C3141B"/>
    <w:rsid w:val="00C32E13"/>
    <w:rsid w:val="00C333CE"/>
    <w:rsid w:val="00C34363"/>
    <w:rsid w:val="00C343DD"/>
    <w:rsid w:val="00C34E97"/>
    <w:rsid w:val="00C34FEF"/>
    <w:rsid w:val="00C35176"/>
    <w:rsid w:val="00C35A29"/>
    <w:rsid w:val="00C3677D"/>
    <w:rsid w:val="00C373F9"/>
    <w:rsid w:val="00C4048F"/>
    <w:rsid w:val="00C40E61"/>
    <w:rsid w:val="00C40EB4"/>
    <w:rsid w:val="00C41269"/>
    <w:rsid w:val="00C4170D"/>
    <w:rsid w:val="00C41E80"/>
    <w:rsid w:val="00C41F62"/>
    <w:rsid w:val="00C4211A"/>
    <w:rsid w:val="00C42BCF"/>
    <w:rsid w:val="00C42E5F"/>
    <w:rsid w:val="00C43E5C"/>
    <w:rsid w:val="00C45236"/>
    <w:rsid w:val="00C454BD"/>
    <w:rsid w:val="00C45F31"/>
    <w:rsid w:val="00C468C0"/>
    <w:rsid w:val="00C46DFA"/>
    <w:rsid w:val="00C4719D"/>
    <w:rsid w:val="00C4775D"/>
    <w:rsid w:val="00C47850"/>
    <w:rsid w:val="00C47CE3"/>
    <w:rsid w:val="00C47DE8"/>
    <w:rsid w:val="00C5101B"/>
    <w:rsid w:val="00C513A3"/>
    <w:rsid w:val="00C513B6"/>
    <w:rsid w:val="00C522F0"/>
    <w:rsid w:val="00C52D1D"/>
    <w:rsid w:val="00C533C0"/>
    <w:rsid w:val="00C538F5"/>
    <w:rsid w:val="00C54437"/>
    <w:rsid w:val="00C54D83"/>
    <w:rsid w:val="00C55342"/>
    <w:rsid w:val="00C55B70"/>
    <w:rsid w:val="00C55C6D"/>
    <w:rsid w:val="00C563C5"/>
    <w:rsid w:val="00C563E2"/>
    <w:rsid w:val="00C563E4"/>
    <w:rsid w:val="00C60127"/>
    <w:rsid w:val="00C60999"/>
    <w:rsid w:val="00C62B03"/>
    <w:rsid w:val="00C62BD2"/>
    <w:rsid w:val="00C63715"/>
    <w:rsid w:val="00C63FD3"/>
    <w:rsid w:val="00C640DD"/>
    <w:rsid w:val="00C64170"/>
    <w:rsid w:val="00C646D8"/>
    <w:rsid w:val="00C647A4"/>
    <w:rsid w:val="00C64E38"/>
    <w:rsid w:val="00C65C8A"/>
    <w:rsid w:val="00C65D1C"/>
    <w:rsid w:val="00C65EEC"/>
    <w:rsid w:val="00C67A63"/>
    <w:rsid w:val="00C70838"/>
    <w:rsid w:val="00C7205E"/>
    <w:rsid w:val="00C7244F"/>
    <w:rsid w:val="00C72552"/>
    <w:rsid w:val="00C729BA"/>
    <w:rsid w:val="00C72DF1"/>
    <w:rsid w:val="00C7317B"/>
    <w:rsid w:val="00C73AD8"/>
    <w:rsid w:val="00C7409B"/>
    <w:rsid w:val="00C7418A"/>
    <w:rsid w:val="00C74862"/>
    <w:rsid w:val="00C74BCD"/>
    <w:rsid w:val="00C74E0B"/>
    <w:rsid w:val="00C755F0"/>
    <w:rsid w:val="00C755FD"/>
    <w:rsid w:val="00C76E61"/>
    <w:rsid w:val="00C7746A"/>
    <w:rsid w:val="00C77A08"/>
    <w:rsid w:val="00C804D2"/>
    <w:rsid w:val="00C80C74"/>
    <w:rsid w:val="00C80D8F"/>
    <w:rsid w:val="00C8193A"/>
    <w:rsid w:val="00C8533C"/>
    <w:rsid w:val="00C858DD"/>
    <w:rsid w:val="00C86340"/>
    <w:rsid w:val="00C86801"/>
    <w:rsid w:val="00C86F33"/>
    <w:rsid w:val="00C92162"/>
    <w:rsid w:val="00C937D7"/>
    <w:rsid w:val="00C93F2C"/>
    <w:rsid w:val="00C94339"/>
    <w:rsid w:val="00C94473"/>
    <w:rsid w:val="00C94889"/>
    <w:rsid w:val="00C94F4A"/>
    <w:rsid w:val="00C95A22"/>
    <w:rsid w:val="00C96D8D"/>
    <w:rsid w:val="00C97829"/>
    <w:rsid w:val="00C97EC8"/>
    <w:rsid w:val="00CA022E"/>
    <w:rsid w:val="00CA02DB"/>
    <w:rsid w:val="00CA0531"/>
    <w:rsid w:val="00CA0B5B"/>
    <w:rsid w:val="00CA3150"/>
    <w:rsid w:val="00CA3238"/>
    <w:rsid w:val="00CA4DB7"/>
    <w:rsid w:val="00CA5A2A"/>
    <w:rsid w:val="00CA67E7"/>
    <w:rsid w:val="00CA7A5E"/>
    <w:rsid w:val="00CB005A"/>
    <w:rsid w:val="00CB283A"/>
    <w:rsid w:val="00CB2A75"/>
    <w:rsid w:val="00CB2CE4"/>
    <w:rsid w:val="00CB33E2"/>
    <w:rsid w:val="00CB3492"/>
    <w:rsid w:val="00CB3925"/>
    <w:rsid w:val="00CB40C7"/>
    <w:rsid w:val="00CB46A6"/>
    <w:rsid w:val="00CB4B1B"/>
    <w:rsid w:val="00CB4BD4"/>
    <w:rsid w:val="00CB5EFA"/>
    <w:rsid w:val="00CC0182"/>
    <w:rsid w:val="00CC1894"/>
    <w:rsid w:val="00CC3085"/>
    <w:rsid w:val="00CC4C93"/>
    <w:rsid w:val="00CC55C8"/>
    <w:rsid w:val="00CC5BC7"/>
    <w:rsid w:val="00CC6B8C"/>
    <w:rsid w:val="00CD119F"/>
    <w:rsid w:val="00CD142F"/>
    <w:rsid w:val="00CD2904"/>
    <w:rsid w:val="00CD359F"/>
    <w:rsid w:val="00CD3A2B"/>
    <w:rsid w:val="00CD3BC2"/>
    <w:rsid w:val="00CD45D3"/>
    <w:rsid w:val="00CD4678"/>
    <w:rsid w:val="00CD6329"/>
    <w:rsid w:val="00CE0C17"/>
    <w:rsid w:val="00CE0E34"/>
    <w:rsid w:val="00CE1629"/>
    <w:rsid w:val="00CE1AC1"/>
    <w:rsid w:val="00CE1B7E"/>
    <w:rsid w:val="00CE1BE7"/>
    <w:rsid w:val="00CE253C"/>
    <w:rsid w:val="00CE280C"/>
    <w:rsid w:val="00CE2CF8"/>
    <w:rsid w:val="00CE520C"/>
    <w:rsid w:val="00CE5DD8"/>
    <w:rsid w:val="00CE6017"/>
    <w:rsid w:val="00CE6541"/>
    <w:rsid w:val="00CE7462"/>
    <w:rsid w:val="00CE74D6"/>
    <w:rsid w:val="00CF028E"/>
    <w:rsid w:val="00CF07FF"/>
    <w:rsid w:val="00CF0CEA"/>
    <w:rsid w:val="00CF0E1A"/>
    <w:rsid w:val="00CF13C0"/>
    <w:rsid w:val="00CF23B8"/>
    <w:rsid w:val="00CF243F"/>
    <w:rsid w:val="00CF268B"/>
    <w:rsid w:val="00CF2F81"/>
    <w:rsid w:val="00CF2FF2"/>
    <w:rsid w:val="00CF4AB9"/>
    <w:rsid w:val="00CF4FD4"/>
    <w:rsid w:val="00CF60D3"/>
    <w:rsid w:val="00CF7B4B"/>
    <w:rsid w:val="00D0042F"/>
    <w:rsid w:val="00D011EE"/>
    <w:rsid w:val="00D01C20"/>
    <w:rsid w:val="00D01DD8"/>
    <w:rsid w:val="00D0213D"/>
    <w:rsid w:val="00D03610"/>
    <w:rsid w:val="00D0458A"/>
    <w:rsid w:val="00D04723"/>
    <w:rsid w:val="00D0528C"/>
    <w:rsid w:val="00D05790"/>
    <w:rsid w:val="00D057E2"/>
    <w:rsid w:val="00D05B41"/>
    <w:rsid w:val="00D07392"/>
    <w:rsid w:val="00D074B2"/>
    <w:rsid w:val="00D0757D"/>
    <w:rsid w:val="00D07D07"/>
    <w:rsid w:val="00D10092"/>
    <w:rsid w:val="00D10967"/>
    <w:rsid w:val="00D11464"/>
    <w:rsid w:val="00D12355"/>
    <w:rsid w:val="00D1252E"/>
    <w:rsid w:val="00D13900"/>
    <w:rsid w:val="00D13CF1"/>
    <w:rsid w:val="00D1469F"/>
    <w:rsid w:val="00D1470D"/>
    <w:rsid w:val="00D14F9D"/>
    <w:rsid w:val="00D14FBD"/>
    <w:rsid w:val="00D15051"/>
    <w:rsid w:val="00D15423"/>
    <w:rsid w:val="00D154E0"/>
    <w:rsid w:val="00D16C1D"/>
    <w:rsid w:val="00D170A3"/>
    <w:rsid w:val="00D20BA6"/>
    <w:rsid w:val="00D20EA0"/>
    <w:rsid w:val="00D22205"/>
    <w:rsid w:val="00D2438C"/>
    <w:rsid w:val="00D2580D"/>
    <w:rsid w:val="00D265E7"/>
    <w:rsid w:val="00D27AD9"/>
    <w:rsid w:val="00D27B33"/>
    <w:rsid w:val="00D27EC2"/>
    <w:rsid w:val="00D30250"/>
    <w:rsid w:val="00D3074A"/>
    <w:rsid w:val="00D30BBF"/>
    <w:rsid w:val="00D30F8A"/>
    <w:rsid w:val="00D3202D"/>
    <w:rsid w:val="00D323A1"/>
    <w:rsid w:val="00D32CC7"/>
    <w:rsid w:val="00D33E0F"/>
    <w:rsid w:val="00D349AA"/>
    <w:rsid w:val="00D34F51"/>
    <w:rsid w:val="00D35035"/>
    <w:rsid w:val="00D356C7"/>
    <w:rsid w:val="00D35896"/>
    <w:rsid w:val="00D359CF"/>
    <w:rsid w:val="00D362A4"/>
    <w:rsid w:val="00D36AF9"/>
    <w:rsid w:val="00D36F21"/>
    <w:rsid w:val="00D3746A"/>
    <w:rsid w:val="00D40491"/>
    <w:rsid w:val="00D408BA"/>
    <w:rsid w:val="00D40D81"/>
    <w:rsid w:val="00D41C3F"/>
    <w:rsid w:val="00D42555"/>
    <w:rsid w:val="00D428FE"/>
    <w:rsid w:val="00D42BE7"/>
    <w:rsid w:val="00D43DF5"/>
    <w:rsid w:val="00D44C29"/>
    <w:rsid w:val="00D44DF5"/>
    <w:rsid w:val="00D45FEC"/>
    <w:rsid w:val="00D46231"/>
    <w:rsid w:val="00D46408"/>
    <w:rsid w:val="00D46D03"/>
    <w:rsid w:val="00D47239"/>
    <w:rsid w:val="00D47B9C"/>
    <w:rsid w:val="00D5005A"/>
    <w:rsid w:val="00D51372"/>
    <w:rsid w:val="00D51AFD"/>
    <w:rsid w:val="00D52E36"/>
    <w:rsid w:val="00D537DD"/>
    <w:rsid w:val="00D54C26"/>
    <w:rsid w:val="00D54DA1"/>
    <w:rsid w:val="00D563F8"/>
    <w:rsid w:val="00D567F8"/>
    <w:rsid w:val="00D57839"/>
    <w:rsid w:val="00D60586"/>
    <w:rsid w:val="00D6101D"/>
    <w:rsid w:val="00D61303"/>
    <w:rsid w:val="00D6158D"/>
    <w:rsid w:val="00D621F5"/>
    <w:rsid w:val="00D62400"/>
    <w:rsid w:val="00D635A7"/>
    <w:rsid w:val="00D63738"/>
    <w:rsid w:val="00D6486C"/>
    <w:rsid w:val="00D65BA8"/>
    <w:rsid w:val="00D661DD"/>
    <w:rsid w:val="00D66D49"/>
    <w:rsid w:val="00D67B4F"/>
    <w:rsid w:val="00D70067"/>
    <w:rsid w:val="00D701F7"/>
    <w:rsid w:val="00D70289"/>
    <w:rsid w:val="00D70F96"/>
    <w:rsid w:val="00D71A69"/>
    <w:rsid w:val="00D71F98"/>
    <w:rsid w:val="00D728D9"/>
    <w:rsid w:val="00D7348B"/>
    <w:rsid w:val="00D7452F"/>
    <w:rsid w:val="00D74A1B"/>
    <w:rsid w:val="00D74FA2"/>
    <w:rsid w:val="00D751F1"/>
    <w:rsid w:val="00D77437"/>
    <w:rsid w:val="00D77D35"/>
    <w:rsid w:val="00D77DF2"/>
    <w:rsid w:val="00D80112"/>
    <w:rsid w:val="00D810F7"/>
    <w:rsid w:val="00D823FD"/>
    <w:rsid w:val="00D82566"/>
    <w:rsid w:val="00D82B19"/>
    <w:rsid w:val="00D83740"/>
    <w:rsid w:val="00D83C2D"/>
    <w:rsid w:val="00D846F5"/>
    <w:rsid w:val="00D84F75"/>
    <w:rsid w:val="00D86012"/>
    <w:rsid w:val="00D86AC2"/>
    <w:rsid w:val="00D87810"/>
    <w:rsid w:val="00D8783E"/>
    <w:rsid w:val="00D90A75"/>
    <w:rsid w:val="00D91267"/>
    <w:rsid w:val="00D91CA1"/>
    <w:rsid w:val="00D92937"/>
    <w:rsid w:val="00D929E8"/>
    <w:rsid w:val="00D93206"/>
    <w:rsid w:val="00D94450"/>
    <w:rsid w:val="00D94746"/>
    <w:rsid w:val="00D94D91"/>
    <w:rsid w:val="00D95961"/>
    <w:rsid w:val="00D966D8"/>
    <w:rsid w:val="00DA0E90"/>
    <w:rsid w:val="00DA0F84"/>
    <w:rsid w:val="00DA131D"/>
    <w:rsid w:val="00DA14DC"/>
    <w:rsid w:val="00DA180C"/>
    <w:rsid w:val="00DA1EBD"/>
    <w:rsid w:val="00DA22B2"/>
    <w:rsid w:val="00DA3832"/>
    <w:rsid w:val="00DA39FF"/>
    <w:rsid w:val="00DA3F79"/>
    <w:rsid w:val="00DA41B6"/>
    <w:rsid w:val="00DA4464"/>
    <w:rsid w:val="00DA4B3B"/>
    <w:rsid w:val="00DA6BAA"/>
    <w:rsid w:val="00DA7BB9"/>
    <w:rsid w:val="00DA7EE8"/>
    <w:rsid w:val="00DB076D"/>
    <w:rsid w:val="00DB08BD"/>
    <w:rsid w:val="00DB1593"/>
    <w:rsid w:val="00DB17E8"/>
    <w:rsid w:val="00DB1826"/>
    <w:rsid w:val="00DB2562"/>
    <w:rsid w:val="00DB2771"/>
    <w:rsid w:val="00DB291C"/>
    <w:rsid w:val="00DB2DE4"/>
    <w:rsid w:val="00DB2F38"/>
    <w:rsid w:val="00DB452B"/>
    <w:rsid w:val="00DB4752"/>
    <w:rsid w:val="00DB518D"/>
    <w:rsid w:val="00DB58DA"/>
    <w:rsid w:val="00DB58DC"/>
    <w:rsid w:val="00DB5FE8"/>
    <w:rsid w:val="00DB6FA4"/>
    <w:rsid w:val="00DB7BF7"/>
    <w:rsid w:val="00DB7D57"/>
    <w:rsid w:val="00DC0983"/>
    <w:rsid w:val="00DC13A0"/>
    <w:rsid w:val="00DC2327"/>
    <w:rsid w:val="00DC25DA"/>
    <w:rsid w:val="00DC2D9D"/>
    <w:rsid w:val="00DC2FD6"/>
    <w:rsid w:val="00DC3155"/>
    <w:rsid w:val="00DC3B97"/>
    <w:rsid w:val="00DC5B08"/>
    <w:rsid w:val="00DC6F6C"/>
    <w:rsid w:val="00DD03B3"/>
    <w:rsid w:val="00DD1291"/>
    <w:rsid w:val="00DD196E"/>
    <w:rsid w:val="00DD2EEA"/>
    <w:rsid w:val="00DD3015"/>
    <w:rsid w:val="00DD3B7D"/>
    <w:rsid w:val="00DD3E4B"/>
    <w:rsid w:val="00DD41E3"/>
    <w:rsid w:val="00DD61A2"/>
    <w:rsid w:val="00DD623F"/>
    <w:rsid w:val="00DD67DF"/>
    <w:rsid w:val="00DD7E78"/>
    <w:rsid w:val="00DE0021"/>
    <w:rsid w:val="00DE0452"/>
    <w:rsid w:val="00DE0B57"/>
    <w:rsid w:val="00DE187D"/>
    <w:rsid w:val="00DE23B9"/>
    <w:rsid w:val="00DE33CC"/>
    <w:rsid w:val="00DE4BCA"/>
    <w:rsid w:val="00DE5D2D"/>
    <w:rsid w:val="00DE6116"/>
    <w:rsid w:val="00DE62A3"/>
    <w:rsid w:val="00DE69C0"/>
    <w:rsid w:val="00DE6D82"/>
    <w:rsid w:val="00DE7749"/>
    <w:rsid w:val="00DF07B0"/>
    <w:rsid w:val="00DF0AF6"/>
    <w:rsid w:val="00DF10A5"/>
    <w:rsid w:val="00DF1587"/>
    <w:rsid w:val="00DF187B"/>
    <w:rsid w:val="00DF2B32"/>
    <w:rsid w:val="00DF2D94"/>
    <w:rsid w:val="00DF3298"/>
    <w:rsid w:val="00DF3AB1"/>
    <w:rsid w:val="00DF74C7"/>
    <w:rsid w:val="00DF762F"/>
    <w:rsid w:val="00DF76AC"/>
    <w:rsid w:val="00DF779D"/>
    <w:rsid w:val="00DF7EA6"/>
    <w:rsid w:val="00E000DA"/>
    <w:rsid w:val="00E0119C"/>
    <w:rsid w:val="00E01485"/>
    <w:rsid w:val="00E01B55"/>
    <w:rsid w:val="00E01BC6"/>
    <w:rsid w:val="00E027F9"/>
    <w:rsid w:val="00E02ADF"/>
    <w:rsid w:val="00E03A22"/>
    <w:rsid w:val="00E04007"/>
    <w:rsid w:val="00E0463D"/>
    <w:rsid w:val="00E054D6"/>
    <w:rsid w:val="00E06B81"/>
    <w:rsid w:val="00E06E88"/>
    <w:rsid w:val="00E07B03"/>
    <w:rsid w:val="00E100ED"/>
    <w:rsid w:val="00E10C7E"/>
    <w:rsid w:val="00E111E6"/>
    <w:rsid w:val="00E11CA8"/>
    <w:rsid w:val="00E11CDC"/>
    <w:rsid w:val="00E12E1D"/>
    <w:rsid w:val="00E12F4B"/>
    <w:rsid w:val="00E13391"/>
    <w:rsid w:val="00E13A4D"/>
    <w:rsid w:val="00E13EEE"/>
    <w:rsid w:val="00E14522"/>
    <w:rsid w:val="00E14528"/>
    <w:rsid w:val="00E153F5"/>
    <w:rsid w:val="00E16316"/>
    <w:rsid w:val="00E16C84"/>
    <w:rsid w:val="00E16E47"/>
    <w:rsid w:val="00E17602"/>
    <w:rsid w:val="00E178CC"/>
    <w:rsid w:val="00E17F96"/>
    <w:rsid w:val="00E207DB"/>
    <w:rsid w:val="00E20C05"/>
    <w:rsid w:val="00E211DF"/>
    <w:rsid w:val="00E21A11"/>
    <w:rsid w:val="00E2243A"/>
    <w:rsid w:val="00E22BD1"/>
    <w:rsid w:val="00E2350E"/>
    <w:rsid w:val="00E2361C"/>
    <w:rsid w:val="00E236D1"/>
    <w:rsid w:val="00E23865"/>
    <w:rsid w:val="00E23CFB"/>
    <w:rsid w:val="00E2463E"/>
    <w:rsid w:val="00E24919"/>
    <w:rsid w:val="00E2530B"/>
    <w:rsid w:val="00E25ACC"/>
    <w:rsid w:val="00E26306"/>
    <w:rsid w:val="00E26689"/>
    <w:rsid w:val="00E27244"/>
    <w:rsid w:val="00E276DD"/>
    <w:rsid w:val="00E30672"/>
    <w:rsid w:val="00E30A77"/>
    <w:rsid w:val="00E30BA7"/>
    <w:rsid w:val="00E313ED"/>
    <w:rsid w:val="00E32864"/>
    <w:rsid w:val="00E32AA1"/>
    <w:rsid w:val="00E338C5"/>
    <w:rsid w:val="00E3402D"/>
    <w:rsid w:val="00E342FC"/>
    <w:rsid w:val="00E37E18"/>
    <w:rsid w:val="00E403E9"/>
    <w:rsid w:val="00E410A1"/>
    <w:rsid w:val="00E410F3"/>
    <w:rsid w:val="00E424FB"/>
    <w:rsid w:val="00E42A1C"/>
    <w:rsid w:val="00E42B0D"/>
    <w:rsid w:val="00E42BCD"/>
    <w:rsid w:val="00E433AC"/>
    <w:rsid w:val="00E438B4"/>
    <w:rsid w:val="00E43B89"/>
    <w:rsid w:val="00E43E95"/>
    <w:rsid w:val="00E442EB"/>
    <w:rsid w:val="00E44C19"/>
    <w:rsid w:val="00E453CD"/>
    <w:rsid w:val="00E4609B"/>
    <w:rsid w:val="00E46814"/>
    <w:rsid w:val="00E477C2"/>
    <w:rsid w:val="00E5096E"/>
    <w:rsid w:val="00E5139F"/>
    <w:rsid w:val="00E513EF"/>
    <w:rsid w:val="00E51D05"/>
    <w:rsid w:val="00E52201"/>
    <w:rsid w:val="00E5231C"/>
    <w:rsid w:val="00E52802"/>
    <w:rsid w:val="00E53D89"/>
    <w:rsid w:val="00E5402B"/>
    <w:rsid w:val="00E5605B"/>
    <w:rsid w:val="00E56EFD"/>
    <w:rsid w:val="00E602F1"/>
    <w:rsid w:val="00E61E12"/>
    <w:rsid w:val="00E61F01"/>
    <w:rsid w:val="00E623F8"/>
    <w:rsid w:val="00E63102"/>
    <w:rsid w:val="00E639AF"/>
    <w:rsid w:val="00E63A20"/>
    <w:rsid w:val="00E63ACD"/>
    <w:rsid w:val="00E63B26"/>
    <w:rsid w:val="00E64368"/>
    <w:rsid w:val="00E64815"/>
    <w:rsid w:val="00E64D67"/>
    <w:rsid w:val="00E65460"/>
    <w:rsid w:val="00E65E9F"/>
    <w:rsid w:val="00E700E8"/>
    <w:rsid w:val="00E70878"/>
    <w:rsid w:val="00E709AB"/>
    <w:rsid w:val="00E759DA"/>
    <w:rsid w:val="00E769CE"/>
    <w:rsid w:val="00E76E4E"/>
    <w:rsid w:val="00E77C43"/>
    <w:rsid w:val="00E80132"/>
    <w:rsid w:val="00E80AC0"/>
    <w:rsid w:val="00E80B0D"/>
    <w:rsid w:val="00E80D5A"/>
    <w:rsid w:val="00E8143D"/>
    <w:rsid w:val="00E82BB0"/>
    <w:rsid w:val="00E839CE"/>
    <w:rsid w:val="00E83F20"/>
    <w:rsid w:val="00E84951"/>
    <w:rsid w:val="00E856F3"/>
    <w:rsid w:val="00E85D0E"/>
    <w:rsid w:val="00E87476"/>
    <w:rsid w:val="00E87A8B"/>
    <w:rsid w:val="00E87BF6"/>
    <w:rsid w:val="00E87C7A"/>
    <w:rsid w:val="00E904FD"/>
    <w:rsid w:val="00E90839"/>
    <w:rsid w:val="00E90EE0"/>
    <w:rsid w:val="00E90F0B"/>
    <w:rsid w:val="00E910E0"/>
    <w:rsid w:val="00E911B7"/>
    <w:rsid w:val="00E91AC0"/>
    <w:rsid w:val="00E91B90"/>
    <w:rsid w:val="00E94919"/>
    <w:rsid w:val="00E94B58"/>
    <w:rsid w:val="00E94D61"/>
    <w:rsid w:val="00E9570A"/>
    <w:rsid w:val="00E95C08"/>
    <w:rsid w:val="00E95FEC"/>
    <w:rsid w:val="00E9656A"/>
    <w:rsid w:val="00E967CB"/>
    <w:rsid w:val="00EA06E6"/>
    <w:rsid w:val="00EA1883"/>
    <w:rsid w:val="00EA1B0C"/>
    <w:rsid w:val="00EA2168"/>
    <w:rsid w:val="00EA2A37"/>
    <w:rsid w:val="00EA3302"/>
    <w:rsid w:val="00EA3D64"/>
    <w:rsid w:val="00EA3E4C"/>
    <w:rsid w:val="00EA40D0"/>
    <w:rsid w:val="00EA421A"/>
    <w:rsid w:val="00EA499D"/>
    <w:rsid w:val="00EA4CAA"/>
    <w:rsid w:val="00EA5B1B"/>
    <w:rsid w:val="00EA5B4D"/>
    <w:rsid w:val="00EA5D0F"/>
    <w:rsid w:val="00EA5F55"/>
    <w:rsid w:val="00EA5FE5"/>
    <w:rsid w:val="00EA65E9"/>
    <w:rsid w:val="00EA6FB6"/>
    <w:rsid w:val="00EA7106"/>
    <w:rsid w:val="00EA79CB"/>
    <w:rsid w:val="00EB02A6"/>
    <w:rsid w:val="00EB0404"/>
    <w:rsid w:val="00EB0950"/>
    <w:rsid w:val="00EB2018"/>
    <w:rsid w:val="00EB3D50"/>
    <w:rsid w:val="00EB3E95"/>
    <w:rsid w:val="00EB4441"/>
    <w:rsid w:val="00EB4EEC"/>
    <w:rsid w:val="00EB5495"/>
    <w:rsid w:val="00EB56C4"/>
    <w:rsid w:val="00EB588D"/>
    <w:rsid w:val="00EB59CC"/>
    <w:rsid w:val="00EB63C4"/>
    <w:rsid w:val="00EB6CF2"/>
    <w:rsid w:val="00EB7964"/>
    <w:rsid w:val="00EB7C31"/>
    <w:rsid w:val="00EC0E47"/>
    <w:rsid w:val="00EC1780"/>
    <w:rsid w:val="00EC28E2"/>
    <w:rsid w:val="00EC2A96"/>
    <w:rsid w:val="00EC2E91"/>
    <w:rsid w:val="00EC511D"/>
    <w:rsid w:val="00EC54AE"/>
    <w:rsid w:val="00EC54D0"/>
    <w:rsid w:val="00EC619D"/>
    <w:rsid w:val="00ED0273"/>
    <w:rsid w:val="00ED123D"/>
    <w:rsid w:val="00ED12D9"/>
    <w:rsid w:val="00ED1B71"/>
    <w:rsid w:val="00ED3122"/>
    <w:rsid w:val="00ED430D"/>
    <w:rsid w:val="00ED4411"/>
    <w:rsid w:val="00ED4733"/>
    <w:rsid w:val="00ED53A8"/>
    <w:rsid w:val="00ED58B2"/>
    <w:rsid w:val="00ED6FD4"/>
    <w:rsid w:val="00EE2ABB"/>
    <w:rsid w:val="00EE4E1B"/>
    <w:rsid w:val="00EE5FD8"/>
    <w:rsid w:val="00EE60B6"/>
    <w:rsid w:val="00EE6A43"/>
    <w:rsid w:val="00EE708D"/>
    <w:rsid w:val="00EE7289"/>
    <w:rsid w:val="00EF0FD7"/>
    <w:rsid w:val="00EF12BB"/>
    <w:rsid w:val="00EF143E"/>
    <w:rsid w:val="00EF18EF"/>
    <w:rsid w:val="00EF21BC"/>
    <w:rsid w:val="00EF5507"/>
    <w:rsid w:val="00EF6748"/>
    <w:rsid w:val="00EF7B77"/>
    <w:rsid w:val="00EF7CA2"/>
    <w:rsid w:val="00F00A20"/>
    <w:rsid w:val="00F027AE"/>
    <w:rsid w:val="00F02922"/>
    <w:rsid w:val="00F02B75"/>
    <w:rsid w:val="00F02B81"/>
    <w:rsid w:val="00F05AEA"/>
    <w:rsid w:val="00F05BBF"/>
    <w:rsid w:val="00F06A15"/>
    <w:rsid w:val="00F06A50"/>
    <w:rsid w:val="00F1004C"/>
    <w:rsid w:val="00F11356"/>
    <w:rsid w:val="00F11E6A"/>
    <w:rsid w:val="00F1284C"/>
    <w:rsid w:val="00F154E7"/>
    <w:rsid w:val="00F16E13"/>
    <w:rsid w:val="00F174DB"/>
    <w:rsid w:val="00F17781"/>
    <w:rsid w:val="00F17FDC"/>
    <w:rsid w:val="00F20801"/>
    <w:rsid w:val="00F20852"/>
    <w:rsid w:val="00F22FFB"/>
    <w:rsid w:val="00F235C3"/>
    <w:rsid w:val="00F23DC0"/>
    <w:rsid w:val="00F24558"/>
    <w:rsid w:val="00F249ED"/>
    <w:rsid w:val="00F24B11"/>
    <w:rsid w:val="00F25A56"/>
    <w:rsid w:val="00F2647D"/>
    <w:rsid w:val="00F26DE8"/>
    <w:rsid w:val="00F271BA"/>
    <w:rsid w:val="00F3087E"/>
    <w:rsid w:val="00F32714"/>
    <w:rsid w:val="00F33475"/>
    <w:rsid w:val="00F34D7C"/>
    <w:rsid w:val="00F34F1D"/>
    <w:rsid w:val="00F359F8"/>
    <w:rsid w:val="00F4306B"/>
    <w:rsid w:val="00F43080"/>
    <w:rsid w:val="00F43673"/>
    <w:rsid w:val="00F44B3B"/>
    <w:rsid w:val="00F44C77"/>
    <w:rsid w:val="00F459B8"/>
    <w:rsid w:val="00F45BD7"/>
    <w:rsid w:val="00F47023"/>
    <w:rsid w:val="00F47151"/>
    <w:rsid w:val="00F47BB3"/>
    <w:rsid w:val="00F505E3"/>
    <w:rsid w:val="00F536C8"/>
    <w:rsid w:val="00F54079"/>
    <w:rsid w:val="00F54384"/>
    <w:rsid w:val="00F54995"/>
    <w:rsid w:val="00F54F00"/>
    <w:rsid w:val="00F5573F"/>
    <w:rsid w:val="00F55DC1"/>
    <w:rsid w:val="00F56DDE"/>
    <w:rsid w:val="00F57C73"/>
    <w:rsid w:val="00F6089E"/>
    <w:rsid w:val="00F60A7B"/>
    <w:rsid w:val="00F60EDA"/>
    <w:rsid w:val="00F6238E"/>
    <w:rsid w:val="00F629FB"/>
    <w:rsid w:val="00F62A84"/>
    <w:rsid w:val="00F63487"/>
    <w:rsid w:val="00F640A3"/>
    <w:rsid w:val="00F651E6"/>
    <w:rsid w:val="00F6659B"/>
    <w:rsid w:val="00F66BC1"/>
    <w:rsid w:val="00F66C21"/>
    <w:rsid w:val="00F67DAD"/>
    <w:rsid w:val="00F67E04"/>
    <w:rsid w:val="00F70AA1"/>
    <w:rsid w:val="00F70F69"/>
    <w:rsid w:val="00F72091"/>
    <w:rsid w:val="00F73DF1"/>
    <w:rsid w:val="00F753ED"/>
    <w:rsid w:val="00F76468"/>
    <w:rsid w:val="00F80588"/>
    <w:rsid w:val="00F8106C"/>
    <w:rsid w:val="00F811E4"/>
    <w:rsid w:val="00F81D05"/>
    <w:rsid w:val="00F82FAE"/>
    <w:rsid w:val="00F83D17"/>
    <w:rsid w:val="00F84730"/>
    <w:rsid w:val="00F84CB3"/>
    <w:rsid w:val="00F85CC5"/>
    <w:rsid w:val="00F87DC0"/>
    <w:rsid w:val="00F90035"/>
    <w:rsid w:val="00F90540"/>
    <w:rsid w:val="00F90BDC"/>
    <w:rsid w:val="00F911FD"/>
    <w:rsid w:val="00F91395"/>
    <w:rsid w:val="00F9237D"/>
    <w:rsid w:val="00F932B7"/>
    <w:rsid w:val="00F946EF"/>
    <w:rsid w:val="00F947B7"/>
    <w:rsid w:val="00F9485D"/>
    <w:rsid w:val="00F94D0B"/>
    <w:rsid w:val="00F95003"/>
    <w:rsid w:val="00F95632"/>
    <w:rsid w:val="00F95F38"/>
    <w:rsid w:val="00F966BD"/>
    <w:rsid w:val="00F96B69"/>
    <w:rsid w:val="00F9762F"/>
    <w:rsid w:val="00F97844"/>
    <w:rsid w:val="00F97D8B"/>
    <w:rsid w:val="00FA013C"/>
    <w:rsid w:val="00FA17F2"/>
    <w:rsid w:val="00FA33C5"/>
    <w:rsid w:val="00FA3AB3"/>
    <w:rsid w:val="00FA3C69"/>
    <w:rsid w:val="00FA69DA"/>
    <w:rsid w:val="00FA720A"/>
    <w:rsid w:val="00FA77F4"/>
    <w:rsid w:val="00FA78CC"/>
    <w:rsid w:val="00FA7FDD"/>
    <w:rsid w:val="00FB0A71"/>
    <w:rsid w:val="00FB0B8B"/>
    <w:rsid w:val="00FB0C70"/>
    <w:rsid w:val="00FB1051"/>
    <w:rsid w:val="00FB1745"/>
    <w:rsid w:val="00FB1C8B"/>
    <w:rsid w:val="00FB2368"/>
    <w:rsid w:val="00FB2DE3"/>
    <w:rsid w:val="00FB356A"/>
    <w:rsid w:val="00FB3D6B"/>
    <w:rsid w:val="00FB3E2A"/>
    <w:rsid w:val="00FB440D"/>
    <w:rsid w:val="00FB499F"/>
    <w:rsid w:val="00FB6D60"/>
    <w:rsid w:val="00FB6E0C"/>
    <w:rsid w:val="00FC076B"/>
    <w:rsid w:val="00FC0A2A"/>
    <w:rsid w:val="00FC0C73"/>
    <w:rsid w:val="00FC126C"/>
    <w:rsid w:val="00FC1484"/>
    <w:rsid w:val="00FC2106"/>
    <w:rsid w:val="00FC21ED"/>
    <w:rsid w:val="00FC2346"/>
    <w:rsid w:val="00FC25D5"/>
    <w:rsid w:val="00FC2A57"/>
    <w:rsid w:val="00FC55C0"/>
    <w:rsid w:val="00FC57D1"/>
    <w:rsid w:val="00FC5BF2"/>
    <w:rsid w:val="00FC5D60"/>
    <w:rsid w:val="00FC5DA4"/>
    <w:rsid w:val="00FC6E47"/>
    <w:rsid w:val="00FC745E"/>
    <w:rsid w:val="00FC7500"/>
    <w:rsid w:val="00FC7F34"/>
    <w:rsid w:val="00FD0355"/>
    <w:rsid w:val="00FD0947"/>
    <w:rsid w:val="00FD0A3E"/>
    <w:rsid w:val="00FD0B23"/>
    <w:rsid w:val="00FD16F6"/>
    <w:rsid w:val="00FD1B31"/>
    <w:rsid w:val="00FD266E"/>
    <w:rsid w:val="00FD36AA"/>
    <w:rsid w:val="00FD3A44"/>
    <w:rsid w:val="00FD3C38"/>
    <w:rsid w:val="00FD4B85"/>
    <w:rsid w:val="00FD50D5"/>
    <w:rsid w:val="00FD56D1"/>
    <w:rsid w:val="00FD5FBA"/>
    <w:rsid w:val="00FD65C2"/>
    <w:rsid w:val="00FD7281"/>
    <w:rsid w:val="00FD7777"/>
    <w:rsid w:val="00FD785F"/>
    <w:rsid w:val="00FE088A"/>
    <w:rsid w:val="00FE284A"/>
    <w:rsid w:val="00FE303C"/>
    <w:rsid w:val="00FE356B"/>
    <w:rsid w:val="00FE3FE4"/>
    <w:rsid w:val="00FE449A"/>
    <w:rsid w:val="00FE462D"/>
    <w:rsid w:val="00FE4AED"/>
    <w:rsid w:val="00FE5904"/>
    <w:rsid w:val="00FE621D"/>
    <w:rsid w:val="00FE67CC"/>
    <w:rsid w:val="00FE7229"/>
    <w:rsid w:val="00FE7AA4"/>
    <w:rsid w:val="00FF0290"/>
    <w:rsid w:val="00FF0E86"/>
    <w:rsid w:val="00FF173F"/>
    <w:rsid w:val="00FF1965"/>
    <w:rsid w:val="00FF1E73"/>
    <w:rsid w:val="00FF3233"/>
    <w:rsid w:val="00FF338D"/>
    <w:rsid w:val="00FF4653"/>
    <w:rsid w:val="00FF4CD1"/>
    <w:rsid w:val="00FF50BC"/>
    <w:rsid w:val="00FF54A4"/>
    <w:rsid w:val="00FF54F3"/>
    <w:rsid w:val="00FF553E"/>
    <w:rsid w:val="00FF5553"/>
    <w:rsid w:val="00FF5A19"/>
    <w:rsid w:val="00FF5D7A"/>
    <w:rsid w:val="00FF5DE8"/>
    <w:rsid w:val="00FF62F4"/>
    <w:rsid w:val="00FF6931"/>
    <w:rsid w:val="00FF6D24"/>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88F0DD"/>
  <w15:docId w15:val="{84571F74-27F7-4B18-BCEA-A9D1CE994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23E"/>
    <w:rPr>
      <w:sz w:val="24"/>
      <w:szCs w:val="24"/>
      <w:lang w:val="en-GB" w:eastAsia="en-GB"/>
    </w:rPr>
  </w:style>
  <w:style w:type="paragraph" w:styleId="Heading1">
    <w:name w:val="heading 1"/>
    <w:aliases w:val="JPW-num-section,level 1,level1,Nadpis 1,Heading 1 Char,Char Char,Char, Char Char, 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paragraph" w:styleId="Heading5">
    <w:name w:val="heading 5"/>
    <w:basedOn w:val="Normal"/>
    <w:next w:val="Normal"/>
    <w:link w:val="Heading5Char"/>
    <w:semiHidden/>
    <w:unhideWhenUsed/>
    <w:qFormat/>
    <w:locked/>
    <w:rsid w:val="0044273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1"/>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lang w:val="en-GB" w:eastAsia="en-GB"/>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numbering" w:customStyle="1" w:styleId="Style2">
    <w:name w:val="Style2"/>
    <w:rsid w:val="00A82A3A"/>
    <w:pPr>
      <w:numPr>
        <w:numId w:val="3"/>
      </w:numPr>
    </w:pPr>
  </w:style>
  <w:style w:type="table" w:styleId="TableGrid">
    <w:name w:val="Table Grid"/>
    <w:basedOn w:val="TableNormal"/>
    <w:uiPriority w:val="59"/>
    <w:locked/>
    <w:rsid w:val="00C5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unhideWhenUsed/>
    <w:rsid w:val="00FF5553"/>
    <w:rPr>
      <w:rFonts w:ascii="Courier New" w:eastAsiaTheme="minorHAnsi" w:hAnsi="Courier New" w:cs="Courier New" w:hint="default"/>
      <w:sz w:val="20"/>
      <w:szCs w:val="20"/>
    </w:rPr>
  </w:style>
  <w:style w:type="table" w:customStyle="1" w:styleId="LightShading1">
    <w:name w:val="Light Shading1"/>
    <w:basedOn w:val="TableNormal"/>
    <w:uiPriority w:val="60"/>
    <w:rsid w:val="006C732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gsbodyparawithnumb0">
    <w:name w:val="gsbodyparawithnumb"/>
    <w:basedOn w:val="Normal"/>
    <w:rsid w:val="006B429E"/>
    <w:pPr>
      <w:spacing w:before="60" w:after="120"/>
      <w:ind w:left="567" w:hanging="567"/>
    </w:pPr>
    <w:rPr>
      <w:rFonts w:ascii="Calibri" w:eastAsiaTheme="minorHAnsi" w:hAnsi="Calibri"/>
    </w:rPr>
  </w:style>
  <w:style w:type="paragraph" w:customStyle="1" w:styleId="GSBodyParawithnumb">
    <w:name w:val="GS Body Para with numb"/>
    <w:basedOn w:val="Normal"/>
    <w:link w:val="GSBodyParawithnumbChar"/>
    <w:qFormat/>
    <w:rsid w:val="0001044D"/>
    <w:pPr>
      <w:numPr>
        <w:ilvl w:val="1"/>
        <w:numId w:val="6"/>
      </w:numPr>
      <w:spacing w:before="60" w:after="120"/>
      <w:outlineLvl w:val="1"/>
    </w:pPr>
    <w:rPr>
      <w:rFonts w:ascii="Calibri" w:eastAsiaTheme="minorHAnsi" w:hAnsi="Calibri" w:cstheme="minorBidi"/>
      <w:szCs w:val="22"/>
      <w:lang w:eastAsia="en-US"/>
    </w:rPr>
  </w:style>
  <w:style w:type="character" w:customStyle="1" w:styleId="GSBodyParawithnumbChar">
    <w:name w:val="GS Body Para with numb Char"/>
    <w:basedOn w:val="DefaultParagraphFont"/>
    <w:link w:val="GSBodyParawithnumb"/>
    <w:rsid w:val="0001044D"/>
    <w:rPr>
      <w:rFonts w:ascii="Calibri" w:eastAsiaTheme="minorHAnsi" w:hAnsi="Calibri" w:cstheme="minorBidi"/>
      <w:sz w:val="24"/>
      <w:lang w:val="en-GB"/>
    </w:rPr>
  </w:style>
  <w:style w:type="paragraph" w:customStyle="1" w:styleId="GSHeading1withnumb">
    <w:name w:val="GS Heading 1 with numb"/>
    <w:basedOn w:val="Normal"/>
    <w:link w:val="GSHeading1withnumbChar"/>
    <w:qFormat/>
    <w:rsid w:val="0001044D"/>
    <w:pPr>
      <w:numPr>
        <w:numId w:val="6"/>
      </w:numPr>
      <w:spacing w:before="240" w:after="240"/>
      <w:outlineLvl w:val="0"/>
    </w:pPr>
    <w:rPr>
      <w:rFonts w:ascii="Calibri" w:eastAsiaTheme="minorHAnsi" w:hAnsi="Calibri" w:cstheme="minorBidi"/>
      <w:b/>
      <w:caps/>
      <w:szCs w:val="22"/>
      <w:lang w:eastAsia="en-US"/>
    </w:rPr>
  </w:style>
  <w:style w:type="paragraph" w:customStyle="1" w:styleId="GSHeading2">
    <w:name w:val="GS Heading 2"/>
    <w:basedOn w:val="Normal"/>
    <w:next w:val="Normal"/>
    <w:link w:val="GSHeading2Char"/>
    <w:qFormat/>
    <w:rsid w:val="005D3851"/>
    <w:pPr>
      <w:spacing w:before="240" w:after="240"/>
      <w:ind w:left="567"/>
      <w:outlineLvl w:val="4"/>
    </w:pPr>
    <w:rPr>
      <w:rFonts w:ascii="Calibri" w:eastAsiaTheme="minorHAnsi" w:hAnsi="Calibri" w:cstheme="minorBidi"/>
      <w:szCs w:val="22"/>
      <w:u w:val="single"/>
      <w:lang w:eastAsia="en-US"/>
    </w:rPr>
  </w:style>
  <w:style w:type="character" w:customStyle="1" w:styleId="GSHeading2Char">
    <w:name w:val="GS Heading 2 Char"/>
    <w:basedOn w:val="DefaultParagraphFont"/>
    <w:link w:val="GSHeading2"/>
    <w:rsid w:val="005D3851"/>
    <w:rPr>
      <w:rFonts w:ascii="Calibri" w:eastAsiaTheme="minorHAnsi" w:hAnsi="Calibri" w:cstheme="minorBidi"/>
      <w:sz w:val="24"/>
      <w:u w:val="single"/>
      <w:lang w:val="en-GB"/>
    </w:rPr>
  </w:style>
  <w:style w:type="paragraph" w:customStyle="1" w:styleId="GSAction">
    <w:name w:val="GS Action"/>
    <w:basedOn w:val="Normal"/>
    <w:link w:val="GSActionChar"/>
    <w:qFormat/>
    <w:rsid w:val="005D3851"/>
    <w:pPr>
      <w:spacing w:before="60" w:after="120"/>
      <w:jc w:val="right"/>
    </w:pPr>
    <w:rPr>
      <w:rFonts w:ascii="Calibri" w:eastAsiaTheme="minorHAnsi" w:hAnsi="Calibri" w:cstheme="minorBidi"/>
      <w:b/>
      <w:caps/>
      <w:szCs w:val="22"/>
      <w:lang w:eastAsia="en-US"/>
    </w:rPr>
  </w:style>
  <w:style w:type="character" w:customStyle="1" w:styleId="GSActionChar">
    <w:name w:val="GS Action Char"/>
    <w:basedOn w:val="DefaultParagraphFont"/>
    <w:link w:val="GSAction"/>
    <w:rsid w:val="005D3851"/>
    <w:rPr>
      <w:rFonts w:ascii="Calibri" w:eastAsiaTheme="minorHAnsi" w:hAnsi="Calibri" w:cstheme="minorBidi"/>
      <w:b/>
      <w:caps/>
      <w:sz w:val="24"/>
      <w:lang w:val="en-GB"/>
    </w:rPr>
  </w:style>
  <w:style w:type="paragraph" w:customStyle="1" w:styleId="GSBodyParaBullet">
    <w:name w:val="GS Body Para Bullet"/>
    <w:basedOn w:val="Normal"/>
    <w:link w:val="GSBodyParaBulletChar"/>
    <w:qFormat/>
    <w:rsid w:val="007C52CB"/>
    <w:pPr>
      <w:numPr>
        <w:ilvl w:val="3"/>
        <w:numId w:val="13"/>
      </w:numPr>
      <w:spacing w:before="60" w:after="120" w:line="276" w:lineRule="auto"/>
      <w:outlineLvl w:val="1"/>
    </w:pPr>
    <w:rPr>
      <w:rFonts w:ascii="Calibri" w:eastAsiaTheme="minorHAnsi" w:hAnsi="Calibri" w:cstheme="minorBidi"/>
      <w:szCs w:val="22"/>
      <w:lang w:eastAsia="en-US"/>
    </w:rPr>
  </w:style>
  <w:style w:type="character" w:customStyle="1" w:styleId="GSBodyParaBulletChar">
    <w:name w:val="GS Body Para Bullet Char"/>
    <w:basedOn w:val="DefaultParagraphFont"/>
    <w:link w:val="GSBodyParaBullet"/>
    <w:rsid w:val="007C52CB"/>
    <w:rPr>
      <w:rFonts w:ascii="Calibri" w:eastAsiaTheme="minorHAnsi" w:hAnsi="Calibri" w:cstheme="minorBidi"/>
      <w:sz w:val="24"/>
      <w:lang w:val="en-GB"/>
    </w:rPr>
  </w:style>
  <w:style w:type="table" w:customStyle="1" w:styleId="TableGrid1">
    <w:name w:val="Table Grid1"/>
    <w:basedOn w:val="TableNormal"/>
    <w:next w:val="TableGrid"/>
    <w:uiPriority w:val="59"/>
    <w:rsid w:val="00B66078"/>
    <w:rPr>
      <w:rFonts w:ascii="Calibri" w:eastAsia="Calibri" w:hAnsi="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6078"/>
    <w:rPr>
      <w:rFonts w:ascii="Calibri" w:eastAsia="Calibri" w:hAnsi="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66078"/>
    <w:rPr>
      <w:rFonts w:ascii="Calibri" w:eastAsia="Calibri" w:hAnsi="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89331C"/>
    <w:pPr>
      <w:spacing w:before="0" w:after="0" w:line="240" w:lineRule="atLeast"/>
      <w:jc w:val="left"/>
    </w:pPr>
    <w:rPr>
      <w:rFonts w:ascii="Verdana" w:eastAsiaTheme="minorHAnsi" w:hAnsi="Verdana" w:cstheme="minorBidi"/>
      <w:sz w:val="20"/>
    </w:rPr>
  </w:style>
  <w:style w:type="paragraph" w:customStyle="1" w:styleId="Heading2Title">
    <w:name w:val="Heading 2 Title"/>
    <w:basedOn w:val="Normal"/>
    <w:uiPriority w:val="99"/>
    <w:rsid w:val="00371840"/>
    <w:pPr>
      <w:spacing w:after="240" w:line="360" w:lineRule="auto"/>
      <w:jc w:val="both"/>
    </w:pPr>
  </w:style>
  <w:style w:type="paragraph" w:styleId="TOCHeading">
    <w:name w:val="TOC Heading"/>
    <w:basedOn w:val="Heading1"/>
    <w:next w:val="Normal"/>
    <w:uiPriority w:val="39"/>
    <w:semiHidden/>
    <w:unhideWhenUsed/>
    <w:qFormat/>
    <w:rsid w:val="0044273B"/>
    <w:pPr>
      <w:keepLines/>
      <w:tabs>
        <w:tab w:val="clear" w:pos="432"/>
      </w:tabs>
      <w:spacing w:before="480" w:after="0" w:line="276" w:lineRule="auto"/>
      <w:ind w:left="0" w:firstLine="0"/>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2">
    <w:name w:val="toc 2"/>
    <w:basedOn w:val="Normal"/>
    <w:next w:val="Normal"/>
    <w:autoRedefine/>
    <w:uiPriority w:val="39"/>
    <w:locked/>
    <w:rsid w:val="0044273B"/>
    <w:pPr>
      <w:spacing w:after="100"/>
      <w:ind w:left="240"/>
    </w:pPr>
  </w:style>
  <w:style w:type="paragraph" w:styleId="TOC1">
    <w:name w:val="toc 1"/>
    <w:basedOn w:val="Normal"/>
    <w:next w:val="Normal"/>
    <w:autoRedefine/>
    <w:uiPriority w:val="39"/>
    <w:locked/>
    <w:rsid w:val="0044273B"/>
    <w:pPr>
      <w:spacing w:after="100"/>
    </w:pPr>
  </w:style>
  <w:style w:type="paragraph" w:styleId="TOC3">
    <w:name w:val="toc 3"/>
    <w:basedOn w:val="Normal"/>
    <w:next w:val="Normal"/>
    <w:autoRedefine/>
    <w:uiPriority w:val="39"/>
    <w:unhideWhenUsed/>
    <w:locked/>
    <w:rsid w:val="0044273B"/>
    <w:pPr>
      <w:spacing w:after="100" w:line="276"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locked/>
    <w:rsid w:val="0044273B"/>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locked/>
    <w:rsid w:val="0044273B"/>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locked/>
    <w:rsid w:val="0044273B"/>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locked/>
    <w:rsid w:val="0044273B"/>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locked/>
    <w:rsid w:val="0044273B"/>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locked/>
    <w:rsid w:val="0044273B"/>
    <w:pPr>
      <w:spacing w:after="100" w:line="276" w:lineRule="auto"/>
      <w:ind w:left="1760"/>
    </w:pPr>
    <w:rPr>
      <w:rFonts w:asciiTheme="minorHAnsi" w:eastAsiaTheme="minorEastAsia" w:hAnsiTheme="minorHAnsi" w:cstheme="minorBidi"/>
      <w:sz w:val="22"/>
      <w:szCs w:val="22"/>
    </w:rPr>
  </w:style>
  <w:style w:type="character" w:customStyle="1" w:styleId="Heading5Char">
    <w:name w:val="Heading 5 Char"/>
    <w:basedOn w:val="DefaultParagraphFont"/>
    <w:link w:val="Heading5"/>
    <w:semiHidden/>
    <w:rsid w:val="0044273B"/>
    <w:rPr>
      <w:rFonts w:asciiTheme="majorHAnsi" w:eastAsiaTheme="majorEastAsia" w:hAnsiTheme="majorHAnsi" w:cstheme="majorBidi"/>
      <w:color w:val="243F60" w:themeColor="accent1" w:themeShade="7F"/>
      <w:sz w:val="24"/>
      <w:szCs w:val="24"/>
      <w:lang w:val="en-GB" w:eastAsia="en-GB"/>
    </w:rPr>
  </w:style>
  <w:style w:type="character" w:customStyle="1" w:styleId="GSHeading1withnumbChar">
    <w:name w:val="GS Heading 1 with numb Char"/>
    <w:link w:val="GSHeading1withnumb"/>
    <w:rsid w:val="002E31F0"/>
    <w:rPr>
      <w:rFonts w:ascii="Calibri" w:eastAsiaTheme="minorHAnsi" w:hAnsi="Calibri" w:cstheme="minorBidi"/>
      <w:b/>
      <w:caps/>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2543">
      <w:bodyDiv w:val="1"/>
      <w:marLeft w:val="0"/>
      <w:marRight w:val="0"/>
      <w:marTop w:val="0"/>
      <w:marBottom w:val="0"/>
      <w:divBdr>
        <w:top w:val="none" w:sz="0" w:space="0" w:color="auto"/>
        <w:left w:val="none" w:sz="0" w:space="0" w:color="auto"/>
        <w:bottom w:val="none" w:sz="0" w:space="0" w:color="auto"/>
        <w:right w:val="none" w:sz="0" w:space="0" w:color="auto"/>
      </w:divBdr>
    </w:div>
    <w:div w:id="187723547">
      <w:bodyDiv w:val="1"/>
      <w:marLeft w:val="0"/>
      <w:marRight w:val="0"/>
      <w:marTop w:val="0"/>
      <w:marBottom w:val="0"/>
      <w:divBdr>
        <w:top w:val="none" w:sz="0" w:space="0" w:color="auto"/>
        <w:left w:val="none" w:sz="0" w:space="0" w:color="auto"/>
        <w:bottom w:val="none" w:sz="0" w:space="0" w:color="auto"/>
        <w:right w:val="none" w:sz="0" w:space="0" w:color="auto"/>
      </w:divBdr>
    </w:div>
    <w:div w:id="189031154">
      <w:marLeft w:val="0"/>
      <w:marRight w:val="0"/>
      <w:marTop w:val="0"/>
      <w:marBottom w:val="0"/>
      <w:divBdr>
        <w:top w:val="none" w:sz="0" w:space="0" w:color="auto"/>
        <w:left w:val="none" w:sz="0" w:space="0" w:color="auto"/>
        <w:bottom w:val="none" w:sz="0" w:space="0" w:color="auto"/>
        <w:right w:val="none" w:sz="0" w:space="0" w:color="auto"/>
      </w:divBdr>
    </w:div>
    <w:div w:id="189031155">
      <w:marLeft w:val="0"/>
      <w:marRight w:val="0"/>
      <w:marTop w:val="0"/>
      <w:marBottom w:val="0"/>
      <w:divBdr>
        <w:top w:val="none" w:sz="0" w:space="0" w:color="auto"/>
        <w:left w:val="none" w:sz="0" w:space="0" w:color="auto"/>
        <w:bottom w:val="none" w:sz="0" w:space="0" w:color="auto"/>
        <w:right w:val="none" w:sz="0" w:space="0" w:color="auto"/>
      </w:divBdr>
    </w:div>
    <w:div w:id="189031156">
      <w:marLeft w:val="0"/>
      <w:marRight w:val="0"/>
      <w:marTop w:val="0"/>
      <w:marBottom w:val="0"/>
      <w:divBdr>
        <w:top w:val="none" w:sz="0" w:space="0" w:color="auto"/>
        <w:left w:val="none" w:sz="0" w:space="0" w:color="auto"/>
        <w:bottom w:val="none" w:sz="0" w:space="0" w:color="auto"/>
        <w:right w:val="none" w:sz="0" w:space="0" w:color="auto"/>
      </w:divBdr>
    </w:div>
    <w:div w:id="189031157">
      <w:marLeft w:val="0"/>
      <w:marRight w:val="0"/>
      <w:marTop w:val="0"/>
      <w:marBottom w:val="0"/>
      <w:divBdr>
        <w:top w:val="none" w:sz="0" w:space="0" w:color="auto"/>
        <w:left w:val="none" w:sz="0" w:space="0" w:color="auto"/>
        <w:bottom w:val="none" w:sz="0" w:space="0" w:color="auto"/>
        <w:right w:val="none" w:sz="0" w:space="0" w:color="auto"/>
      </w:divBdr>
    </w:div>
    <w:div w:id="189031158">
      <w:marLeft w:val="0"/>
      <w:marRight w:val="0"/>
      <w:marTop w:val="0"/>
      <w:marBottom w:val="0"/>
      <w:divBdr>
        <w:top w:val="none" w:sz="0" w:space="0" w:color="auto"/>
        <w:left w:val="none" w:sz="0" w:space="0" w:color="auto"/>
        <w:bottom w:val="none" w:sz="0" w:space="0" w:color="auto"/>
        <w:right w:val="none" w:sz="0" w:space="0" w:color="auto"/>
      </w:divBdr>
    </w:div>
    <w:div w:id="189031159">
      <w:marLeft w:val="0"/>
      <w:marRight w:val="0"/>
      <w:marTop w:val="0"/>
      <w:marBottom w:val="0"/>
      <w:divBdr>
        <w:top w:val="none" w:sz="0" w:space="0" w:color="auto"/>
        <w:left w:val="none" w:sz="0" w:space="0" w:color="auto"/>
        <w:bottom w:val="none" w:sz="0" w:space="0" w:color="auto"/>
        <w:right w:val="none" w:sz="0" w:space="0" w:color="auto"/>
      </w:divBdr>
    </w:div>
    <w:div w:id="189031160">
      <w:marLeft w:val="0"/>
      <w:marRight w:val="0"/>
      <w:marTop w:val="0"/>
      <w:marBottom w:val="0"/>
      <w:divBdr>
        <w:top w:val="none" w:sz="0" w:space="0" w:color="auto"/>
        <w:left w:val="none" w:sz="0" w:space="0" w:color="auto"/>
        <w:bottom w:val="none" w:sz="0" w:space="0" w:color="auto"/>
        <w:right w:val="none" w:sz="0" w:space="0" w:color="auto"/>
      </w:divBdr>
    </w:div>
    <w:div w:id="189031161">
      <w:marLeft w:val="0"/>
      <w:marRight w:val="0"/>
      <w:marTop w:val="0"/>
      <w:marBottom w:val="0"/>
      <w:divBdr>
        <w:top w:val="none" w:sz="0" w:space="0" w:color="auto"/>
        <w:left w:val="none" w:sz="0" w:space="0" w:color="auto"/>
        <w:bottom w:val="none" w:sz="0" w:space="0" w:color="auto"/>
        <w:right w:val="none" w:sz="0" w:space="0" w:color="auto"/>
      </w:divBdr>
    </w:div>
    <w:div w:id="189031162">
      <w:marLeft w:val="0"/>
      <w:marRight w:val="0"/>
      <w:marTop w:val="0"/>
      <w:marBottom w:val="0"/>
      <w:divBdr>
        <w:top w:val="none" w:sz="0" w:space="0" w:color="auto"/>
        <w:left w:val="none" w:sz="0" w:space="0" w:color="auto"/>
        <w:bottom w:val="none" w:sz="0" w:space="0" w:color="auto"/>
        <w:right w:val="none" w:sz="0" w:space="0" w:color="auto"/>
      </w:divBdr>
    </w:div>
    <w:div w:id="189031163">
      <w:marLeft w:val="0"/>
      <w:marRight w:val="0"/>
      <w:marTop w:val="0"/>
      <w:marBottom w:val="0"/>
      <w:divBdr>
        <w:top w:val="none" w:sz="0" w:space="0" w:color="auto"/>
        <w:left w:val="none" w:sz="0" w:space="0" w:color="auto"/>
        <w:bottom w:val="none" w:sz="0" w:space="0" w:color="auto"/>
        <w:right w:val="none" w:sz="0" w:space="0" w:color="auto"/>
      </w:divBdr>
    </w:div>
    <w:div w:id="189031164">
      <w:marLeft w:val="0"/>
      <w:marRight w:val="0"/>
      <w:marTop w:val="0"/>
      <w:marBottom w:val="0"/>
      <w:divBdr>
        <w:top w:val="none" w:sz="0" w:space="0" w:color="auto"/>
        <w:left w:val="none" w:sz="0" w:space="0" w:color="auto"/>
        <w:bottom w:val="none" w:sz="0" w:space="0" w:color="auto"/>
        <w:right w:val="none" w:sz="0" w:space="0" w:color="auto"/>
      </w:divBdr>
    </w:div>
    <w:div w:id="189031165">
      <w:marLeft w:val="0"/>
      <w:marRight w:val="0"/>
      <w:marTop w:val="0"/>
      <w:marBottom w:val="0"/>
      <w:divBdr>
        <w:top w:val="none" w:sz="0" w:space="0" w:color="auto"/>
        <w:left w:val="none" w:sz="0" w:space="0" w:color="auto"/>
        <w:bottom w:val="none" w:sz="0" w:space="0" w:color="auto"/>
        <w:right w:val="none" w:sz="0" w:space="0" w:color="auto"/>
      </w:divBdr>
    </w:div>
    <w:div w:id="189031166">
      <w:marLeft w:val="0"/>
      <w:marRight w:val="0"/>
      <w:marTop w:val="0"/>
      <w:marBottom w:val="0"/>
      <w:divBdr>
        <w:top w:val="none" w:sz="0" w:space="0" w:color="auto"/>
        <w:left w:val="none" w:sz="0" w:space="0" w:color="auto"/>
        <w:bottom w:val="none" w:sz="0" w:space="0" w:color="auto"/>
        <w:right w:val="none" w:sz="0" w:space="0" w:color="auto"/>
      </w:divBdr>
    </w:div>
    <w:div w:id="210119027">
      <w:bodyDiv w:val="1"/>
      <w:marLeft w:val="0"/>
      <w:marRight w:val="0"/>
      <w:marTop w:val="0"/>
      <w:marBottom w:val="0"/>
      <w:divBdr>
        <w:top w:val="none" w:sz="0" w:space="0" w:color="auto"/>
        <w:left w:val="none" w:sz="0" w:space="0" w:color="auto"/>
        <w:bottom w:val="none" w:sz="0" w:space="0" w:color="auto"/>
        <w:right w:val="none" w:sz="0" w:space="0" w:color="auto"/>
      </w:divBdr>
    </w:div>
    <w:div w:id="236130066">
      <w:bodyDiv w:val="1"/>
      <w:marLeft w:val="0"/>
      <w:marRight w:val="0"/>
      <w:marTop w:val="0"/>
      <w:marBottom w:val="0"/>
      <w:divBdr>
        <w:top w:val="none" w:sz="0" w:space="0" w:color="auto"/>
        <w:left w:val="none" w:sz="0" w:space="0" w:color="auto"/>
        <w:bottom w:val="none" w:sz="0" w:space="0" w:color="auto"/>
        <w:right w:val="none" w:sz="0" w:space="0" w:color="auto"/>
      </w:divBdr>
    </w:div>
    <w:div w:id="245651280">
      <w:bodyDiv w:val="1"/>
      <w:marLeft w:val="0"/>
      <w:marRight w:val="0"/>
      <w:marTop w:val="0"/>
      <w:marBottom w:val="0"/>
      <w:divBdr>
        <w:top w:val="none" w:sz="0" w:space="0" w:color="auto"/>
        <w:left w:val="none" w:sz="0" w:space="0" w:color="auto"/>
        <w:bottom w:val="none" w:sz="0" w:space="0" w:color="auto"/>
        <w:right w:val="none" w:sz="0" w:space="0" w:color="auto"/>
      </w:divBdr>
    </w:div>
    <w:div w:id="693578222">
      <w:bodyDiv w:val="1"/>
      <w:marLeft w:val="0"/>
      <w:marRight w:val="0"/>
      <w:marTop w:val="0"/>
      <w:marBottom w:val="0"/>
      <w:divBdr>
        <w:top w:val="none" w:sz="0" w:space="0" w:color="auto"/>
        <w:left w:val="none" w:sz="0" w:space="0" w:color="auto"/>
        <w:bottom w:val="none" w:sz="0" w:space="0" w:color="auto"/>
        <w:right w:val="none" w:sz="0" w:space="0" w:color="auto"/>
      </w:divBdr>
    </w:div>
    <w:div w:id="699209403">
      <w:bodyDiv w:val="1"/>
      <w:marLeft w:val="0"/>
      <w:marRight w:val="0"/>
      <w:marTop w:val="0"/>
      <w:marBottom w:val="0"/>
      <w:divBdr>
        <w:top w:val="none" w:sz="0" w:space="0" w:color="auto"/>
        <w:left w:val="none" w:sz="0" w:space="0" w:color="auto"/>
        <w:bottom w:val="none" w:sz="0" w:space="0" w:color="auto"/>
        <w:right w:val="none" w:sz="0" w:space="0" w:color="auto"/>
      </w:divBdr>
    </w:div>
    <w:div w:id="700786579">
      <w:bodyDiv w:val="1"/>
      <w:marLeft w:val="0"/>
      <w:marRight w:val="0"/>
      <w:marTop w:val="0"/>
      <w:marBottom w:val="0"/>
      <w:divBdr>
        <w:top w:val="none" w:sz="0" w:space="0" w:color="auto"/>
        <w:left w:val="none" w:sz="0" w:space="0" w:color="auto"/>
        <w:bottom w:val="none" w:sz="0" w:space="0" w:color="auto"/>
        <w:right w:val="none" w:sz="0" w:space="0" w:color="auto"/>
      </w:divBdr>
    </w:div>
    <w:div w:id="1073939176">
      <w:bodyDiv w:val="1"/>
      <w:marLeft w:val="0"/>
      <w:marRight w:val="0"/>
      <w:marTop w:val="0"/>
      <w:marBottom w:val="0"/>
      <w:divBdr>
        <w:top w:val="none" w:sz="0" w:space="0" w:color="auto"/>
        <w:left w:val="none" w:sz="0" w:space="0" w:color="auto"/>
        <w:bottom w:val="none" w:sz="0" w:space="0" w:color="auto"/>
        <w:right w:val="none" w:sz="0" w:space="0" w:color="auto"/>
      </w:divBdr>
    </w:div>
    <w:div w:id="1293174340">
      <w:bodyDiv w:val="1"/>
      <w:marLeft w:val="0"/>
      <w:marRight w:val="0"/>
      <w:marTop w:val="0"/>
      <w:marBottom w:val="0"/>
      <w:divBdr>
        <w:top w:val="none" w:sz="0" w:space="0" w:color="auto"/>
        <w:left w:val="none" w:sz="0" w:space="0" w:color="auto"/>
        <w:bottom w:val="none" w:sz="0" w:space="0" w:color="auto"/>
        <w:right w:val="none" w:sz="0" w:space="0" w:color="auto"/>
      </w:divBdr>
    </w:div>
    <w:div w:id="1437098241">
      <w:bodyDiv w:val="1"/>
      <w:marLeft w:val="0"/>
      <w:marRight w:val="0"/>
      <w:marTop w:val="0"/>
      <w:marBottom w:val="0"/>
      <w:divBdr>
        <w:top w:val="none" w:sz="0" w:space="0" w:color="auto"/>
        <w:left w:val="none" w:sz="0" w:space="0" w:color="auto"/>
        <w:bottom w:val="none" w:sz="0" w:space="0" w:color="auto"/>
        <w:right w:val="none" w:sz="0" w:space="0" w:color="auto"/>
      </w:divBdr>
    </w:div>
    <w:div w:id="1455367098">
      <w:bodyDiv w:val="1"/>
      <w:marLeft w:val="0"/>
      <w:marRight w:val="0"/>
      <w:marTop w:val="0"/>
      <w:marBottom w:val="0"/>
      <w:divBdr>
        <w:top w:val="none" w:sz="0" w:space="0" w:color="auto"/>
        <w:left w:val="none" w:sz="0" w:space="0" w:color="auto"/>
        <w:bottom w:val="none" w:sz="0" w:space="0" w:color="auto"/>
        <w:right w:val="none" w:sz="0" w:space="0" w:color="auto"/>
      </w:divBdr>
    </w:div>
    <w:div w:id="1521311484">
      <w:bodyDiv w:val="1"/>
      <w:marLeft w:val="0"/>
      <w:marRight w:val="0"/>
      <w:marTop w:val="0"/>
      <w:marBottom w:val="0"/>
      <w:divBdr>
        <w:top w:val="none" w:sz="0" w:space="0" w:color="auto"/>
        <w:left w:val="none" w:sz="0" w:space="0" w:color="auto"/>
        <w:bottom w:val="none" w:sz="0" w:space="0" w:color="auto"/>
        <w:right w:val="none" w:sz="0" w:space="0" w:color="auto"/>
      </w:divBdr>
    </w:div>
    <w:div w:id="1522551126">
      <w:bodyDiv w:val="1"/>
      <w:marLeft w:val="0"/>
      <w:marRight w:val="0"/>
      <w:marTop w:val="0"/>
      <w:marBottom w:val="0"/>
      <w:divBdr>
        <w:top w:val="none" w:sz="0" w:space="0" w:color="auto"/>
        <w:left w:val="none" w:sz="0" w:space="0" w:color="auto"/>
        <w:bottom w:val="none" w:sz="0" w:space="0" w:color="auto"/>
        <w:right w:val="none" w:sz="0" w:space="0" w:color="auto"/>
      </w:divBdr>
    </w:div>
    <w:div w:id="1687517825">
      <w:bodyDiv w:val="1"/>
      <w:marLeft w:val="0"/>
      <w:marRight w:val="0"/>
      <w:marTop w:val="0"/>
      <w:marBottom w:val="0"/>
      <w:divBdr>
        <w:top w:val="none" w:sz="0" w:space="0" w:color="auto"/>
        <w:left w:val="none" w:sz="0" w:space="0" w:color="auto"/>
        <w:bottom w:val="none" w:sz="0" w:space="0" w:color="auto"/>
        <w:right w:val="none" w:sz="0" w:space="0" w:color="auto"/>
      </w:divBdr>
    </w:div>
    <w:div w:id="1804424819">
      <w:bodyDiv w:val="1"/>
      <w:marLeft w:val="0"/>
      <w:marRight w:val="0"/>
      <w:marTop w:val="0"/>
      <w:marBottom w:val="0"/>
      <w:divBdr>
        <w:top w:val="none" w:sz="0" w:space="0" w:color="auto"/>
        <w:left w:val="none" w:sz="0" w:space="0" w:color="auto"/>
        <w:bottom w:val="none" w:sz="0" w:space="0" w:color="auto"/>
        <w:right w:val="none" w:sz="0" w:space="0" w:color="auto"/>
      </w:divBdr>
    </w:div>
    <w:div w:id="205515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hynesc\AppData\Local\Microsoft\Windows\Temporary%20Internet%20Files\DCP_158\Change%20Report\www.dcusa.co.u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EN/AUTO/?uri=celex:32009L0072" TargetMode="External"/><Relationship Id="rId5" Type="http://schemas.openxmlformats.org/officeDocument/2006/relationships/webSettings" Target="webSettings.xml"/><Relationship Id="rId15" Type="http://schemas.openxmlformats.org/officeDocument/2006/relationships/chart" Target="charts/chart3.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oleObject" Target="file:///\\elinkfp01\data1\Governance%20Services\DCUSA\A%20-%20Change%20Process\DCP_209\Change%20Report\Unregistered%20Consumers%202013%20and%202014.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elinkfp01\data1\Governance%20Services\DCUSA\A%20-%20Change%20Process\DCP_209\Change%20Report\Unregistered%20Consumers%202013%20and%202014.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elinkfp01\data1\Governance%20Services\DCUSA\A%20-%20Change%20Process\DCP_209\Change%20Report\Unregistered%20MPANs%20Broken%20Down%20by%20Scenario.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42"/>
    </mc:Choice>
    <mc:Fallback>
      <c:style val="42"/>
    </mc:Fallback>
  </mc:AlternateContent>
  <c:clrMapOvr bg1="lt1" tx1="dk1" bg2="lt2" tx2="dk2" accent1="accent1" accent2="accent2" accent3="accent3" accent4="accent4" accent5="accent5" accent6="accent6" hlink="hlink" folHlink="folHlink"/>
  <c:chart>
    <c:title>
      <c:tx>
        <c:rich>
          <a:bodyPr/>
          <a:lstStyle/>
          <a:p>
            <a:pPr>
              <a:defRPr/>
            </a:pPr>
            <a:r>
              <a:rPr lang="en-GB"/>
              <a:t>Unregistered Customers 2013</a:t>
            </a:r>
          </a:p>
        </c:rich>
      </c:tx>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9.166666666666666E-2"/>
          <c:y val="0.14351851851851852"/>
          <c:w val="0.53545822397200349"/>
          <c:h val="0.80555555555555558"/>
        </c:manualLayout>
      </c:layout>
      <c:pie3DChart>
        <c:varyColors val="1"/>
        <c:ser>
          <c:idx val="0"/>
          <c:order val="0"/>
          <c:tx>
            <c:strRef>
              <c:f>Sheet1!$B$5</c:f>
              <c:strCache>
                <c:ptCount val="1"/>
                <c:pt idx="0">
                  <c:v>Unregistered Consumers 2013</c:v>
                </c:pt>
              </c:strCache>
            </c:strRef>
          </c:tx>
          <c:explosion val="25"/>
          <c:dPt>
            <c:idx val="1"/>
            <c:bubble3D val="0"/>
            <c:spPr>
              <a:solidFill>
                <a:srgbClr val="FF9966"/>
              </a:solidFill>
            </c:spPr>
            <c:extLst>
              <c:ext xmlns:c16="http://schemas.microsoft.com/office/drawing/2014/chart" uri="{C3380CC4-5D6E-409C-BE32-E72D297353CC}">
                <c16:uniqueId val="{00000001-D960-410F-A59A-6B93EBCF000B}"/>
              </c:ext>
            </c:extLst>
          </c:dPt>
          <c:dPt>
            <c:idx val="2"/>
            <c:bubble3D val="0"/>
            <c:spPr>
              <a:solidFill>
                <a:srgbClr val="C0504D">
                  <a:lumMod val="75000"/>
                </a:srgbClr>
              </a:solidFill>
            </c:spPr>
            <c:extLst>
              <c:ext xmlns:c16="http://schemas.microsoft.com/office/drawing/2014/chart" uri="{C3380CC4-5D6E-409C-BE32-E72D297353CC}">
                <c16:uniqueId val="{00000003-D960-410F-A59A-6B93EBCF000B}"/>
              </c:ext>
            </c:extLst>
          </c:dPt>
          <c:dPt>
            <c:idx val="3"/>
            <c:bubble3D val="0"/>
            <c:spPr>
              <a:solidFill>
                <a:srgbClr val="CCCCFF"/>
              </a:solidFill>
            </c:spPr>
            <c:extLst>
              <c:ext xmlns:c16="http://schemas.microsoft.com/office/drawing/2014/chart" uri="{C3380CC4-5D6E-409C-BE32-E72D297353CC}">
                <c16:uniqueId val="{00000005-D960-410F-A59A-6B93EBCF000B}"/>
              </c:ext>
            </c:extLst>
          </c:dPt>
          <c:cat>
            <c:strRef>
              <c:f>Sheet1!$C$4:$G$4</c:f>
              <c:strCache>
                <c:ptCount val="5"/>
                <c:pt idx="0">
                  <c:v>Electricity North West Limited</c:v>
                </c:pt>
                <c:pt idx="1">
                  <c:v>Scottish Power Distribution and Scottish Power Manweb</c:v>
                </c:pt>
                <c:pt idx="2">
                  <c:v>Northern Powergrid</c:v>
                </c:pt>
                <c:pt idx="3">
                  <c:v>SSE</c:v>
                </c:pt>
                <c:pt idx="4">
                  <c:v>Western Power Distribution</c:v>
                </c:pt>
              </c:strCache>
            </c:strRef>
          </c:cat>
          <c:val>
            <c:numRef>
              <c:f>Sheet1!$C$5:$G$5</c:f>
              <c:numCache>
                <c:formatCode>General</c:formatCode>
                <c:ptCount val="5"/>
                <c:pt idx="0">
                  <c:v>99</c:v>
                </c:pt>
                <c:pt idx="1">
                  <c:v>150</c:v>
                </c:pt>
                <c:pt idx="2" formatCode="#,##0">
                  <c:v>5469</c:v>
                </c:pt>
                <c:pt idx="3">
                  <c:v>60</c:v>
                </c:pt>
                <c:pt idx="4">
                  <c:v>101</c:v>
                </c:pt>
              </c:numCache>
            </c:numRef>
          </c:val>
          <c:extLst>
            <c:ext xmlns:c16="http://schemas.microsoft.com/office/drawing/2014/chart" uri="{C3380CC4-5D6E-409C-BE32-E72D297353CC}">
              <c16:uniqueId val="{00000006-D960-410F-A59A-6B93EBCF000B}"/>
            </c:ext>
          </c:extLst>
        </c:ser>
        <c:dLbls>
          <c:showLegendKey val="0"/>
          <c:showVal val="0"/>
          <c:showCatName val="0"/>
          <c:showSerName val="0"/>
          <c:showPercent val="0"/>
          <c:showBubbleSize val="0"/>
          <c:showLeaderLines val="1"/>
        </c:dLbls>
      </c:pie3DChart>
    </c:plotArea>
    <c:legend>
      <c:legendPos val="r"/>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42"/>
    </mc:Choice>
    <mc:Fallback>
      <c:style val="42"/>
    </mc:Fallback>
  </mc:AlternateContent>
  <c:clrMapOvr bg1="lt1" tx1="dk1" bg2="lt2" tx2="dk2" accent1="accent1" accent2="accent2" accent3="accent3" accent4="accent4" accent5="accent5" accent6="accent6" hlink="hlink" folHlink="folHlink"/>
  <c:chart>
    <c:title>
      <c:tx>
        <c:rich>
          <a:bodyPr/>
          <a:lstStyle/>
          <a:p>
            <a:pPr>
              <a:defRPr/>
            </a:pPr>
            <a:r>
              <a:rPr lang="en-GB"/>
              <a:t>Unregistered Customers 2014</a:t>
            </a:r>
          </a:p>
        </c:rich>
      </c:tx>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Sheet2!$B$5</c:f>
              <c:strCache>
                <c:ptCount val="1"/>
                <c:pt idx="0">
                  <c:v>Unregistered Consumers 2014</c:v>
                </c:pt>
              </c:strCache>
            </c:strRef>
          </c:tx>
          <c:explosion val="25"/>
          <c:cat>
            <c:strRef>
              <c:f>Sheet2!$C$4:$F$4</c:f>
              <c:strCache>
                <c:ptCount val="4"/>
                <c:pt idx="0">
                  <c:v>Electricity North West Limited</c:v>
                </c:pt>
                <c:pt idx="1">
                  <c:v>Northern Powergrid</c:v>
                </c:pt>
                <c:pt idx="2">
                  <c:v>UK Power Networks</c:v>
                </c:pt>
                <c:pt idx="3">
                  <c:v>Western Power Distribution</c:v>
                </c:pt>
              </c:strCache>
            </c:strRef>
          </c:cat>
          <c:val>
            <c:numRef>
              <c:f>Sheet2!$C$5:$F$5</c:f>
              <c:numCache>
                <c:formatCode>#,##0</c:formatCode>
                <c:ptCount val="4"/>
                <c:pt idx="0" formatCode="General">
                  <c:v>150</c:v>
                </c:pt>
                <c:pt idx="1">
                  <c:v>1424</c:v>
                </c:pt>
                <c:pt idx="2" formatCode="General">
                  <c:v>552</c:v>
                </c:pt>
                <c:pt idx="3" formatCode="General">
                  <c:v>63</c:v>
                </c:pt>
              </c:numCache>
            </c:numRef>
          </c:val>
          <c:extLst>
            <c:ext xmlns:c16="http://schemas.microsoft.com/office/drawing/2014/chart" uri="{C3380CC4-5D6E-409C-BE32-E72D297353CC}">
              <c16:uniqueId val="{00000000-87F7-4E93-BEB5-57FC332117E5}"/>
            </c:ext>
          </c:extLst>
        </c:ser>
        <c:dLbls>
          <c:showLegendKey val="0"/>
          <c:showVal val="0"/>
          <c:showCatName val="0"/>
          <c:showSerName val="0"/>
          <c:showPercent val="0"/>
          <c:showBubbleSize val="0"/>
          <c:showLeaderLines val="1"/>
        </c:dLbls>
      </c:pie3DChart>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42"/>
    </mc:Choice>
    <mc:Fallback>
      <c:style val="42"/>
    </mc:Fallback>
  </mc:AlternateContent>
  <c:clrMapOvr bg1="lt1" tx1="dk1" bg2="lt2" tx2="dk2" accent1="accent1" accent2="accent2" accent3="accent3" accent4="accent4" accent5="accent5" accent6="accent6" hlink="hlink" folHlink="folHlink"/>
  <c:chart>
    <c:title>
      <c:tx>
        <c:rich>
          <a:bodyPr/>
          <a:lstStyle/>
          <a:p>
            <a:pPr>
              <a:defRPr/>
            </a:pPr>
            <a:r>
              <a:rPr lang="en-GB"/>
              <a:t>Unregistered Customer Scenarios for one DNO</a:t>
            </a:r>
          </a:p>
        </c:rich>
      </c:tx>
      <c:layout/>
      <c:overlay val="0"/>
    </c:title>
    <c:autoTitleDeleted val="0"/>
    <c:plotArea>
      <c:layout/>
      <c:pieChart>
        <c:varyColors val="1"/>
        <c:ser>
          <c:idx val="0"/>
          <c:order val="0"/>
          <c:tx>
            <c:strRef>
              <c:f>Sheet2!$D$4</c:f>
              <c:strCache>
                <c:ptCount val="1"/>
                <c:pt idx="0">
                  <c:v>552 MPANS</c:v>
                </c:pt>
              </c:strCache>
            </c:strRef>
          </c:tx>
          <c:explosion val="25"/>
          <c:cat>
            <c:strRef>
              <c:f>Sheet2!$C$5:$C$9</c:f>
              <c:strCache>
                <c:ptCount val="5"/>
                <c:pt idx="0">
                  <c:v>Unregistered MPAN (Direct to Main)</c:v>
                </c:pt>
                <c:pt idx="1">
                  <c:v>Unregistered MPAN (Stolen Meter)</c:v>
                </c:pt>
                <c:pt idx="2">
                  <c:v>No MPAN (Direct to Main)</c:v>
                </c:pt>
                <c:pt idx="3">
                  <c:v>No MPAN (Stolen Meter)</c:v>
                </c:pt>
                <c:pt idx="4">
                  <c:v>Disconnected MPAN</c:v>
                </c:pt>
              </c:strCache>
            </c:strRef>
          </c:cat>
          <c:val>
            <c:numRef>
              <c:f>Sheet2!$D$5:$D$9</c:f>
              <c:numCache>
                <c:formatCode>General</c:formatCode>
                <c:ptCount val="5"/>
                <c:pt idx="0">
                  <c:v>55.2</c:v>
                </c:pt>
                <c:pt idx="1">
                  <c:v>27.6</c:v>
                </c:pt>
                <c:pt idx="2">
                  <c:v>138</c:v>
                </c:pt>
                <c:pt idx="3">
                  <c:v>259.44</c:v>
                </c:pt>
                <c:pt idx="4">
                  <c:v>71.760000000000005</c:v>
                </c:pt>
              </c:numCache>
            </c:numRef>
          </c:val>
          <c:extLst>
            <c:ext xmlns:c16="http://schemas.microsoft.com/office/drawing/2014/chart" uri="{C3380CC4-5D6E-409C-BE32-E72D297353CC}">
              <c16:uniqueId val="{00000000-6ADE-48F9-AAE2-B2815BC43261}"/>
            </c:ext>
          </c:extLst>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42"/>
    </mc:Choice>
    <mc:Fallback>
      <c:style val="42"/>
    </mc:Fallback>
  </mc:AlternateContent>
  <c:clrMapOvr bg1="lt1" tx1="dk1" bg2="lt2" tx2="dk2" accent1="accent1" accent2="accent2" accent3="accent3" accent4="accent4" accent5="accent5" accent6="accent6" hlink="hlink" folHlink="folHlink"/>
  <c:chart>
    <c:title>
      <c:tx>
        <c:rich>
          <a:bodyPr/>
          <a:lstStyle/>
          <a:p>
            <a:pPr>
              <a:defRPr/>
            </a:pPr>
            <a:r>
              <a:rPr lang="en-GB"/>
              <a:t>Distributors</a:t>
            </a:r>
            <a:r>
              <a:rPr lang="en-GB" baseline="0"/>
              <a:t> Unregistered Customer Scenarios</a:t>
            </a:r>
            <a:endParaRPr lang="en-GB"/>
          </a:p>
        </c:rich>
      </c:tx>
      <c:layout/>
      <c:overlay val="0"/>
    </c:title>
    <c:autoTitleDeleted val="0"/>
    <c:plotArea>
      <c:layout/>
      <c:bubbleChart>
        <c:varyColors val="0"/>
        <c:ser>
          <c:idx val="0"/>
          <c:order val="0"/>
          <c:tx>
            <c:strRef>
              <c:f>Sheet1!$D$4</c:f>
              <c:strCache>
                <c:ptCount val="1"/>
                <c:pt idx="0">
                  <c:v>ENWL</c:v>
                </c:pt>
              </c:strCache>
            </c:strRef>
          </c:tx>
          <c:invertIfNegative val="0"/>
          <c:xVal>
            <c:numRef>
              <c:f>Sheet1!$C$5:$C$10</c:f>
              <c:numCache>
                <c:formatCode>General</c:formatCode>
                <c:ptCount val="6"/>
                <c:pt idx="0">
                  <c:v>1</c:v>
                </c:pt>
                <c:pt idx="1">
                  <c:v>4</c:v>
                </c:pt>
                <c:pt idx="2">
                  <c:v>5</c:v>
                </c:pt>
                <c:pt idx="3">
                  <c:v>6</c:v>
                </c:pt>
                <c:pt idx="4">
                  <c:v>8</c:v>
                </c:pt>
                <c:pt idx="5">
                  <c:v>9</c:v>
                </c:pt>
              </c:numCache>
            </c:numRef>
          </c:xVal>
          <c:yVal>
            <c:numRef>
              <c:f>Sheet1!$D$5:$D$10</c:f>
              <c:numCache>
                <c:formatCode>General</c:formatCode>
                <c:ptCount val="6"/>
                <c:pt idx="1">
                  <c:v>31</c:v>
                </c:pt>
                <c:pt idx="2">
                  <c:v>12</c:v>
                </c:pt>
                <c:pt idx="3">
                  <c:v>37</c:v>
                </c:pt>
                <c:pt idx="4">
                  <c:v>38</c:v>
                </c:pt>
                <c:pt idx="5">
                  <c:v>31</c:v>
                </c:pt>
              </c:numCache>
            </c:numRef>
          </c:yVal>
          <c:bubbleSize>
            <c:numLit>
              <c:formatCode>General</c:formatCode>
              <c:ptCount val="6"/>
              <c:pt idx="0">
                <c:v>1</c:v>
              </c:pt>
              <c:pt idx="1">
                <c:v>1</c:v>
              </c:pt>
              <c:pt idx="2">
                <c:v>1</c:v>
              </c:pt>
              <c:pt idx="3">
                <c:v>1</c:v>
              </c:pt>
              <c:pt idx="4">
                <c:v>1</c:v>
              </c:pt>
              <c:pt idx="5">
                <c:v>1</c:v>
              </c:pt>
            </c:numLit>
          </c:bubbleSize>
          <c:bubble3D val="1"/>
          <c:extLst>
            <c:ext xmlns:c16="http://schemas.microsoft.com/office/drawing/2014/chart" uri="{C3380CC4-5D6E-409C-BE32-E72D297353CC}">
              <c16:uniqueId val="{00000000-1AC3-4D26-9151-F5AFF7E17522}"/>
            </c:ext>
          </c:extLst>
        </c:ser>
        <c:ser>
          <c:idx val="1"/>
          <c:order val="1"/>
          <c:tx>
            <c:strRef>
              <c:f>Sheet1!$E$4</c:f>
              <c:strCache>
                <c:ptCount val="1"/>
                <c:pt idx="0">
                  <c:v>Northern Powergrid</c:v>
                </c:pt>
              </c:strCache>
            </c:strRef>
          </c:tx>
          <c:invertIfNegative val="0"/>
          <c:xVal>
            <c:numRef>
              <c:f>Sheet1!$C$5:$C$10</c:f>
              <c:numCache>
                <c:formatCode>General</c:formatCode>
                <c:ptCount val="6"/>
                <c:pt idx="0">
                  <c:v>1</c:v>
                </c:pt>
                <c:pt idx="1">
                  <c:v>4</c:v>
                </c:pt>
                <c:pt idx="2">
                  <c:v>5</c:v>
                </c:pt>
                <c:pt idx="3">
                  <c:v>6</c:v>
                </c:pt>
                <c:pt idx="4">
                  <c:v>8</c:v>
                </c:pt>
                <c:pt idx="5">
                  <c:v>9</c:v>
                </c:pt>
              </c:numCache>
            </c:numRef>
          </c:xVal>
          <c:yVal>
            <c:numRef>
              <c:f>Sheet1!$E$5:$E$10</c:f>
              <c:numCache>
                <c:formatCode>General</c:formatCode>
                <c:ptCount val="6"/>
                <c:pt idx="0" formatCode="#,##0">
                  <c:v>1320</c:v>
                </c:pt>
                <c:pt idx="1">
                  <c:v>104</c:v>
                </c:pt>
              </c:numCache>
            </c:numRef>
          </c:yVal>
          <c:bubbleSize>
            <c:numLit>
              <c:formatCode>General</c:formatCode>
              <c:ptCount val="6"/>
              <c:pt idx="0">
                <c:v>1</c:v>
              </c:pt>
              <c:pt idx="1">
                <c:v>1</c:v>
              </c:pt>
              <c:pt idx="2">
                <c:v>1</c:v>
              </c:pt>
              <c:pt idx="3">
                <c:v>1</c:v>
              </c:pt>
              <c:pt idx="4">
                <c:v>1</c:v>
              </c:pt>
              <c:pt idx="5">
                <c:v>1</c:v>
              </c:pt>
            </c:numLit>
          </c:bubbleSize>
          <c:bubble3D val="1"/>
          <c:extLst>
            <c:ext xmlns:c16="http://schemas.microsoft.com/office/drawing/2014/chart" uri="{C3380CC4-5D6E-409C-BE32-E72D297353CC}">
              <c16:uniqueId val="{00000001-1AC3-4D26-9151-F5AFF7E17522}"/>
            </c:ext>
          </c:extLst>
        </c:ser>
        <c:dLbls>
          <c:showLegendKey val="0"/>
          <c:showVal val="0"/>
          <c:showCatName val="0"/>
          <c:showSerName val="0"/>
          <c:showPercent val="0"/>
          <c:showBubbleSize val="0"/>
        </c:dLbls>
        <c:bubbleScale val="100"/>
        <c:showNegBubbles val="0"/>
        <c:axId val="98865152"/>
        <c:axId val="98866688"/>
      </c:bubbleChart>
      <c:valAx>
        <c:axId val="98865152"/>
        <c:scaling>
          <c:orientation val="minMax"/>
        </c:scaling>
        <c:delete val="0"/>
        <c:axPos val="b"/>
        <c:numFmt formatCode="General" sourceLinked="1"/>
        <c:majorTickMark val="none"/>
        <c:minorTickMark val="none"/>
        <c:tickLblPos val="nextTo"/>
        <c:crossAx val="98866688"/>
        <c:crosses val="autoZero"/>
        <c:crossBetween val="midCat"/>
      </c:valAx>
      <c:valAx>
        <c:axId val="98866688"/>
        <c:scaling>
          <c:orientation val="minMax"/>
        </c:scaling>
        <c:delete val="0"/>
        <c:axPos val="l"/>
        <c:numFmt formatCode="General" sourceLinked="1"/>
        <c:majorTickMark val="none"/>
        <c:minorTickMark val="none"/>
        <c:tickLblPos val="nextTo"/>
        <c:crossAx val="98865152"/>
        <c:crosses val="autoZero"/>
        <c:crossBetween val="midCat"/>
      </c:valAx>
    </c:plotArea>
    <c:legend>
      <c:legendPos val="b"/>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96A3-2C6B-4202-8723-65680532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39</Pages>
  <Words>11850</Words>
  <Characters>64158</Characters>
  <Application>Microsoft Office Word</Application>
  <DocSecurity>0</DocSecurity>
  <Lines>534</Lines>
  <Paragraphs>151</Paragraphs>
  <ScaleCrop>false</ScaleCrop>
  <HeadingPairs>
    <vt:vector size="2" baseType="variant">
      <vt:variant>
        <vt:lpstr>Title</vt:lpstr>
      </vt:variant>
      <vt:variant>
        <vt:i4>1</vt:i4>
      </vt:variant>
    </vt:vector>
  </HeadingPairs>
  <TitlesOfParts>
    <vt:vector size="1" baseType="lpstr">
      <vt:lpstr>DCUSA CHANGE REPORT</vt:lpstr>
    </vt:vector>
  </TitlesOfParts>
  <Company>Microsoft</Company>
  <LinksUpToDate>false</LinksUpToDate>
  <CharactersWithSpaces>75857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Claire Hynes</cp:lastModifiedBy>
  <cp:revision>9</cp:revision>
  <cp:lastPrinted>2015-12-09T10:49:00Z</cp:lastPrinted>
  <dcterms:created xsi:type="dcterms:W3CDTF">2016-02-11T15:54:00Z</dcterms:created>
  <dcterms:modified xsi:type="dcterms:W3CDTF">2016-02-12T15:49:00Z</dcterms:modified>
</cp:coreProperties>
</file>