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B40BE" w14:textId="77777777" w:rsidR="00B01B6C" w:rsidRPr="00FE670F" w:rsidRDefault="00B01B6C" w:rsidP="00654924">
      <w:pPr>
        <w:spacing w:line="360" w:lineRule="auto"/>
        <w:jc w:val="both"/>
        <w:rPr>
          <w:rFonts w:ascii="Times New Roman" w:hAnsi="Times New Roman" w:cs="Times New Roman"/>
          <w:sz w:val="24"/>
          <w:szCs w:val="24"/>
        </w:rPr>
      </w:pPr>
    </w:p>
    <w:p w14:paraId="4C6F69CD" w14:textId="77777777" w:rsidR="004623FD" w:rsidRPr="00FE670F" w:rsidRDefault="004623FD" w:rsidP="00654924">
      <w:pPr>
        <w:spacing w:line="360" w:lineRule="auto"/>
        <w:jc w:val="both"/>
        <w:rPr>
          <w:rFonts w:ascii="Times New Roman" w:hAnsi="Times New Roman" w:cs="Times New Roman"/>
          <w:sz w:val="24"/>
          <w:szCs w:val="24"/>
        </w:rPr>
      </w:pPr>
    </w:p>
    <w:p w14:paraId="693AC0D3" w14:textId="77777777" w:rsidR="00C45473" w:rsidRPr="00FE670F" w:rsidRDefault="00C45473" w:rsidP="00654924">
      <w:pPr>
        <w:spacing w:line="360" w:lineRule="auto"/>
        <w:jc w:val="both"/>
        <w:rPr>
          <w:rFonts w:ascii="Times New Roman" w:hAnsi="Times New Roman" w:cs="Times New Roman"/>
          <w:b/>
          <w:sz w:val="24"/>
          <w:szCs w:val="24"/>
        </w:rPr>
      </w:pPr>
      <w:r w:rsidRPr="00FE670F">
        <w:rPr>
          <w:rFonts w:ascii="Times New Roman" w:hAnsi="Times New Roman" w:cs="Times New Roman"/>
          <w:b/>
          <w:sz w:val="24"/>
          <w:szCs w:val="24"/>
        </w:rPr>
        <w:t xml:space="preserve">SCHEDULE </w:t>
      </w:r>
      <w:r w:rsidRPr="00FE670F">
        <w:rPr>
          <w:rFonts w:ascii="Times New Roman" w:hAnsi="Times New Roman" w:cs="Times New Roman"/>
          <w:b/>
          <w:sz w:val="24"/>
          <w:szCs w:val="24"/>
          <w:highlight w:val="yellow"/>
        </w:rPr>
        <w:t>XX</w:t>
      </w:r>
      <w:r w:rsidRPr="00FE670F">
        <w:rPr>
          <w:rFonts w:ascii="Times New Roman" w:hAnsi="Times New Roman" w:cs="Times New Roman"/>
          <w:b/>
          <w:sz w:val="24"/>
          <w:szCs w:val="24"/>
        </w:rPr>
        <w:t xml:space="preserve"> – RESOLVING UNREGISTERED CUSTOMERS </w:t>
      </w:r>
      <w:r w:rsidR="005A6A57" w:rsidRPr="00FE670F">
        <w:rPr>
          <w:rFonts w:ascii="Times New Roman" w:hAnsi="Times New Roman" w:cs="Times New Roman"/>
          <w:b/>
          <w:sz w:val="24"/>
          <w:szCs w:val="24"/>
        </w:rPr>
        <w:t>CODE OF PRACTICE</w:t>
      </w:r>
    </w:p>
    <w:p w14:paraId="0E045950" w14:textId="77777777" w:rsidR="00C45473" w:rsidRPr="00FE670F" w:rsidRDefault="00C45473" w:rsidP="00654924">
      <w:pPr>
        <w:spacing w:line="360" w:lineRule="auto"/>
        <w:jc w:val="both"/>
        <w:rPr>
          <w:rFonts w:ascii="Times New Roman" w:hAnsi="Times New Roman" w:cs="Times New Roman"/>
          <w:sz w:val="24"/>
          <w:szCs w:val="24"/>
        </w:rPr>
      </w:pPr>
    </w:p>
    <w:sdt>
      <w:sdtPr>
        <w:rPr>
          <w:rFonts w:ascii="Times New Roman" w:eastAsiaTheme="minorHAnsi" w:hAnsi="Times New Roman" w:cs="Times New Roman"/>
          <w:b w:val="0"/>
          <w:bCs w:val="0"/>
          <w:color w:val="auto"/>
          <w:sz w:val="24"/>
          <w:szCs w:val="24"/>
          <w:lang w:val="en-GB" w:eastAsia="en-US"/>
        </w:rPr>
        <w:id w:val="-2123912854"/>
        <w:docPartObj>
          <w:docPartGallery w:val="Table of Contents"/>
          <w:docPartUnique/>
        </w:docPartObj>
      </w:sdtPr>
      <w:sdtEndPr>
        <w:rPr>
          <w:noProof/>
        </w:rPr>
      </w:sdtEndPr>
      <w:sdtContent>
        <w:p w14:paraId="57E312CD" w14:textId="77777777" w:rsidR="00F44E61" w:rsidRPr="00FE670F" w:rsidRDefault="00F44E61" w:rsidP="00654924">
          <w:pPr>
            <w:pStyle w:val="TOCHeading"/>
            <w:spacing w:line="360" w:lineRule="auto"/>
            <w:jc w:val="both"/>
            <w:rPr>
              <w:rFonts w:ascii="Times New Roman" w:hAnsi="Times New Roman" w:cs="Times New Roman"/>
              <w:color w:val="auto"/>
              <w:sz w:val="24"/>
              <w:szCs w:val="24"/>
            </w:rPr>
          </w:pPr>
          <w:r w:rsidRPr="00FE670F">
            <w:rPr>
              <w:rFonts w:ascii="Times New Roman" w:hAnsi="Times New Roman" w:cs="Times New Roman"/>
              <w:color w:val="auto"/>
              <w:sz w:val="24"/>
              <w:szCs w:val="24"/>
            </w:rPr>
            <w:t>Contents</w:t>
          </w:r>
        </w:p>
        <w:p w14:paraId="3D5519EA" w14:textId="77777777" w:rsidR="00F35A16" w:rsidRDefault="00F44E61">
          <w:pPr>
            <w:pStyle w:val="TOC1"/>
            <w:tabs>
              <w:tab w:val="left" w:pos="1203"/>
              <w:tab w:val="right" w:leader="dot" w:pos="9016"/>
            </w:tabs>
            <w:rPr>
              <w:rFonts w:asciiTheme="minorHAnsi" w:eastAsiaTheme="minorEastAsia" w:hAnsiTheme="minorHAnsi"/>
              <w:b w:val="0"/>
              <w:bCs w:val="0"/>
              <w:noProof/>
              <w:sz w:val="22"/>
              <w:szCs w:val="22"/>
              <w:lang w:eastAsia="en-GB"/>
            </w:rPr>
          </w:pPr>
          <w:r w:rsidRPr="009E7724">
            <w:rPr>
              <w:rFonts w:cs="Times New Roman"/>
              <w:sz w:val="24"/>
              <w:szCs w:val="24"/>
            </w:rPr>
            <w:fldChar w:fldCharType="begin"/>
          </w:r>
          <w:r w:rsidRPr="00FE670F">
            <w:rPr>
              <w:rFonts w:cs="Times New Roman"/>
              <w:sz w:val="24"/>
              <w:szCs w:val="24"/>
            </w:rPr>
            <w:instrText xml:space="preserve"> TOC \o "1-3" \h \z \u </w:instrText>
          </w:r>
          <w:r w:rsidRPr="009E7724">
            <w:rPr>
              <w:rFonts w:cs="Times New Roman"/>
              <w:sz w:val="24"/>
              <w:szCs w:val="24"/>
            </w:rPr>
            <w:fldChar w:fldCharType="separate"/>
          </w:r>
          <w:hyperlink w:anchor="_Toc429488195" w:history="1">
            <w:r w:rsidR="00F35A16" w:rsidRPr="003A71BF">
              <w:rPr>
                <w:rStyle w:val="Hyperlink"/>
                <w:rFonts w:cs="Times New Roman"/>
                <w:noProof/>
                <w:w w:val="99"/>
              </w:rPr>
              <w:t>1.</w:t>
            </w:r>
            <w:r w:rsidR="00F35A16">
              <w:rPr>
                <w:rFonts w:asciiTheme="minorHAnsi" w:eastAsiaTheme="minorEastAsia" w:hAnsiTheme="minorHAnsi"/>
                <w:b w:val="0"/>
                <w:bCs w:val="0"/>
                <w:noProof/>
                <w:sz w:val="22"/>
                <w:szCs w:val="22"/>
                <w:lang w:eastAsia="en-GB"/>
              </w:rPr>
              <w:tab/>
            </w:r>
            <w:r w:rsidR="00F35A16" w:rsidRPr="003A71BF">
              <w:rPr>
                <w:rStyle w:val="Hyperlink"/>
                <w:rFonts w:cs="Times New Roman"/>
                <w:noProof/>
                <w:u w:color="000000"/>
              </w:rPr>
              <w:t>INTERPRETING THIS</w:t>
            </w:r>
            <w:r w:rsidR="00F35A16" w:rsidRPr="003A71BF">
              <w:rPr>
                <w:rStyle w:val="Hyperlink"/>
                <w:rFonts w:cs="Times New Roman"/>
                <w:noProof/>
                <w:spacing w:val="-2"/>
                <w:u w:color="000000"/>
              </w:rPr>
              <w:t xml:space="preserve"> </w:t>
            </w:r>
            <w:r w:rsidR="00F35A16" w:rsidRPr="003A71BF">
              <w:rPr>
                <w:rStyle w:val="Hyperlink"/>
                <w:rFonts w:cs="Times New Roman"/>
                <w:noProof/>
                <w:u w:color="000000"/>
              </w:rPr>
              <w:t>DOCUMENT</w:t>
            </w:r>
            <w:r w:rsidR="00F35A16">
              <w:rPr>
                <w:noProof/>
                <w:webHidden/>
              </w:rPr>
              <w:tab/>
            </w:r>
            <w:r w:rsidR="00F35A16">
              <w:rPr>
                <w:noProof/>
                <w:webHidden/>
              </w:rPr>
              <w:fldChar w:fldCharType="begin"/>
            </w:r>
            <w:r w:rsidR="00F35A16">
              <w:rPr>
                <w:noProof/>
                <w:webHidden/>
              </w:rPr>
              <w:instrText xml:space="preserve"> PAGEREF _Toc429488195 \h </w:instrText>
            </w:r>
            <w:r w:rsidR="00F35A16">
              <w:rPr>
                <w:noProof/>
                <w:webHidden/>
              </w:rPr>
            </w:r>
            <w:r w:rsidR="00F35A16">
              <w:rPr>
                <w:noProof/>
                <w:webHidden/>
              </w:rPr>
              <w:fldChar w:fldCharType="separate"/>
            </w:r>
            <w:r w:rsidR="00F35A16">
              <w:rPr>
                <w:noProof/>
                <w:webHidden/>
              </w:rPr>
              <w:t>2</w:t>
            </w:r>
            <w:r w:rsidR="00F35A16">
              <w:rPr>
                <w:noProof/>
                <w:webHidden/>
              </w:rPr>
              <w:fldChar w:fldCharType="end"/>
            </w:r>
          </w:hyperlink>
        </w:p>
        <w:p w14:paraId="04CFFEE0" w14:textId="77777777" w:rsidR="00F35A16" w:rsidRDefault="004E0E40">
          <w:pPr>
            <w:pStyle w:val="TOC1"/>
            <w:tabs>
              <w:tab w:val="left" w:pos="1203"/>
              <w:tab w:val="right" w:leader="dot" w:pos="9016"/>
            </w:tabs>
            <w:rPr>
              <w:rFonts w:asciiTheme="minorHAnsi" w:eastAsiaTheme="minorEastAsia" w:hAnsiTheme="minorHAnsi"/>
              <w:b w:val="0"/>
              <w:bCs w:val="0"/>
              <w:noProof/>
              <w:sz w:val="22"/>
              <w:szCs w:val="22"/>
              <w:lang w:eastAsia="en-GB"/>
            </w:rPr>
          </w:pPr>
          <w:hyperlink w:anchor="_Toc429488196" w:history="1">
            <w:r w:rsidR="00F35A16" w:rsidRPr="003A71BF">
              <w:rPr>
                <w:rStyle w:val="Hyperlink"/>
                <w:rFonts w:cs="Times New Roman"/>
                <w:noProof/>
                <w:w w:val="99"/>
                <w:u w:color="000000"/>
              </w:rPr>
              <w:t>2.</w:t>
            </w:r>
            <w:r w:rsidR="00F35A16">
              <w:rPr>
                <w:rFonts w:asciiTheme="minorHAnsi" w:eastAsiaTheme="minorEastAsia" w:hAnsiTheme="minorHAnsi"/>
                <w:b w:val="0"/>
                <w:bCs w:val="0"/>
                <w:noProof/>
                <w:sz w:val="22"/>
                <w:szCs w:val="22"/>
                <w:lang w:eastAsia="en-GB"/>
              </w:rPr>
              <w:tab/>
            </w:r>
            <w:r w:rsidR="00F35A16" w:rsidRPr="003A71BF">
              <w:rPr>
                <w:rStyle w:val="Hyperlink"/>
                <w:rFonts w:cs="Times New Roman"/>
                <w:noProof/>
                <w:u w:color="000000"/>
              </w:rPr>
              <w:t>DEFINITIONS</w:t>
            </w:r>
            <w:r w:rsidR="00F35A16">
              <w:rPr>
                <w:noProof/>
                <w:webHidden/>
              </w:rPr>
              <w:tab/>
            </w:r>
            <w:r w:rsidR="00F35A16">
              <w:rPr>
                <w:noProof/>
                <w:webHidden/>
              </w:rPr>
              <w:fldChar w:fldCharType="begin"/>
            </w:r>
            <w:r w:rsidR="00F35A16">
              <w:rPr>
                <w:noProof/>
                <w:webHidden/>
              </w:rPr>
              <w:instrText xml:space="preserve"> PAGEREF _Toc429488196 \h </w:instrText>
            </w:r>
            <w:r w:rsidR="00F35A16">
              <w:rPr>
                <w:noProof/>
                <w:webHidden/>
              </w:rPr>
            </w:r>
            <w:r w:rsidR="00F35A16">
              <w:rPr>
                <w:noProof/>
                <w:webHidden/>
              </w:rPr>
              <w:fldChar w:fldCharType="separate"/>
            </w:r>
            <w:r w:rsidR="00F35A16">
              <w:rPr>
                <w:noProof/>
                <w:webHidden/>
              </w:rPr>
              <w:t>3</w:t>
            </w:r>
            <w:r w:rsidR="00F35A16">
              <w:rPr>
                <w:noProof/>
                <w:webHidden/>
              </w:rPr>
              <w:fldChar w:fldCharType="end"/>
            </w:r>
          </w:hyperlink>
        </w:p>
        <w:p w14:paraId="3A719B30" w14:textId="77777777" w:rsidR="00F35A16" w:rsidRDefault="004E0E40">
          <w:pPr>
            <w:pStyle w:val="TOC1"/>
            <w:tabs>
              <w:tab w:val="left" w:pos="1203"/>
              <w:tab w:val="right" w:leader="dot" w:pos="9016"/>
            </w:tabs>
            <w:rPr>
              <w:rFonts w:asciiTheme="minorHAnsi" w:eastAsiaTheme="minorEastAsia" w:hAnsiTheme="minorHAnsi"/>
              <w:b w:val="0"/>
              <w:bCs w:val="0"/>
              <w:noProof/>
              <w:sz w:val="22"/>
              <w:szCs w:val="22"/>
              <w:lang w:eastAsia="en-GB"/>
            </w:rPr>
          </w:pPr>
          <w:hyperlink w:anchor="_Toc429488197" w:history="1">
            <w:r w:rsidR="00F35A16" w:rsidRPr="003A71BF">
              <w:rPr>
                <w:rStyle w:val="Hyperlink"/>
                <w:rFonts w:cs="Times New Roman"/>
                <w:noProof/>
                <w:w w:val="99"/>
                <w:u w:color="000000"/>
              </w:rPr>
              <w:t>3.</w:t>
            </w:r>
            <w:r w:rsidR="00F35A16">
              <w:rPr>
                <w:rFonts w:asciiTheme="minorHAnsi" w:eastAsiaTheme="minorEastAsia" w:hAnsiTheme="minorHAnsi"/>
                <w:b w:val="0"/>
                <w:bCs w:val="0"/>
                <w:noProof/>
                <w:sz w:val="22"/>
                <w:szCs w:val="22"/>
                <w:lang w:eastAsia="en-GB"/>
              </w:rPr>
              <w:tab/>
            </w:r>
            <w:r w:rsidR="00F35A16" w:rsidRPr="003A71BF">
              <w:rPr>
                <w:rStyle w:val="Hyperlink"/>
                <w:rFonts w:cs="Times New Roman"/>
                <w:noProof/>
                <w:u w:color="000000"/>
              </w:rPr>
              <w:t>INTRODUCTION</w:t>
            </w:r>
            <w:r w:rsidR="00F35A16">
              <w:rPr>
                <w:noProof/>
                <w:webHidden/>
              </w:rPr>
              <w:tab/>
            </w:r>
            <w:r w:rsidR="00F35A16">
              <w:rPr>
                <w:noProof/>
                <w:webHidden/>
              </w:rPr>
              <w:fldChar w:fldCharType="begin"/>
            </w:r>
            <w:r w:rsidR="00F35A16">
              <w:rPr>
                <w:noProof/>
                <w:webHidden/>
              </w:rPr>
              <w:instrText xml:space="preserve"> PAGEREF _Toc429488197 \h </w:instrText>
            </w:r>
            <w:r w:rsidR="00F35A16">
              <w:rPr>
                <w:noProof/>
                <w:webHidden/>
              </w:rPr>
            </w:r>
            <w:r w:rsidR="00F35A16">
              <w:rPr>
                <w:noProof/>
                <w:webHidden/>
              </w:rPr>
              <w:fldChar w:fldCharType="separate"/>
            </w:r>
            <w:r w:rsidR="00F35A16">
              <w:rPr>
                <w:noProof/>
                <w:webHidden/>
              </w:rPr>
              <w:t>5</w:t>
            </w:r>
            <w:r w:rsidR="00F35A16">
              <w:rPr>
                <w:noProof/>
                <w:webHidden/>
              </w:rPr>
              <w:fldChar w:fldCharType="end"/>
            </w:r>
          </w:hyperlink>
        </w:p>
        <w:p w14:paraId="335B42AD" w14:textId="77777777" w:rsidR="00F35A16" w:rsidRDefault="004E0E40">
          <w:pPr>
            <w:pStyle w:val="TOC1"/>
            <w:tabs>
              <w:tab w:val="left" w:pos="1203"/>
              <w:tab w:val="right" w:leader="dot" w:pos="9016"/>
            </w:tabs>
            <w:rPr>
              <w:rFonts w:asciiTheme="minorHAnsi" w:eastAsiaTheme="minorEastAsia" w:hAnsiTheme="minorHAnsi"/>
              <w:b w:val="0"/>
              <w:bCs w:val="0"/>
              <w:noProof/>
              <w:sz w:val="22"/>
              <w:szCs w:val="22"/>
              <w:lang w:eastAsia="en-GB"/>
            </w:rPr>
          </w:pPr>
          <w:hyperlink w:anchor="_Toc429488198" w:history="1">
            <w:r w:rsidR="00F35A16" w:rsidRPr="003A71BF">
              <w:rPr>
                <w:rStyle w:val="Hyperlink"/>
                <w:rFonts w:cs="Times New Roman"/>
                <w:noProof/>
                <w:w w:val="99"/>
                <w:u w:color="000000"/>
              </w:rPr>
              <w:t>4.</w:t>
            </w:r>
            <w:r w:rsidR="00F35A16">
              <w:rPr>
                <w:rFonts w:asciiTheme="minorHAnsi" w:eastAsiaTheme="minorEastAsia" w:hAnsiTheme="minorHAnsi"/>
                <w:b w:val="0"/>
                <w:bCs w:val="0"/>
                <w:noProof/>
                <w:sz w:val="22"/>
                <w:szCs w:val="22"/>
                <w:lang w:eastAsia="en-GB"/>
              </w:rPr>
              <w:tab/>
            </w:r>
            <w:r w:rsidR="00F35A16" w:rsidRPr="003A71BF">
              <w:rPr>
                <w:rStyle w:val="Hyperlink"/>
                <w:rFonts w:cs="Times New Roman"/>
                <w:noProof/>
                <w:u w:color="000000"/>
              </w:rPr>
              <w:t>IDENTIFICATION OF UNREGISTERED CUSTOMERS</w:t>
            </w:r>
            <w:r w:rsidR="00F35A16">
              <w:rPr>
                <w:noProof/>
                <w:webHidden/>
              </w:rPr>
              <w:tab/>
            </w:r>
            <w:r w:rsidR="00F35A16">
              <w:rPr>
                <w:noProof/>
                <w:webHidden/>
              </w:rPr>
              <w:fldChar w:fldCharType="begin"/>
            </w:r>
            <w:r w:rsidR="00F35A16">
              <w:rPr>
                <w:noProof/>
                <w:webHidden/>
              </w:rPr>
              <w:instrText xml:space="preserve"> PAGEREF _Toc429488198 \h </w:instrText>
            </w:r>
            <w:r w:rsidR="00F35A16">
              <w:rPr>
                <w:noProof/>
                <w:webHidden/>
              </w:rPr>
            </w:r>
            <w:r w:rsidR="00F35A16">
              <w:rPr>
                <w:noProof/>
                <w:webHidden/>
              </w:rPr>
              <w:fldChar w:fldCharType="separate"/>
            </w:r>
            <w:r w:rsidR="00F35A16">
              <w:rPr>
                <w:noProof/>
                <w:webHidden/>
              </w:rPr>
              <w:t>6</w:t>
            </w:r>
            <w:r w:rsidR="00F35A16">
              <w:rPr>
                <w:noProof/>
                <w:webHidden/>
              </w:rPr>
              <w:fldChar w:fldCharType="end"/>
            </w:r>
          </w:hyperlink>
        </w:p>
        <w:p w14:paraId="4F19B034" w14:textId="77777777" w:rsidR="00F35A16" w:rsidRDefault="004E0E40">
          <w:pPr>
            <w:pStyle w:val="TOC1"/>
            <w:tabs>
              <w:tab w:val="left" w:pos="1203"/>
              <w:tab w:val="right" w:leader="dot" w:pos="9016"/>
            </w:tabs>
            <w:rPr>
              <w:rFonts w:asciiTheme="minorHAnsi" w:eastAsiaTheme="minorEastAsia" w:hAnsiTheme="minorHAnsi"/>
              <w:b w:val="0"/>
              <w:bCs w:val="0"/>
              <w:noProof/>
              <w:sz w:val="22"/>
              <w:szCs w:val="22"/>
              <w:lang w:eastAsia="en-GB"/>
            </w:rPr>
          </w:pPr>
          <w:hyperlink w:anchor="_Toc429488199" w:history="1">
            <w:r w:rsidR="00F35A16" w:rsidRPr="003A71BF">
              <w:rPr>
                <w:rStyle w:val="Hyperlink"/>
                <w:rFonts w:cs="Times New Roman"/>
                <w:noProof/>
                <w:w w:val="99"/>
                <w:u w:color="000000"/>
              </w:rPr>
              <w:t>5.</w:t>
            </w:r>
            <w:r w:rsidR="00F35A16">
              <w:rPr>
                <w:rFonts w:asciiTheme="minorHAnsi" w:eastAsiaTheme="minorEastAsia" w:hAnsiTheme="minorHAnsi"/>
                <w:b w:val="0"/>
                <w:bCs w:val="0"/>
                <w:noProof/>
                <w:sz w:val="22"/>
                <w:szCs w:val="22"/>
                <w:lang w:eastAsia="en-GB"/>
              </w:rPr>
              <w:tab/>
            </w:r>
            <w:r w:rsidR="00F35A16" w:rsidRPr="003A71BF">
              <w:rPr>
                <w:rStyle w:val="Hyperlink"/>
                <w:rFonts w:cs="Times New Roman"/>
                <w:noProof/>
                <w:u w:color="000000"/>
              </w:rPr>
              <w:t>COMMUNICATION WITH UNREGISTERED CUSTOMERS</w:t>
            </w:r>
            <w:r w:rsidR="00F35A16">
              <w:rPr>
                <w:noProof/>
                <w:webHidden/>
              </w:rPr>
              <w:tab/>
            </w:r>
            <w:r w:rsidR="00F35A16">
              <w:rPr>
                <w:noProof/>
                <w:webHidden/>
              </w:rPr>
              <w:fldChar w:fldCharType="begin"/>
            </w:r>
            <w:r w:rsidR="00F35A16">
              <w:rPr>
                <w:noProof/>
                <w:webHidden/>
              </w:rPr>
              <w:instrText xml:space="preserve"> PAGEREF _Toc429488199 \h </w:instrText>
            </w:r>
            <w:r w:rsidR="00F35A16">
              <w:rPr>
                <w:noProof/>
                <w:webHidden/>
              </w:rPr>
            </w:r>
            <w:r w:rsidR="00F35A16">
              <w:rPr>
                <w:noProof/>
                <w:webHidden/>
              </w:rPr>
              <w:fldChar w:fldCharType="separate"/>
            </w:r>
            <w:r w:rsidR="00F35A16">
              <w:rPr>
                <w:noProof/>
                <w:webHidden/>
              </w:rPr>
              <w:t>7</w:t>
            </w:r>
            <w:r w:rsidR="00F35A16">
              <w:rPr>
                <w:noProof/>
                <w:webHidden/>
              </w:rPr>
              <w:fldChar w:fldCharType="end"/>
            </w:r>
          </w:hyperlink>
        </w:p>
        <w:p w14:paraId="27898E10" w14:textId="77777777" w:rsidR="00F35A16" w:rsidRDefault="004E0E40">
          <w:pPr>
            <w:pStyle w:val="TOC1"/>
            <w:tabs>
              <w:tab w:val="left" w:pos="1203"/>
              <w:tab w:val="right" w:leader="dot" w:pos="9016"/>
            </w:tabs>
            <w:rPr>
              <w:rFonts w:asciiTheme="minorHAnsi" w:eastAsiaTheme="minorEastAsia" w:hAnsiTheme="minorHAnsi"/>
              <w:b w:val="0"/>
              <w:bCs w:val="0"/>
              <w:noProof/>
              <w:sz w:val="22"/>
              <w:szCs w:val="22"/>
              <w:lang w:eastAsia="en-GB"/>
            </w:rPr>
          </w:pPr>
          <w:hyperlink w:anchor="_Toc429488200" w:history="1">
            <w:r w:rsidR="00F35A16" w:rsidRPr="003A71BF">
              <w:rPr>
                <w:rStyle w:val="Hyperlink"/>
                <w:rFonts w:cs="Times New Roman"/>
                <w:noProof/>
                <w:w w:val="99"/>
                <w:u w:color="000000"/>
              </w:rPr>
              <w:t>6.</w:t>
            </w:r>
            <w:r w:rsidR="00F35A16">
              <w:rPr>
                <w:rFonts w:asciiTheme="minorHAnsi" w:eastAsiaTheme="minorEastAsia" w:hAnsiTheme="minorHAnsi"/>
                <w:b w:val="0"/>
                <w:bCs w:val="0"/>
                <w:noProof/>
                <w:sz w:val="22"/>
                <w:szCs w:val="22"/>
                <w:lang w:eastAsia="en-GB"/>
              </w:rPr>
              <w:tab/>
            </w:r>
            <w:r w:rsidR="00F35A16" w:rsidRPr="003A71BF">
              <w:rPr>
                <w:rStyle w:val="Hyperlink"/>
                <w:rFonts w:cs="Times New Roman"/>
                <w:noProof/>
                <w:u w:color="000000"/>
              </w:rPr>
              <w:t>INFORMATION EXCHANGE BETWEEN PARTIES</w:t>
            </w:r>
            <w:r w:rsidR="00F35A16">
              <w:rPr>
                <w:noProof/>
                <w:webHidden/>
              </w:rPr>
              <w:tab/>
            </w:r>
            <w:r w:rsidR="00F35A16">
              <w:rPr>
                <w:noProof/>
                <w:webHidden/>
              </w:rPr>
              <w:fldChar w:fldCharType="begin"/>
            </w:r>
            <w:r w:rsidR="00F35A16">
              <w:rPr>
                <w:noProof/>
                <w:webHidden/>
              </w:rPr>
              <w:instrText xml:space="preserve"> PAGEREF _Toc429488200 \h </w:instrText>
            </w:r>
            <w:r w:rsidR="00F35A16">
              <w:rPr>
                <w:noProof/>
                <w:webHidden/>
              </w:rPr>
            </w:r>
            <w:r w:rsidR="00F35A16">
              <w:rPr>
                <w:noProof/>
                <w:webHidden/>
              </w:rPr>
              <w:fldChar w:fldCharType="separate"/>
            </w:r>
            <w:r w:rsidR="00F35A16">
              <w:rPr>
                <w:noProof/>
                <w:webHidden/>
              </w:rPr>
              <w:t>9</w:t>
            </w:r>
            <w:r w:rsidR="00F35A16">
              <w:rPr>
                <w:noProof/>
                <w:webHidden/>
              </w:rPr>
              <w:fldChar w:fldCharType="end"/>
            </w:r>
          </w:hyperlink>
        </w:p>
        <w:p w14:paraId="631BC71D" w14:textId="77777777" w:rsidR="00F35A16" w:rsidRDefault="004E0E40">
          <w:pPr>
            <w:pStyle w:val="TOC1"/>
            <w:tabs>
              <w:tab w:val="left" w:pos="1203"/>
              <w:tab w:val="right" w:leader="dot" w:pos="9016"/>
            </w:tabs>
            <w:rPr>
              <w:rFonts w:asciiTheme="minorHAnsi" w:eastAsiaTheme="minorEastAsia" w:hAnsiTheme="minorHAnsi"/>
              <w:b w:val="0"/>
              <w:bCs w:val="0"/>
              <w:noProof/>
              <w:sz w:val="22"/>
              <w:szCs w:val="22"/>
              <w:lang w:eastAsia="en-GB"/>
            </w:rPr>
          </w:pPr>
          <w:hyperlink w:anchor="_Toc429488201" w:history="1">
            <w:r w:rsidR="00F35A16" w:rsidRPr="003A71BF">
              <w:rPr>
                <w:rStyle w:val="Hyperlink"/>
                <w:rFonts w:cs="Times New Roman"/>
                <w:noProof/>
                <w:w w:val="99"/>
                <w:u w:color="000000"/>
              </w:rPr>
              <w:t>7.</w:t>
            </w:r>
            <w:r w:rsidR="00F35A16">
              <w:rPr>
                <w:rFonts w:asciiTheme="minorHAnsi" w:eastAsiaTheme="minorEastAsia" w:hAnsiTheme="minorHAnsi"/>
                <w:b w:val="0"/>
                <w:bCs w:val="0"/>
                <w:noProof/>
                <w:sz w:val="22"/>
                <w:szCs w:val="22"/>
                <w:lang w:eastAsia="en-GB"/>
              </w:rPr>
              <w:tab/>
            </w:r>
            <w:r w:rsidR="00F35A16" w:rsidRPr="003A71BF">
              <w:rPr>
                <w:rStyle w:val="Hyperlink"/>
                <w:rFonts w:cs="Times New Roman"/>
                <w:noProof/>
                <w:u w:color="000000"/>
              </w:rPr>
              <w:t>DATA PROTECTION REQUIREMENTS</w:t>
            </w:r>
            <w:r w:rsidR="00F35A16">
              <w:rPr>
                <w:noProof/>
                <w:webHidden/>
              </w:rPr>
              <w:tab/>
            </w:r>
            <w:r w:rsidR="00F35A16">
              <w:rPr>
                <w:noProof/>
                <w:webHidden/>
              </w:rPr>
              <w:fldChar w:fldCharType="begin"/>
            </w:r>
            <w:r w:rsidR="00F35A16">
              <w:rPr>
                <w:noProof/>
                <w:webHidden/>
              </w:rPr>
              <w:instrText xml:space="preserve"> PAGEREF _Toc429488201 \h </w:instrText>
            </w:r>
            <w:r w:rsidR="00F35A16">
              <w:rPr>
                <w:noProof/>
                <w:webHidden/>
              </w:rPr>
            </w:r>
            <w:r w:rsidR="00F35A16">
              <w:rPr>
                <w:noProof/>
                <w:webHidden/>
              </w:rPr>
              <w:fldChar w:fldCharType="separate"/>
            </w:r>
            <w:r w:rsidR="00F35A16">
              <w:rPr>
                <w:noProof/>
                <w:webHidden/>
              </w:rPr>
              <w:t>10</w:t>
            </w:r>
            <w:r w:rsidR="00F35A16">
              <w:rPr>
                <w:noProof/>
                <w:webHidden/>
              </w:rPr>
              <w:fldChar w:fldCharType="end"/>
            </w:r>
          </w:hyperlink>
        </w:p>
        <w:p w14:paraId="3BB2926E" w14:textId="77777777" w:rsidR="00F35A16" w:rsidRDefault="004E0E40">
          <w:pPr>
            <w:pStyle w:val="TOC1"/>
            <w:tabs>
              <w:tab w:val="left" w:pos="1203"/>
              <w:tab w:val="right" w:leader="dot" w:pos="9016"/>
            </w:tabs>
            <w:rPr>
              <w:rFonts w:asciiTheme="minorHAnsi" w:eastAsiaTheme="minorEastAsia" w:hAnsiTheme="minorHAnsi"/>
              <w:b w:val="0"/>
              <w:bCs w:val="0"/>
              <w:noProof/>
              <w:sz w:val="22"/>
              <w:szCs w:val="22"/>
              <w:lang w:eastAsia="en-GB"/>
            </w:rPr>
          </w:pPr>
          <w:hyperlink w:anchor="_Toc429488202" w:history="1">
            <w:r w:rsidR="00F35A16" w:rsidRPr="003A71BF">
              <w:rPr>
                <w:rStyle w:val="Hyperlink"/>
                <w:rFonts w:cs="Times New Roman"/>
                <w:noProof/>
                <w:w w:val="99"/>
                <w:u w:color="000000"/>
              </w:rPr>
              <w:t>8.</w:t>
            </w:r>
            <w:r w:rsidR="00F35A16">
              <w:rPr>
                <w:rFonts w:asciiTheme="minorHAnsi" w:eastAsiaTheme="minorEastAsia" w:hAnsiTheme="minorHAnsi"/>
                <w:b w:val="0"/>
                <w:bCs w:val="0"/>
                <w:noProof/>
                <w:sz w:val="22"/>
                <w:szCs w:val="22"/>
                <w:lang w:eastAsia="en-GB"/>
              </w:rPr>
              <w:tab/>
            </w:r>
            <w:r w:rsidR="00F35A16" w:rsidRPr="003A71BF">
              <w:rPr>
                <w:rStyle w:val="Hyperlink"/>
                <w:rFonts w:cs="Times New Roman"/>
                <w:noProof/>
                <w:u w:color="000000"/>
              </w:rPr>
              <w:t>PROCEDURES FOR INVESTIGATION</w:t>
            </w:r>
            <w:r w:rsidR="00F35A16">
              <w:rPr>
                <w:noProof/>
                <w:webHidden/>
              </w:rPr>
              <w:tab/>
            </w:r>
            <w:r w:rsidR="00F35A16">
              <w:rPr>
                <w:noProof/>
                <w:webHidden/>
              </w:rPr>
              <w:fldChar w:fldCharType="begin"/>
            </w:r>
            <w:r w:rsidR="00F35A16">
              <w:rPr>
                <w:noProof/>
                <w:webHidden/>
              </w:rPr>
              <w:instrText xml:space="preserve"> PAGEREF _Toc429488202 \h </w:instrText>
            </w:r>
            <w:r w:rsidR="00F35A16">
              <w:rPr>
                <w:noProof/>
                <w:webHidden/>
              </w:rPr>
            </w:r>
            <w:r w:rsidR="00F35A16">
              <w:rPr>
                <w:noProof/>
                <w:webHidden/>
              </w:rPr>
              <w:fldChar w:fldCharType="separate"/>
            </w:r>
            <w:r w:rsidR="00F35A16">
              <w:rPr>
                <w:noProof/>
                <w:webHidden/>
              </w:rPr>
              <w:t>10</w:t>
            </w:r>
            <w:r w:rsidR="00F35A16">
              <w:rPr>
                <w:noProof/>
                <w:webHidden/>
              </w:rPr>
              <w:fldChar w:fldCharType="end"/>
            </w:r>
          </w:hyperlink>
        </w:p>
        <w:p w14:paraId="4CA85935" w14:textId="77777777" w:rsidR="00F35A16" w:rsidRDefault="004E0E40">
          <w:pPr>
            <w:pStyle w:val="TOC1"/>
            <w:tabs>
              <w:tab w:val="left" w:pos="1203"/>
              <w:tab w:val="right" w:leader="dot" w:pos="9016"/>
            </w:tabs>
            <w:rPr>
              <w:rFonts w:asciiTheme="minorHAnsi" w:eastAsiaTheme="minorEastAsia" w:hAnsiTheme="minorHAnsi"/>
              <w:b w:val="0"/>
              <w:bCs w:val="0"/>
              <w:noProof/>
              <w:sz w:val="22"/>
              <w:szCs w:val="22"/>
              <w:lang w:eastAsia="en-GB"/>
            </w:rPr>
          </w:pPr>
          <w:hyperlink w:anchor="_Toc429488203" w:history="1">
            <w:r w:rsidR="00F35A16" w:rsidRPr="003A71BF">
              <w:rPr>
                <w:rStyle w:val="Hyperlink"/>
                <w:rFonts w:cs="Times New Roman"/>
                <w:noProof/>
                <w:w w:val="99"/>
                <w:u w:color="000000"/>
              </w:rPr>
              <w:t>9.</w:t>
            </w:r>
            <w:r w:rsidR="00F35A16">
              <w:rPr>
                <w:rFonts w:asciiTheme="minorHAnsi" w:eastAsiaTheme="minorEastAsia" w:hAnsiTheme="minorHAnsi"/>
                <w:b w:val="0"/>
                <w:bCs w:val="0"/>
                <w:noProof/>
                <w:sz w:val="22"/>
                <w:szCs w:val="22"/>
                <w:lang w:eastAsia="en-GB"/>
              </w:rPr>
              <w:tab/>
            </w:r>
            <w:r w:rsidR="00F35A16" w:rsidRPr="003A71BF">
              <w:rPr>
                <w:rStyle w:val="Hyperlink"/>
                <w:rFonts w:cs="Times New Roman"/>
                <w:noProof/>
                <w:u w:color="000000"/>
              </w:rPr>
              <w:t>VISIT PROCEDURE/GAINING ENTRY</w:t>
            </w:r>
            <w:r w:rsidR="00F35A16">
              <w:rPr>
                <w:noProof/>
                <w:webHidden/>
              </w:rPr>
              <w:tab/>
            </w:r>
            <w:r w:rsidR="00F35A16">
              <w:rPr>
                <w:noProof/>
                <w:webHidden/>
              </w:rPr>
              <w:fldChar w:fldCharType="begin"/>
            </w:r>
            <w:r w:rsidR="00F35A16">
              <w:rPr>
                <w:noProof/>
                <w:webHidden/>
              </w:rPr>
              <w:instrText xml:space="preserve"> PAGEREF _Toc429488203 \h </w:instrText>
            </w:r>
            <w:r w:rsidR="00F35A16">
              <w:rPr>
                <w:noProof/>
                <w:webHidden/>
              </w:rPr>
            </w:r>
            <w:r w:rsidR="00F35A16">
              <w:rPr>
                <w:noProof/>
                <w:webHidden/>
              </w:rPr>
              <w:fldChar w:fldCharType="separate"/>
            </w:r>
            <w:r w:rsidR="00F35A16">
              <w:rPr>
                <w:noProof/>
                <w:webHidden/>
              </w:rPr>
              <w:t>12</w:t>
            </w:r>
            <w:r w:rsidR="00F35A16">
              <w:rPr>
                <w:noProof/>
                <w:webHidden/>
              </w:rPr>
              <w:fldChar w:fldCharType="end"/>
            </w:r>
          </w:hyperlink>
        </w:p>
        <w:p w14:paraId="71731886" w14:textId="77777777" w:rsidR="00F35A16" w:rsidRDefault="004E0E40">
          <w:pPr>
            <w:pStyle w:val="TOC1"/>
            <w:tabs>
              <w:tab w:val="left" w:pos="1203"/>
              <w:tab w:val="right" w:leader="dot" w:pos="9016"/>
            </w:tabs>
            <w:rPr>
              <w:rFonts w:asciiTheme="minorHAnsi" w:eastAsiaTheme="minorEastAsia" w:hAnsiTheme="minorHAnsi"/>
              <w:b w:val="0"/>
              <w:bCs w:val="0"/>
              <w:noProof/>
              <w:sz w:val="22"/>
              <w:szCs w:val="22"/>
              <w:lang w:eastAsia="en-GB"/>
            </w:rPr>
          </w:pPr>
          <w:hyperlink w:anchor="_Toc429488204" w:history="1">
            <w:r w:rsidR="00F35A16" w:rsidRPr="003A71BF">
              <w:rPr>
                <w:rStyle w:val="Hyperlink"/>
                <w:rFonts w:cs="Times New Roman"/>
                <w:noProof/>
                <w:w w:val="99"/>
                <w:u w:color="000000"/>
              </w:rPr>
              <w:t>10.</w:t>
            </w:r>
            <w:r w:rsidR="00F35A16">
              <w:rPr>
                <w:rFonts w:asciiTheme="minorHAnsi" w:eastAsiaTheme="minorEastAsia" w:hAnsiTheme="minorHAnsi"/>
                <w:b w:val="0"/>
                <w:bCs w:val="0"/>
                <w:noProof/>
                <w:sz w:val="22"/>
                <w:szCs w:val="22"/>
                <w:lang w:eastAsia="en-GB"/>
              </w:rPr>
              <w:tab/>
            </w:r>
            <w:r w:rsidR="00F35A16" w:rsidRPr="003A71BF">
              <w:rPr>
                <w:rStyle w:val="Hyperlink"/>
                <w:rFonts w:cs="Times New Roman"/>
                <w:noProof/>
                <w:u w:color="000000"/>
              </w:rPr>
              <w:t>TREATMENT OF VULNERABLE CUSTOMERS</w:t>
            </w:r>
            <w:r w:rsidR="00F35A16">
              <w:rPr>
                <w:noProof/>
                <w:webHidden/>
              </w:rPr>
              <w:tab/>
            </w:r>
            <w:r w:rsidR="00F35A16">
              <w:rPr>
                <w:noProof/>
                <w:webHidden/>
              </w:rPr>
              <w:fldChar w:fldCharType="begin"/>
            </w:r>
            <w:r w:rsidR="00F35A16">
              <w:rPr>
                <w:noProof/>
                <w:webHidden/>
              </w:rPr>
              <w:instrText xml:space="preserve"> PAGEREF _Toc429488204 \h </w:instrText>
            </w:r>
            <w:r w:rsidR="00F35A16">
              <w:rPr>
                <w:noProof/>
                <w:webHidden/>
              </w:rPr>
            </w:r>
            <w:r w:rsidR="00F35A16">
              <w:rPr>
                <w:noProof/>
                <w:webHidden/>
              </w:rPr>
              <w:fldChar w:fldCharType="separate"/>
            </w:r>
            <w:r w:rsidR="00F35A16">
              <w:rPr>
                <w:noProof/>
                <w:webHidden/>
              </w:rPr>
              <w:t>13</w:t>
            </w:r>
            <w:r w:rsidR="00F35A16">
              <w:rPr>
                <w:noProof/>
                <w:webHidden/>
              </w:rPr>
              <w:fldChar w:fldCharType="end"/>
            </w:r>
          </w:hyperlink>
        </w:p>
        <w:p w14:paraId="6780B773" w14:textId="77777777" w:rsidR="00F35A16" w:rsidRDefault="004E0E40">
          <w:pPr>
            <w:pStyle w:val="TOC1"/>
            <w:tabs>
              <w:tab w:val="left" w:pos="1203"/>
              <w:tab w:val="right" w:leader="dot" w:pos="9016"/>
            </w:tabs>
            <w:rPr>
              <w:rFonts w:asciiTheme="minorHAnsi" w:eastAsiaTheme="minorEastAsia" w:hAnsiTheme="minorHAnsi"/>
              <w:b w:val="0"/>
              <w:bCs w:val="0"/>
              <w:noProof/>
              <w:sz w:val="22"/>
              <w:szCs w:val="22"/>
              <w:lang w:eastAsia="en-GB"/>
            </w:rPr>
          </w:pPr>
          <w:hyperlink w:anchor="_Toc429488205" w:history="1">
            <w:r w:rsidR="00F35A16" w:rsidRPr="003A71BF">
              <w:rPr>
                <w:rStyle w:val="Hyperlink"/>
                <w:rFonts w:cs="Times New Roman"/>
                <w:noProof/>
                <w:w w:val="99"/>
                <w:u w:color="000000"/>
              </w:rPr>
              <w:t>11.</w:t>
            </w:r>
            <w:r w:rsidR="00F35A16">
              <w:rPr>
                <w:rFonts w:asciiTheme="minorHAnsi" w:eastAsiaTheme="minorEastAsia" w:hAnsiTheme="minorHAnsi"/>
                <w:b w:val="0"/>
                <w:bCs w:val="0"/>
                <w:noProof/>
                <w:sz w:val="22"/>
                <w:szCs w:val="22"/>
                <w:lang w:eastAsia="en-GB"/>
              </w:rPr>
              <w:tab/>
            </w:r>
            <w:r w:rsidR="00F35A16" w:rsidRPr="003A71BF">
              <w:rPr>
                <w:rStyle w:val="Hyperlink"/>
                <w:rFonts w:cs="Times New Roman"/>
                <w:noProof/>
                <w:u w:color="000000"/>
              </w:rPr>
              <w:t>INFORMATION TO CUSTOMERS</w:t>
            </w:r>
            <w:r w:rsidR="00F35A16">
              <w:rPr>
                <w:noProof/>
                <w:webHidden/>
              </w:rPr>
              <w:tab/>
            </w:r>
            <w:r w:rsidR="00F35A16">
              <w:rPr>
                <w:noProof/>
                <w:webHidden/>
              </w:rPr>
              <w:fldChar w:fldCharType="begin"/>
            </w:r>
            <w:r w:rsidR="00F35A16">
              <w:rPr>
                <w:noProof/>
                <w:webHidden/>
              </w:rPr>
              <w:instrText xml:space="preserve"> PAGEREF _Toc429488205 \h </w:instrText>
            </w:r>
            <w:r w:rsidR="00F35A16">
              <w:rPr>
                <w:noProof/>
                <w:webHidden/>
              </w:rPr>
            </w:r>
            <w:r w:rsidR="00F35A16">
              <w:rPr>
                <w:noProof/>
                <w:webHidden/>
              </w:rPr>
              <w:fldChar w:fldCharType="separate"/>
            </w:r>
            <w:r w:rsidR="00F35A16">
              <w:rPr>
                <w:noProof/>
                <w:webHidden/>
              </w:rPr>
              <w:t>13</w:t>
            </w:r>
            <w:r w:rsidR="00F35A16">
              <w:rPr>
                <w:noProof/>
                <w:webHidden/>
              </w:rPr>
              <w:fldChar w:fldCharType="end"/>
            </w:r>
          </w:hyperlink>
        </w:p>
        <w:p w14:paraId="500AB0D6" w14:textId="77777777" w:rsidR="00F35A16" w:rsidRDefault="00285751">
          <w:pPr>
            <w:pStyle w:val="TOC1"/>
            <w:tabs>
              <w:tab w:val="right" w:leader="dot" w:pos="9016"/>
            </w:tabs>
            <w:rPr>
              <w:rFonts w:asciiTheme="minorHAnsi" w:eastAsiaTheme="minorEastAsia" w:hAnsiTheme="minorHAnsi"/>
              <w:b w:val="0"/>
              <w:bCs w:val="0"/>
              <w:noProof/>
              <w:sz w:val="22"/>
              <w:szCs w:val="22"/>
              <w:lang w:eastAsia="en-GB"/>
            </w:rPr>
          </w:pPr>
          <w:r w:rsidRPr="00285751">
            <w:rPr>
              <w:rStyle w:val="Hyperlink"/>
              <w:noProof/>
              <w:u w:val="none"/>
            </w:rPr>
            <w:tab/>
          </w:r>
          <w:hyperlink w:anchor="_Toc429488206" w:history="1">
            <w:r w:rsidR="00F35A16" w:rsidRPr="003A71BF">
              <w:rPr>
                <w:rStyle w:val="Hyperlink"/>
                <w:rFonts w:cs="Times New Roman"/>
                <w:noProof/>
              </w:rPr>
              <w:t>APPENDIX 1 - OUTLINE PROCESS DIAGRAM FOR RESOLVING UNREGISTERED CUSTOMERS</w:t>
            </w:r>
            <w:r w:rsidR="00F35A16">
              <w:rPr>
                <w:noProof/>
                <w:webHidden/>
              </w:rPr>
              <w:tab/>
            </w:r>
            <w:r w:rsidR="00F35A16">
              <w:rPr>
                <w:noProof/>
                <w:webHidden/>
              </w:rPr>
              <w:fldChar w:fldCharType="begin"/>
            </w:r>
            <w:r w:rsidR="00F35A16">
              <w:rPr>
                <w:noProof/>
                <w:webHidden/>
              </w:rPr>
              <w:instrText xml:space="preserve"> PAGEREF _Toc429488206 \h </w:instrText>
            </w:r>
            <w:r w:rsidR="00F35A16">
              <w:rPr>
                <w:noProof/>
                <w:webHidden/>
              </w:rPr>
            </w:r>
            <w:r w:rsidR="00F35A16">
              <w:rPr>
                <w:noProof/>
                <w:webHidden/>
              </w:rPr>
              <w:fldChar w:fldCharType="separate"/>
            </w:r>
            <w:r w:rsidR="00F35A16">
              <w:rPr>
                <w:noProof/>
                <w:webHidden/>
              </w:rPr>
              <w:t>15</w:t>
            </w:r>
            <w:r w:rsidR="00F35A16">
              <w:rPr>
                <w:noProof/>
                <w:webHidden/>
              </w:rPr>
              <w:fldChar w:fldCharType="end"/>
            </w:r>
          </w:hyperlink>
        </w:p>
        <w:p w14:paraId="452ED776" w14:textId="77777777" w:rsidR="00F35A16" w:rsidRDefault="00285751">
          <w:pPr>
            <w:pStyle w:val="TOC1"/>
            <w:tabs>
              <w:tab w:val="right" w:leader="dot" w:pos="9016"/>
            </w:tabs>
            <w:rPr>
              <w:rFonts w:asciiTheme="minorHAnsi" w:eastAsiaTheme="minorEastAsia" w:hAnsiTheme="minorHAnsi"/>
              <w:b w:val="0"/>
              <w:bCs w:val="0"/>
              <w:noProof/>
              <w:sz w:val="22"/>
              <w:szCs w:val="22"/>
              <w:lang w:eastAsia="en-GB"/>
            </w:rPr>
          </w:pPr>
          <w:r w:rsidRPr="00285751">
            <w:rPr>
              <w:rStyle w:val="Hyperlink"/>
              <w:noProof/>
              <w:u w:val="none"/>
            </w:rPr>
            <w:tab/>
          </w:r>
          <w:hyperlink w:anchor="_Toc429488207" w:history="1">
            <w:r w:rsidR="00F35A16" w:rsidRPr="003A71BF">
              <w:rPr>
                <w:rStyle w:val="Hyperlink"/>
                <w:rFonts w:cs="Times New Roman"/>
                <w:noProof/>
              </w:rPr>
              <w:t>APPENDIX 2 – DISCONTINUATION OF SUPPLY</w:t>
            </w:r>
            <w:r w:rsidR="00F35A16">
              <w:rPr>
                <w:noProof/>
                <w:webHidden/>
              </w:rPr>
              <w:tab/>
            </w:r>
            <w:r w:rsidR="00F35A16">
              <w:rPr>
                <w:noProof/>
                <w:webHidden/>
              </w:rPr>
              <w:fldChar w:fldCharType="begin"/>
            </w:r>
            <w:r w:rsidR="00F35A16">
              <w:rPr>
                <w:noProof/>
                <w:webHidden/>
              </w:rPr>
              <w:instrText xml:space="preserve"> PAGEREF _Toc429488207 \h </w:instrText>
            </w:r>
            <w:r w:rsidR="00F35A16">
              <w:rPr>
                <w:noProof/>
                <w:webHidden/>
              </w:rPr>
            </w:r>
            <w:r w:rsidR="00F35A16">
              <w:rPr>
                <w:noProof/>
                <w:webHidden/>
              </w:rPr>
              <w:fldChar w:fldCharType="separate"/>
            </w:r>
            <w:r w:rsidR="00F35A16">
              <w:rPr>
                <w:noProof/>
                <w:webHidden/>
              </w:rPr>
              <w:t>17</w:t>
            </w:r>
            <w:r w:rsidR="00F35A16">
              <w:rPr>
                <w:noProof/>
                <w:webHidden/>
              </w:rPr>
              <w:fldChar w:fldCharType="end"/>
            </w:r>
          </w:hyperlink>
        </w:p>
        <w:p w14:paraId="310C9BEA" w14:textId="77777777" w:rsidR="00F44E61" w:rsidRPr="009E7724" w:rsidRDefault="00F44E61" w:rsidP="00654924">
          <w:pPr>
            <w:spacing w:line="360" w:lineRule="auto"/>
            <w:jc w:val="both"/>
            <w:rPr>
              <w:rFonts w:ascii="Times New Roman" w:hAnsi="Times New Roman" w:cs="Times New Roman"/>
              <w:sz w:val="24"/>
              <w:szCs w:val="24"/>
            </w:rPr>
          </w:pPr>
          <w:r w:rsidRPr="009E7724">
            <w:rPr>
              <w:rFonts w:ascii="Times New Roman" w:hAnsi="Times New Roman" w:cs="Times New Roman"/>
              <w:b/>
              <w:bCs/>
              <w:noProof/>
              <w:sz w:val="24"/>
              <w:szCs w:val="24"/>
            </w:rPr>
            <w:fldChar w:fldCharType="end"/>
          </w:r>
        </w:p>
      </w:sdtContent>
    </w:sdt>
    <w:p w14:paraId="4BC635E0" w14:textId="77777777" w:rsidR="00C45473" w:rsidRPr="009E7724" w:rsidRDefault="00C45473" w:rsidP="00654924">
      <w:pPr>
        <w:spacing w:line="360" w:lineRule="auto"/>
        <w:jc w:val="both"/>
        <w:rPr>
          <w:rFonts w:ascii="Times New Roman" w:hAnsi="Times New Roman" w:cs="Times New Roman"/>
          <w:sz w:val="24"/>
          <w:szCs w:val="24"/>
        </w:rPr>
      </w:pPr>
    </w:p>
    <w:p w14:paraId="0E0DB25D" w14:textId="77777777" w:rsidR="00C45473" w:rsidRPr="00FE670F" w:rsidRDefault="00C45473" w:rsidP="00654924">
      <w:pPr>
        <w:spacing w:line="360" w:lineRule="auto"/>
        <w:jc w:val="both"/>
        <w:rPr>
          <w:rFonts w:ascii="Times New Roman" w:hAnsi="Times New Roman" w:cs="Times New Roman"/>
          <w:sz w:val="24"/>
          <w:szCs w:val="24"/>
        </w:rPr>
      </w:pPr>
      <w:r w:rsidRPr="00FE670F">
        <w:rPr>
          <w:rFonts w:ascii="Times New Roman" w:hAnsi="Times New Roman" w:cs="Times New Roman"/>
          <w:sz w:val="24"/>
          <w:szCs w:val="24"/>
        </w:rPr>
        <w:br w:type="page"/>
      </w:r>
    </w:p>
    <w:p w14:paraId="3E80410C" w14:textId="77777777" w:rsidR="00C45473" w:rsidRPr="00FE670F" w:rsidRDefault="00C45473" w:rsidP="00E51465">
      <w:pPr>
        <w:pStyle w:val="Heading1"/>
        <w:numPr>
          <w:ilvl w:val="1"/>
          <w:numId w:val="4"/>
        </w:numPr>
        <w:tabs>
          <w:tab w:val="left" w:pos="2645"/>
        </w:tabs>
        <w:spacing w:before="0" w:after="240" w:line="360" w:lineRule="auto"/>
        <w:ind w:left="2364" w:hanging="442"/>
        <w:jc w:val="center"/>
        <w:rPr>
          <w:rFonts w:cs="Times New Roman"/>
          <w:b w:val="0"/>
          <w:bCs w:val="0"/>
        </w:rPr>
      </w:pPr>
      <w:bookmarkStart w:id="0" w:name="_TOC_250015"/>
      <w:bookmarkStart w:id="1" w:name="_Toc429488195"/>
      <w:r w:rsidRPr="00FE670F">
        <w:rPr>
          <w:rFonts w:cs="Times New Roman"/>
          <w:u w:val="thick" w:color="000000"/>
        </w:rPr>
        <w:lastRenderedPageBreak/>
        <w:t>INTERPRETING THIS</w:t>
      </w:r>
      <w:r w:rsidRPr="00FE670F">
        <w:rPr>
          <w:rFonts w:cs="Times New Roman"/>
          <w:spacing w:val="-2"/>
          <w:u w:val="thick" w:color="000000"/>
        </w:rPr>
        <w:t xml:space="preserve"> </w:t>
      </w:r>
      <w:r w:rsidRPr="00FE670F">
        <w:rPr>
          <w:rFonts w:cs="Times New Roman"/>
          <w:u w:val="thick" w:color="000000"/>
        </w:rPr>
        <w:t>DOCUMENT</w:t>
      </w:r>
      <w:bookmarkEnd w:id="0"/>
      <w:bookmarkEnd w:id="1"/>
    </w:p>
    <w:p w14:paraId="594C4A17" w14:textId="77777777" w:rsidR="00C45473" w:rsidRPr="00FE670F" w:rsidRDefault="00C45473" w:rsidP="00E51465">
      <w:pPr>
        <w:pStyle w:val="ListParagraph"/>
        <w:numPr>
          <w:ilvl w:val="1"/>
          <w:numId w:val="3"/>
        </w:numPr>
        <w:tabs>
          <w:tab w:val="left" w:pos="838"/>
        </w:tabs>
        <w:spacing w:after="240" w:line="360" w:lineRule="auto"/>
        <w:jc w:val="both"/>
        <w:rPr>
          <w:rFonts w:ascii="Times New Roman" w:eastAsia="Times New Roman" w:hAnsi="Times New Roman" w:cs="Times New Roman"/>
          <w:sz w:val="24"/>
          <w:szCs w:val="24"/>
        </w:rPr>
      </w:pPr>
      <w:r w:rsidRPr="00FE670F">
        <w:rPr>
          <w:rFonts w:ascii="Times New Roman" w:hAnsi="Times New Roman" w:cs="Times New Roman"/>
          <w:sz w:val="24"/>
          <w:szCs w:val="24"/>
        </w:rPr>
        <w:t xml:space="preserve">This </w:t>
      </w:r>
      <w:r w:rsidR="005A6A57" w:rsidRPr="00FE670F">
        <w:rPr>
          <w:rFonts w:ascii="Times New Roman" w:hAnsi="Times New Roman" w:cs="Times New Roman"/>
          <w:sz w:val="24"/>
          <w:szCs w:val="24"/>
        </w:rPr>
        <w:t>Code of Practice</w:t>
      </w:r>
      <w:r w:rsidRPr="00FE670F">
        <w:rPr>
          <w:rFonts w:ascii="Times New Roman" w:hAnsi="Times New Roman" w:cs="Times New Roman"/>
          <w:sz w:val="24"/>
          <w:szCs w:val="24"/>
        </w:rPr>
        <w:t xml:space="preserve"> is a Schedule to the Distribution Connection and Use</w:t>
      </w:r>
      <w:r w:rsidRPr="00FE670F">
        <w:rPr>
          <w:rFonts w:ascii="Times New Roman" w:hAnsi="Times New Roman" w:cs="Times New Roman"/>
          <w:spacing w:val="-20"/>
          <w:sz w:val="24"/>
          <w:szCs w:val="24"/>
        </w:rPr>
        <w:t xml:space="preserve"> </w:t>
      </w:r>
      <w:r w:rsidRPr="00FE670F">
        <w:rPr>
          <w:rFonts w:ascii="Times New Roman" w:hAnsi="Times New Roman" w:cs="Times New Roman"/>
          <w:sz w:val="24"/>
          <w:szCs w:val="24"/>
        </w:rPr>
        <w:t>of</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 xml:space="preserve">System Agreement (the </w:t>
      </w:r>
      <w:r w:rsidRPr="00FE670F">
        <w:rPr>
          <w:rFonts w:ascii="Times New Roman" w:hAnsi="Times New Roman" w:cs="Times New Roman"/>
          <w:b/>
          <w:sz w:val="24"/>
          <w:szCs w:val="24"/>
        </w:rPr>
        <w:t>DCUSA</w:t>
      </w:r>
      <w:r w:rsidRPr="00FE670F">
        <w:rPr>
          <w:rFonts w:ascii="Times New Roman" w:hAnsi="Times New Roman" w:cs="Times New Roman"/>
          <w:sz w:val="24"/>
          <w:szCs w:val="24"/>
        </w:rPr>
        <w:t>) established under the licences of</w:t>
      </w:r>
      <w:r w:rsidRPr="00FE670F">
        <w:rPr>
          <w:rFonts w:ascii="Times New Roman" w:hAnsi="Times New Roman" w:cs="Times New Roman"/>
          <w:spacing w:val="-12"/>
          <w:sz w:val="24"/>
          <w:szCs w:val="24"/>
        </w:rPr>
        <w:t xml:space="preserve"> </w:t>
      </w:r>
      <w:r w:rsidRPr="00FE670F">
        <w:rPr>
          <w:rFonts w:ascii="Times New Roman" w:hAnsi="Times New Roman" w:cs="Times New Roman"/>
          <w:sz w:val="24"/>
          <w:szCs w:val="24"/>
        </w:rPr>
        <w:t>the</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Distributors.</w:t>
      </w:r>
    </w:p>
    <w:p w14:paraId="5EC3414D" w14:textId="77777777" w:rsidR="00C45473" w:rsidRPr="00FE670F" w:rsidDel="008C2C43" w:rsidRDefault="00C45473" w:rsidP="00CA0F55">
      <w:pPr>
        <w:pStyle w:val="ListParagraph"/>
        <w:numPr>
          <w:ilvl w:val="1"/>
          <w:numId w:val="3"/>
        </w:numPr>
        <w:tabs>
          <w:tab w:val="left" w:pos="838"/>
        </w:tabs>
        <w:spacing w:after="240" w:line="360" w:lineRule="auto"/>
        <w:ind w:left="839"/>
        <w:jc w:val="both"/>
        <w:rPr>
          <w:del w:id="2" w:author="Wragge-Law" w:date="2015-08-24T08:31:00Z"/>
          <w:rFonts w:ascii="Times New Roman" w:eastAsia="Times New Roman" w:hAnsi="Times New Roman" w:cs="Times New Roman"/>
          <w:sz w:val="24"/>
          <w:szCs w:val="24"/>
        </w:rPr>
      </w:pPr>
      <w:r w:rsidRPr="00FE670F">
        <w:rPr>
          <w:rFonts w:ascii="Times New Roman" w:hAnsi="Times New Roman" w:cs="Times New Roman"/>
          <w:sz w:val="24"/>
          <w:szCs w:val="24"/>
        </w:rPr>
        <w:t xml:space="preserve">The Distributors and the </w:t>
      </w:r>
      <w:r w:rsidR="003A7DDC" w:rsidRPr="00FE670F">
        <w:rPr>
          <w:rFonts w:ascii="Times New Roman" w:hAnsi="Times New Roman" w:cs="Times New Roman"/>
          <w:sz w:val="24"/>
          <w:szCs w:val="24"/>
        </w:rPr>
        <w:t>Supplier</w:t>
      </w:r>
      <w:r w:rsidRPr="00FE670F">
        <w:rPr>
          <w:rFonts w:ascii="Times New Roman" w:hAnsi="Times New Roman" w:cs="Times New Roman"/>
          <w:sz w:val="24"/>
          <w:szCs w:val="24"/>
        </w:rPr>
        <w:t xml:space="preserve">s are obliged (by Clause </w:t>
      </w:r>
      <w:r w:rsidR="00DD61EC" w:rsidRPr="00FE670F">
        <w:rPr>
          <w:rFonts w:ascii="Times New Roman" w:hAnsi="Times New Roman" w:cs="Times New Roman"/>
          <w:sz w:val="24"/>
          <w:szCs w:val="24"/>
        </w:rPr>
        <w:t>32A</w:t>
      </w:r>
      <w:r w:rsidRPr="00FE670F">
        <w:rPr>
          <w:rFonts w:ascii="Times New Roman" w:hAnsi="Times New Roman" w:cs="Times New Roman"/>
          <w:sz w:val="24"/>
          <w:szCs w:val="24"/>
        </w:rPr>
        <w:t xml:space="preserve"> of the</w:t>
      </w:r>
      <w:r w:rsidRPr="00FE670F">
        <w:rPr>
          <w:rFonts w:ascii="Times New Roman" w:hAnsi="Times New Roman" w:cs="Times New Roman"/>
          <w:spacing w:val="-22"/>
          <w:sz w:val="24"/>
          <w:szCs w:val="24"/>
        </w:rPr>
        <w:t xml:space="preserve"> </w:t>
      </w:r>
      <w:r w:rsidRPr="00FE670F">
        <w:rPr>
          <w:rFonts w:ascii="Times New Roman" w:hAnsi="Times New Roman" w:cs="Times New Roman"/>
          <w:sz w:val="24"/>
          <w:szCs w:val="24"/>
        </w:rPr>
        <w:t>DCUSA)</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to</w:t>
      </w:r>
      <w:del w:id="3" w:author="Wragge-Law" w:date="2015-08-24T08:31:00Z">
        <w:r w:rsidR="00E51465" w:rsidRPr="00FE670F" w:rsidDel="008C2C43">
          <w:rPr>
            <w:rFonts w:ascii="Times New Roman" w:hAnsi="Times New Roman" w:cs="Times New Roman"/>
            <w:sz w:val="24"/>
            <w:szCs w:val="24"/>
          </w:rPr>
          <w:delText>:</w:delText>
        </w:r>
        <w:r w:rsidRPr="00FE670F" w:rsidDel="008C2C43">
          <w:rPr>
            <w:rFonts w:ascii="Times New Roman" w:hAnsi="Times New Roman" w:cs="Times New Roman"/>
            <w:spacing w:val="-1"/>
            <w:sz w:val="24"/>
            <w:szCs w:val="24"/>
          </w:rPr>
          <w:delText xml:space="preserve"> </w:delText>
        </w:r>
      </w:del>
      <w:ins w:id="4" w:author="Wragge-Law" w:date="2015-08-24T08:32:00Z">
        <w:r w:rsidR="00CA0F55" w:rsidRPr="00FE670F">
          <w:rPr>
            <w:rFonts w:ascii="Times New Roman" w:hAnsi="Times New Roman" w:cs="Times New Roman"/>
            <w:spacing w:val="-1"/>
            <w:sz w:val="24"/>
            <w:szCs w:val="24"/>
          </w:rPr>
          <w:t xml:space="preserve"> </w:t>
        </w:r>
      </w:ins>
      <w:ins w:id="5" w:author="Wragge-Law" w:date="2015-08-24T08:33:00Z">
        <w:r w:rsidR="00CA0F55" w:rsidRPr="00FE670F">
          <w:rPr>
            <w:rFonts w:ascii="Times New Roman" w:hAnsi="Times New Roman" w:cs="Times New Roman"/>
            <w:spacing w:val="-1"/>
            <w:sz w:val="24"/>
            <w:szCs w:val="24"/>
          </w:rPr>
          <w:t>c</w:t>
        </w:r>
      </w:ins>
    </w:p>
    <w:p w14:paraId="03AD04DD" w14:textId="77777777" w:rsidR="00C45473" w:rsidRPr="00FE670F" w:rsidRDefault="00C45473" w:rsidP="00CA0F55">
      <w:pPr>
        <w:pStyle w:val="ListParagraph"/>
        <w:numPr>
          <w:ilvl w:val="1"/>
          <w:numId w:val="3"/>
        </w:numPr>
        <w:tabs>
          <w:tab w:val="left" w:pos="838"/>
        </w:tabs>
        <w:spacing w:after="240" w:line="360" w:lineRule="auto"/>
        <w:ind w:left="839"/>
        <w:jc w:val="both"/>
        <w:rPr>
          <w:rFonts w:ascii="Times New Roman" w:eastAsia="Times New Roman" w:hAnsi="Times New Roman" w:cs="Times New Roman"/>
          <w:sz w:val="24"/>
          <w:szCs w:val="24"/>
        </w:rPr>
      </w:pPr>
      <w:del w:id="6" w:author="Wragge-Law" w:date="2015-08-24T08:33:00Z">
        <w:r w:rsidRPr="00FE670F" w:rsidDel="00CA0F55">
          <w:rPr>
            <w:rFonts w:ascii="Times New Roman" w:hAnsi="Times New Roman" w:cs="Times New Roman"/>
            <w:sz w:val="24"/>
            <w:szCs w:val="24"/>
          </w:rPr>
          <w:delText>c</w:delText>
        </w:r>
      </w:del>
      <w:r w:rsidRPr="00FE670F">
        <w:rPr>
          <w:rFonts w:ascii="Times New Roman" w:hAnsi="Times New Roman" w:cs="Times New Roman"/>
          <w:sz w:val="24"/>
          <w:szCs w:val="24"/>
        </w:rPr>
        <w:t>omply with the respective obligations of Distributors and</w:t>
      </w:r>
      <w:r w:rsidRPr="00FE670F">
        <w:rPr>
          <w:rFonts w:ascii="Times New Roman" w:hAnsi="Times New Roman" w:cs="Times New Roman"/>
          <w:spacing w:val="-21"/>
          <w:sz w:val="24"/>
          <w:szCs w:val="24"/>
        </w:rPr>
        <w:t xml:space="preserve"> </w:t>
      </w:r>
      <w:r w:rsidR="003A7DDC" w:rsidRPr="00FE670F">
        <w:rPr>
          <w:rFonts w:ascii="Times New Roman" w:hAnsi="Times New Roman" w:cs="Times New Roman"/>
          <w:sz w:val="24"/>
          <w:szCs w:val="24"/>
        </w:rPr>
        <w:t>Supplier</w:t>
      </w:r>
      <w:r w:rsidRPr="00FE670F">
        <w:rPr>
          <w:rFonts w:ascii="Times New Roman" w:hAnsi="Times New Roman" w:cs="Times New Roman"/>
          <w:sz w:val="24"/>
          <w:szCs w:val="24"/>
        </w:rPr>
        <w:t>s</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 xml:space="preserve">under this </w:t>
      </w:r>
      <w:r w:rsidR="005A6A57" w:rsidRPr="00FE670F">
        <w:rPr>
          <w:rFonts w:ascii="Times New Roman" w:hAnsi="Times New Roman" w:cs="Times New Roman"/>
          <w:sz w:val="24"/>
          <w:szCs w:val="24"/>
        </w:rPr>
        <w:t>Code of Practice</w:t>
      </w:r>
      <w:r w:rsidRPr="00FE670F">
        <w:rPr>
          <w:rFonts w:ascii="Times New Roman" w:hAnsi="Times New Roman" w:cs="Times New Roman"/>
          <w:sz w:val="24"/>
          <w:szCs w:val="24"/>
        </w:rPr>
        <w:t>.</w:t>
      </w:r>
    </w:p>
    <w:p w14:paraId="1FA03641" w14:textId="77777777" w:rsidR="00C45473" w:rsidRPr="00FE670F" w:rsidRDefault="00C45473" w:rsidP="00E51465">
      <w:pPr>
        <w:pStyle w:val="ListParagraph"/>
        <w:numPr>
          <w:ilvl w:val="1"/>
          <w:numId w:val="3"/>
        </w:numPr>
        <w:tabs>
          <w:tab w:val="left" w:pos="838"/>
        </w:tabs>
        <w:spacing w:after="240"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This document is generally divided into sections headed</w:t>
      </w:r>
      <w:r w:rsidRPr="00FE670F">
        <w:rPr>
          <w:rFonts w:ascii="Times New Roman" w:eastAsia="Times New Roman" w:hAnsi="Times New Roman" w:cs="Times New Roman"/>
          <w:spacing w:val="-19"/>
          <w:sz w:val="24"/>
          <w:szCs w:val="24"/>
        </w:rPr>
        <w:t xml:space="preserve"> </w:t>
      </w:r>
      <w:r w:rsidRPr="00FE670F">
        <w:rPr>
          <w:rFonts w:ascii="Times New Roman" w:eastAsia="Times New Roman" w:hAnsi="Times New Roman" w:cs="Times New Roman"/>
          <w:sz w:val="24"/>
          <w:szCs w:val="24"/>
        </w:rPr>
        <w:t>“</w:t>
      </w:r>
      <w:r w:rsidRPr="00FE670F">
        <w:rPr>
          <w:rFonts w:ascii="Times New Roman" w:eastAsia="Times New Roman" w:hAnsi="Times New Roman" w:cs="Times New Roman"/>
          <w:b/>
          <w:bCs/>
          <w:sz w:val="24"/>
          <w:szCs w:val="24"/>
        </w:rPr>
        <w:t>OBLIGATIONS</w:t>
      </w:r>
      <w:r w:rsidRPr="00FE670F">
        <w:rPr>
          <w:rFonts w:ascii="Times New Roman" w:eastAsia="Times New Roman" w:hAnsi="Times New Roman" w:cs="Times New Roman"/>
          <w:sz w:val="24"/>
          <w:szCs w:val="24"/>
        </w:rPr>
        <w:t>”,</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w:t>
      </w:r>
      <w:r w:rsidRPr="00FE670F">
        <w:rPr>
          <w:rFonts w:ascii="Times New Roman" w:eastAsia="Times New Roman" w:hAnsi="Times New Roman" w:cs="Times New Roman"/>
          <w:b/>
          <w:bCs/>
          <w:sz w:val="24"/>
          <w:szCs w:val="24"/>
        </w:rPr>
        <w:t>BEST PRACTICE</w:t>
      </w:r>
      <w:r w:rsidRPr="00FE670F">
        <w:rPr>
          <w:rFonts w:ascii="Times New Roman" w:eastAsia="Times New Roman" w:hAnsi="Times New Roman" w:cs="Times New Roman"/>
          <w:sz w:val="24"/>
          <w:szCs w:val="24"/>
        </w:rPr>
        <w:t>” and “</w:t>
      </w:r>
      <w:r w:rsidRPr="00FE670F">
        <w:rPr>
          <w:rFonts w:ascii="Times New Roman" w:eastAsia="Times New Roman" w:hAnsi="Times New Roman" w:cs="Times New Roman"/>
          <w:b/>
          <w:bCs/>
          <w:sz w:val="24"/>
          <w:szCs w:val="24"/>
        </w:rPr>
        <w:t>REFERENCES</w:t>
      </w:r>
      <w:r w:rsidRPr="00FE670F">
        <w:rPr>
          <w:rFonts w:ascii="Times New Roman" w:eastAsia="Times New Roman" w:hAnsi="Times New Roman" w:cs="Times New Roman"/>
          <w:sz w:val="24"/>
          <w:szCs w:val="24"/>
        </w:rPr>
        <w:t>”, which are to be interpreted</w:t>
      </w:r>
      <w:r w:rsidRPr="00FE670F">
        <w:rPr>
          <w:rFonts w:ascii="Times New Roman" w:eastAsia="Times New Roman" w:hAnsi="Times New Roman" w:cs="Times New Roman"/>
          <w:spacing w:val="-23"/>
          <w:sz w:val="24"/>
          <w:szCs w:val="24"/>
        </w:rPr>
        <w:t xml:space="preserve"> </w:t>
      </w:r>
      <w:r w:rsidRPr="00FE670F">
        <w:rPr>
          <w:rFonts w:ascii="Times New Roman" w:eastAsia="Times New Roman" w:hAnsi="Times New Roman" w:cs="Times New Roman"/>
          <w:sz w:val="24"/>
          <w:szCs w:val="24"/>
        </w:rPr>
        <w:t>as</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follows:</w:t>
      </w:r>
    </w:p>
    <w:p w14:paraId="604E1648" w14:textId="77777777" w:rsidR="00C45473" w:rsidRPr="00FE670F" w:rsidRDefault="00C45473" w:rsidP="00E51465">
      <w:pPr>
        <w:pStyle w:val="ListParagraph"/>
        <w:numPr>
          <w:ilvl w:val="2"/>
          <w:numId w:val="3"/>
        </w:numPr>
        <w:tabs>
          <w:tab w:val="left" w:pos="1536"/>
        </w:tabs>
        <w:spacing w:after="240"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sections marked “</w:t>
      </w:r>
      <w:r w:rsidRPr="00FE670F">
        <w:rPr>
          <w:rFonts w:ascii="Times New Roman" w:eastAsia="Times New Roman" w:hAnsi="Times New Roman" w:cs="Times New Roman"/>
          <w:b/>
          <w:bCs/>
          <w:sz w:val="24"/>
          <w:szCs w:val="24"/>
        </w:rPr>
        <w:t>OBLIGATIONS</w:t>
      </w:r>
      <w:r w:rsidRPr="00FE670F">
        <w:rPr>
          <w:rFonts w:ascii="Times New Roman" w:eastAsia="Times New Roman" w:hAnsi="Times New Roman" w:cs="Times New Roman"/>
          <w:sz w:val="24"/>
          <w:szCs w:val="24"/>
        </w:rPr>
        <w:t>” detail actions which must</w:t>
      </w:r>
      <w:r w:rsidRPr="00FE670F">
        <w:rPr>
          <w:rFonts w:ascii="Times New Roman" w:eastAsia="Times New Roman" w:hAnsi="Times New Roman" w:cs="Times New Roman"/>
          <w:spacing w:val="-10"/>
          <w:sz w:val="24"/>
          <w:szCs w:val="24"/>
        </w:rPr>
        <w:t xml:space="preserve"> </w:t>
      </w:r>
      <w:r w:rsidRPr="00FE670F">
        <w:rPr>
          <w:rFonts w:ascii="Times New Roman" w:eastAsia="Times New Roman" w:hAnsi="Times New Roman" w:cs="Times New Roman"/>
          <w:sz w:val="24"/>
          <w:szCs w:val="24"/>
        </w:rPr>
        <w:t>be</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taken by the relevant Party. Failure to take these actions constitutes</w:t>
      </w:r>
      <w:r w:rsidRPr="00FE670F">
        <w:rPr>
          <w:rFonts w:ascii="Times New Roman" w:eastAsia="Times New Roman" w:hAnsi="Times New Roman" w:cs="Times New Roman"/>
          <w:spacing w:val="-13"/>
          <w:sz w:val="24"/>
          <w:szCs w:val="24"/>
        </w:rPr>
        <w:t xml:space="preserve"> </w:t>
      </w:r>
      <w:r w:rsidRPr="00FE670F">
        <w:rPr>
          <w:rFonts w:ascii="Times New Roman" w:eastAsia="Times New Roman" w:hAnsi="Times New Roman" w:cs="Times New Roman"/>
          <w:sz w:val="24"/>
          <w:szCs w:val="24"/>
        </w:rPr>
        <w:t>a</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 xml:space="preserve">breach of this </w:t>
      </w:r>
      <w:r w:rsidR="005A6A57" w:rsidRPr="00FE670F">
        <w:rPr>
          <w:rFonts w:ascii="Times New Roman" w:eastAsia="Times New Roman" w:hAnsi="Times New Roman" w:cs="Times New Roman"/>
          <w:sz w:val="24"/>
          <w:szCs w:val="24"/>
        </w:rPr>
        <w:t>Code of Practice</w:t>
      </w:r>
      <w:r w:rsidRPr="00FE670F">
        <w:rPr>
          <w:rFonts w:ascii="Times New Roman" w:eastAsia="Times New Roman" w:hAnsi="Times New Roman" w:cs="Times New Roman"/>
          <w:sz w:val="24"/>
          <w:szCs w:val="24"/>
        </w:rPr>
        <w:t xml:space="preserve"> (and therefore of the DCUSA);</w:t>
      </w:r>
    </w:p>
    <w:p w14:paraId="2EB9AA9D" w14:textId="77777777" w:rsidR="00C45473" w:rsidRPr="00FE670F" w:rsidRDefault="00C45473" w:rsidP="00E51465">
      <w:pPr>
        <w:pStyle w:val="ListParagraph"/>
        <w:numPr>
          <w:ilvl w:val="2"/>
          <w:numId w:val="3"/>
        </w:numPr>
        <w:tabs>
          <w:tab w:val="left" w:pos="1536"/>
        </w:tabs>
        <w:spacing w:after="240" w:line="360" w:lineRule="auto"/>
        <w:ind w:left="1535" w:hanging="566"/>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sections marked “</w:t>
      </w:r>
      <w:r w:rsidRPr="00FE670F">
        <w:rPr>
          <w:rFonts w:ascii="Times New Roman" w:eastAsia="Times New Roman" w:hAnsi="Times New Roman" w:cs="Times New Roman"/>
          <w:b/>
          <w:bCs/>
          <w:sz w:val="24"/>
          <w:szCs w:val="24"/>
        </w:rPr>
        <w:t>BEST PRACTICE</w:t>
      </w:r>
      <w:r w:rsidRPr="00FE670F">
        <w:rPr>
          <w:rFonts w:ascii="Times New Roman" w:eastAsia="Times New Roman" w:hAnsi="Times New Roman" w:cs="Times New Roman"/>
          <w:sz w:val="24"/>
          <w:szCs w:val="24"/>
        </w:rPr>
        <w:t>” set out a suggested course</w:t>
      </w:r>
      <w:r w:rsidRPr="00FE670F">
        <w:rPr>
          <w:rFonts w:ascii="Times New Roman" w:eastAsia="Times New Roman" w:hAnsi="Times New Roman" w:cs="Times New Roman"/>
          <w:spacing w:val="-14"/>
          <w:sz w:val="24"/>
          <w:szCs w:val="24"/>
        </w:rPr>
        <w:t xml:space="preserve"> </w:t>
      </w:r>
      <w:r w:rsidRPr="00FE670F">
        <w:rPr>
          <w:rFonts w:ascii="Times New Roman" w:eastAsia="Times New Roman" w:hAnsi="Times New Roman" w:cs="Times New Roman"/>
          <w:sz w:val="24"/>
          <w:szCs w:val="24"/>
        </w:rPr>
        <w:t>of</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action for achieving the Obligations. They confer no obligation,</w:t>
      </w:r>
      <w:r w:rsidRPr="00FE670F">
        <w:rPr>
          <w:rFonts w:ascii="Times New Roman" w:eastAsia="Times New Roman" w:hAnsi="Times New Roman" w:cs="Times New Roman"/>
          <w:spacing w:val="-15"/>
          <w:sz w:val="24"/>
          <w:szCs w:val="24"/>
        </w:rPr>
        <w:t xml:space="preserve"> </w:t>
      </w:r>
      <w:r w:rsidRPr="00FE670F">
        <w:rPr>
          <w:rFonts w:ascii="Times New Roman" w:eastAsia="Times New Roman" w:hAnsi="Times New Roman" w:cs="Times New Roman"/>
          <w:sz w:val="24"/>
          <w:szCs w:val="24"/>
        </w:rPr>
        <w:t>and</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Parties may choose whether they follow the course of action set out</w:t>
      </w:r>
      <w:r w:rsidRPr="00FE670F">
        <w:rPr>
          <w:rFonts w:ascii="Times New Roman" w:eastAsia="Times New Roman" w:hAnsi="Times New Roman" w:cs="Times New Roman"/>
          <w:spacing w:val="-20"/>
          <w:sz w:val="24"/>
          <w:szCs w:val="24"/>
        </w:rPr>
        <w:t xml:space="preserve"> </w:t>
      </w:r>
      <w:r w:rsidRPr="00FE670F">
        <w:rPr>
          <w:rFonts w:ascii="Times New Roman" w:eastAsia="Times New Roman" w:hAnsi="Times New Roman" w:cs="Times New Roman"/>
          <w:sz w:val="24"/>
          <w:szCs w:val="24"/>
        </w:rPr>
        <w:t>or</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another course of action entirely. They are therefore provided</w:t>
      </w:r>
      <w:r w:rsidRPr="00FE670F">
        <w:rPr>
          <w:rFonts w:ascii="Times New Roman" w:eastAsia="Times New Roman" w:hAnsi="Times New Roman" w:cs="Times New Roman"/>
          <w:spacing w:val="-11"/>
          <w:sz w:val="24"/>
          <w:szCs w:val="24"/>
        </w:rPr>
        <w:t xml:space="preserve"> </w:t>
      </w:r>
      <w:r w:rsidRPr="00FE670F">
        <w:rPr>
          <w:rFonts w:ascii="Times New Roman" w:eastAsia="Times New Roman" w:hAnsi="Times New Roman" w:cs="Times New Roman"/>
          <w:sz w:val="24"/>
          <w:szCs w:val="24"/>
        </w:rPr>
        <w:t>for</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information only and denote one way in which the Obligations may</w:t>
      </w:r>
      <w:r w:rsidRPr="00FE670F">
        <w:rPr>
          <w:rFonts w:ascii="Times New Roman" w:eastAsia="Times New Roman" w:hAnsi="Times New Roman" w:cs="Times New Roman"/>
          <w:spacing w:val="-19"/>
          <w:sz w:val="24"/>
          <w:szCs w:val="24"/>
        </w:rPr>
        <w:t xml:space="preserve"> </w:t>
      </w:r>
      <w:r w:rsidRPr="00FE670F">
        <w:rPr>
          <w:rFonts w:ascii="Times New Roman" w:eastAsia="Times New Roman" w:hAnsi="Times New Roman" w:cs="Times New Roman"/>
          <w:sz w:val="24"/>
          <w:szCs w:val="24"/>
        </w:rPr>
        <w:t>be</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achieved;</w:t>
      </w:r>
      <w:r w:rsidRPr="00FE670F">
        <w:rPr>
          <w:rFonts w:ascii="Times New Roman" w:eastAsia="Times New Roman" w:hAnsi="Times New Roman" w:cs="Times New Roman"/>
          <w:spacing w:val="1"/>
          <w:sz w:val="24"/>
          <w:szCs w:val="24"/>
        </w:rPr>
        <w:t xml:space="preserve"> </w:t>
      </w:r>
      <w:r w:rsidRPr="00FE670F">
        <w:rPr>
          <w:rFonts w:ascii="Times New Roman" w:eastAsia="Times New Roman" w:hAnsi="Times New Roman" w:cs="Times New Roman"/>
          <w:sz w:val="24"/>
          <w:szCs w:val="24"/>
        </w:rPr>
        <w:t>and</w:t>
      </w:r>
    </w:p>
    <w:p w14:paraId="23D31670" w14:textId="77777777" w:rsidR="00C45473" w:rsidRPr="00FE670F" w:rsidRDefault="00C45473" w:rsidP="00E51465">
      <w:pPr>
        <w:pStyle w:val="ListParagraph"/>
        <w:numPr>
          <w:ilvl w:val="2"/>
          <w:numId w:val="3"/>
        </w:numPr>
        <w:tabs>
          <w:tab w:val="left" w:pos="1536"/>
        </w:tabs>
        <w:spacing w:after="240"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sections marked “</w:t>
      </w:r>
      <w:r w:rsidRPr="00FE670F">
        <w:rPr>
          <w:rFonts w:ascii="Times New Roman" w:eastAsia="Times New Roman" w:hAnsi="Times New Roman" w:cs="Times New Roman"/>
          <w:b/>
          <w:bCs/>
          <w:sz w:val="24"/>
          <w:szCs w:val="24"/>
        </w:rPr>
        <w:t>REFERENCES</w:t>
      </w:r>
      <w:r w:rsidRPr="00FE670F">
        <w:rPr>
          <w:rFonts w:ascii="Times New Roman" w:eastAsia="Times New Roman" w:hAnsi="Times New Roman" w:cs="Times New Roman"/>
          <w:sz w:val="24"/>
          <w:szCs w:val="24"/>
        </w:rPr>
        <w:t xml:space="preserve">” provide </w:t>
      </w:r>
      <w:r w:rsidR="00A31C45" w:rsidRPr="00FE670F">
        <w:rPr>
          <w:rFonts w:ascii="Times New Roman" w:eastAsia="Times New Roman" w:hAnsi="Times New Roman" w:cs="Times New Roman"/>
          <w:sz w:val="24"/>
          <w:szCs w:val="24"/>
        </w:rPr>
        <w:t xml:space="preserve">additional </w:t>
      </w:r>
      <w:r w:rsidRPr="00FE670F">
        <w:rPr>
          <w:rFonts w:ascii="Times New Roman" w:eastAsia="Times New Roman" w:hAnsi="Times New Roman" w:cs="Times New Roman"/>
          <w:sz w:val="24"/>
          <w:szCs w:val="24"/>
        </w:rPr>
        <w:t>information</w:t>
      </w:r>
      <w:r w:rsidRPr="00FE670F">
        <w:rPr>
          <w:rFonts w:ascii="Times New Roman" w:eastAsia="Times New Roman" w:hAnsi="Times New Roman" w:cs="Times New Roman"/>
          <w:spacing w:val="-6"/>
          <w:sz w:val="24"/>
          <w:szCs w:val="24"/>
        </w:rPr>
        <w:t xml:space="preserve"> </w:t>
      </w:r>
      <w:r w:rsidR="00A11B81" w:rsidRPr="00FE670F">
        <w:rPr>
          <w:rFonts w:ascii="Times New Roman" w:eastAsia="Times New Roman" w:hAnsi="Times New Roman" w:cs="Times New Roman"/>
          <w:spacing w:val="-6"/>
          <w:sz w:val="24"/>
          <w:szCs w:val="24"/>
        </w:rPr>
        <w:t xml:space="preserve">to assist </w:t>
      </w:r>
      <w:r w:rsidR="009065D3" w:rsidRPr="00FE670F">
        <w:rPr>
          <w:rFonts w:ascii="Times New Roman" w:eastAsia="Times New Roman" w:hAnsi="Times New Roman" w:cs="Times New Roman"/>
          <w:spacing w:val="-6"/>
          <w:sz w:val="24"/>
          <w:szCs w:val="24"/>
        </w:rPr>
        <w:t>P</w:t>
      </w:r>
      <w:r w:rsidR="00A11B81" w:rsidRPr="00FE670F">
        <w:rPr>
          <w:rFonts w:ascii="Times New Roman" w:eastAsia="Times New Roman" w:hAnsi="Times New Roman" w:cs="Times New Roman"/>
          <w:spacing w:val="-6"/>
          <w:sz w:val="24"/>
          <w:szCs w:val="24"/>
        </w:rPr>
        <w:t xml:space="preserve">arties in meeting the </w:t>
      </w:r>
      <w:r w:rsidRPr="00FE670F">
        <w:rPr>
          <w:rFonts w:ascii="Times New Roman" w:eastAsia="Times New Roman" w:hAnsi="Times New Roman" w:cs="Times New Roman"/>
          <w:sz w:val="24"/>
          <w:szCs w:val="24"/>
        </w:rPr>
        <w:t xml:space="preserve">requirements of this </w:t>
      </w:r>
      <w:r w:rsidR="005A6A57" w:rsidRPr="00FE670F">
        <w:rPr>
          <w:rFonts w:ascii="Times New Roman" w:eastAsia="Times New Roman" w:hAnsi="Times New Roman" w:cs="Times New Roman"/>
          <w:sz w:val="24"/>
          <w:szCs w:val="24"/>
        </w:rPr>
        <w:t>Code of Practice</w:t>
      </w:r>
      <w:r w:rsidRPr="00FE670F">
        <w:rPr>
          <w:rFonts w:ascii="Times New Roman" w:eastAsia="Times New Roman" w:hAnsi="Times New Roman" w:cs="Times New Roman"/>
          <w:sz w:val="24"/>
          <w:szCs w:val="24"/>
        </w:rPr>
        <w:t xml:space="preserve"> that are relevant to</w:t>
      </w:r>
      <w:r w:rsidRPr="00FE670F">
        <w:rPr>
          <w:rFonts w:ascii="Times New Roman" w:eastAsia="Times New Roman" w:hAnsi="Times New Roman" w:cs="Times New Roman"/>
          <w:spacing w:val="-14"/>
          <w:sz w:val="24"/>
          <w:szCs w:val="24"/>
        </w:rPr>
        <w:t xml:space="preserve"> </w:t>
      </w:r>
      <w:r w:rsidRPr="00FE670F">
        <w:rPr>
          <w:rFonts w:ascii="Times New Roman" w:eastAsia="Times New Roman" w:hAnsi="Times New Roman" w:cs="Times New Roman"/>
          <w:sz w:val="24"/>
          <w:szCs w:val="24"/>
        </w:rPr>
        <w:t>its</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subject matter. Failure to adhere to any of the requirements described</w:t>
      </w:r>
      <w:r w:rsidRPr="00FE670F">
        <w:rPr>
          <w:rFonts w:ascii="Times New Roman" w:eastAsia="Times New Roman" w:hAnsi="Times New Roman" w:cs="Times New Roman"/>
          <w:spacing w:val="-19"/>
          <w:sz w:val="24"/>
          <w:szCs w:val="24"/>
        </w:rPr>
        <w:t xml:space="preserve"> </w:t>
      </w:r>
      <w:r w:rsidRPr="00FE670F">
        <w:rPr>
          <w:rFonts w:ascii="Times New Roman" w:eastAsia="Times New Roman" w:hAnsi="Times New Roman" w:cs="Times New Roman"/>
          <w:sz w:val="24"/>
          <w:szCs w:val="24"/>
        </w:rPr>
        <w:t>is</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 xml:space="preserve">not a breach of this </w:t>
      </w:r>
      <w:r w:rsidR="005A6A57" w:rsidRPr="00FE670F">
        <w:rPr>
          <w:rFonts w:ascii="Times New Roman" w:eastAsia="Times New Roman" w:hAnsi="Times New Roman" w:cs="Times New Roman"/>
          <w:sz w:val="24"/>
          <w:szCs w:val="24"/>
        </w:rPr>
        <w:t>Code of Practice</w:t>
      </w:r>
      <w:r w:rsidRPr="00FE670F">
        <w:rPr>
          <w:rFonts w:ascii="Times New Roman" w:eastAsia="Times New Roman" w:hAnsi="Times New Roman" w:cs="Times New Roman"/>
          <w:sz w:val="24"/>
          <w:szCs w:val="24"/>
        </w:rPr>
        <w:t xml:space="preserve"> itself, but may lead to a</w:t>
      </w:r>
      <w:r w:rsidRPr="00FE670F">
        <w:rPr>
          <w:rFonts w:ascii="Times New Roman" w:eastAsia="Times New Roman" w:hAnsi="Times New Roman" w:cs="Times New Roman"/>
          <w:spacing w:val="-11"/>
          <w:sz w:val="24"/>
          <w:szCs w:val="24"/>
        </w:rPr>
        <w:t xml:space="preserve"> </w:t>
      </w:r>
      <w:r w:rsidRPr="00FE670F">
        <w:rPr>
          <w:rFonts w:ascii="Times New Roman" w:eastAsia="Times New Roman" w:hAnsi="Times New Roman" w:cs="Times New Roman"/>
          <w:sz w:val="24"/>
          <w:szCs w:val="24"/>
        </w:rPr>
        <w:t>Party</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being in breach of their obligations elsewhere. They are provided</w:t>
      </w:r>
      <w:r w:rsidRPr="00FE670F">
        <w:rPr>
          <w:rFonts w:ascii="Times New Roman" w:eastAsia="Times New Roman" w:hAnsi="Times New Roman" w:cs="Times New Roman"/>
          <w:spacing w:val="-17"/>
          <w:sz w:val="24"/>
          <w:szCs w:val="24"/>
        </w:rPr>
        <w:t xml:space="preserve"> </w:t>
      </w:r>
      <w:r w:rsidRPr="00FE670F">
        <w:rPr>
          <w:rFonts w:ascii="Times New Roman" w:eastAsia="Times New Roman" w:hAnsi="Times New Roman" w:cs="Times New Roman"/>
          <w:sz w:val="24"/>
          <w:szCs w:val="24"/>
        </w:rPr>
        <w:t>for</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 xml:space="preserve">information only. </w:t>
      </w:r>
      <w:commentRangeStart w:id="7"/>
      <w:r w:rsidRPr="00FE670F">
        <w:rPr>
          <w:rFonts w:ascii="Times New Roman" w:eastAsia="Times New Roman" w:hAnsi="Times New Roman" w:cs="Times New Roman"/>
          <w:sz w:val="24"/>
          <w:szCs w:val="24"/>
          <w:highlight w:val="yellow"/>
        </w:rPr>
        <w:t xml:space="preserve">All of the appendices to this </w:t>
      </w:r>
      <w:r w:rsidR="005A6A57" w:rsidRPr="00FE670F">
        <w:rPr>
          <w:rFonts w:ascii="Times New Roman" w:eastAsia="Times New Roman" w:hAnsi="Times New Roman" w:cs="Times New Roman"/>
          <w:sz w:val="24"/>
          <w:szCs w:val="24"/>
          <w:highlight w:val="yellow"/>
        </w:rPr>
        <w:t>Code of Practice</w:t>
      </w:r>
      <w:r w:rsidRPr="00FE670F">
        <w:rPr>
          <w:rFonts w:ascii="Times New Roman" w:eastAsia="Times New Roman" w:hAnsi="Times New Roman" w:cs="Times New Roman"/>
          <w:spacing w:val="-12"/>
          <w:sz w:val="24"/>
          <w:szCs w:val="24"/>
          <w:highlight w:val="yellow"/>
        </w:rPr>
        <w:t xml:space="preserve"> </w:t>
      </w:r>
      <w:r w:rsidRPr="00FE670F">
        <w:rPr>
          <w:rFonts w:ascii="Times New Roman" w:eastAsia="Times New Roman" w:hAnsi="Times New Roman" w:cs="Times New Roman"/>
          <w:sz w:val="24"/>
          <w:szCs w:val="24"/>
          <w:highlight w:val="yellow"/>
        </w:rPr>
        <w:t>are</w:t>
      </w:r>
      <w:r w:rsidRPr="00FE670F">
        <w:rPr>
          <w:rFonts w:ascii="Times New Roman" w:eastAsia="Times New Roman" w:hAnsi="Times New Roman" w:cs="Times New Roman"/>
          <w:w w:val="99"/>
          <w:sz w:val="24"/>
          <w:szCs w:val="24"/>
          <w:highlight w:val="yellow"/>
        </w:rPr>
        <w:t xml:space="preserve"> </w:t>
      </w:r>
      <w:r w:rsidRPr="00FE670F">
        <w:rPr>
          <w:rFonts w:ascii="Times New Roman" w:eastAsia="Times New Roman" w:hAnsi="Times New Roman" w:cs="Times New Roman"/>
          <w:sz w:val="24"/>
          <w:szCs w:val="24"/>
          <w:highlight w:val="yellow"/>
        </w:rPr>
        <w:t>intended as</w:t>
      </w:r>
      <w:r w:rsidRPr="00FE670F">
        <w:rPr>
          <w:rFonts w:ascii="Times New Roman" w:eastAsia="Times New Roman" w:hAnsi="Times New Roman" w:cs="Times New Roman"/>
          <w:spacing w:val="-1"/>
          <w:sz w:val="24"/>
          <w:szCs w:val="24"/>
          <w:highlight w:val="yellow"/>
        </w:rPr>
        <w:t xml:space="preserve"> </w:t>
      </w:r>
      <w:r w:rsidRPr="00FE670F">
        <w:rPr>
          <w:rFonts w:ascii="Times New Roman" w:eastAsia="Times New Roman" w:hAnsi="Times New Roman" w:cs="Times New Roman"/>
          <w:sz w:val="24"/>
          <w:szCs w:val="24"/>
          <w:highlight w:val="yellow"/>
        </w:rPr>
        <w:t>“References”</w:t>
      </w:r>
      <w:r w:rsidRPr="00FE670F">
        <w:rPr>
          <w:rFonts w:ascii="Times New Roman" w:eastAsia="Times New Roman" w:hAnsi="Times New Roman" w:cs="Times New Roman"/>
          <w:sz w:val="24"/>
          <w:szCs w:val="24"/>
        </w:rPr>
        <w:t>.</w:t>
      </w:r>
      <w:commentRangeEnd w:id="7"/>
      <w:r w:rsidR="00B57A47">
        <w:rPr>
          <w:rStyle w:val="CommentReference"/>
        </w:rPr>
        <w:commentReference w:id="7"/>
      </w:r>
    </w:p>
    <w:p w14:paraId="74109283" w14:textId="77777777" w:rsidR="00C45473" w:rsidRPr="00FE670F" w:rsidRDefault="00C45473" w:rsidP="00E51465">
      <w:pPr>
        <w:pStyle w:val="ListParagraph"/>
        <w:numPr>
          <w:ilvl w:val="1"/>
          <w:numId w:val="3"/>
        </w:numPr>
        <w:tabs>
          <w:tab w:val="left" w:pos="838"/>
        </w:tabs>
        <w:spacing w:after="240"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Some sections of this </w:t>
      </w:r>
      <w:r w:rsidR="005A6A57" w:rsidRPr="00FE670F">
        <w:rPr>
          <w:rFonts w:ascii="Times New Roman" w:eastAsia="Times New Roman" w:hAnsi="Times New Roman" w:cs="Times New Roman"/>
          <w:sz w:val="24"/>
          <w:szCs w:val="24"/>
        </w:rPr>
        <w:t>Code of Practice</w:t>
      </w:r>
      <w:r w:rsidRPr="00FE670F">
        <w:rPr>
          <w:rFonts w:ascii="Times New Roman" w:eastAsia="Times New Roman" w:hAnsi="Times New Roman" w:cs="Times New Roman"/>
          <w:sz w:val="24"/>
          <w:szCs w:val="24"/>
        </w:rPr>
        <w:t xml:space="preserve"> are not marked as “Obligations”,</w:t>
      </w:r>
      <w:r w:rsidRPr="00FE670F">
        <w:rPr>
          <w:rFonts w:ascii="Times New Roman" w:eastAsia="Times New Roman" w:hAnsi="Times New Roman" w:cs="Times New Roman"/>
          <w:spacing w:val="-18"/>
          <w:sz w:val="24"/>
          <w:szCs w:val="24"/>
        </w:rPr>
        <w:t xml:space="preserve"> </w:t>
      </w:r>
      <w:r w:rsidRPr="00FE670F">
        <w:rPr>
          <w:rFonts w:ascii="Times New Roman" w:eastAsia="Times New Roman" w:hAnsi="Times New Roman" w:cs="Times New Roman"/>
          <w:sz w:val="24"/>
          <w:szCs w:val="24"/>
        </w:rPr>
        <w:t>“Best</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Practice” or “References”. These sections do not confer any obligation on</w:t>
      </w:r>
      <w:r w:rsidRPr="00FE670F">
        <w:rPr>
          <w:rFonts w:ascii="Times New Roman" w:eastAsia="Times New Roman" w:hAnsi="Times New Roman" w:cs="Times New Roman"/>
          <w:spacing w:val="-20"/>
          <w:sz w:val="24"/>
          <w:szCs w:val="24"/>
        </w:rPr>
        <w:t xml:space="preserve"> </w:t>
      </w:r>
      <w:r w:rsidRPr="00FE670F">
        <w:rPr>
          <w:rFonts w:ascii="Times New Roman" w:eastAsia="Times New Roman" w:hAnsi="Times New Roman" w:cs="Times New Roman"/>
          <w:sz w:val="24"/>
          <w:szCs w:val="24"/>
        </w:rPr>
        <w:t>the</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Parties, but are included so as to support and provide context to</w:t>
      </w:r>
      <w:r w:rsidRPr="00FE670F">
        <w:rPr>
          <w:rFonts w:ascii="Times New Roman" w:eastAsia="Times New Roman" w:hAnsi="Times New Roman" w:cs="Times New Roman"/>
          <w:spacing w:val="-5"/>
          <w:sz w:val="24"/>
          <w:szCs w:val="24"/>
        </w:rPr>
        <w:t xml:space="preserve"> </w:t>
      </w:r>
      <w:r w:rsidRPr="00FE670F">
        <w:rPr>
          <w:rFonts w:ascii="Times New Roman" w:eastAsia="Times New Roman" w:hAnsi="Times New Roman" w:cs="Times New Roman"/>
          <w:sz w:val="24"/>
          <w:szCs w:val="24"/>
        </w:rPr>
        <w:t>the</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Obligations (and the Obligations should be read</w:t>
      </w:r>
      <w:r w:rsidRPr="00FE670F">
        <w:rPr>
          <w:rFonts w:ascii="Times New Roman" w:eastAsia="Times New Roman" w:hAnsi="Times New Roman" w:cs="Times New Roman"/>
          <w:spacing w:val="-6"/>
          <w:sz w:val="24"/>
          <w:szCs w:val="24"/>
        </w:rPr>
        <w:t xml:space="preserve"> </w:t>
      </w:r>
      <w:r w:rsidRPr="00FE670F">
        <w:rPr>
          <w:rFonts w:ascii="Times New Roman" w:eastAsia="Times New Roman" w:hAnsi="Times New Roman" w:cs="Times New Roman"/>
          <w:sz w:val="24"/>
          <w:szCs w:val="24"/>
        </w:rPr>
        <w:t>accordingly).</w:t>
      </w:r>
    </w:p>
    <w:p w14:paraId="3AD1A4E6" w14:textId="77777777" w:rsidR="00E40BCD" w:rsidRPr="00FE670F" w:rsidRDefault="00C45473" w:rsidP="00E51465">
      <w:pPr>
        <w:pStyle w:val="ListParagraph"/>
        <w:numPr>
          <w:ilvl w:val="1"/>
          <w:numId w:val="3"/>
        </w:numPr>
        <w:tabs>
          <w:tab w:val="left" w:pos="838"/>
        </w:tabs>
        <w:spacing w:after="240" w:line="360" w:lineRule="auto"/>
        <w:jc w:val="both"/>
        <w:rPr>
          <w:rFonts w:ascii="Times New Roman" w:eastAsia="Times New Roman" w:hAnsi="Times New Roman" w:cs="Times New Roman"/>
          <w:sz w:val="24"/>
          <w:szCs w:val="24"/>
        </w:rPr>
      </w:pPr>
      <w:r w:rsidRPr="00FE670F">
        <w:rPr>
          <w:rFonts w:ascii="Times New Roman" w:hAnsi="Times New Roman" w:cs="Times New Roman"/>
          <w:sz w:val="24"/>
          <w:szCs w:val="24"/>
        </w:rPr>
        <w:t>Any reference to days, months, years throughout this document should</w:t>
      </w:r>
      <w:r w:rsidRPr="00FE670F">
        <w:rPr>
          <w:rFonts w:ascii="Times New Roman" w:hAnsi="Times New Roman" w:cs="Times New Roman"/>
          <w:spacing w:val="-20"/>
          <w:sz w:val="24"/>
          <w:szCs w:val="24"/>
        </w:rPr>
        <w:t xml:space="preserve"> </w:t>
      </w:r>
      <w:r w:rsidRPr="00FE670F">
        <w:rPr>
          <w:rFonts w:ascii="Times New Roman" w:hAnsi="Times New Roman" w:cs="Times New Roman"/>
          <w:sz w:val="24"/>
          <w:szCs w:val="24"/>
        </w:rPr>
        <w:t>be</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 xml:space="preserve">interpreted </w:t>
      </w:r>
      <w:r w:rsidRPr="00FE670F">
        <w:rPr>
          <w:rFonts w:ascii="Times New Roman" w:hAnsi="Times New Roman" w:cs="Times New Roman"/>
          <w:sz w:val="24"/>
          <w:szCs w:val="24"/>
        </w:rPr>
        <w:lastRenderedPageBreak/>
        <w:t>as calendar days, calendar months and calendar years</w:t>
      </w:r>
      <w:r w:rsidRPr="00FE670F">
        <w:rPr>
          <w:rFonts w:ascii="Times New Roman" w:hAnsi="Times New Roman" w:cs="Times New Roman"/>
          <w:spacing w:val="-10"/>
          <w:sz w:val="24"/>
          <w:szCs w:val="24"/>
        </w:rPr>
        <w:t xml:space="preserve"> </w:t>
      </w:r>
      <w:r w:rsidRPr="00FE670F">
        <w:rPr>
          <w:rFonts w:ascii="Times New Roman" w:hAnsi="Times New Roman" w:cs="Times New Roman"/>
          <w:sz w:val="24"/>
          <w:szCs w:val="24"/>
        </w:rPr>
        <w:t>unless</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otherwise</w:t>
      </w:r>
      <w:r w:rsidRPr="00FE670F">
        <w:rPr>
          <w:rFonts w:ascii="Times New Roman" w:hAnsi="Times New Roman" w:cs="Times New Roman"/>
          <w:spacing w:val="-2"/>
          <w:sz w:val="24"/>
          <w:szCs w:val="24"/>
        </w:rPr>
        <w:t xml:space="preserve"> </w:t>
      </w:r>
      <w:r w:rsidRPr="00FE670F">
        <w:rPr>
          <w:rFonts w:ascii="Times New Roman" w:hAnsi="Times New Roman" w:cs="Times New Roman"/>
          <w:sz w:val="24"/>
          <w:szCs w:val="24"/>
        </w:rPr>
        <w:t>stated.</w:t>
      </w:r>
    </w:p>
    <w:p w14:paraId="17AFE865" w14:textId="77777777" w:rsidR="00C45473" w:rsidRPr="00FE670F" w:rsidRDefault="00C45473" w:rsidP="004633FE">
      <w:pPr>
        <w:pStyle w:val="Heading1"/>
        <w:numPr>
          <w:ilvl w:val="1"/>
          <w:numId w:val="4"/>
        </w:numPr>
        <w:tabs>
          <w:tab w:val="left" w:pos="2645"/>
        </w:tabs>
        <w:spacing w:before="0" w:line="360" w:lineRule="auto"/>
        <w:ind w:left="2364" w:hanging="442"/>
        <w:jc w:val="center"/>
        <w:rPr>
          <w:rFonts w:cs="Times New Roman"/>
          <w:u w:val="thick" w:color="000000"/>
        </w:rPr>
      </w:pPr>
      <w:bookmarkStart w:id="8" w:name="_TOC_250014"/>
      <w:bookmarkStart w:id="9" w:name="_Toc429488196"/>
      <w:commentRangeStart w:id="10"/>
      <w:r w:rsidRPr="00FE670F">
        <w:rPr>
          <w:rFonts w:cs="Times New Roman"/>
          <w:u w:val="thick" w:color="000000"/>
        </w:rPr>
        <w:t>DEFINITIONS</w:t>
      </w:r>
      <w:bookmarkEnd w:id="8"/>
      <w:bookmarkEnd w:id="9"/>
      <w:commentRangeEnd w:id="10"/>
      <w:r w:rsidR="00285751">
        <w:rPr>
          <w:rStyle w:val="CommentReference"/>
          <w:rFonts w:asciiTheme="minorHAnsi" w:eastAsiaTheme="minorHAnsi" w:hAnsiTheme="minorHAnsi"/>
          <w:b w:val="0"/>
          <w:bCs w:val="0"/>
        </w:rPr>
        <w:commentReference w:id="10"/>
      </w:r>
    </w:p>
    <w:p w14:paraId="52732030" w14:textId="77777777" w:rsidR="00C45473" w:rsidRPr="00FE670F" w:rsidRDefault="00C45473" w:rsidP="000705B8">
      <w:pPr>
        <w:pStyle w:val="ListParagraph"/>
        <w:numPr>
          <w:ilvl w:val="1"/>
          <w:numId w:val="2"/>
        </w:numPr>
        <w:tabs>
          <w:tab w:val="left" w:pos="838"/>
        </w:tabs>
        <w:spacing w:line="360" w:lineRule="auto"/>
        <w:jc w:val="both"/>
        <w:rPr>
          <w:rFonts w:ascii="Times New Roman" w:eastAsia="Times New Roman" w:hAnsi="Times New Roman" w:cs="Times New Roman"/>
          <w:sz w:val="24"/>
          <w:szCs w:val="24"/>
        </w:rPr>
      </w:pPr>
      <w:commentRangeStart w:id="11"/>
      <w:r w:rsidRPr="00FE670F">
        <w:rPr>
          <w:rFonts w:ascii="Times New Roman" w:hAnsi="Times New Roman" w:cs="Times New Roman"/>
          <w:sz w:val="24"/>
          <w:szCs w:val="24"/>
        </w:rPr>
        <w:t xml:space="preserve">In this </w:t>
      </w:r>
      <w:r w:rsidR="005A6A57" w:rsidRPr="00FE670F">
        <w:rPr>
          <w:rFonts w:ascii="Times New Roman" w:hAnsi="Times New Roman" w:cs="Times New Roman"/>
          <w:sz w:val="24"/>
          <w:szCs w:val="24"/>
        </w:rPr>
        <w:t>Code of Practice</w:t>
      </w:r>
      <w:commentRangeEnd w:id="11"/>
      <w:r w:rsidR="00096C0D">
        <w:rPr>
          <w:rStyle w:val="CommentReference"/>
        </w:rPr>
        <w:commentReference w:id="11"/>
      </w:r>
      <w:r w:rsidRPr="00FE670F">
        <w:rPr>
          <w:rFonts w:ascii="Times New Roman" w:hAnsi="Times New Roman" w:cs="Times New Roman"/>
          <w:sz w:val="24"/>
          <w:szCs w:val="24"/>
        </w:rPr>
        <w:t>, and without prejudice to the provisions of</w:t>
      </w:r>
      <w:r w:rsidRPr="00FE670F">
        <w:rPr>
          <w:rFonts w:ascii="Times New Roman" w:hAnsi="Times New Roman" w:cs="Times New Roman"/>
          <w:spacing w:val="-20"/>
          <w:sz w:val="24"/>
          <w:szCs w:val="24"/>
        </w:rPr>
        <w:t xml:space="preserve"> </w:t>
      </w:r>
      <w:r w:rsidRPr="00FE670F">
        <w:rPr>
          <w:rFonts w:ascii="Times New Roman" w:hAnsi="Times New Roman" w:cs="Times New Roman"/>
          <w:sz w:val="24"/>
          <w:szCs w:val="24"/>
        </w:rPr>
        <w:t>paragraph</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2.2, the following words or expressions shall have the meanings set</w:t>
      </w:r>
      <w:r w:rsidRPr="00FE670F">
        <w:rPr>
          <w:rFonts w:ascii="Times New Roman" w:hAnsi="Times New Roman" w:cs="Times New Roman"/>
          <w:spacing w:val="-11"/>
          <w:sz w:val="24"/>
          <w:szCs w:val="24"/>
        </w:rPr>
        <w:t xml:space="preserve"> </w:t>
      </w:r>
      <w:r w:rsidRPr="00FE670F">
        <w:rPr>
          <w:rFonts w:ascii="Times New Roman" w:hAnsi="Times New Roman" w:cs="Times New Roman"/>
          <w:sz w:val="24"/>
          <w:szCs w:val="24"/>
        </w:rPr>
        <w:t>out</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opposite</w:t>
      </w:r>
      <w:r w:rsidRPr="00FE670F">
        <w:rPr>
          <w:rFonts w:ascii="Times New Roman" w:hAnsi="Times New Roman" w:cs="Times New Roman"/>
          <w:spacing w:val="-2"/>
          <w:sz w:val="24"/>
          <w:szCs w:val="24"/>
        </w:rPr>
        <w:t xml:space="preserve"> </w:t>
      </w:r>
      <w:r w:rsidRPr="00FE670F">
        <w:rPr>
          <w:rFonts w:ascii="Times New Roman" w:hAnsi="Times New Roman" w:cs="Times New Roman"/>
          <w:sz w:val="24"/>
          <w:szCs w:val="24"/>
        </w:rPr>
        <w:t>them.</w:t>
      </w:r>
    </w:p>
    <w:p w14:paraId="25A6C5CE" w14:textId="77777777" w:rsidR="00C45473" w:rsidRPr="00FE670F" w:rsidRDefault="00C45473" w:rsidP="000705B8">
      <w:pPr>
        <w:spacing w:after="0" w:line="360" w:lineRule="auto"/>
        <w:jc w:val="both"/>
        <w:rPr>
          <w:rFonts w:ascii="Times New Roman" w:eastAsia="Times New Roman" w:hAnsi="Times New Roman" w:cs="Times New Roman"/>
          <w:sz w:val="24"/>
          <w:szCs w:val="24"/>
        </w:rPr>
      </w:pPr>
    </w:p>
    <w:p w14:paraId="09FF26B0" w14:textId="77777777" w:rsidR="00D73C0D" w:rsidRPr="00C2790F" w:rsidRDefault="00D73C0D" w:rsidP="00BB7768">
      <w:pPr>
        <w:pStyle w:val="BodyText"/>
        <w:tabs>
          <w:tab w:val="left" w:pos="3976"/>
        </w:tabs>
        <w:spacing w:line="360" w:lineRule="auto"/>
        <w:ind w:left="3976" w:hanging="2976"/>
        <w:jc w:val="both"/>
        <w:rPr>
          <w:rFonts w:cs="Times New Roman"/>
          <w:bCs/>
          <w:spacing w:val="-1"/>
        </w:rPr>
      </w:pPr>
      <w:r w:rsidRPr="00FE670F">
        <w:rPr>
          <w:rFonts w:cs="Times New Roman"/>
          <w:b/>
          <w:bCs/>
          <w:spacing w:val="-1"/>
        </w:rPr>
        <w:t>Customer Details</w:t>
      </w:r>
      <w:r w:rsidRPr="00FE670F">
        <w:rPr>
          <w:rFonts w:cs="Times New Roman"/>
          <w:b/>
          <w:bCs/>
          <w:spacing w:val="-1"/>
        </w:rPr>
        <w:tab/>
      </w:r>
      <w:r w:rsidRPr="00FE670F">
        <w:rPr>
          <w:rFonts w:cs="Times New Roman"/>
          <w:bCs/>
          <w:spacing w:val="-1"/>
        </w:rPr>
        <w:t xml:space="preserve">means appropriate details about the </w:t>
      </w:r>
      <w:r w:rsidR="00210F72" w:rsidRPr="00FE670F">
        <w:rPr>
          <w:rFonts w:cs="Times New Roman"/>
          <w:bCs/>
          <w:spacing w:val="-1"/>
        </w:rPr>
        <w:t>C</w:t>
      </w:r>
      <w:r w:rsidRPr="00FE670F">
        <w:rPr>
          <w:rFonts w:cs="Times New Roman"/>
          <w:bCs/>
          <w:spacing w:val="-1"/>
        </w:rPr>
        <w:t xml:space="preserve">ustomer and the </w:t>
      </w:r>
      <w:r w:rsidR="002D718B" w:rsidRPr="00FE670F">
        <w:rPr>
          <w:rFonts w:cs="Times New Roman"/>
          <w:bCs/>
          <w:spacing w:val="-1"/>
        </w:rPr>
        <w:t>U</w:t>
      </w:r>
      <w:r w:rsidRPr="00FE670F">
        <w:rPr>
          <w:rFonts w:cs="Times New Roman"/>
          <w:bCs/>
          <w:spacing w:val="-1"/>
        </w:rPr>
        <w:t xml:space="preserve">nregistered </w:t>
      </w:r>
      <w:r w:rsidR="002D718B" w:rsidRPr="00FE670F">
        <w:rPr>
          <w:rFonts w:cs="Times New Roman"/>
          <w:bCs/>
          <w:spacing w:val="-1"/>
        </w:rPr>
        <w:t>P</w:t>
      </w:r>
      <w:r w:rsidRPr="00FE670F">
        <w:rPr>
          <w:rFonts w:cs="Times New Roman"/>
          <w:bCs/>
          <w:spacing w:val="-1"/>
        </w:rPr>
        <w:t>remises t</w:t>
      </w:r>
      <w:r w:rsidR="001263B8" w:rsidRPr="00FE670F">
        <w:rPr>
          <w:rFonts w:cs="Times New Roman"/>
          <w:bCs/>
          <w:spacing w:val="-1"/>
        </w:rPr>
        <w:t xml:space="preserve">o assist with the registration of the </w:t>
      </w:r>
      <w:del w:id="12" w:author="Wragge-Law" w:date="2015-08-25T08:13:00Z">
        <w:r w:rsidR="001263B8" w:rsidRPr="00FE670F" w:rsidDel="00465F34">
          <w:rPr>
            <w:rFonts w:cs="Times New Roman"/>
            <w:bCs/>
            <w:spacing w:val="-1"/>
          </w:rPr>
          <w:delText>premises</w:delText>
        </w:r>
      </w:del>
      <w:ins w:id="13" w:author="Wragge-Law" w:date="2015-08-25T08:13:00Z">
        <w:r w:rsidR="00465F34">
          <w:rPr>
            <w:rFonts w:cs="Times New Roman"/>
            <w:bCs/>
            <w:spacing w:val="-1"/>
          </w:rPr>
          <w:t>P</w:t>
        </w:r>
        <w:r w:rsidR="00465F34" w:rsidRPr="00FE670F">
          <w:rPr>
            <w:rFonts w:cs="Times New Roman"/>
            <w:bCs/>
            <w:spacing w:val="-1"/>
          </w:rPr>
          <w:t>remises</w:t>
        </w:r>
      </w:ins>
      <w:r w:rsidR="001263B8" w:rsidRPr="00FE670F">
        <w:rPr>
          <w:rFonts w:cs="Times New Roman"/>
          <w:bCs/>
          <w:spacing w:val="-1"/>
        </w:rPr>
        <w:t xml:space="preserve">, including the </w:t>
      </w:r>
      <w:r w:rsidR="00210F72" w:rsidRPr="00C2790F">
        <w:rPr>
          <w:rFonts w:cs="Times New Roman"/>
          <w:bCs/>
          <w:spacing w:val="-1"/>
        </w:rPr>
        <w:t>C</w:t>
      </w:r>
      <w:r w:rsidR="001263B8" w:rsidRPr="00C2790F">
        <w:rPr>
          <w:rFonts w:cs="Times New Roman"/>
          <w:bCs/>
          <w:spacing w:val="-1"/>
        </w:rPr>
        <w:t>ustomer’s name, address and contact details together with basic metering details (as appropriate) including the meter serial number, meter reading(s) and the date of such meter reading(s).</w:t>
      </w:r>
    </w:p>
    <w:p w14:paraId="1C7BDFEB" w14:textId="77777777" w:rsidR="00C974DB" w:rsidRPr="00C2790F" w:rsidRDefault="00C974DB" w:rsidP="00C974DB">
      <w:pPr>
        <w:pStyle w:val="BodyText"/>
        <w:tabs>
          <w:tab w:val="left" w:pos="3976"/>
        </w:tabs>
        <w:spacing w:line="360" w:lineRule="auto"/>
        <w:ind w:left="3976" w:hanging="2976"/>
        <w:jc w:val="both"/>
        <w:rPr>
          <w:ins w:id="14" w:author="Claire Hynes" w:date="2015-09-08T17:01:00Z"/>
          <w:rFonts w:cs="Times New Roman"/>
          <w:bCs/>
          <w:spacing w:val="-1"/>
        </w:rPr>
      </w:pPr>
      <w:ins w:id="15" w:author="Claire Hynes" w:date="2015-09-08T17:01:00Z">
        <w:r w:rsidRPr="00C2790F">
          <w:rPr>
            <w:rFonts w:cs="Times New Roman"/>
            <w:b/>
            <w:bCs/>
            <w:spacing w:val="-1"/>
          </w:rPr>
          <w:t xml:space="preserve">De-energise </w:t>
        </w:r>
        <w:r w:rsidRPr="00C2790F">
          <w:rPr>
            <w:rFonts w:cs="Times New Roman"/>
            <w:b/>
            <w:bCs/>
            <w:spacing w:val="-1"/>
          </w:rPr>
          <w:tab/>
        </w:r>
        <w:r w:rsidRPr="00C2790F">
          <w:rPr>
            <w:rFonts w:cs="Times New Roman"/>
            <w:bCs/>
            <w:spacing w:val="-1"/>
          </w:rPr>
          <w:t xml:space="preserve">means: </w:t>
        </w:r>
      </w:ins>
    </w:p>
    <w:p w14:paraId="5749F3C4" w14:textId="77777777" w:rsidR="00C974DB" w:rsidRPr="00C2790F" w:rsidRDefault="00C974DB" w:rsidP="00C974DB">
      <w:pPr>
        <w:pStyle w:val="BodyText"/>
        <w:tabs>
          <w:tab w:val="left" w:pos="3976"/>
        </w:tabs>
        <w:spacing w:line="360" w:lineRule="auto"/>
        <w:ind w:left="3976" w:hanging="2976"/>
        <w:jc w:val="both"/>
        <w:rPr>
          <w:ins w:id="16" w:author="Claire Hynes" w:date="2015-09-08T17:01:00Z"/>
          <w:rFonts w:cs="Times New Roman"/>
          <w:bCs/>
          <w:spacing w:val="-1"/>
        </w:rPr>
      </w:pPr>
      <w:ins w:id="17" w:author="Claire Hynes" w:date="2015-09-08T17:01:00Z">
        <w:r w:rsidRPr="00C2790F">
          <w:rPr>
            <w:rFonts w:cs="Times New Roman"/>
            <w:bCs/>
            <w:spacing w:val="-1"/>
          </w:rPr>
          <w:tab/>
          <w:t>(a)</w:t>
        </w:r>
        <w:r w:rsidRPr="00C2790F">
          <w:rPr>
            <w:rFonts w:cs="Times New Roman"/>
            <w:bCs/>
            <w:spacing w:val="-1"/>
          </w:rPr>
          <w:tab/>
          <w:t>in respect of Section 2A, 2C or 2D, deliberately to prevent the flow of electricity until Re-energised or Disconnected:</w:t>
        </w:r>
      </w:ins>
    </w:p>
    <w:p w14:paraId="4B198549" w14:textId="77777777" w:rsidR="00C974DB" w:rsidRPr="00C2790F" w:rsidRDefault="00C974DB" w:rsidP="00C974DB">
      <w:pPr>
        <w:pStyle w:val="BodyText"/>
        <w:tabs>
          <w:tab w:val="left" w:pos="4678"/>
        </w:tabs>
        <w:spacing w:line="360" w:lineRule="auto"/>
        <w:ind w:left="4678" w:hanging="425"/>
        <w:jc w:val="both"/>
        <w:rPr>
          <w:ins w:id="18" w:author="Claire Hynes" w:date="2015-09-08T17:01:00Z"/>
          <w:rFonts w:cs="Times New Roman"/>
          <w:bCs/>
          <w:spacing w:val="-1"/>
        </w:rPr>
      </w:pPr>
      <w:ins w:id="19" w:author="Claire Hynes" w:date="2015-09-08T17:01:00Z">
        <w:r w:rsidRPr="00C2790F">
          <w:rPr>
            <w:rFonts w:cs="Times New Roman"/>
            <w:bCs/>
            <w:spacing w:val="-1"/>
          </w:rPr>
          <w:t>(i) in the case of an Exit Point, from the Distribution System through the relevant Exit Point (or, in the case of an Unmetered Supply, any one or more of the relevant Exit Points) to;  and/or</w:t>
        </w:r>
      </w:ins>
    </w:p>
    <w:p w14:paraId="2D1B2E9E" w14:textId="77777777" w:rsidR="00C974DB" w:rsidRPr="00C2790F" w:rsidRDefault="00C974DB" w:rsidP="00C974DB">
      <w:pPr>
        <w:pStyle w:val="BodyText"/>
        <w:tabs>
          <w:tab w:val="left" w:pos="4820"/>
        </w:tabs>
        <w:spacing w:line="360" w:lineRule="auto"/>
        <w:ind w:left="4820" w:hanging="567"/>
        <w:jc w:val="both"/>
        <w:rPr>
          <w:ins w:id="20" w:author="Claire Hynes" w:date="2015-09-08T17:01:00Z"/>
          <w:rFonts w:cs="Times New Roman"/>
          <w:bCs/>
          <w:spacing w:val="-1"/>
        </w:rPr>
      </w:pPr>
      <w:ins w:id="21" w:author="Claire Hynes" w:date="2015-09-08T17:01:00Z">
        <w:r w:rsidRPr="00C2790F">
          <w:rPr>
            <w:rFonts w:cs="Times New Roman"/>
            <w:bCs/>
            <w:spacing w:val="-1"/>
          </w:rPr>
          <w:t>(ii)</w:t>
        </w:r>
        <w:r w:rsidRPr="00C2790F">
          <w:rPr>
            <w:rFonts w:cs="Times New Roman"/>
            <w:bCs/>
            <w:spacing w:val="-1"/>
          </w:rPr>
          <w:tab/>
          <w:t>in the case of an Entry Point, via the Distribution System through the relevant Entry Point (or, in the case of an Unmetered Supply, any one or more of the relevant Entry Points) from,a Connected Installation, for any purpose other than a System Outage on the Company’s Distribution System (and cognate expressions shall be construed accordingly); and</w:t>
        </w:r>
      </w:ins>
    </w:p>
    <w:p w14:paraId="06D828DC" w14:textId="77777777" w:rsidR="00C974DB" w:rsidRPr="00C2790F" w:rsidRDefault="00C974DB" w:rsidP="00C974DB">
      <w:pPr>
        <w:pStyle w:val="BodyText"/>
        <w:tabs>
          <w:tab w:val="left" w:pos="3976"/>
        </w:tabs>
        <w:spacing w:line="360" w:lineRule="auto"/>
        <w:ind w:left="3976" w:hanging="2976"/>
        <w:jc w:val="both"/>
        <w:rPr>
          <w:ins w:id="22" w:author="Claire Hynes" w:date="2015-09-08T17:01:00Z"/>
          <w:rFonts w:cs="Times New Roman"/>
          <w:b/>
          <w:bCs/>
          <w:spacing w:val="-1"/>
        </w:rPr>
      </w:pPr>
      <w:ins w:id="23" w:author="Claire Hynes" w:date="2015-09-08T17:01:00Z">
        <w:r w:rsidRPr="00C2790F">
          <w:rPr>
            <w:rFonts w:cs="Times New Roman"/>
            <w:bCs/>
            <w:spacing w:val="-1"/>
          </w:rPr>
          <w:tab/>
          <w:t xml:space="preserve">in respect of Section 2B, deliberately to prevent the </w:t>
        </w:r>
        <w:r w:rsidRPr="00C2790F">
          <w:rPr>
            <w:rFonts w:cs="Times New Roman"/>
            <w:bCs/>
            <w:spacing w:val="-1"/>
          </w:rPr>
          <w:lastRenderedPageBreak/>
          <w:t>flow of electricity through a Connection Point for any purpose other than a System Outage on the Company’s Distribution System until Re-energised or Disconnected (and cognate expressions shall be construed accordingly).</w:t>
        </w:r>
      </w:ins>
    </w:p>
    <w:p w14:paraId="2DA44203" w14:textId="77777777" w:rsidR="00FE670F" w:rsidRPr="00C2790F" w:rsidRDefault="00FE670F" w:rsidP="00EF1112">
      <w:pPr>
        <w:pStyle w:val="BodyText"/>
        <w:tabs>
          <w:tab w:val="left" w:pos="3976"/>
        </w:tabs>
        <w:spacing w:before="63" w:line="357" w:lineRule="auto"/>
        <w:ind w:left="3976" w:right="529" w:hanging="2976"/>
        <w:jc w:val="both"/>
        <w:rPr>
          <w:rFonts w:cs="Times New Roman"/>
          <w:bCs/>
          <w:spacing w:val="-1"/>
        </w:rPr>
      </w:pPr>
      <w:ins w:id="24" w:author="Wragge-Law" w:date="2015-08-24T08:46:00Z">
        <w:r w:rsidRPr="00C2790F">
          <w:rPr>
            <w:rFonts w:cs="Times New Roman"/>
            <w:b/>
            <w:bCs/>
            <w:spacing w:val="-1"/>
          </w:rPr>
          <w:t>Disconnect</w:t>
        </w:r>
        <w:r w:rsidRPr="00C2790F">
          <w:rPr>
            <w:rFonts w:cs="Times New Roman"/>
            <w:b/>
            <w:bCs/>
            <w:spacing w:val="-1"/>
          </w:rPr>
          <w:tab/>
        </w:r>
      </w:ins>
      <w:ins w:id="25" w:author="Claire Hynes" w:date="2015-09-08T16:49:00Z">
        <w:r w:rsidR="00096C0D" w:rsidRPr="00C2790F">
          <w:rPr>
            <w:rFonts w:cs="Times New Roman"/>
          </w:rPr>
          <w:t>means to permanently disconnect a Connection Point, Metering Point or Metering System in accordance with Section 17 of the Act (and cognate expressions shall be construed accordingly).</w:t>
        </w:r>
      </w:ins>
      <w:ins w:id="26" w:author="Wragge-Law" w:date="2015-08-24T08:46:00Z">
        <w:del w:id="27" w:author="Claire Hynes" w:date="2015-09-08T16:49:00Z">
          <w:r w:rsidRPr="00C2790F" w:rsidDel="00096C0D">
            <w:rPr>
              <w:rFonts w:cs="Times New Roman"/>
              <w:spacing w:val="-1"/>
            </w:rPr>
            <w:delText>means</w:delText>
          </w:r>
          <w:r w:rsidRPr="00C2790F" w:rsidDel="00096C0D">
            <w:rPr>
              <w:rFonts w:cs="Times New Roman"/>
            </w:rPr>
            <w:delText xml:space="preserve"> to </w:delText>
          </w:r>
          <w:r w:rsidRPr="00C2790F" w:rsidDel="00096C0D">
            <w:rPr>
              <w:rFonts w:cs="Times New Roman"/>
              <w:spacing w:val="-1"/>
            </w:rPr>
            <w:delText>disconnect</w:delText>
          </w:r>
        </w:del>
      </w:ins>
      <w:ins w:id="28" w:author="Wragge-Law" w:date="2015-08-25T08:14:00Z">
        <w:del w:id="29" w:author="Claire Hynes" w:date="2015-09-08T16:49:00Z">
          <w:r w:rsidR="00465F34" w:rsidRPr="00C2790F" w:rsidDel="00096C0D">
            <w:rPr>
              <w:rFonts w:cs="Times New Roman"/>
              <w:spacing w:val="-1"/>
            </w:rPr>
            <w:delText xml:space="preserve"> a </w:delText>
          </w:r>
          <w:r w:rsidR="00465F34" w:rsidRPr="00C2790F" w:rsidDel="00096C0D">
            <w:rPr>
              <w:rFonts w:cs="Times New Roman"/>
            </w:rPr>
            <w:delText>Premises</w:delText>
          </w:r>
        </w:del>
      </w:ins>
      <w:ins w:id="30" w:author="Wragge-Law" w:date="2015-08-24T08:46:00Z">
        <w:del w:id="31" w:author="Claire Hynes" w:date="2015-09-08T16:49:00Z">
          <w:r w:rsidRPr="00C2790F" w:rsidDel="00096C0D">
            <w:rPr>
              <w:rFonts w:cs="Times New Roman"/>
            </w:rPr>
            <w:delText xml:space="preserve"> </w:delText>
          </w:r>
          <w:r w:rsidRPr="00C2790F" w:rsidDel="00096C0D">
            <w:rPr>
              <w:rFonts w:cs="Times New Roman"/>
              <w:spacing w:val="-1"/>
            </w:rPr>
            <w:delText>as</w:delText>
          </w:r>
          <w:r w:rsidRPr="00C2790F" w:rsidDel="00096C0D">
            <w:rPr>
              <w:rFonts w:cs="Times New Roman"/>
            </w:rPr>
            <w:delText xml:space="preserve"> </w:delText>
          </w:r>
          <w:r w:rsidRPr="00C2790F" w:rsidDel="00096C0D">
            <w:rPr>
              <w:rFonts w:cs="Times New Roman"/>
              <w:spacing w:val="-1"/>
            </w:rPr>
            <w:delText>referred</w:delText>
          </w:r>
          <w:r w:rsidRPr="00C2790F" w:rsidDel="00096C0D">
            <w:rPr>
              <w:rFonts w:cs="Times New Roman"/>
            </w:rPr>
            <w:delText xml:space="preserve"> to in</w:delText>
          </w:r>
          <w:r w:rsidRPr="00C2790F" w:rsidDel="00096C0D">
            <w:rPr>
              <w:rFonts w:cs="Times New Roman"/>
              <w:spacing w:val="21"/>
            </w:rPr>
            <w:delText xml:space="preserve"> </w:delText>
          </w:r>
          <w:r w:rsidRPr="00C2790F" w:rsidDel="00096C0D">
            <w:rPr>
              <w:rFonts w:cs="Times New Roman"/>
            </w:rPr>
            <w:delText>the</w:delText>
          </w:r>
          <w:r w:rsidRPr="00C2790F" w:rsidDel="00096C0D">
            <w:rPr>
              <w:rFonts w:cs="Times New Roman"/>
              <w:w w:val="99"/>
            </w:rPr>
            <w:delText xml:space="preserve"> </w:delText>
          </w:r>
          <w:r w:rsidRPr="00C2790F" w:rsidDel="00096C0D">
            <w:rPr>
              <w:rFonts w:cs="Times New Roman"/>
            </w:rPr>
            <w:delText>Electricity Act, and includes ‘De-energisation’</w:delText>
          </w:r>
          <w:r w:rsidRPr="00C2790F" w:rsidDel="00096C0D">
            <w:rPr>
              <w:rFonts w:cs="Times New Roman"/>
              <w:spacing w:val="-15"/>
            </w:rPr>
            <w:delText xml:space="preserve"> </w:delText>
          </w:r>
          <w:r w:rsidRPr="00C2790F" w:rsidDel="00096C0D">
            <w:rPr>
              <w:rFonts w:cs="Times New Roman"/>
            </w:rPr>
            <w:delText>(as</w:delText>
          </w:r>
          <w:r w:rsidRPr="00C2790F" w:rsidDel="00096C0D">
            <w:rPr>
              <w:rFonts w:cs="Times New Roman"/>
              <w:w w:val="99"/>
            </w:rPr>
            <w:delText xml:space="preserve"> </w:delText>
          </w:r>
          <w:r w:rsidRPr="00C2790F" w:rsidDel="00096C0D">
            <w:rPr>
              <w:rFonts w:cs="Times New Roman"/>
            </w:rPr>
            <w:delText>defined in Clause 1 of the</w:delText>
          </w:r>
          <w:r w:rsidRPr="00C2790F" w:rsidDel="00096C0D">
            <w:rPr>
              <w:rFonts w:cs="Times New Roman"/>
              <w:spacing w:val="-10"/>
            </w:rPr>
            <w:delText xml:space="preserve"> </w:delText>
          </w:r>
          <w:r w:rsidRPr="00C2790F" w:rsidDel="00096C0D">
            <w:rPr>
              <w:rFonts w:cs="Times New Roman"/>
            </w:rPr>
            <w:delText>DCUSA).</w:delText>
          </w:r>
        </w:del>
      </w:ins>
    </w:p>
    <w:p w14:paraId="11852883" w14:textId="77777777" w:rsidR="00C45473" w:rsidRPr="00C2790F" w:rsidRDefault="00C45473" w:rsidP="00BB7768">
      <w:pPr>
        <w:spacing w:after="0" w:line="360" w:lineRule="auto"/>
        <w:jc w:val="both"/>
        <w:rPr>
          <w:rFonts w:ascii="Times New Roman" w:eastAsia="Times New Roman" w:hAnsi="Times New Roman" w:cs="Times New Roman"/>
          <w:sz w:val="24"/>
          <w:szCs w:val="24"/>
        </w:rPr>
      </w:pPr>
    </w:p>
    <w:p w14:paraId="3C6FDEA4" w14:textId="77777777" w:rsidR="00E3411B" w:rsidRPr="00C2790F" w:rsidRDefault="00C45473" w:rsidP="00A223CC">
      <w:pPr>
        <w:pStyle w:val="BodyText"/>
        <w:tabs>
          <w:tab w:val="left" w:pos="3976"/>
        </w:tabs>
        <w:spacing w:line="360" w:lineRule="auto"/>
        <w:ind w:left="3976" w:hanging="2976"/>
        <w:jc w:val="both"/>
        <w:rPr>
          <w:ins w:id="32" w:author="Wragge-Law" w:date="2015-08-24T08:47:00Z"/>
          <w:rFonts w:cs="Times New Roman"/>
        </w:rPr>
      </w:pPr>
      <w:r w:rsidRPr="00C2790F">
        <w:rPr>
          <w:rFonts w:cs="Times New Roman"/>
          <w:b/>
          <w:spacing w:val="-1"/>
        </w:rPr>
        <w:t>Distributor</w:t>
      </w:r>
      <w:r w:rsidRPr="00C2790F">
        <w:rPr>
          <w:rFonts w:cs="Times New Roman"/>
          <w:b/>
          <w:spacing w:val="-1"/>
        </w:rPr>
        <w:tab/>
      </w:r>
      <w:r w:rsidRPr="00C2790F">
        <w:rPr>
          <w:rFonts w:cs="Times New Roman"/>
          <w:spacing w:val="-1"/>
        </w:rPr>
        <w:t>means</w:t>
      </w:r>
      <w:r w:rsidRPr="00C2790F">
        <w:rPr>
          <w:rFonts w:cs="Times New Roman"/>
        </w:rPr>
        <w:t xml:space="preserve"> a </w:t>
      </w:r>
      <w:r w:rsidRPr="00C2790F">
        <w:rPr>
          <w:rFonts w:cs="Times New Roman"/>
          <w:spacing w:val="-1"/>
        </w:rPr>
        <w:t>holder</w:t>
      </w:r>
      <w:r w:rsidRPr="00C2790F">
        <w:rPr>
          <w:rFonts w:cs="Times New Roman"/>
        </w:rPr>
        <w:t xml:space="preserve"> </w:t>
      </w:r>
      <w:r w:rsidRPr="00C2790F">
        <w:rPr>
          <w:rFonts w:cs="Times New Roman"/>
          <w:spacing w:val="1"/>
        </w:rPr>
        <w:t>of</w:t>
      </w:r>
      <w:r w:rsidRPr="00C2790F">
        <w:rPr>
          <w:rFonts w:cs="Times New Roman"/>
        </w:rPr>
        <w:t xml:space="preserve"> a distribution </w:t>
      </w:r>
      <w:r w:rsidRPr="00C2790F">
        <w:rPr>
          <w:rFonts w:cs="Times New Roman"/>
          <w:spacing w:val="-1"/>
        </w:rPr>
        <w:t>licence</w:t>
      </w:r>
      <w:r w:rsidRPr="00C2790F">
        <w:rPr>
          <w:rFonts w:cs="Times New Roman"/>
        </w:rPr>
        <w:t xml:space="preserve"> </w:t>
      </w:r>
      <w:r w:rsidRPr="00C2790F">
        <w:rPr>
          <w:rFonts w:cs="Times New Roman"/>
          <w:spacing w:val="-1"/>
        </w:rPr>
        <w:t>under</w:t>
      </w:r>
      <w:r w:rsidRPr="00C2790F">
        <w:rPr>
          <w:rFonts w:cs="Times New Roman"/>
          <w:spacing w:val="10"/>
        </w:rPr>
        <w:t xml:space="preserve"> </w:t>
      </w:r>
      <w:r w:rsidRPr="00C2790F">
        <w:rPr>
          <w:rFonts w:cs="Times New Roman"/>
        </w:rPr>
        <w:t>the</w:t>
      </w:r>
      <w:r w:rsidRPr="00C2790F">
        <w:rPr>
          <w:rFonts w:cs="Times New Roman"/>
          <w:w w:val="99"/>
        </w:rPr>
        <w:t xml:space="preserve"> </w:t>
      </w:r>
      <w:r w:rsidRPr="00C2790F">
        <w:rPr>
          <w:rFonts w:cs="Times New Roman"/>
        </w:rPr>
        <w:t xml:space="preserve">Electricity Act </w:t>
      </w:r>
      <w:r w:rsidR="00AC53D7" w:rsidRPr="00C2790F">
        <w:rPr>
          <w:rFonts w:cs="Times New Roman"/>
        </w:rPr>
        <w:t>o</w:t>
      </w:r>
      <w:r w:rsidR="005B21A4" w:rsidRPr="00C2790F">
        <w:rPr>
          <w:rFonts w:cs="Times New Roman"/>
        </w:rPr>
        <w:t xml:space="preserve">r its agents </w:t>
      </w:r>
      <w:r w:rsidRPr="00C2790F">
        <w:rPr>
          <w:rFonts w:cs="Times New Roman"/>
        </w:rPr>
        <w:t>(and, in respect of Theft in</w:t>
      </w:r>
      <w:r w:rsidRPr="00C2790F">
        <w:rPr>
          <w:rFonts w:cs="Times New Roman"/>
          <w:spacing w:val="-19"/>
        </w:rPr>
        <w:t xml:space="preserve"> </w:t>
      </w:r>
      <w:r w:rsidRPr="00C2790F">
        <w:rPr>
          <w:rFonts w:cs="Times New Roman"/>
        </w:rPr>
        <w:t>Conveyance</w:t>
      </w:r>
      <w:r w:rsidRPr="00C2790F">
        <w:rPr>
          <w:rFonts w:cs="Times New Roman"/>
          <w:w w:val="99"/>
        </w:rPr>
        <w:t xml:space="preserve"> </w:t>
      </w:r>
      <w:r w:rsidRPr="00C2790F">
        <w:rPr>
          <w:rFonts w:cs="Times New Roman"/>
        </w:rPr>
        <w:t>from a Premises, is the owner and/or operator of</w:t>
      </w:r>
      <w:r w:rsidRPr="00C2790F">
        <w:rPr>
          <w:rFonts w:cs="Times New Roman"/>
          <w:spacing w:val="-9"/>
        </w:rPr>
        <w:t xml:space="preserve"> </w:t>
      </w:r>
      <w:r w:rsidRPr="00C2790F">
        <w:rPr>
          <w:rFonts w:cs="Times New Roman"/>
        </w:rPr>
        <w:t>the</w:t>
      </w:r>
      <w:r w:rsidRPr="00C2790F">
        <w:rPr>
          <w:rFonts w:cs="Times New Roman"/>
          <w:w w:val="99"/>
        </w:rPr>
        <w:t xml:space="preserve"> </w:t>
      </w:r>
      <w:r w:rsidRPr="00C2790F">
        <w:rPr>
          <w:rFonts w:cs="Times New Roman"/>
        </w:rPr>
        <w:t>Distribution System to which such Premises</w:t>
      </w:r>
      <w:r w:rsidRPr="00C2790F">
        <w:rPr>
          <w:rFonts w:cs="Times New Roman"/>
          <w:spacing w:val="-6"/>
        </w:rPr>
        <w:t xml:space="preserve"> </w:t>
      </w:r>
      <w:r w:rsidRPr="00C2790F">
        <w:rPr>
          <w:rFonts w:cs="Times New Roman"/>
        </w:rPr>
        <w:t>are</w:t>
      </w:r>
      <w:r w:rsidRPr="00C2790F">
        <w:rPr>
          <w:rFonts w:cs="Times New Roman"/>
          <w:w w:val="99"/>
        </w:rPr>
        <w:t xml:space="preserve"> </w:t>
      </w:r>
      <w:r w:rsidRPr="00C2790F">
        <w:rPr>
          <w:rFonts w:cs="Times New Roman"/>
        </w:rPr>
        <w:t>connected).</w:t>
      </w:r>
    </w:p>
    <w:p w14:paraId="2ABD0422" w14:textId="77777777" w:rsidR="00FE670F" w:rsidRPr="00C2790F" w:rsidRDefault="00FE670F" w:rsidP="00FE670F">
      <w:pPr>
        <w:tabs>
          <w:tab w:val="left" w:pos="3976"/>
        </w:tabs>
        <w:ind w:left="1000" w:right="529"/>
        <w:rPr>
          <w:ins w:id="33" w:author="Claire Hynes" w:date="2015-09-08T16:53:00Z"/>
          <w:rFonts w:ascii="Times New Roman" w:hAnsi="Times New Roman" w:cs="Times New Roman"/>
          <w:sz w:val="24"/>
          <w:szCs w:val="24"/>
        </w:rPr>
      </w:pPr>
      <w:ins w:id="34" w:author="Wragge-Law" w:date="2015-08-24T08:47:00Z">
        <w:r w:rsidRPr="00C2790F">
          <w:rPr>
            <w:rFonts w:ascii="Times New Roman" w:hAnsi="Times New Roman" w:cs="Times New Roman"/>
            <w:b/>
            <w:sz w:val="24"/>
            <w:szCs w:val="24"/>
          </w:rPr>
          <w:t>Electricity</w:t>
        </w:r>
        <w:r w:rsidRPr="00C2790F">
          <w:rPr>
            <w:rFonts w:ascii="Times New Roman" w:hAnsi="Times New Roman" w:cs="Times New Roman"/>
            <w:b/>
            <w:spacing w:val="-7"/>
            <w:sz w:val="24"/>
            <w:szCs w:val="24"/>
          </w:rPr>
          <w:t xml:space="preserve"> </w:t>
        </w:r>
        <w:r w:rsidRPr="00C2790F">
          <w:rPr>
            <w:rFonts w:ascii="Times New Roman" w:hAnsi="Times New Roman" w:cs="Times New Roman"/>
            <w:b/>
            <w:sz w:val="24"/>
            <w:szCs w:val="24"/>
          </w:rPr>
          <w:t>Act</w:t>
        </w:r>
        <w:r w:rsidRPr="00C2790F">
          <w:rPr>
            <w:rFonts w:ascii="Times New Roman" w:hAnsi="Times New Roman" w:cs="Times New Roman"/>
            <w:b/>
            <w:sz w:val="24"/>
            <w:szCs w:val="24"/>
          </w:rPr>
          <w:tab/>
        </w:r>
        <w:r w:rsidRPr="00C2790F">
          <w:rPr>
            <w:rFonts w:ascii="Times New Roman" w:hAnsi="Times New Roman" w:cs="Times New Roman"/>
            <w:sz w:val="24"/>
            <w:szCs w:val="24"/>
          </w:rPr>
          <w:t>means the Electricity Act</w:t>
        </w:r>
        <w:r w:rsidRPr="00C2790F">
          <w:rPr>
            <w:rFonts w:ascii="Times New Roman" w:hAnsi="Times New Roman" w:cs="Times New Roman"/>
            <w:spacing w:val="-8"/>
            <w:sz w:val="24"/>
            <w:szCs w:val="24"/>
          </w:rPr>
          <w:t xml:space="preserve"> </w:t>
        </w:r>
        <w:r w:rsidRPr="00C2790F">
          <w:rPr>
            <w:rFonts w:ascii="Times New Roman" w:hAnsi="Times New Roman" w:cs="Times New Roman"/>
            <w:sz w:val="24"/>
            <w:szCs w:val="24"/>
          </w:rPr>
          <w:t>1989.</w:t>
        </w:r>
      </w:ins>
    </w:p>
    <w:p w14:paraId="30545BED" w14:textId="77777777" w:rsidR="00096C0D" w:rsidRPr="00C2790F" w:rsidRDefault="00096C0D" w:rsidP="00096C0D">
      <w:pPr>
        <w:tabs>
          <w:tab w:val="left" w:pos="3976"/>
        </w:tabs>
        <w:ind w:left="1000" w:right="529"/>
        <w:rPr>
          <w:ins w:id="35" w:author="Claire Hynes" w:date="2015-09-08T16:54:00Z"/>
          <w:rFonts w:ascii="Times New Roman" w:eastAsia="Times New Roman" w:hAnsi="Times New Roman" w:cs="Times New Roman"/>
          <w:sz w:val="24"/>
          <w:szCs w:val="24"/>
        </w:rPr>
      </w:pPr>
      <w:ins w:id="36" w:author="Claire Hynes" w:date="2015-09-08T16:54:00Z">
        <w:r w:rsidRPr="00C2790F">
          <w:rPr>
            <w:rFonts w:ascii="Times New Roman" w:hAnsi="Times New Roman" w:cs="Times New Roman"/>
            <w:b/>
            <w:sz w:val="24"/>
            <w:szCs w:val="24"/>
          </w:rPr>
          <w:t>MPAN</w:t>
        </w:r>
        <w:r w:rsidRPr="00C2790F">
          <w:rPr>
            <w:rFonts w:ascii="Times New Roman" w:hAnsi="Times New Roman" w:cs="Times New Roman"/>
            <w:b/>
            <w:sz w:val="24"/>
            <w:szCs w:val="24"/>
          </w:rPr>
          <w:tab/>
        </w:r>
        <w:r w:rsidRPr="00C2790F">
          <w:rPr>
            <w:rFonts w:ascii="Times New Roman" w:hAnsi="Times New Roman" w:cs="Times New Roman"/>
            <w:sz w:val="24"/>
            <w:szCs w:val="24"/>
          </w:rPr>
          <w:t xml:space="preserve">means the core meter point administration </w:t>
        </w:r>
        <w:r w:rsidRPr="00C2790F">
          <w:rPr>
            <w:rFonts w:ascii="Times New Roman" w:hAnsi="Times New Roman" w:cs="Times New Roman"/>
            <w:sz w:val="24"/>
            <w:szCs w:val="24"/>
          </w:rPr>
          <w:tab/>
          <w:t xml:space="preserve">number, a 13-digit reference used in MPAS to </w:t>
        </w:r>
        <w:r w:rsidRPr="00C2790F">
          <w:rPr>
            <w:rFonts w:ascii="Times New Roman" w:hAnsi="Times New Roman" w:cs="Times New Roman"/>
            <w:sz w:val="24"/>
            <w:szCs w:val="24"/>
          </w:rPr>
          <w:tab/>
          <w:t>identify a Metering Point.</w:t>
        </w:r>
      </w:ins>
    </w:p>
    <w:p w14:paraId="2F576931" w14:textId="77777777" w:rsidR="00E3411B" w:rsidRPr="00C2790F" w:rsidDel="00FE670F" w:rsidRDefault="00E3411B" w:rsidP="00BB7768">
      <w:pPr>
        <w:pStyle w:val="BodyText"/>
        <w:tabs>
          <w:tab w:val="left" w:pos="3976"/>
        </w:tabs>
        <w:spacing w:line="360" w:lineRule="auto"/>
        <w:ind w:left="3976" w:hanging="2976"/>
        <w:jc w:val="both"/>
        <w:rPr>
          <w:rFonts w:cs="Times New Roman"/>
          <w:spacing w:val="-1"/>
        </w:rPr>
      </w:pPr>
      <w:r w:rsidRPr="00C2790F" w:rsidDel="00FE670F">
        <w:rPr>
          <w:rFonts w:cs="Times New Roman"/>
          <w:b/>
          <w:spacing w:val="-1"/>
        </w:rPr>
        <w:t>Occupier</w:t>
      </w:r>
      <w:r w:rsidRPr="00C2790F" w:rsidDel="00FE670F">
        <w:rPr>
          <w:rFonts w:cs="Times New Roman"/>
          <w:b/>
          <w:spacing w:val="-1"/>
        </w:rPr>
        <w:tab/>
      </w:r>
      <w:r w:rsidRPr="00C2790F" w:rsidDel="00FE670F">
        <w:rPr>
          <w:rFonts w:cs="Times New Roman"/>
          <w:spacing w:val="-1"/>
        </w:rPr>
        <w:t>The occupier of a premises prior to identifying the Occupier as an Unregistered Customer.</w:t>
      </w:r>
    </w:p>
    <w:p w14:paraId="476B4B53" w14:textId="77777777" w:rsidR="00C45473" w:rsidRPr="00C2790F" w:rsidRDefault="00C45473" w:rsidP="00BB7768">
      <w:pPr>
        <w:pStyle w:val="BodyText"/>
        <w:tabs>
          <w:tab w:val="left" w:pos="3976"/>
        </w:tabs>
        <w:spacing w:line="360" w:lineRule="auto"/>
        <w:ind w:left="1000"/>
        <w:jc w:val="both"/>
        <w:rPr>
          <w:rFonts w:cs="Times New Roman"/>
        </w:rPr>
      </w:pPr>
      <w:r w:rsidRPr="00C2790F">
        <w:rPr>
          <w:rFonts w:cs="Times New Roman"/>
          <w:b/>
          <w:spacing w:val="-1"/>
        </w:rPr>
        <w:t>Party</w:t>
      </w:r>
      <w:r w:rsidRPr="00C2790F">
        <w:rPr>
          <w:rFonts w:cs="Times New Roman"/>
          <w:b/>
          <w:spacing w:val="-1"/>
        </w:rPr>
        <w:tab/>
      </w:r>
      <w:r w:rsidRPr="00C2790F">
        <w:rPr>
          <w:rFonts w:cs="Times New Roman"/>
          <w:spacing w:val="-1"/>
        </w:rPr>
        <w:t>means</w:t>
      </w:r>
      <w:r w:rsidRPr="00C2790F">
        <w:rPr>
          <w:rFonts w:cs="Times New Roman"/>
        </w:rPr>
        <w:t xml:space="preserve"> the </w:t>
      </w:r>
      <w:r w:rsidRPr="00C2790F">
        <w:rPr>
          <w:rFonts w:cs="Times New Roman"/>
          <w:spacing w:val="-1"/>
        </w:rPr>
        <w:t>Distributor</w:t>
      </w:r>
      <w:r w:rsidRPr="00C2790F">
        <w:rPr>
          <w:rFonts w:cs="Times New Roman"/>
        </w:rPr>
        <w:t xml:space="preserve"> or the</w:t>
      </w:r>
      <w:r w:rsidRPr="00C2790F">
        <w:rPr>
          <w:rFonts w:cs="Times New Roman"/>
          <w:spacing w:val="13"/>
        </w:rPr>
        <w:t xml:space="preserve"> </w:t>
      </w:r>
      <w:r w:rsidR="003A7DDC" w:rsidRPr="00C2790F">
        <w:rPr>
          <w:rFonts w:cs="Times New Roman"/>
          <w:spacing w:val="-1"/>
        </w:rPr>
        <w:t>Supplier</w:t>
      </w:r>
      <w:r w:rsidRPr="00C2790F">
        <w:rPr>
          <w:rFonts w:cs="Times New Roman"/>
          <w:spacing w:val="-1"/>
        </w:rPr>
        <w:t>.</w:t>
      </w:r>
    </w:p>
    <w:p w14:paraId="7A3596C6" w14:textId="77777777" w:rsidR="00C45473" w:rsidRPr="00C2790F" w:rsidRDefault="00C45473" w:rsidP="00BB7768">
      <w:pPr>
        <w:pStyle w:val="BodyText"/>
        <w:tabs>
          <w:tab w:val="left" w:pos="3976"/>
        </w:tabs>
        <w:spacing w:line="360" w:lineRule="auto"/>
        <w:ind w:left="1000"/>
        <w:jc w:val="both"/>
        <w:rPr>
          <w:ins w:id="37" w:author="Wragge-Law" w:date="2015-08-24T08:47:00Z"/>
          <w:rFonts w:cs="Times New Roman"/>
          <w:spacing w:val="-1"/>
        </w:rPr>
      </w:pPr>
      <w:r w:rsidRPr="00C2790F">
        <w:rPr>
          <w:rFonts w:cs="Times New Roman"/>
          <w:b/>
          <w:spacing w:val="-1"/>
        </w:rPr>
        <w:t>Premises</w:t>
      </w:r>
      <w:r w:rsidRPr="00C2790F">
        <w:rPr>
          <w:rFonts w:cs="Times New Roman"/>
          <w:b/>
          <w:spacing w:val="-1"/>
        </w:rPr>
        <w:tab/>
      </w:r>
      <w:r w:rsidRPr="00C2790F">
        <w:rPr>
          <w:rFonts w:cs="Times New Roman"/>
          <w:spacing w:val="-1"/>
        </w:rPr>
        <w:t>includes</w:t>
      </w:r>
      <w:r w:rsidRPr="00C2790F">
        <w:rPr>
          <w:rFonts w:cs="Times New Roman"/>
        </w:rPr>
        <w:t xml:space="preserve"> </w:t>
      </w:r>
      <w:r w:rsidRPr="00C2790F">
        <w:rPr>
          <w:rFonts w:cs="Times New Roman"/>
          <w:spacing w:val="1"/>
        </w:rPr>
        <w:t>any</w:t>
      </w:r>
      <w:r w:rsidRPr="00C2790F">
        <w:rPr>
          <w:rFonts w:cs="Times New Roman"/>
        </w:rPr>
        <w:t xml:space="preserve"> </w:t>
      </w:r>
      <w:r w:rsidRPr="00C2790F">
        <w:rPr>
          <w:rFonts w:cs="Times New Roman"/>
          <w:spacing w:val="-1"/>
        </w:rPr>
        <w:t>land,</w:t>
      </w:r>
      <w:r w:rsidRPr="00C2790F">
        <w:rPr>
          <w:rFonts w:cs="Times New Roman"/>
        </w:rPr>
        <w:t xml:space="preserve"> building or</w:t>
      </w:r>
      <w:r w:rsidRPr="00C2790F">
        <w:rPr>
          <w:rFonts w:cs="Times New Roman"/>
          <w:spacing w:val="6"/>
        </w:rPr>
        <w:t xml:space="preserve"> </w:t>
      </w:r>
      <w:r w:rsidRPr="00C2790F">
        <w:rPr>
          <w:rFonts w:cs="Times New Roman"/>
          <w:spacing w:val="-1"/>
        </w:rPr>
        <w:t>structure.</w:t>
      </w:r>
    </w:p>
    <w:p w14:paraId="74E63225" w14:textId="77777777" w:rsidR="00096C0D" w:rsidRPr="00C2790F" w:rsidRDefault="00096C0D" w:rsidP="00096C0D">
      <w:pPr>
        <w:pStyle w:val="BodyText"/>
        <w:tabs>
          <w:tab w:val="left" w:pos="3976"/>
        </w:tabs>
        <w:spacing w:line="360" w:lineRule="auto"/>
        <w:ind w:left="1000"/>
        <w:jc w:val="both"/>
        <w:rPr>
          <w:ins w:id="38" w:author="Claire Hynes" w:date="2015-09-08T16:57:00Z"/>
          <w:rFonts w:cs="Times New Roman"/>
        </w:rPr>
      </w:pPr>
      <w:ins w:id="39" w:author="Claire Hynes" w:date="2015-09-08T16:57:00Z">
        <w:r w:rsidRPr="00C2790F">
          <w:rPr>
            <w:rFonts w:cs="Times New Roman"/>
            <w:b/>
            <w:spacing w:val="-1"/>
          </w:rPr>
          <w:t>Relevant Instruments</w:t>
        </w:r>
        <w:r w:rsidRPr="00C2790F">
          <w:rPr>
            <w:rFonts w:cs="Times New Roman"/>
          </w:rPr>
          <w:tab/>
          <w:t>means:</w:t>
        </w:r>
      </w:ins>
    </w:p>
    <w:p w14:paraId="3E1EBE56" w14:textId="77777777" w:rsidR="00096C0D" w:rsidRPr="00C2790F" w:rsidRDefault="00096C0D" w:rsidP="00096C0D">
      <w:pPr>
        <w:pStyle w:val="BodyText"/>
        <w:tabs>
          <w:tab w:val="left" w:pos="3976"/>
        </w:tabs>
        <w:spacing w:line="360" w:lineRule="auto"/>
        <w:ind w:left="1000"/>
        <w:jc w:val="both"/>
        <w:rPr>
          <w:ins w:id="40" w:author="Claire Hynes" w:date="2015-09-08T16:57:00Z"/>
          <w:rFonts w:cs="Times New Roman"/>
        </w:rPr>
      </w:pPr>
      <w:ins w:id="41" w:author="Claire Hynes" w:date="2015-09-08T16:57:00Z">
        <w:r w:rsidRPr="00C2790F">
          <w:rPr>
            <w:rFonts w:cs="Times New Roman"/>
          </w:rPr>
          <w:tab/>
          <w:t>(a)</w:t>
        </w:r>
        <w:r w:rsidRPr="00C2790F">
          <w:rPr>
            <w:rFonts w:cs="Times New Roman"/>
          </w:rPr>
          <w:tab/>
          <w:t xml:space="preserve">the Act and all subordinate legislation made </w:t>
        </w:r>
        <w:r w:rsidRPr="00C2790F">
          <w:rPr>
            <w:rFonts w:cs="Times New Roman"/>
          </w:rPr>
          <w:tab/>
        </w:r>
        <w:r w:rsidRPr="00C2790F">
          <w:rPr>
            <w:rFonts w:cs="Times New Roman"/>
          </w:rPr>
          <w:tab/>
        </w:r>
        <w:r w:rsidRPr="00C2790F">
          <w:rPr>
            <w:rFonts w:cs="Times New Roman"/>
          </w:rPr>
          <w:tab/>
          <w:t>under it as amended from time to time;</w:t>
        </w:r>
      </w:ins>
    </w:p>
    <w:p w14:paraId="3C78BDB0" w14:textId="77777777" w:rsidR="00096C0D" w:rsidRPr="00096C0D" w:rsidRDefault="00096C0D" w:rsidP="00096C0D">
      <w:pPr>
        <w:pStyle w:val="BodyText"/>
        <w:tabs>
          <w:tab w:val="left" w:pos="3976"/>
        </w:tabs>
        <w:spacing w:line="360" w:lineRule="auto"/>
        <w:ind w:left="1000"/>
        <w:jc w:val="both"/>
        <w:rPr>
          <w:ins w:id="42" w:author="Claire Hynes" w:date="2015-09-08T16:57:00Z"/>
          <w:rFonts w:cs="Times New Roman"/>
        </w:rPr>
      </w:pPr>
      <w:ins w:id="43" w:author="Claire Hynes" w:date="2015-09-08T16:57:00Z">
        <w:r w:rsidRPr="00C2790F">
          <w:rPr>
            <w:rFonts w:cs="Times New Roman"/>
          </w:rPr>
          <w:tab/>
          <w:t>(b)</w:t>
        </w:r>
        <w:r w:rsidRPr="00C2790F">
          <w:rPr>
            <w:rFonts w:cs="Times New Roman"/>
          </w:rPr>
          <w:tab/>
          <w:t>the Data Protection Act and all subordinate</w:t>
        </w:r>
        <w:r w:rsidRPr="00096C0D">
          <w:rPr>
            <w:rFonts w:cs="Times New Roman"/>
          </w:rPr>
          <w:t xml:space="preserve"> </w:t>
        </w:r>
        <w:r>
          <w:rPr>
            <w:rFonts w:cs="Times New Roman"/>
          </w:rPr>
          <w:tab/>
        </w:r>
        <w:r>
          <w:rPr>
            <w:rFonts w:cs="Times New Roman"/>
          </w:rPr>
          <w:tab/>
        </w:r>
        <w:r>
          <w:rPr>
            <w:rFonts w:cs="Times New Roman"/>
          </w:rPr>
          <w:tab/>
        </w:r>
        <w:r w:rsidRPr="00096C0D">
          <w:rPr>
            <w:rFonts w:cs="Times New Roman"/>
          </w:rPr>
          <w:t xml:space="preserve">legislation made under it as amended from time </w:t>
        </w:r>
        <w:r>
          <w:rPr>
            <w:rFonts w:cs="Times New Roman"/>
          </w:rPr>
          <w:tab/>
        </w:r>
        <w:r>
          <w:rPr>
            <w:rFonts w:cs="Times New Roman"/>
          </w:rPr>
          <w:tab/>
        </w:r>
        <w:r w:rsidRPr="00096C0D">
          <w:rPr>
            <w:rFonts w:cs="Times New Roman"/>
          </w:rPr>
          <w:t>to time;</w:t>
        </w:r>
      </w:ins>
    </w:p>
    <w:p w14:paraId="7F11D79C" w14:textId="77777777" w:rsidR="00096C0D" w:rsidRPr="00096C0D" w:rsidRDefault="00096C0D" w:rsidP="00096C0D">
      <w:pPr>
        <w:pStyle w:val="BodyText"/>
        <w:tabs>
          <w:tab w:val="left" w:pos="3976"/>
        </w:tabs>
        <w:spacing w:line="360" w:lineRule="auto"/>
        <w:ind w:left="1000"/>
        <w:jc w:val="both"/>
        <w:rPr>
          <w:ins w:id="44" w:author="Claire Hynes" w:date="2015-09-08T16:57:00Z"/>
          <w:rFonts w:cs="Times New Roman"/>
        </w:rPr>
      </w:pPr>
      <w:ins w:id="45" w:author="Claire Hynes" w:date="2015-09-08T16:57:00Z">
        <w:r>
          <w:rPr>
            <w:rFonts w:cs="Times New Roman"/>
          </w:rPr>
          <w:tab/>
        </w:r>
        <w:r w:rsidRPr="00096C0D">
          <w:rPr>
            <w:rFonts w:cs="Times New Roman"/>
          </w:rPr>
          <w:t>(c)</w:t>
        </w:r>
        <w:r w:rsidRPr="00096C0D">
          <w:rPr>
            <w:rFonts w:cs="Times New Roman"/>
          </w:rPr>
          <w:tab/>
          <w:t xml:space="preserve">the Distribution Licence and the Supply </w:t>
        </w:r>
        <w:r>
          <w:rPr>
            <w:rFonts w:cs="Times New Roman"/>
          </w:rPr>
          <w:tab/>
        </w:r>
        <w:r>
          <w:rPr>
            <w:rFonts w:cs="Times New Roman"/>
          </w:rPr>
          <w:tab/>
        </w:r>
        <w:r>
          <w:rPr>
            <w:rFonts w:cs="Times New Roman"/>
          </w:rPr>
          <w:tab/>
        </w:r>
        <w:r w:rsidRPr="00096C0D">
          <w:rPr>
            <w:rFonts w:cs="Times New Roman"/>
          </w:rPr>
          <w:t xml:space="preserve">Licence, and any determination, direction, </w:t>
        </w:r>
        <w:r>
          <w:rPr>
            <w:rFonts w:cs="Times New Roman"/>
          </w:rPr>
          <w:tab/>
        </w:r>
        <w:r>
          <w:rPr>
            <w:rFonts w:cs="Times New Roman"/>
          </w:rPr>
          <w:lastRenderedPageBreak/>
          <w:tab/>
        </w:r>
        <w:r>
          <w:rPr>
            <w:rFonts w:cs="Times New Roman"/>
          </w:rPr>
          <w:tab/>
        </w:r>
        <w:r w:rsidRPr="00096C0D">
          <w:rPr>
            <w:rFonts w:cs="Times New Roman"/>
          </w:rPr>
          <w:t xml:space="preserve">consent or notice made or issued by the </w:t>
        </w:r>
        <w:r>
          <w:rPr>
            <w:rFonts w:cs="Times New Roman"/>
          </w:rPr>
          <w:tab/>
        </w:r>
        <w:r>
          <w:rPr>
            <w:rFonts w:cs="Times New Roman"/>
          </w:rPr>
          <w:tab/>
        </w:r>
        <w:r>
          <w:rPr>
            <w:rFonts w:cs="Times New Roman"/>
          </w:rPr>
          <w:tab/>
        </w:r>
        <w:r w:rsidRPr="00096C0D">
          <w:rPr>
            <w:rFonts w:cs="Times New Roman"/>
          </w:rPr>
          <w:t>Authority pursuant to the terms thereof;</w:t>
        </w:r>
      </w:ins>
    </w:p>
    <w:p w14:paraId="6A89713B" w14:textId="77777777" w:rsidR="00096C0D" w:rsidRPr="00096C0D" w:rsidRDefault="00096C0D" w:rsidP="00096C0D">
      <w:pPr>
        <w:pStyle w:val="BodyText"/>
        <w:tabs>
          <w:tab w:val="left" w:pos="3976"/>
        </w:tabs>
        <w:spacing w:line="360" w:lineRule="auto"/>
        <w:ind w:left="1000"/>
        <w:jc w:val="both"/>
        <w:rPr>
          <w:ins w:id="46" w:author="Claire Hynes" w:date="2015-09-08T16:57:00Z"/>
          <w:rFonts w:cs="Times New Roman"/>
        </w:rPr>
      </w:pPr>
      <w:ins w:id="47" w:author="Claire Hynes" w:date="2015-09-08T16:57:00Z">
        <w:r>
          <w:rPr>
            <w:rFonts w:cs="Times New Roman"/>
          </w:rPr>
          <w:tab/>
        </w:r>
        <w:r w:rsidRPr="00096C0D">
          <w:rPr>
            <w:rFonts w:cs="Times New Roman"/>
          </w:rPr>
          <w:t>(d)</w:t>
        </w:r>
        <w:r w:rsidRPr="00096C0D">
          <w:rPr>
            <w:rFonts w:cs="Times New Roman"/>
          </w:rPr>
          <w:tab/>
          <w:t>the Data Transfer Service Agreement;</w:t>
        </w:r>
      </w:ins>
    </w:p>
    <w:p w14:paraId="35C9E47D" w14:textId="77777777" w:rsidR="00096C0D" w:rsidRPr="00096C0D" w:rsidRDefault="00096C0D" w:rsidP="00096C0D">
      <w:pPr>
        <w:pStyle w:val="BodyText"/>
        <w:tabs>
          <w:tab w:val="left" w:pos="3976"/>
        </w:tabs>
        <w:spacing w:line="360" w:lineRule="auto"/>
        <w:ind w:left="1000"/>
        <w:jc w:val="both"/>
        <w:rPr>
          <w:ins w:id="48" w:author="Claire Hynes" w:date="2015-09-08T16:57:00Z"/>
          <w:rFonts w:cs="Times New Roman"/>
        </w:rPr>
      </w:pPr>
      <w:ins w:id="49" w:author="Claire Hynes" w:date="2015-09-08T16:57:00Z">
        <w:r>
          <w:rPr>
            <w:rFonts w:cs="Times New Roman"/>
          </w:rPr>
          <w:tab/>
        </w:r>
        <w:r w:rsidRPr="00096C0D">
          <w:rPr>
            <w:rFonts w:cs="Times New Roman"/>
          </w:rPr>
          <w:t>(e)</w:t>
        </w:r>
        <w:r w:rsidRPr="00096C0D">
          <w:rPr>
            <w:rFonts w:cs="Times New Roman"/>
          </w:rPr>
          <w:tab/>
          <w:t xml:space="preserve">the Master Registration Agreement; </w:t>
        </w:r>
      </w:ins>
    </w:p>
    <w:p w14:paraId="1D4F5326" w14:textId="77777777" w:rsidR="00096C0D" w:rsidRPr="00096C0D" w:rsidRDefault="00096C0D" w:rsidP="00096C0D">
      <w:pPr>
        <w:pStyle w:val="BodyText"/>
        <w:tabs>
          <w:tab w:val="left" w:pos="3976"/>
        </w:tabs>
        <w:spacing w:line="360" w:lineRule="auto"/>
        <w:ind w:left="1000"/>
        <w:jc w:val="both"/>
        <w:rPr>
          <w:ins w:id="50" w:author="Claire Hynes" w:date="2015-09-08T16:57:00Z"/>
          <w:rFonts w:cs="Times New Roman"/>
        </w:rPr>
      </w:pPr>
      <w:ins w:id="51" w:author="Claire Hynes" w:date="2015-09-08T16:57:00Z">
        <w:r>
          <w:rPr>
            <w:rFonts w:cs="Times New Roman"/>
          </w:rPr>
          <w:tab/>
        </w:r>
        <w:r w:rsidRPr="00096C0D">
          <w:rPr>
            <w:rFonts w:cs="Times New Roman"/>
          </w:rPr>
          <w:t>(f)</w:t>
        </w:r>
        <w:r w:rsidRPr="00096C0D">
          <w:rPr>
            <w:rFonts w:cs="Times New Roman"/>
          </w:rPr>
          <w:tab/>
          <w:t xml:space="preserve">the Connection and Use of System Code; </w:t>
        </w:r>
      </w:ins>
    </w:p>
    <w:p w14:paraId="07359414" w14:textId="77777777" w:rsidR="00096C0D" w:rsidRPr="00096C0D" w:rsidRDefault="00096C0D" w:rsidP="00096C0D">
      <w:pPr>
        <w:pStyle w:val="BodyText"/>
        <w:tabs>
          <w:tab w:val="left" w:pos="3976"/>
        </w:tabs>
        <w:spacing w:line="360" w:lineRule="auto"/>
        <w:ind w:left="1000"/>
        <w:jc w:val="both"/>
        <w:rPr>
          <w:ins w:id="52" w:author="Claire Hynes" w:date="2015-09-08T16:57:00Z"/>
          <w:rFonts w:cs="Times New Roman"/>
        </w:rPr>
      </w:pPr>
      <w:ins w:id="53" w:author="Claire Hynes" w:date="2015-09-08T16:57:00Z">
        <w:r>
          <w:rPr>
            <w:rFonts w:cs="Times New Roman"/>
          </w:rPr>
          <w:tab/>
        </w:r>
        <w:r w:rsidRPr="00096C0D">
          <w:rPr>
            <w:rFonts w:cs="Times New Roman"/>
          </w:rPr>
          <w:t>(g)</w:t>
        </w:r>
        <w:r w:rsidRPr="00096C0D">
          <w:rPr>
            <w:rFonts w:cs="Times New Roman"/>
          </w:rPr>
          <w:tab/>
          <w:t>the Balancing and Settlement Code;</w:t>
        </w:r>
      </w:ins>
    </w:p>
    <w:p w14:paraId="2D7E6A61" w14:textId="77777777" w:rsidR="00096C0D" w:rsidRPr="00096C0D" w:rsidRDefault="00096C0D" w:rsidP="00096C0D">
      <w:pPr>
        <w:pStyle w:val="BodyText"/>
        <w:tabs>
          <w:tab w:val="left" w:pos="3976"/>
        </w:tabs>
        <w:spacing w:line="360" w:lineRule="auto"/>
        <w:ind w:left="1000"/>
        <w:jc w:val="both"/>
        <w:rPr>
          <w:ins w:id="54" w:author="Claire Hynes" w:date="2015-09-08T16:57:00Z"/>
          <w:rFonts w:cs="Times New Roman"/>
        </w:rPr>
      </w:pPr>
      <w:ins w:id="55" w:author="Claire Hynes" w:date="2015-09-08T16:57:00Z">
        <w:r>
          <w:rPr>
            <w:rFonts w:cs="Times New Roman"/>
          </w:rPr>
          <w:tab/>
        </w:r>
        <w:r w:rsidRPr="00096C0D">
          <w:rPr>
            <w:rFonts w:cs="Times New Roman"/>
          </w:rPr>
          <w:t>(h)</w:t>
        </w:r>
        <w:r w:rsidRPr="00096C0D">
          <w:rPr>
            <w:rFonts w:cs="Times New Roman"/>
          </w:rPr>
          <w:tab/>
          <w:t>the Smart Energy Code,</w:t>
        </w:r>
      </w:ins>
    </w:p>
    <w:p w14:paraId="65C3DE08" w14:textId="77777777" w:rsidR="00FE670F" w:rsidRPr="00FE670F" w:rsidRDefault="00096C0D" w:rsidP="00096C0D">
      <w:pPr>
        <w:pStyle w:val="BodyText"/>
        <w:tabs>
          <w:tab w:val="left" w:pos="3976"/>
        </w:tabs>
        <w:spacing w:line="360" w:lineRule="auto"/>
        <w:ind w:left="3969"/>
        <w:jc w:val="both"/>
        <w:rPr>
          <w:rFonts w:cs="Times New Roman"/>
        </w:rPr>
      </w:pPr>
      <w:ins w:id="56" w:author="Claire Hynes" w:date="2015-09-08T16:57:00Z">
        <w:r w:rsidRPr="00096C0D">
          <w:rPr>
            <w:rFonts w:cs="Times New Roman"/>
          </w:rPr>
          <w:t>and, whether under any of the foregoing or otherwise, all authorisations, approvals, licences, exemptions, filings, registrations, notarisations, consents and other matters which are required, or which a Company acting in accordance with Good Industry Practice would obtain, in connection with the provision of the services under this Agreement, of or from any Competent Authority</w:t>
        </w:r>
      </w:ins>
      <w:r w:rsidRPr="00096C0D">
        <w:rPr>
          <w:rFonts w:cs="Times New Roman"/>
        </w:rPr>
        <w:t>.</w:t>
      </w:r>
    </w:p>
    <w:p w14:paraId="2629CE19" w14:textId="77777777" w:rsidR="00C45473" w:rsidRPr="00FE670F" w:rsidRDefault="00C45473" w:rsidP="00BB7768">
      <w:pPr>
        <w:spacing w:after="0" w:line="360" w:lineRule="auto"/>
        <w:jc w:val="both"/>
        <w:rPr>
          <w:rFonts w:ascii="Times New Roman" w:eastAsia="Times New Roman" w:hAnsi="Times New Roman" w:cs="Times New Roman"/>
          <w:sz w:val="24"/>
          <w:szCs w:val="24"/>
        </w:rPr>
      </w:pPr>
    </w:p>
    <w:p w14:paraId="2CD44BDB" w14:textId="77777777" w:rsidR="00C45473" w:rsidRPr="00FE670F" w:rsidRDefault="003A7DDC" w:rsidP="00BB7768">
      <w:pPr>
        <w:pStyle w:val="BodyText"/>
        <w:tabs>
          <w:tab w:val="left" w:pos="3976"/>
        </w:tabs>
        <w:spacing w:line="360" w:lineRule="auto"/>
        <w:ind w:left="3975" w:hanging="2977"/>
        <w:jc w:val="both"/>
        <w:rPr>
          <w:ins w:id="57" w:author="Wragge-Law" w:date="2015-08-24T08:49:00Z"/>
          <w:rFonts w:cs="Times New Roman"/>
        </w:rPr>
      </w:pPr>
      <w:r w:rsidRPr="00FE670F">
        <w:rPr>
          <w:rFonts w:cs="Times New Roman"/>
          <w:b/>
          <w:w w:val="95"/>
        </w:rPr>
        <w:t>Supplier</w:t>
      </w:r>
      <w:r w:rsidR="00C45473" w:rsidRPr="00FE670F">
        <w:rPr>
          <w:rFonts w:cs="Times New Roman"/>
          <w:b/>
          <w:w w:val="95"/>
        </w:rPr>
        <w:tab/>
      </w:r>
      <w:r w:rsidR="00C45473" w:rsidRPr="00FE670F">
        <w:rPr>
          <w:rFonts w:cs="Times New Roman"/>
        </w:rPr>
        <w:t>means a holder of a supply licence under the</w:t>
      </w:r>
      <w:r w:rsidR="00C45473" w:rsidRPr="00FE670F">
        <w:rPr>
          <w:rFonts w:cs="Times New Roman"/>
          <w:spacing w:val="-13"/>
        </w:rPr>
        <w:t xml:space="preserve"> </w:t>
      </w:r>
      <w:r w:rsidR="00C45473" w:rsidRPr="00FE670F">
        <w:rPr>
          <w:rFonts w:cs="Times New Roman"/>
        </w:rPr>
        <w:t>Electricity</w:t>
      </w:r>
      <w:r w:rsidR="00C45473" w:rsidRPr="00FE670F">
        <w:rPr>
          <w:rFonts w:cs="Times New Roman"/>
          <w:w w:val="99"/>
        </w:rPr>
        <w:t xml:space="preserve"> </w:t>
      </w:r>
      <w:r w:rsidR="00C45473" w:rsidRPr="00FE670F">
        <w:rPr>
          <w:rFonts w:cs="Times New Roman"/>
        </w:rPr>
        <w:t>Act (and, in respect of Theft of Electricity for use at</w:t>
      </w:r>
      <w:r w:rsidR="00C45473" w:rsidRPr="00FE670F">
        <w:rPr>
          <w:rFonts w:cs="Times New Roman"/>
          <w:spacing w:val="-14"/>
        </w:rPr>
        <w:t xml:space="preserve"> </w:t>
      </w:r>
      <w:r w:rsidR="00C45473" w:rsidRPr="00FE670F">
        <w:rPr>
          <w:rFonts w:cs="Times New Roman"/>
        </w:rPr>
        <w:t>a</w:t>
      </w:r>
      <w:r w:rsidR="00C45473" w:rsidRPr="00FE670F">
        <w:rPr>
          <w:rFonts w:cs="Times New Roman"/>
          <w:w w:val="99"/>
        </w:rPr>
        <w:t xml:space="preserve"> </w:t>
      </w:r>
      <w:r w:rsidR="00C45473" w:rsidRPr="00FE670F">
        <w:rPr>
          <w:rFonts w:cs="Times New Roman"/>
        </w:rPr>
        <w:t>Premise</w:t>
      </w:r>
      <w:r w:rsidR="00DD29BB" w:rsidRPr="00FE670F">
        <w:rPr>
          <w:rFonts w:cs="Times New Roman"/>
        </w:rPr>
        <w:t>s</w:t>
      </w:r>
      <w:r w:rsidR="00C45473" w:rsidRPr="00FE670F">
        <w:rPr>
          <w:rFonts w:cs="Times New Roman"/>
        </w:rPr>
        <w:t xml:space="preserve">, is the electricity </w:t>
      </w:r>
      <w:r w:rsidRPr="00FE670F">
        <w:rPr>
          <w:rFonts w:cs="Times New Roman"/>
        </w:rPr>
        <w:t>Supplier</w:t>
      </w:r>
      <w:r w:rsidR="00C45473" w:rsidRPr="00FE670F">
        <w:rPr>
          <w:rFonts w:cs="Times New Roman"/>
        </w:rPr>
        <w:t xml:space="preserve"> Registered for</w:t>
      </w:r>
      <w:r w:rsidR="00C45473" w:rsidRPr="00FE670F">
        <w:rPr>
          <w:rFonts w:cs="Times New Roman"/>
          <w:spacing w:val="-13"/>
        </w:rPr>
        <w:t xml:space="preserve"> </w:t>
      </w:r>
      <w:r w:rsidR="00C45473" w:rsidRPr="00FE670F">
        <w:rPr>
          <w:rFonts w:cs="Times New Roman"/>
        </w:rPr>
        <w:t>the</w:t>
      </w:r>
      <w:r w:rsidR="00C45473" w:rsidRPr="00FE670F">
        <w:rPr>
          <w:rFonts w:cs="Times New Roman"/>
          <w:w w:val="99"/>
        </w:rPr>
        <w:t xml:space="preserve"> </w:t>
      </w:r>
      <w:r w:rsidR="00C45473" w:rsidRPr="00FE670F">
        <w:rPr>
          <w:rFonts w:cs="Times New Roman"/>
        </w:rPr>
        <w:t>Metering Point or Metering System relating to</w:t>
      </w:r>
      <w:r w:rsidR="00C45473" w:rsidRPr="00FE670F">
        <w:rPr>
          <w:rFonts w:cs="Times New Roman"/>
          <w:spacing w:val="-14"/>
        </w:rPr>
        <w:t xml:space="preserve"> </w:t>
      </w:r>
      <w:r w:rsidR="00C45473" w:rsidRPr="00FE670F">
        <w:rPr>
          <w:rFonts w:cs="Times New Roman"/>
        </w:rPr>
        <w:t>the</w:t>
      </w:r>
      <w:r w:rsidR="00C45473" w:rsidRPr="00FE670F">
        <w:rPr>
          <w:rFonts w:cs="Times New Roman"/>
          <w:w w:val="99"/>
        </w:rPr>
        <w:t xml:space="preserve"> </w:t>
      </w:r>
      <w:r w:rsidR="00C45473" w:rsidRPr="00FE670F">
        <w:rPr>
          <w:rFonts w:cs="Times New Roman"/>
        </w:rPr>
        <w:t>supply of electricity to those</w:t>
      </w:r>
      <w:r w:rsidR="00C45473" w:rsidRPr="00FE670F">
        <w:rPr>
          <w:rFonts w:cs="Times New Roman"/>
          <w:spacing w:val="-15"/>
        </w:rPr>
        <w:t xml:space="preserve"> </w:t>
      </w:r>
      <w:r w:rsidR="00C45473" w:rsidRPr="00FE670F">
        <w:rPr>
          <w:rFonts w:cs="Times New Roman"/>
        </w:rPr>
        <w:t>Premises).</w:t>
      </w:r>
    </w:p>
    <w:p w14:paraId="676EE1EE" w14:textId="77777777" w:rsidR="00FE670F" w:rsidRPr="00FE670F" w:rsidRDefault="00FE670F" w:rsidP="00BB7768">
      <w:pPr>
        <w:pStyle w:val="BodyText"/>
        <w:tabs>
          <w:tab w:val="left" w:pos="3976"/>
        </w:tabs>
        <w:spacing w:line="360" w:lineRule="auto"/>
        <w:ind w:left="3975" w:hanging="2977"/>
        <w:jc w:val="both"/>
        <w:rPr>
          <w:ins w:id="58" w:author="Wragge-Law" w:date="2015-08-24T08:49:00Z"/>
          <w:rFonts w:cs="Times New Roman"/>
        </w:rPr>
      </w:pPr>
    </w:p>
    <w:p w14:paraId="23DE4B58" w14:textId="77777777" w:rsidR="00FE670F" w:rsidRPr="00FE670F" w:rsidRDefault="00FE670F" w:rsidP="00EF1112">
      <w:pPr>
        <w:tabs>
          <w:tab w:val="left" w:pos="3976"/>
        </w:tabs>
        <w:ind w:left="3970" w:hanging="2970"/>
        <w:jc w:val="both"/>
        <w:rPr>
          <w:ins w:id="59" w:author="Wragge-Law" w:date="2015-08-24T08:49:00Z"/>
          <w:rFonts w:ascii="Times New Roman" w:hAnsi="Times New Roman" w:cs="Times New Roman"/>
          <w:sz w:val="24"/>
          <w:szCs w:val="24"/>
        </w:rPr>
      </w:pPr>
      <w:ins w:id="60" w:author="Wragge-Law" w:date="2015-08-24T08:49:00Z">
        <w:r w:rsidRPr="00FE670F">
          <w:rPr>
            <w:rFonts w:ascii="Times New Roman" w:hAnsi="Times New Roman" w:cs="Times New Roman"/>
            <w:b/>
            <w:sz w:val="24"/>
            <w:szCs w:val="24"/>
          </w:rPr>
          <w:t>Theft in</w:t>
        </w:r>
        <w:r w:rsidRPr="00FE670F">
          <w:rPr>
            <w:rFonts w:ascii="Times New Roman" w:hAnsi="Times New Roman" w:cs="Times New Roman"/>
            <w:b/>
            <w:spacing w:val="-2"/>
            <w:sz w:val="24"/>
            <w:szCs w:val="24"/>
          </w:rPr>
          <w:t xml:space="preserve"> </w:t>
        </w:r>
        <w:r w:rsidRPr="00FE670F">
          <w:rPr>
            <w:rFonts w:ascii="Times New Roman" w:hAnsi="Times New Roman" w:cs="Times New Roman"/>
            <w:b/>
            <w:sz w:val="24"/>
            <w:szCs w:val="24"/>
          </w:rPr>
          <w:t>Conveyance</w:t>
        </w:r>
        <w:r w:rsidRPr="00FE670F">
          <w:rPr>
            <w:rFonts w:ascii="Times New Roman" w:hAnsi="Times New Roman" w:cs="Times New Roman"/>
            <w:b/>
            <w:sz w:val="24"/>
            <w:szCs w:val="24"/>
          </w:rPr>
          <w:tab/>
        </w:r>
        <w:r w:rsidRPr="00FE670F">
          <w:rPr>
            <w:rFonts w:ascii="Times New Roman" w:hAnsi="Times New Roman" w:cs="Times New Roman"/>
            <w:b/>
            <w:sz w:val="24"/>
            <w:szCs w:val="24"/>
          </w:rPr>
          <w:tab/>
        </w:r>
        <w:r w:rsidRPr="00FE670F">
          <w:rPr>
            <w:rFonts w:ascii="Times New Roman" w:hAnsi="Times New Roman" w:cs="Times New Roman"/>
            <w:sz w:val="24"/>
            <w:szCs w:val="24"/>
          </w:rPr>
          <w:t>means the abstraction of electricity (regardless of</w:t>
        </w:r>
        <w:r w:rsidRPr="00FE670F">
          <w:rPr>
            <w:rFonts w:ascii="Times New Roman" w:hAnsi="Times New Roman" w:cs="Times New Roman"/>
            <w:spacing w:val="-17"/>
            <w:sz w:val="24"/>
            <w:szCs w:val="24"/>
          </w:rPr>
          <w:t xml:space="preserve"> </w:t>
        </w:r>
        <w:r w:rsidRPr="00FE670F">
          <w:rPr>
            <w:rFonts w:ascii="Times New Roman" w:hAnsi="Times New Roman" w:cs="Times New Roman"/>
            <w:sz w:val="24"/>
            <w:szCs w:val="24"/>
          </w:rPr>
          <w:t>where such abstraction takes place) for use otherwise than at</w:t>
        </w:r>
        <w:r w:rsidRPr="00FE670F">
          <w:rPr>
            <w:rFonts w:ascii="Times New Roman" w:hAnsi="Times New Roman" w:cs="Times New Roman"/>
            <w:spacing w:val="-15"/>
            <w:sz w:val="24"/>
            <w:szCs w:val="24"/>
          </w:rPr>
          <w:t xml:space="preserve"> </w:t>
        </w:r>
        <w:r w:rsidRPr="00FE670F">
          <w:rPr>
            <w:rFonts w:ascii="Times New Roman" w:hAnsi="Times New Roman" w:cs="Times New Roman"/>
            <w:sz w:val="24"/>
            <w:szCs w:val="24"/>
          </w:rPr>
          <w:t>a</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Premises for which there is a Metering Point</w:t>
        </w:r>
        <w:r w:rsidRPr="00FE670F">
          <w:rPr>
            <w:rFonts w:ascii="Times New Roman" w:hAnsi="Times New Roman" w:cs="Times New Roman"/>
            <w:spacing w:val="-17"/>
            <w:sz w:val="24"/>
            <w:szCs w:val="24"/>
          </w:rPr>
          <w:t xml:space="preserve"> </w:t>
        </w:r>
        <w:r w:rsidRPr="00FE670F">
          <w:rPr>
            <w:rFonts w:ascii="Times New Roman" w:hAnsi="Times New Roman" w:cs="Times New Roman"/>
            <w:sz w:val="24"/>
            <w:szCs w:val="24"/>
          </w:rPr>
          <w:t>or Metering System that is Registered by a</w:t>
        </w:r>
        <w:r w:rsidRPr="00FE670F">
          <w:rPr>
            <w:rFonts w:ascii="Times New Roman" w:hAnsi="Times New Roman" w:cs="Times New Roman"/>
            <w:spacing w:val="-19"/>
            <w:sz w:val="24"/>
            <w:szCs w:val="24"/>
          </w:rPr>
          <w:t xml:space="preserve"> </w:t>
        </w:r>
        <w:r w:rsidRPr="00FE670F">
          <w:rPr>
            <w:rFonts w:ascii="Times New Roman" w:hAnsi="Times New Roman" w:cs="Times New Roman"/>
            <w:sz w:val="24"/>
            <w:szCs w:val="24"/>
          </w:rPr>
          <w:t>Supplier.</w:t>
        </w:r>
      </w:ins>
    </w:p>
    <w:p w14:paraId="21FD2751" w14:textId="77777777" w:rsidR="00FE670F" w:rsidRPr="00FE670F" w:rsidRDefault="00FE670F" w:rsidP="00EF1112">
      <w:pPr>
        <w:tabs>
          <w:tab w:val="left" w:pos="3976"/>
        </w:tabs>
        <w:ind w:left="3970" w:right="19" w:hanging="2970"/>
        <w:jc w:val="both"/>
        <w:rPr>
          <w:ins w:id="61" w:author="Wragge-Law" w:date="2015-08-24T08:49:00Z"/>
          <w:rFonts w:ascii="Times New Roman" w:hAnsi="Times New Roman" w:cs="Times New Roman"/>
          <w:sz w:val="24"/>
          <w:szCs w:val="24"/>
        </w:rPr>
      </w:pPr>
      <w:ins w:id="62" w:author="Wragge-Law" w:date="2015-08-24T08:49:00Z">
        <w:r w:rsidRPr="00FE670F">
          <w:rPr>
            <w:rFonts w:ascii="Times New Roman" w:hAnsi="Times New Roman" w:cs="Times New Roman"/>
            <w:b/>
            <w:sz w:val="24"/>
            <w:szCs w:val="24"/>
          </w:rPr>
          <w:t>Theft of</w:t>
        </w:r>
        <w:r w:rsidRPr="00FE670F">
          <w:rPr>
            <w:rFonts w:ascii="Times New Roman" w:hAnsi="Times New Roman" w:cs="Times New Roman"/>
            <w:b/>
            <w:spacing w:val="-9"/>
            <w:sz w:val="24"/>
            <w:szCs w:val="24"/>
          </w:rPr>
          <w:t xml:space="preserve"> </w:t>
        </w:r>
        <w:r w:rsidRPr="00FE670F">
          <w:rPr>
            <w:rFonts w:ascii="Times New Roman" w:hAnsi="Times New Roman" w:cs="Times New Roman"/>
            <w:b/>
            <w:sz w:val="24"/>
            <w:szCs w:val="24"/>
          </w:rPr>
          <w:t>Electricity</w:t>
        </w:r>
        <w:r w:rsidRPr="00FE670F">
          <w:rPr>
            <w:rFonts w:ascii="Times New Roman" w:hAnsi="Times New Roman" w:cs="Times New Roman"/>
            <w:b/>
            <w:sz w:val="24"/>
            <w:szCs w:val="24"/>
          </w:rPr>
          <w:tab/>
        </w:r>
      </w:ins>
      <w:ins w:id="63" w:author="Wragge-Law" w:date="2015-08-24T08:50:00Z">
        <w:r w:rsidRPr="00FE670F">
          <w:rPr>
            <w:rFonts w:ascii="Times New Roman" w:hAnsi="Times New Roman" w:cs="Times New Roman"/>
            <w:b/>
            <w:sz w:val="24"/>
            <w:szCs w:val="24"/>
          </w:rPr>
          <w:tab/>
        </w:r>
      </w:ins>
      <w:ins w:id="64" w:author="Wragge-Law" w:date="2015-08-24T08:49:00Z">
        <w:r w:rsidRPr="00FE670F">
          <w:rPr>
            <w:rFonts w:ascii="Times New Roman" w:hAnsi="Times New Roman" w:cs="Times New Roman"/>
            <w:sz w:val="24"/>
            <w:szCs w:val="24"/>
          </w:rPr>
          <w:t>includes (but is not limited to) Theft in Conveyance,</w:t>
        </w:r>
        <w:r w:rsidRPr="00FE670F">
          <w:rPr>
            <w:rFonts w:ascii="Times New Roman" w:hAnsi="Times New Roman" w:cs="Times New Roman"/>
            <w:spacing w:val="-16"/>
            <w:sz w:val="24"/>
            <w:szCs w:val="24"/>
          </w:rPr>
          <w:t xml:space="preserve"> </w:t>
        </w:r>
        <w:r w:rsidRPr="00FE670F">
          <w:rPr>
            <w:rFonts w:ascii="Times New Roman" w:hAnsi="Times New Roman" w:cs="Times New Roman"/>
            <w:sz w:val="24"/>
            <w:szCs w:val="24"/>
          </w:rPr>
          <w:t>the</w:t>
        </w:r>
      </w:ins>
      <w:ins w:id="65" w:author="Wragge-Law" w:date="2015-08-24T08:50:00Z">
        <w:r w:rsidRPr="00FE670F">
          <w:rPr>
            <w:rFonts w:ascii="Times New Roman" w:hAnsi="Times New Roman" w:cs="Times New Roman"/>
            <w:sz w:val="24"/>
            <w:szCs w:val="24"/>
          </w:rPr>
          <w:t xml:space="preserve"> </w:t>
        </w:r>
      </w:ins>
      <w:ins w:id="66" w:author="Wragge-Law" w:date="2015-08-24T08:49:00Z">
        <w:r w:rsidRPr="00FE670F">
          <w:rPr>
            <w:rFonts w:ascii="Times New Roman" w:hAnsi="Times New Roman" w:cs="Times New Roman"/>
            <w:sz w:val="24"/>
            <w:szCs w:val="24"/>
          </w:rPr>
          <w:t>circumstances described in paragraph 4 of schedule 6</w:t>
        </w:r>
        <w:r w:rsidRPr="00FE670F">
          <w:rPr>
            <w:rFonts w:ascii="Times New Roman" w:hAnsi="Times New Roman" w:cs="Times New Roman"/>
            <w:spacing w:val="-13"/>
            <w:sz w:val="24"/>
            <w:szCs w:val="24"/>
          </w:rPr>
          <w:t xml:space="preserve"> </w:t>
        </w:r>
        <w:r w:rsidRPr="00FE670F">
          <w:rPr>
            <w:rFonts w:ascii="Times New Roman" w:hAnsi="Times New Roman" w:cs="Times New Roman"/>
            <w:sz w:val="24"/>
            <w:szCs w:val="24"/>
          </w:rPr>
          <w:t>to</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the Electricity Act, and the circumstances described</w:t>
        </w:r>
        <w:r w:rsidRPr="00FE670F">
          <w:rPr>
            <w:rFonts w:ascii="Times New Roman" w:hAnsi="Times New Roman" w:cs="Times New Roman"/>
            <w:spacing w:val="-13"/>
            <w:sz w:val="24"/>
            <w:szCs w:val="24"/>
          </w:rPr>
          <w:t xml:space="preserve"> </w:t>
        </w:r>
        <w:r w:rsidRPr="00FE670F">
          <w:rPr>
            <w:rFonts w:ascii="Times New Roman" w:hAnsi="Times New Roman" w:cs="Times New Roman"/>
            <w:sz w:val="24"/>
            <w:szCs w:val="24"/>
          </w:rPr>
          <w:t>in</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paragraph 11 of schedule 7 to the Electricity</w:t>
        </w:r>
        <w:r w:rsidRPr="00FE670F">
          <w:rPr>
            <w:rFonts w:ascii="Times New Roman" w:hAnsi="Times New Roman" w:cs="Times New Roman"/>
            <w:spacing w:val="-16"/>
            <w:sz w:val="24"/>
            <w:szCs w:val="24"/>
          </w:rPr>
          <w:t xml:space="preserve"> </w:t>
        </w:r>
        <w:r w:rsidRPr="00FE670F">
          <w:rPr>
            <w:rFonts w:ascii="Times New Roman" w:hAnsi="Times New Roman" w:cs="Times New Roman"/>
            <w:sz w:val="24"/>
            <w:szCs w:val="24"/>
          </w:rPr>
          <w:t>Act.</w:t>
        </w:r>
      </w:ins>
    </w:p>
    <w:p w14:paraId="07DA18AF" w14:textId="77777777" w:rsidR="00C45473" w:rsidRPr="00FE670F" w:rsidRDefault="00C45473" w:rsidP="00654924">
      <w:pPr>
        <w:tabs>
          <w:tab w:val="left" w:pos="3976"/>
        </w:tabs>
        <w:spacing w:after="0" w:line="360" w:lineRule="auto"/>
        <w:ind w:left="3975" w:hanging="2977"/>
        <w:jc w:val="both"/>
        <w:rPr>
          <w:rFonts w:ascii="Times New Roman" w:hAnsi="Times New Roman" w:cs="Times New Roman"/>
          <w:sz w:val="24"/>
          <w:szCs w:val="24"/>
        </w:rPr>
      </w:pPr>
      <w:r w:rsidRPr="009E7724">
        <w:rPr>
          <w:rFonts w:ascii="Times New Roman" w:hAnsi="Times New Roman" w:cs="Times New Roman"/>
          <w:b/>
          <w:sz w:val="24"/>
          <w:szCs w:val="24"/>
        </w:rPr>
        <w:lastRenderedPageBreak/>
        <w:t>Unregistered Customer</w:t>
      </w:r>
      <w:r w:rsidRPr="009E7724">
        <w:rPr>
          <w:rFonts w:ascii="Times New Roman" w:hAnsi="Times New Roman" w:cs="Times New Roman"/>
          <w:b/>
          <w:sz w:val="24"/>
          <w:szCs w:val="24"/>
        </w:rPr>
        <w:tab/>
      </w:r>
      <w:r w:rsidRPr="00FE670F">
        <w:rPr>
          <w:rFonts w:ascii="Times New Roman" w:hAnsi="Times New Roman" w:cs="Times New Roman"/>
          <w:sz w:val="24"/>
          <w:szCs w:val="24"/>
        </w:rPr>
        <w:t xml:space="preserve">means a Customer occupying Premises </w:t>
      </w:r>
      <w:r w:rsidR="00210F72" w:rsidRPr="00FE670F">
        <w:rPr>
          <w:rFonts w:ascii="Times New Roman" w:hAnsi="Times New Roman" w:cs="Times New Roman"/>
          <w:sz w:val="24"/>
          <w:szCs w:val="24"/>
        </w:rPr>
        <w:t xml:space="preserve">at </w:t>
      </w:r>
      <w:r w:rsidRPr="00FE670F">
        <w:rPr>
          <w:rFonts w:ascii="Times New Roman" w:hAnsi="Times New Roman" w:cs="Times New Roman"/>
          <w:sz w:val="24"/>
          <w:szCs w:val="24"/>
        </w:rPr>
        <w:t xml:space="preserve">which electricity </w:t>
      </w:r>
      <w:r w:rsidR="00210F72" w:rsidRPr="00FE670F">
        <w:rPr>
          <w:rFonts w:ascii="Times New Roman" w:hAnsi="Times New Roman" w:cs="Times New Roman"/>
          <w:sz w:val="24"/>
          <w:szCs w:val="24"/>
        </w:rPr>
        <w:t xml:space="preserve">is being </w:t>
      </w:r>
      <w:r w:rsidR="00140905" w:rsidRPr="00FE670F">
        <w:rPr>
          <w:rFonts w:ascii="Times New Roman" w:hAnsi="Times New Roman" w:cs="Times New Roman"/>
          <w:sz w:val="24"/>
          <w:szCs w:val="24"/>
        </w:rPr>
        <w:t xml:space="preserve">(or has been) </w:t>
      </w:r>
      <w:r w:rsidR="00210F72" w:rsidRPr="00FE670F">
        <w:rPr>
          <w:rFonts w:ascii="Times New Roman" w:hAnsi="Times New Roman" w:cs="Times New Roman"/>
          <w:sz w:val="24"/>
          <w:szCs w:val="24"/>
        </w:rPr>
        <w:t xml:space="preserve">consumed </w:t>
      </w:r>
      <w:r w:rsidRPr="00FE670F">
        <w:rPr>
          <w:rFonts w:ascii="Times New Roman" w:hAnsi="Times New Roman" w:cs="Times New Roman"/>
          <w:sz w:val="24"/>
          <w:szCs w:val="24"/>
        </w:rPr>
        <w:t xml:space="preserve">outside of the normal </w:t>
      </w:r>
      <w:r w:rsidR="003A7DDC" w:rsidRPr="00FE670F">
        <w:rPr>
          <w:rFonts w:ascii="Times New Roman" w:hAnsi="Times New Roman" w:cs="Times New Roman"/>
          <w:sz w:val="24"/>
          <w:szCs w:val="24"/>
        </w:rPr>
        <w:t>Supplier</w:t>
      </w:r>
      <w:r w:rsidRPr="00FE670F">
        <w:rPr>
          <w:rFonts w:ascii="Times New Roman" w:hAnsi="Times New Roman" w:cs="Times New Roman"/>
          <w:sz w:val="24"/>
          <w:szCs w:val="24"/>
        </w:rPr>
        <w:t xml:space="preserve"> registration process</w:t>
      </w:r>
      <w:r w:rsidR="001263B8" w:rsidRPr="00FE670F">
        <w:rPr>
          <w:rFonts w:ascii="Times New Roman" w:hAnsi="Times New Roman" w:cs="Times New Roman"/>
          <w:sz w:val="24"/>
          <w:szCs w:val="24"/>
        </w:rPr>
        <w:t xml:space="preserve"> (</w:t>
      </w:r>
      <w:r w:rsidRPr="00FE670F">
        <w:rPr>
          <w:rFonts w:ascii="Times New Roman" w:hAnsi="Times New Roman" w:cs="Times New Roman"/>
          <w:sz w:val="24"/>
          <w:szCs w:val="24"/>
        </w:rPr>
        <w:t>sometimes referred to as “untraded”</w:t>
      </w:r>
      <w:r w:rsidR="001263B8" w:rsidRPr="00FE670F">
        <w:rPr>
          <w:rFonts w:ascii="Times New Roman" w:hAnsi="Times New Roman" w:cs="Times New Roman"/>
          <w:sz w:val="24"/>
          <w:szCs w:val="24"/>
        </w:rPr>
        <w:t>)</w:t>
      </w:r>
      <w:r w:rsidRPr="00FE670F">
        <w:rPr>
          <w:rFonts w:ascii="Times New Roman" w:hAnsi="Times New Roman" w:cs="Times New Roman"/>
          <w:sz w:val="24"/>
          <w:szCs w:val="24"/>
        </w:rPr>
        <w:t>.</w:t>
      </w:r>
    </w:p>
    <w:p w14:paraId="54F1A546" w14:textId="77777777" w:rsidR="00F44E61" w:rsidRPr="00FE670F" w:rsidRDefault="00C45473" w:rsidP="00654924">
      <w:pPr>
        <w:tabs>
          <w:tab w:val="left" w:pos="3976"/>
        </w:tabs>
        <w:spacing w:after="0" w:line="360" w:lineRule="auto"/>
        <w:ind w:left="3975" w:hanging="2977"/>
        <w:jc w:val="both"/>
        <w:rPr>
          <w:ins w:id="67" w:author="Wragge-Law" w:date="2015-08-24T08:50:00Z"/>
          <w:rFonts w:ascii="Times New Roman" w:hAnsi="Times New Roman" w:cs="Times New Roman"/>
          <w:sz w:val="24"/>
          <w:szCs w:val="24"/>
        </w:rPr>
      </w:pPr>
      <w:r w:rsidRPr="00FE670F">
        <w:rPr>
          <w:rFonts w:ascii="Times New Roman" w:hAnsi="Times New Roman" w:cs="Times New Roman"/>
          <w:b/>
          <w:sz w:val="24"/>
          <w:szCs w:val="24"/>
        </w:rPr>
        <w:t>Unregistered Premises</w:t>
      </w:r>
      <w:r w:rsidRPr="00FE670F">
        <w:rPr>
          <w:rFonts w:ascii="Times New Roman" w:hAnsi="Times New Roman" w:cs="Times New Roman"/>
          <w:b/>
          <w:sz w:val="24"/>
          <w:szCs w:val="24"/>
        </w:rPr>
        <w:tab/>
      </w:r>
      <w:r w:rsidRPr="00FE670F">
        <w:rPr>
          <w:rFonts w:ascii="Times New Roman" w:hAnsi="Times New Roman" w:cs="Times New Roman"/>
          <w:sz w:val="24"/>
          <w:szCs w:val="24"/>
        </w:rPr>
        <w:t xml:space="preserve">means Premises </w:t>
      </w:r>
      <w:r w:rsidR="00210F72" w:rsidRPr="00FE670F">
        <w:rPr>
          <w:rFonts w:ascii="Times New Roman" w:hAnsi="Times New Roman" w:cs="Times New Roman"/>
          <w:sz w:val="24"/>
          <w:szCs w:val="24"/>
        </w:rPr>
        <w:t>at which</w:t>
      </w:r>
      <w:r w:rsidRPr="00FE670F">
        <w:rPr>
          <w:rFonts w:ascii="Times New Roman" w:hAnsi="Times New Roman" w:cs="Times New Roman"/>
          <w:sz w:val="24"/>
          <w:szCs w:val="24"/>
        </w:rPr>
        <w:t xml:space="preserve"> electricity is being </w:t>
      </w:r>
      <w:r w:rsidR="00140905" w:rsidRPr="00FE670F">
        <w:rPr>
          <w:rFonts w:ascii="Times New Roman" w:hAnsi="Times New Roman" w:cs="Times New Roman"/>
          <w:sz w:val="24"/>
          <w:szCs w:val="24"/>
        </w:rPr>
        <w:t xml:space="preserve">(or has been) </w:t>
      </w:r>
      <w:r w:rsidRPr="00FE670F">
        <w:rPr>
          <w:rFonts w:ascii="Times New Roman" w:hAnsi="Times New Roman" w:cs="Times New Roman"/>
          <w:sz w:val="24"/>
          <w:szCs w:val="24"/>
        </w:rPr>
        <w:t xml:space="preserve">consumed outside of the normal </w:t>
      </w:r>
      <w:r w:rsidR="003A7DDC" w:rsidRPr="00FE670F">
        <w:rPr>
          <w:rFonts w:ascii="Times New Roman" w:hAnsi="Times New Roman" w:cs="Times New Roman"/>
          <w:sz w:val="24"/>
          <w:szCs w:val="24"/>
        </w:rPr>
        <w:t>Supplier</w:t>
      </w:r>
      <w:r w:rsidRPr="00FE670F">
        <w:rPr>
          <w:rFonts w:ascii="Times New Roman" w:hAnsi="Times New Roman" w:cs="Times New Roman"/>
          <w:sz w:val="24"/>
          <w:szCs w:val="24"/>
        </w:rPr>
        <w:t xml:space="preserve"> registration process</w:t>
      </w:r>
      <w:r w:rsidR="001263B8" w:rsidRPr="00FE670F">
        <w:rPr>
          <w:rFonts w:ascii="Times New Roman" w:hAnsi="Times New Roman" w:cs="Times New Roman"/>
          <w:sz w:val="24"/>
          <w:szCs w:val="24"/>
        </w:rPr>
        <w:t xml:space="preserve"> (</w:t>
      </w:r>
      <w:r w:rsidRPr="00FE670F">
        <w:rPr>
          <w:rFonts w:ascii="Times New Roman" w:hAnsi="Times New Roman" w:cs="Times New Roman"/>
          <w:sz w:val="24"/>
          <w:szCs w:val="24"/>
        </w:rPr>
        <w:t>sometimes referred to as “untraded”</w:t>
      </w:r>
      <w:r w:rsidR="001263B8" w:rsidRPr="00FE670F">
        <w:rPr>
          <w:rFonts w:ascii="Times New Roman" w:hAnsi="Times New Roman" w:cs="Times New Roman"/>
          <w:sz w:val="24"/>
          <w:szCs w:val="24"/>
        </w:rPr>
        <w:t>)</w:t>
      </w:r>
      <w:r w:rsidRPr="00FE670F">
        <w:rPr>
          <w:rFonts w:ascii="Times New Roman" w:hAnsi="Times New Roman" w:cs="Times New Roman"/>
          <w:sz w:val="24"/>
          <w:szCs w:val="24"/>
        </w:rPr>
        <w:t>.</w:t>
      </w:r>
    </w:p>
    <w:p w14:paraId="555E5501" w14:textId="77777777" w:rsidR="00FE670F" w:rsidRDefault="00FE670F" w:rsidP="00FE670F">
      <w:pPr>
        <w:tabs>
          <w:tab w:val="left" w:pos="3976"/>
        </w:tabs>
        <w:ind w:left="3970" w:right="19" w:hanging="2970"/>
        <w:rPr>
          <w:rFonts w:ascii="Times New Roman" w:hAnsi="Times New Roman" w:cs="Times New Roman"/>
          <w:sz w:val="24"/>
          <w:szCs w:val="24"/>
        </w:rPr>
      </w:pPr>
      <w:ins w:id="68" w:author="Wragge-Law" w:date="2015-08-24T08:50:00Z">
        <w:r w:rsidRPr="00FE670F">
          <w:rPr>
            <w:rFonts w:ascii="Times New Roman" w:hAnsi="Times New Roman" w:cs="Times New Roman"/>
            <w:b/>
            <w:sz w:val="24"/>
            <w:szCs w:val="24"/>
          </w:rPr>
          <w:t>Vulnerable</w:t>
        </w:r>
        <w:r w:rsidRPr="00FE670F">
          <w:rPr>
            <w:rFonts w:ascii="Times New Roman" w:hAnsi="Times New Roman" w:cs="Times New Roman"/>
            <w:b/>
            <w:spacing w:val="-6"/>
            <w:sz w:val="24"/>
            <w:szCs w:val="24"/>
          </w:rPr>
          <w:t xml:space="preserve"> </w:t>
        </w:r>
        <w:r w:rsidRPr="00FE670F">
          <w:rPr>
            <w:rFonts w:ascii="Times New Roman" w:hAnsi="Times New Roman" w:cs="Times New Roman"/>
            <w:b/>
            <w:sz w:val="24"/>
            <w:szCs w:val="24"/>
          </w:rPr>
          <w:t>Customer</w:t>
        </w:r>
        <w:r w:rsidRPr="00FE670F">
          <w:rPr>
            <w:rFonts w:ascii="Times New Roman" w:hAnsi="Times New Roman" w:cs="Times New Roman"/>
            <w:b/>
            <w:sz w:val="24"/>
            <w:szCs w:val="24"/>
          </w:rPr>
          <w:tab/>
        </w:r>
        <w:r w:rsidRPr="00FE670F">
          <w:rPr>
            <w:rFonts w:ascii="Times New Roman" w:hAnsi="Times New Roman" w:cs="Times New Roman"/>
            <w:b/>
            <w:sz w:val="24"/>
            <w:szCs w:val="24"/>
          </w:rPr>
          <w:tab/>
        </w:r>
        <w:r w:rsidRPr="00FE670F">
          <w:rPr>
            <w:rFonts w:ascii="Times New Roman" w:hAnsi="Times New Roman" w:cs="Times New Roman"/>
            <w:sz w:val="24"/>
            <w:szCs w:val="24"/>
          </w:rPr>
          <w:t>means a Customer who is (or who lives at the</w:t>
        </w:r>
        <w:r w:rsidRPr="00FE670F">
          <w:rPr>
            <w:rFonts w:ascii="Times New Roman" w:hAnsi="Times New Roman" w:cs="Times New Roman"/>
            <w:spacing w:val="-16"/>
            <w:sz w:val="24"/>
            <w:szCs w:val="24"/>
          </w:rPr>
          <w:t xml:space="preserve"> </w:t>
        </w:r>
        <w:r w:rsidRPr="00FE670F">
          <w:rPr>
            <w:rFonts w:ascii="Times New Roman" w:hAnsi="Times New Roman" w:cs="Times New Roman"/>
            <w:sz w:val="24"/>
            <w:szCs w:val="24"/>
          </w:rPr>
          <w:t>Premises with another occupant who is) of Pensionable Age</w:t>
        </w:r>
        <w:r w:rsidRPr="00FE670F">
          <w:rPr>
            <w:rFonts w:ascii="Times New Roman" w:hAnsi="Times New Roman" w:cs="Times New Roman"/>
            <w:spacing w:val="-12"/>
            <w:sz w:val="24"/>
            <w:szCs w:val="24"/>
          </w:rPr>
          <w:t xml:space="preserve"> </w:t>
        </w:r>
        <w:r w:rsidRPr="00FE670F">
          <w:rPr>
            <w:rFonts w:ascii="Times New Roman" w:hAnsi="Times New Roman" w:cs="Times New Roman"/>
            <w:sz w:val="24"/>
            <w:szCs w:val="24"/>
          </w:rPr>
          <w:t>(as</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defined in the Supply Licences) or disabled</w:t>
        </w:r>
        <w:r w:rsidRPr="00FE670F">
          <w:rPr>
            <w:rFonts w:ascii="Times New Roman" w:hAnsi="Times New Roman" w:cs="Times New Roman"/>
            <w:spacing w:val="-8"/>
            <w:sz w:val="24"/>
            <w:szCs w:val="24"/>
          </w:rPr>
          <w:t xml:space="preserve"> </w:t>
        </w:r>
        <w:r w:rsidRPr="00FE670F">
          <w:rPr>
            <w:rFonts w:ascii="Times New Roman" w:hAnsi="Times New Roman" w:cs="Times New Roman"/>
            <w:sz w:val="24"/>
            <w:szCs w:val="24"/>
          </w:rPr>
          <w:t>or</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chronically</w:t>
        </w:r>
        <w:r w:rsidRPr="00FE670F">
          <w:rPr>
            <w:rFonts w:ascii="Times New Roman" w:hAnsi="Times New Roman" w:cs="Times New Roman"/>
            <w:spacing w:val="-7"/>
            <w:sz w:val="24"/>
            <w:szCs w:val="24"/>
          </w:rPr>
          <w:t xml:space="preserve"> </w:t>
        </w:r>
        <w:r w:rsidRPr="00FE670F">
          <w:rPr>
            <w:rFonts w:ascii="Times New Roman" w:hAnsi="Times New Roman" w:cs="Times New Roman"/>
            <w:sz w:val="24"/>
            <w:szCs w:val="24"/>
          </w:rPr>
          <w:t>sick.</w:t>
        </w:r>
      </w:ins>
    </w:p>
    <w:p w14:paraId="1EEFFAC1" w14:textId="77777777" w:rsidR="00C974DB" w:rsidRPr="00FE670F" w:rsidRDefault="00C974DB" w:rsidP="00C974DB">
      <w:pPr>
        <w:tabs>
          <w:tab w:val="left" w:pos="3976"/>
        </w:tabs>
        <w:ind w:left="3970" w:right="19" w:hanging="2970"/>
        <w:rPr>
          <w:ins w:id="69" w:author="Claire Hynes" w:date="2015-09-08T17:02:00Z"/>
          <w:rFonts w:ascii="Times New Roman" w:hAnsi="Times New Roman" w:cs="Times New Roman"/>
          <w:sz w:val="24"/>
          <w:szCs w:val="24"/>
        </w:rPr>
      </w:pPr>
      <w:ins w:id="70" w:author="Claire Hynes" w:date="2015-09-08T17:02:00Z">
        <w:r>
          <w:rPr>
            <w:rFonts w:ascii="Times New Roman" w:hAnsi="Times New Roman" w:cs="Times New Roman"/>
            <w:b/>
            <w:sz w:val="24"/>
            <w:szCs w:val="24"/>
          </w:rPr>
          <w:t>Website</w:t>
        </w:r>
        <w:r>
          <w:rPr>
            <w:rFonts w:ascii="Times New Roman" w:hAnsi="Times New Roman" w:cs="Times New Roman"/>
            <w:b/>
            <w:sz w:val="24"/>
            <w:szCs w:val="24"/>
          </w:rPr>
          <w:tab/>
        </w:r>
        <w:r w:rsidRPr="00C974DB">
          <w:rPr>
            <w:rFonts w:ascii="Times New Roman" w:hAnsi="Times New Roman" w:cs="Times New Roman"/>
            <w:sz w:val="24"/>
            <w:szCs w:val="24"/>
          </w:rPr>
          <w:t>means a dedicated website established at the direction of the Panel for the purposes of this Agreement.</w:t>
        </w:r>
      </w:ins>
    </w:p>
    <w:p w14:paraId="77738D76" w14:textId="77777777" w:rsidR="0023252F" w:rsidRPr="00FE670F" w:rsidRDefault="00C45473" w:rsidP="00654924">
      <w:pPr>
        <w:pStyle w:val="ListParagraph"/>
        <w:numPr>
          <w:ilvl w:val="1"/>
          <w:numId w:val="2"/>
        </w:numPr>
        <w:tabs>
          <w:tab w:val="left" w:pos="838"/>
          <w:tab w:val="left" w:pos="9639"/>
        </w:tabs>
        <w:spacing w:line="360" w:lineRule="auto"/>
        <w:jc w:val="both"/>
        <w:rPr>
          <w:rFonts w:ascii="Times New Roman" w:hAnsi="Times New Roman" w:cs="Times New Roman"/>
          <w:sz w:val="24"/>
          <w:szCs w:val="24"/>
        </w:rPr>
      </w:pPr>
      <w:r w:rsidRPr="009E7724">
        <w:rPr>
          <w:rFonts w:ascii="Times New Roman" w:hAnsi="Times New Roman" w:cs="Times New Roman"/>
          <w:sz w:val="24"/>
          <w:szCs w:val="24"/>
        </w:rPr>
        <w:t xml:space="preserve">Any other words or expressions used in this </w:t>
      </w:r>
      <w:r w:rsidR="005A6A57" w:rsidRPr="00FE670F">
        <w:rPr>
          <w:rFonts w:ascii="Times New Roman" w:hAnsi="Times New Roman" w:cs="Times New Roman"/>
          <w:sz w:val="24"/>
          <w:szCs w:val="24"/>
        </w:rPr>
        <w:t>Code of Practice</w:t>
      </w:r>
      <w:r w:rsidRPr="00FE670F">
        <w:rPr>
          <w:rFonts w:ascii="Times New Roman" w:hAnsi="Times New Roman" w:cs="Times New Roman"/>
          <w:spacing w:val="-15"/>
          <w:sz w:val="24"/>
          <w:szCs w:val="24"/>
        </w:rPr>
        <w:t xml:space="preserve"> </w:t>
      </w:r>
      <w:r w:rsidRPr="00FE670F">
        <w:rPr>
          <w:rFonts w:ascii="Times New Roman" w:hAnsi="Times New Roman" w:cs="Times New Roman"/>
          <w:sz w:val="24"/>
          <w:szCs w:val="24"/>
        </w:rPr>
        <w:t>(excluding</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headings or any parts thereof) which bear initial capital letters are to</w:t>
      </w:r>
      <w:r w:rsidRPr="00FE670F">
        <w:rPr>
          <w:rFonts w:ascii="Times New Roman" w:hAnsi="Times New Roman" w:cs="Times New Roman"/>
          <w:spacing w:val="-18"/>
          <w:sz w:val="24"/>
          <w:szCs w:val="24"/>
        </w:rPr>
        <w:t xml:space="preserve"> </w:t>
      </w:r>
      <w:r w:rsidRPr="00FE670F">
        <w:rPr>
          <w:rFonts w:ascii="Times New Roman" w:hAnsi="Times New Roman" w:cs="Times New Roman"/>
          <w:sz w:val="24"/>
          <w:szCs w:val="24"/>
        </w:rPr>
        <w:t>be</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interpreted in accordance with Clause 1 of the</w:t>
      </w:r>
      <w:r w:rsidRPr="00FE670F">
        <w:rPr>
          <w:rFonts w:ascii="Times New Roman" w:hAnsi="Times New Roman" w:cs="Times New Roman"/>
          <w:spacing w:val="-6"/>
          <w:sz w:val="24"/>
          <w:szCs w:val="24"/>
        </w:rPr>
        <w:t xml:space="preserve"> </w:t>
      </w:r>
      <w:r w:rsidRPr="00FE670F">
        <w:rPr>
          <w:rFonts w:ascii="Times New Roman" w:hAnsi="Times New Roman" w:cs="Times New Roman"/>
          <w:sz w:val="24"/>
          <w:szCs w:val="24"/>
        </w:rPr>
        <w:t>DCUSA.</w:t>
      </w:r>
      <w:del w:id="71" w:author="Wragge-Law" w:date="2015-08-24T08:51:00Z">
        <w:r w:rsidR="0023252F" w:rsidRPr="00FE670F" w:rsidDel="00FE670F">
          <w:rPr>
            <w:rFonts w:ascii="Times New Roman" w:hAnsi="Times New Roman" w:cs="Times New Roman"/>
            <w:sz w:val="24"/>
            <w:szCs w:val="24"/>
          </w:rPr>
          <w:br w:type="page"/>
        </w:r>
      </w:del>
    </w:p>
    <w:p w14:paraId="2706CF6C" w14:textId="77777777" w:rsidR="00C45473" w:rsidRPr="00FE670F" w:rsidRDefault="00C45473" w:rsidP="004633FE">
      <w:pPr>
        <w:pStyle w:val="Heading1"/>
        <w:numPr>
          <w:ilvl w:val="1"/>
          <w:numId w:val="4"/>
        </w:numPr>
        <w:tabs>
          <w:tab w:val="left" w:pos="2645"/>
        </w:tabs>
        <w:spacing w:before="0" w:line="360" w:lineRule="auto"/>
        <w:ind w:left="2364" w:hanging="442"/>
        <w:jc w:val="center"/>
        <w:rPr>
          <w:rFonts w:cs="Times New Roman"/>
          <w:u w:val="thick" w:color="000000"/>
        </w:rPr>
      </w:pPr>
      <w:bookmarkStart w:id="72" w:name="_TOC_250013"/>
      <w:bookmarkStart w:id="73" w:name="_Toc429488197"/>
      <w:r w:rsidRPr="00FE670F">
        <w:rPr>
          <w:rFonts w:cs="Times New Roman"/>
          <w:u w:val="thick" w:color="000000"/>
        </w:rPr>
        <w:t>INTRODUCTION</w:t>
      </w:r>
      <w:bookmarkEnd w:id="72"/>
      <w:bookmarkEnd w:id="73"/>
    </w:p>
    <w:p w14:paraId="4B5016E9" w14:textId="77777777" w:rsidR="00C45473" w:rsidRPr="00FE670F" w:rsidRDefault="00C45473" w:rsidP="00654924">
      <w:pPr>
        <w:spacing w:after="0" w:line="360" w:lineRule="auto"/>
        <w:jc w:val="both"/>
        <w:rPr>
          <w:rFonts w:ascii="Times New Roman" w:eastAsia="Times New Roman" w:hAnsi="Times New Roman" w:cs="Times New Roman"/>
          <w:b/>
          <w:bCs/>
          <w:sz w:val="24"/>
          <w:szCs w:val="24"/>
        </w:rPr>
      </w:pPr>
    </w:p>
    <w:p w14:paraId="5A8BB6B8" w14:textId="77777777" w:rsidR="00C45473" w:rsidRPr="00FE670F" w:rsidRDefault="00C45473" w:rsidP="00654924">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Objectives of the</w:t>
      </w:r>
      <w:r w:rsidRPr="00FE670F">
        <w:rPr>
          <w:rFonts w:ascii="Times New Roman" w:hAnsi="Times New Roman" w:cs="Times New Roman"/>
          <w:b/>
          <w:spacing w:val="-6"/>
          <w:sz w:val="24"/>
          <w:szCs w:val="24"/>
        </w:rPr>
        <w:t xml:space="preserve"> </w:t>
      </w:r>
      <w:r w:rsidRPr="00FE670F">
        <w:rPr>
          <w:rFonts w:ascii="Times New Roman" w:hAnsi="Times New Roman" w:cs="Times New Roman"/>
          <w:b/>
          <w:sz w:val="24"/>
          <w:szCs w:val="24"/>
        </w:rPr>
        <w:t>Code</w:t>
      </w:r>
    </w:p>
    <w:p w14:paraId="3CED9506" w14:textId="77777777" w:rsidR="00E1135A" w:rsidRPr="00FE670F" w:rsidRDefault="00E1135A" w:rsidP="00654924">
      <w:pPr>
        <w:spacing w:after="0" w:line="360" w:lineRule="auto"/>
        <w:ind w:left="837"/>
        <w:jc w:val="both"/>
        <w:rPr>
          <w:rFonts w:ascii="Times New Roman" w:eastAsia="Times New Roman" w:hAnsi="Times New Roman" w:cs="Times New Roman"/>
          <w:sz w:val="24"/>
          <w:szCs w:val="24"/>
        </w:rPr>
      </w:pPr>
    </w:p>
    <w:p w14:paraId="017ADB67" w14:textId="77777777" w:rsidR="00C45473" w:rsidRPr="00FE670F" w:rsidRDefault="00C45473" w:rsidP="0065492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hAnsi="Times New Roman" w:cs="Times New Roman"/>
          <w:sz w:val="24"/>
          <w:szCs w:val="24"/>
        </w:rPr>
        <w:t xml:space="preserve">This </w:t>
      </w:r>
      <w:r w:rsidR="005A6A57" w:rsidRPr="00FE670F">
        <w:rPr>
          <w:rFonts w:ascii="Times New Roman" w:hAnsi="Times New Roman" w:cs="Times New Roman"/>
          <w:sz w:val="24"/>
          <w:szCs w:val="24"/>
        </w:rPr>
        <w:t>Code of Practice</w:t>
      </w:r>
      <w:r w:rsidRPr="00FE670F">
        <w:rPr>
          <w:rFonts w:ascii="Times New Roman" w:hAnsi="Times New Roman" w:cs="Times New Roman"/>
          <w:sz w:val="24"/>
          <w:szCs w:val="24"/>
        </w:rPr>
        <w:t xml:space="preserve"> outlines the relationships between Distributors</w:t>
      </w:r>
      <w:r w:rsidRPr="00FE670F">
        <w:rPr>
          <w:rFonts w:ascii="Times New Roman" w:hAnsi="Times New Roman" w:cs="Times New Roman"/>
          <w:spacing w:val="-15"/>
          <w:sz w:val="24"/>
          <w:szCs w:val="24"/>
        </w:rPr>
        <w:t xml:space="preserve"> </w:t>
      </w:r>
      <w:r w:rsidRPr="00FE670F">
        <w:rPr>
          <w:rFonts w:ascii="Times New Roman" w:hAnsi="Times New Roman" w:cs="Times New Roman"/>
          <w:sz w:val="24"/>
          <w:szCs w:val="24"/>
        </w:rPr>
        <w:t>and</w:t>
      </w:r>
      <w:r w:rsidRPr="00FE670F">
        <w:rPr>
          <w:rFonts w:ascii="Times New Roman" w:hAnsi="Times New Roman" w:cs="Times New Roman"/>
          <w:w w:val="99"/>
          <w:sz w:val="24"/>
          <w:szCs w:val="24"/>
        </w:rPr>
        <w:t xml:space="preserve"> </w:t>
      </w:r>
      <w:r w:rsidR="003A7DDC" w:rsidRPr="00FE670F">
        <w:rPr>
          <w:rFonts w:ascii="Times New Roman" w:hAnsi="Times New Roman" w:cs="Times New Roman"/>
          <w:sz w:val="24"/>
          <w:szCs w:val="24"/>
        </w:rPr>
        <w:t>Supplier</w:t>
      </w:r>
      <w:r w:rsidRPr="00FE670F">
        <w:rPr>
          <w:rFonts w:ascii="Times New Roman" w:hAnsi="Times New Roman" w:cs="Times New Roman"/>
          <w:sz w:val="24"/>
          <w:szCs w:val="24"/>
        </w:rPr>
        <w:t xml:space="preserve">s to identify and </w:t>
      </w:r>
      <w:r w:rsidRPr="00775452">
        <w:rPr>
          <w:rFonts w:ascii="Times New Roman" w:hAnsi="Times New Roman" w:cs="Times New Roman"/>
          <w:sz w:val="24"/>
          <w:szCs w:val="24"/>
          <w:highlight w:val="yellow"/>
          <w:rPrChange w:id="74" w:author="Claire Hynes" w:date="2016-02-11T15:33:00Z">
            <w:rPr>
              <w:rFonts w:ascii="Times New Roman" w:hAnsi="Times New Roman" w:cs="Times New Roman"/>
              <w:sz w:val="24"/>
              <w:szCs w:val="24"/>
            </w:rPr>
          </w:rPrChange>
        </w:rPr>
        <w:t>resolve</w:t>
      </w:r>
      <w:r w:rsidRPr="00FE670F">
        <w:rPr>
          <w:rFonts w:ascii="Times New Roman" w:hAnsi="Times New Roman" w:cs="Times New Roman"/>
          <w:sz w:val="24"/>
          <w:szCs w:val="24"/>
        </w:rPr>
        <w:t xml:space="preserve"> situation</w:t>
      </w:r>
      <w:r w:rsidR="00551395" w:rsidRPr="00FE670F">
        <w:rPr>
          <w:rFonts w:ascii="Times New Roman" w:hAnsi="Times New Roman" w:cs="Times New Roman"/>
          <w:sz w:val="24"/>
          <w:szCs w:val="24"/>
        </w:rPr>
        <w:t>s</w:t>
      </w:r>
      <w:r w:rsidRPr="00FE670F">
        <w:rPr>
          <w:rFonts w:ascii="Times New Roman" w:hAnsi="Times New Roman" w:cs="Times New Roman"/>
          <w:sz w:val="24"/>
          <w:szCs w:val="24"/>
        </w:rPr>
        <w:t xml:space="preserve"> where Unregistered Customers are identified. </w:t>
      </w:r>
      <w:r w:rsidR="007E6AC2" w:rsidRPr="00FE670F">
        <w:rPr>
          <w:rFonts w:ascii="Times New Roman" w:hAnsi="Times New Roman" w:cs="Times New Roman"/>
          <w:sz w:val="24"/>
          <w:szCs w:val="24"/>
        </w:rPr>
        <w:t xml:space="preserve"> </w:t>
      </w:r>
      <w:r w:rsidRPr="00FE670F">
        <w:rPr>
          <w:rFonts w:ascii="Times New Roman" w:hAnsi="Times New Roman" w:cs="Times New Roman"/>
          <w:sz w:val="24"/>
          <w:szCs w:val="24"/>
        </w:rPr>
        <w:t>The</w:t>
      </w:r>
      <w:r w:rsidRPr="00FE670F">
        <w:rPr>
          <w:rFonts w:ascii="Times New Roman" w:hAnsi="Times New Roman" w:cs="Times New Roman"/>
          <w:spacing w:val="-17"/>
          <w:sz w:val="24"/>
          <w:szCs w:val="24"/>
        </w:rPr>
        <w:t xml:space="preserve"> </w:t>
      </w:r>
      <w:r w:rsidRPr="00FE670F">
        <w:rPr>
          <w:rFonts w:ascii="Times New Roman" w:hAnsi="Times New Roman" w:cs="Times New Roman"/>
          <w:sz w:val="24"/>
          <w:szCs w:val="24"/>
        </w:rPr>
        <w:t>Code</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 xml:space="preserve">describes how </w:t>
      </w:r>
      <w:r w:rsidR="001F4481" w:rsidRPr="00FE670F">
        <w:rPr>
          <w:rFonts w:ascii="Times New Roman" w:hAnsi="Times New Roman" w:cs="Times New Roman"/>
          <w:sz w:val="24"/>
          <w:szCs w:val="24"/>
        </w:rPr>
        <w:t xml:space="preserve">those </w:t>
      </w:r>
      <w:r w:rsidRPr="00FE670F">
        <w:rPr>
          <w:rFonts w:ascii="Times New Roman" w:hAnsi="Times New Roman" w:cs="Times New Roman"/>
          <w:sz w:val="24"/>
          <w:szCs w:val="24"/>
        </w:rPr>
        <w:t xml:space="preserve">Parties shall </w:t>
      </w:r>
      <w:del w:id="75" w:author="Allanson, Chris" w:date="2015-09-02T11:51:00Z">
        <w:r w:rsidR="001F4481" w:rsidRPr="00FE670F" w:rsidDel="00232501">
          <w:rPr>
            <w:rFonts w:ascii="Times New Roman" w:hAnsi="Times New Roman" w:cs="Times New Roman"/>
            <w:sz w:val="24"/>
            <w:szCs w:val="24"/>
          </w:rPr>
          <w:delText xml:space="preserve">identify Unregistered Customers and </w:delText>
        </w:r>
      </w:del>
      <w:r w:rsidRPr="00FE670F">
        <w:rPr>
          <w:rFonts w:ascii="Times New Roman" w:hAnsi="Times New Roman" w:cs="Times New Roman"/>
          <w:sz w:val="24"/>
          <w:szCs w:val="24"/>
        </w:rPr>
        <w:t>deal with Customers who are identified as being Unregistered Customers in order to</w:t>
      </w:r>
      <w:r w:rsidRPr="00FE670F">
        <w:rPr>
          <w:rFonts w:ascii="Times New Roman" w:hAnsi="Times New Roman" w:cs="Times New Roman"/>
          <w:spacing w:val="-14"/>
          <w:sz w:val="24"/>
          <w:szCs w:val="24"/>
        </w:rPr>
        <w:t xml:space="preserve"> </w:t>
      </w:r>
      <w:r w:rsidRPr="00FE670F">
        <w:rPr>
          <w:rFonts w:ascii="Times New Roman" w:hAnsi="Times New Roman" w:cs="Times New Roman"/>
          <w:sz w:val="24"/>
          <w:szCs w:val="24"/>
        </w:rPr>
        <w:t>ensure</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 xml:space="preserve">consistency of treatment </w:t>
      </w:r>
      <w:del w:id="76" w:author="Wragge-Law" w:date="2015-08-25T08:17:00Z">
        <w:r w:rsidRPr="00FE670F" w:rsidDel="00EF1112">
          <w:rPr>
            <w:rFonts w:ascii="Times New Roman" w:hAnsi="Times New Roman" w:cs="Times New Roman"/>
            <w:sz w:val="24"/>
            <w:szCs w:val="24"/>
          </w:rPr>
          <w:delText xml:space="preserve">between </w:delText>
        </w:r>
      </w:del>
      <w:ins w:id="77" w:author="Wragge-Law" w:date="2015-08-25T08:17:00Z">
        <w:r w:rsidR="00EF1112">
          <w:rPr>
            <w:rFonts w:ascii="Times New Roman" w:hAnsi="Times New Roman" w:cs="Times New Roman"/>
            <w:sz w:val="24"/>
            <w:szCs w:val="24"/>
          </w:rPr>
          <w:t>by</w:t>
        </w:r>
        <w:r w:rsidR="00EF1112" w:rsidRPr="00FE670F">
          <w:rPr>
            <w:rFonts w:ascii="Times New Roman" w:hAnsi="Times New Roman" w:cs="Times New Roman"/>
            <w:sz w:val="24"/>
            <w:szCs w:val="24"/>
          </w:rPr>
          <w:t xml:space="preserve"> </w:t>
        </w:r>
      </w:ins>
      <w:r w:rsidR="001F4481" w:rsidRPr="00FE670F">
        <w:rPr>
          <w:rFonts w:ascii="Times New Roman" w:hAnsi="Times New Roman" w:cs="Times New Roman"/>
          <w:sz w:val="24"/>
          <w:szCs w:val="24"/>
        </w:rPr>
        <w:t>Distributors, Suppliers</w:t>
      </w:r>
      <w:r w:rsidRPr="00FE670F">
        <w:rPr>
          <w:rFonts w:ascii="Times New Roman" w:hAnsi="Times New Roman" w:cs="Times New Roman"/>
          <w:sz w:val="24"/>
          <w:szCs w:val="24"/>
        </w:rPr>
        <w:t xml:space="preserve"> and their appointed</w:t>
      </w:r>
      <w:r w:rsidRPr="00FE670F">
        <w:rPr>
          <w:rFonts w:ascii="Times New Roman" w:hAnsi="Times New Roman" w:cs="Times New Roman"/>
          <w:spacing w:val="-7"/>
          <w:sz w:val="24"/>
          <w:szCs w:val="24"/>
        </w:rPr>
        <w:t xml:space="preserve"> </w:t>
      </w:r>
      <w:r w:rsidRPr="00FE670F">
        <w:rPr>
          <w:rFonts w:ascii="Times New Roman" w:hAnsi="Times New Roman" w:cs="Times New Roman"/>
          <w:sz w:val="24"/>
          <w:szCs w:val="24"/>
        </w:rPr>
        <w:t>agents.</w:t>
      </w:r>
    </w:p>
    <w:p w14:paraId="613FB830" w14:textId="77777777" w:rsidR="00C45473" w:rsidRPr="00FE670F" w:rsidRDefault="00C45473" w:rsidP="00654924">
      <w:pPr>
        <w:spacing w:after="0" w:line="360" w:lineRule="auto"/>
        <w:jc w:val="both"/>
        <w:rPr>
          <w:rFonts w:ascii="Times New Roman" w:eastAsia="Times New Roman" w:hAnsi="Times New Roman" w:cs="Times New Roman"/>
          <w:sz w:val="24"/>
          <w:szCs w:val="24"/>
        </w:rPr>
      </w:pPr>
    </w:p>
    <w:p w14:paraId="6489E500" w14:textId="77777777" w:rsidR="003748AA" w:rsidRPr="00FE670F" w:rsidRDefault="009A290C" w:rsidP="0065492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hAnsi="Times New Roman" w:cs="Times New Roman"/>
          <w:sz w:val="24"/>
          <w:szCs w:val="24"/>
        </w:rPr>
        <w:t>Where an instance of an Unregistered Customer also involves tampering, Theft of Electricity or Theft in Conveyance</w:t>
      </w:r>
      <w:r w:rsidR="003A7DDC" w:rsidRPr="00FE670F">
        <w:rPr>
          <w:rFonts w:ascii="Times New Roman" w:hAnsi="Times New Roman" w:cs="Times New Roman"/>
          <w:sz w:val="24"/>
          <w:szCs w:val="24"/>
        </w:rPr>
        <w:t>,</w:t>
      </w:r>
      <w:r w:rsidRPr="00FE670F">
        <w:rPr>
          <w:rFonts w:ascii="Times New Roman" w:hAnsi="Times New Roman" w:cs="Times New Roman"/>
          <w:sz w:val="24"/>
          <w:szCs w:val="24"/>
        </w:rPr>
        <w:t xml:space="preserve"> </w:t>
      </w:r>
      <w:r w:rsidR="001F4481" w:rsidRPr="00FE670F">
        <w:rPr>
          <w:rFonts w:ascii="Times New Roman" w:hAnsi="Times New Roman" w:cs="Times New Roman"/>
          <w:sz w:val="24"/>
          <w:szCs w:val="24"/>
        </w:rPr>
        <w:t>Suppliers or Distributors (as applicable)</w:t>
      </w:r>
      <w:r w:rsidR="002D70AF" w:rsidRPr="00FE670F">
        <w:rPr>
          <w:rFonts w:ascii="Times New Roman" w:hAnsi="Times New Roman" w:cs="Times New Roman"/>
          <w:sz w:val="24"/>
          <w:szCs w:val="24"/>
        </w:rPr>
        <w:t xml:space="preserve"> </w:t>
      </w:r>
      <w:r w:rsidRPr="00FE670F">
        <w:rPr>
          <w:rFonts w:ascii="Times New Roman" w:hAnsi="Times New Roman" w:cs="Times New Roman"/>
          <w:sz w:val="24"/>
          <w:szCs w:val="24"/>
        </w:rPr>
        <w:t>may deem it appropriate to apply the provisions of Schedule 23</w:t>
      </w:r>
      <w:r w:rsidR="003748AA" w:rsidRPr="00FE670F">
        <w:rPr>
          <w:rFonts w:ascii="Times New Roman" w:hAnsi="Times New Roman" w:cs="Times New Roman"/>
          <w:sz w:val="24"/>
          <w:szCs w:val="24"/>
        </w:rPr>
        <w:t xml:space="preserve"> Revenue Protection </w:t>
      </w:r>
      <w:r w:rsidR="005A6A57" w:rsidRPr="00FE670F">
        <w:rPr>
          <w:rFonts w:ascii="Times New Roman" w:hAnsi="Times New Roman" w:cs="Times New Roman"/>
          <w:sz w:val="24"/>
          <w:szCs w:val="24"/>
        </w:rPr>
        <w:t>Code of Practice</w:t>
      </w:r>
      <w:r w:rsidR="002D70AF" w:rsidRPr="00FE670F">
        <w:rPr>
          <w:rFonts w:ascii="Times New Roman" w:hAnsi="Times New Roman" w:cs="Times New Roman"/>
          <w:sz w:val="24"/>
          <w:szCs w:val="24"/>
        </w:rPr>
        <w:t xml:space="preserve"> rather than this S</w:t>
      </w:r>
      <w:r w:rsidR="003748AA" w:rsidRPr="00FE670F">
        <w:rPr>
          <w:rFonts w:ascii="Times New Roman" w:hAnsi="Times New Roman" w:cs="Times New Roman"/>
          <w:sz w:val="24"/>
          <w:szCs w:val="24"/>
        </w:rPr>
        <w:t xml:space="preserve">chedule </w:t>
      </w:r>
      <w:r w:rsidR="003748AA" w:rsidRPr="00FE670F">
        <w:rPr>
          <w:rFonts w:ascii="Times New Roman" w:hAnsi="Times New Roman" w:cs="Times New Roman"/>
          <w:sz w:val="24"/>
          <w:szCs w:val="24"/>
          <w:highlight w:val="yellow"/>
        </w:rPr>
        <w:t>XX</w:t>
      </w:r>
      <w:r w:rsidR="003748AA" w:rsidRPr="00FE670F">
        <w:rPr>
          <w:rFonts w:ascii="Times New Roman" w:hAnsi="Times New Roman" w:cs="Times New Roman"/>
          <w:sz w:val="24"/>
          <w:szCs w:val="24"/>
        </w:rPr>
        <w:t>.</w:t>
      </w:r>
    </w:p>
    <w:p w14:paraId="192314F5" w14:textId="77777777" w:rsidR="003748AA" w:rsidRPr="00FE670F" w:rsidRDefault="003748AA" w:rsidP="00654924">
      <w:pPr>
        <w:pStyle w:val="ListParagraph"/>
        <w:spacing w:line="360" w:lineRule="auto"/>
        <w:jc w:val="both"/>
        <w:rPr>
          <w:rFonts w:ascii="Times New Roman" w:hAnsi="Times New Roman" w:cs="Times New Roman"/>
          <w:sz w:val="24"/>
          <w:szCs w:val="24"/>
        </w:rPr>
      </w:pPr>
    </w:p>
    <w:p w14:paraId="71E7BA51" w14:textId="77777777" w:rsidR="003748AA" w:rsidRPr="00FE670F" w:rsidRDefault="003748AA" w:rsidP="0065492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hAnsi="Times New Roman" w:cs="Times New Roman"/>
          <w:sz w:val="24"/>
          <w:szCs w:val="24"/>
        </w:rPr>
        <w:lastRenderedPageBreak/>
        <w:t>Where an instance of an Unregistered Customer also involves a connection that has been improperly modifie</w:t>
      </w:r>
      <w:r w:rsidR="009A290C" w:rsidRPr="00FE670F">
        <w:rPr>
          <w:rFonts w:ascii="Times New Roman" w:hAnsi="Times New Roman" w:cs="Times New Roman"/>
          <w:sz w:val="24"/>
          <w:szCs w:val="24"/>
        </w:rPr>
        <w:t>d</w:t>
      </w:r>
      <w:r w:rsidRPr="00FE670F">
        <w:rPr>
          <w:rFonts w:ascii="Times New Roman" w:hAnsi="Times New Roman" w:cs="Times New Roman"/>
          <w:sz w:val="24"/>
          <w:szCs w:val="24"/>
        </w:rPr>
        <w:t xml:space="preserve">, for example by an unauthorised contractor or unknown third party, </w:t>
      </w:r>
      <w:r w:rsidR="001F4481" w:rsidRPr="00FE670F">
        <w:rPr>
          <w:rFonts w:ascii="Times New Roman" w:hAnsi="Times New Roman" w:cs="Times New Roman"/>
          <w:sz w:val="24"/>
          <w:szCs w:val="24"/>
        </w:rPr>
        <w:t>Distributors or Suppliers</w:t>
      </w:r>
      <w:ins w:id="78" w:author="Wragge-Law" w:date="2015-08-25T08:18:00Z">
        <w:r w:rsidR="00EF1112">
          <w:rPr>
            <w:rFonts w:ascii="Times New Roman" w:hAnsi="Times New Roman" w:cs="Times New Roman"/>
            <w:sz w:val="24"/>
            <w:szCs w:val="24"/>
          </w:rPr>
          <w:t xml:space="preserve"> (as applicable)</w:t>
        </w:r>
      </w:ins>
      <w:r w:rsidRPr="00FE670F">
        <w:rPr>
          <w:rFonts w:ascii="Times New Roman" w:hAnsi="Times New Roman" w:cs="Times New Roman"/>
          <w:sz w:val="24"/>
          <w:szCs w:val="24"/>
        </w:rPr>
        <w:t xml:space="preserve"> may deem it appropriate to apply the provisions of Schedule 23 Revenue Protection </w:t>
      </w:r>
      <w:r w:rsidR="005A6A57" w:rsidRPr="00FE670F">
        <w:rPr>
          <w:rFonts w:ascii="Times New Roman" w:hAnsi="Times New Roman" w:cs="Times New Roman"/>
          <w:sz w:val="24"/>
          <w:szCs w:val="24"/>
        </w:rPr>
        <w:t>Code of Practice</w:t>
      </w:r>
      <w:r w:rsidRPr="00FE670F">
        <w:rPr>
          <w:rFonts w:ascii="Times New Roman" w:hAnsi="Times New Roman" w:cs="Times New Roman"/>
          <w:sz w:val="24"/>
          <w:szCs w:val="24"/>
        </w:rPr>
        <w:t xml:space="preserve"> rather than this </w:t>
      </w:r>
      <w:r w:rsidR="002D70AF" w:rsidRPr="00FE670F">
        <w:rPr>
          <w:rFonts w:ascii="Times New Roman" w:hAnsi="Times New Roman" w:cs="Times New Roman"/>
          <w:sz w:val="24"/>
          <w:szCs w:val="24"/>
        </w:rPr>
        <w:t>S</w:t>
      </w:r>
      <w:r w:rsidRPr="00FE670F">
        <w:rPr>
          <w:rFonts w:ascii="Times New Roman" w:hAnsi="Times New Roman" w:cs="Times New Roman"/>
          <w:sz w:val="24"/>
          <w:szCs w:val="24"/>
        </w:rPr>
        <w:t xml:space="preserve">chedule </w:t>
      </w:r>
      <w:r w:rsidRPr="00FE670F">
        <w:rPr>
          <w:rFonts w:ascii="Times New Roman" w:hAnsi="Times New Roman" w:cs="Times New Roman"/>
          <w:sz w:val="24"/>
          <w:szCs w:val="24"/>
          <w:highlight w:val="yellow"/>
        </w:rPr>
        <w:t>XX</w:t>
      </w:r>
      <w:r w:rsidRPr="00FE670F">
        <w:rPr>
          <w:rFonts w:ascii="Times New Roman" w:hAnsi="Times New Roman" w:cs="Times New Roman"/>
          <w:sz w:val="24"/>
          <w:szCs w:val="24"/>
        </w:rPr>
        <w:t>.</w:t>
      </w:r>
    </w:p>
    <w:p w14:paraId="61E3A1EC" w14:textId="77777777" w:rsidR="006F1028" w:rsidRPr="00FE670F" w:rsidRDefault="006F1028" w:rsidP="00654924">
      <w:pPr>
        <w:pStyle w:val="Heading1"/>
        <w:spacing w:before="0" w:line="360" w:lineRule="auto"/>
        <w:ind w:left="837" w:firstLine="0"/>
        <w:jc w:val="both"/>
        <w:rPr>
          <w:rFonts w:cs="Times New Roman"/>
        </w:rPr>
      </w:pPr>
    </w:p>
    <w:p w14:paraId="74C7B52C" w14:textId="77777777" w:rsidR="00C45473" w:rsidRPr="00FE670F" w:rsidRDefault="00C45473" w:rsidP="00654924">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High Level Principles</w:t>
      </w:r>
    </w:p>
    <w:p w14:paraId="2C7E3C0B" w14:textId="77777777" w:rsidR="00E1135A" w:rsidRPr="00FE670F" w:rsidRDefault="00E1135A" w:rsidP="00654924">
      <w:pPr>
        <w:pStyle w:val="BodyText"/>
        <w:spacing w:line="360" w:lineRule="auto"/>
        <w:ind w:left="476"/>
        <w:jc w:val="both"/>
        <w:rPr>
          <w:rFonts w:cs="Times New Roman"/>
          <w:b/>
          <w:bCs/>
        </w:rPr>
      </w:pPr>
    </w:p>
    <w:p w14:paraId="01D22A92" w14:textId="77777777" w:rsidR="00C45473" w:rsidRPr="00FE670F" w:rsidRDefault="00C45473" w:rsidP="0065492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hAnsi="Times New Roman" w:cs="Times New Roman"/>
          <w:sz w:val="24"/>
          <w:szCs w:val="24"/>
        </w:rPr>
        <w:t>Working within the statutory and regulatory framework, the</w:t>
      </w:r>
      <w:r w:rsidRPr="00FE670F">
        <w:rPr>
          <w:rFonts w:ascii="Times New Roman" w:hAnsi="Times New Roman" w:cs="Times New Roman"/>
          <w:spacing w:val="-22"/>
          <w:sz w:val="24"/>
          <w:szCs w:val="24"/>
        </w:rPr>
        <w:t xml:space="preserve"> </w:t>
      </w:r>
      <w:r w:rsidRPr="00FE670F">
        <w:rPr>
          <w:rFonts w:ascii="Times New Roman" w:hAnsi="Times New Roman" w:cs="Times New Roman"/>
          <w:sz w:val="24"/>
          <w:szCs w:val="24"/>
        </w:rPr>
        <w:t>following</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principles have been</w:t>
      </w:r>
      <w:r w:rsidRPr="00FE670F">
        <w:rPr>
          <w:rFonts w:ascii="Times New Roman" w:hAnsi="Times New Roman" w:cs="Times New Roman"/>
          <w:spacing w:val="-2"/>
          <w:sz w:val="24"/>
          <w:szCs w:val="24"/>
        </w:rPr>
        <w:t xml:space="preserve"> </w:t>
      </w:r>
      <w:r w:rsidRPr="00FE670F">
        <w:rPr>
          <w:rFonts w:ascii="Times New Roman" w:hAnsi="Times New Roman" w:cs="Times New Roman"/>
          <w:sz w:val="24"/>
          <w:szCs w:val="24"/>
        </w:rPr>
        <w:t>identified:</w:t>
      </w:r>
    </w:p>
    <w:p w14:paraId="76B7DBD5" w14:textId="77777777" w:rsidR="00E40BCD" w:rsidRPr="00FE670F" w:rsidRDefault="00E40BCD" w:rsidP="00654924">
      <w:pPr>
        <w:pStyle w:val="ListParagraph"/>
        <w:numPr>
          <w:ilvl w:val="2"/>
          <w:numId w:val="1"/>
        </w:numPr>
        <w:spacing w:line="360" w:lineRule="auto"/>
        <w:ind w:left="1537"/>
        <w:jc w:val="both"/>
        <w:rPr>
          <w:rFonts w:ascii="Times New Roman" w:eastAsia="Times New Roman" w:hAnsi="Times New Roman" w:cs="Times New Roman"/>
          <w:sz w:val="24"/>
          <w:szCs w:val="24"/>
        </w:rPr>
      </w:pPr>
      <w:r w:rsidRPr="00FE670F">
        <w:rPr>
          <w:rFonts w:ascii="Times New Roman" w:hAnsi="Times New Roman" w:cs="Times New Roman"/>
          <w:b/>
          <w:sz w:val="24"/>
          <w:szCs w:val="24"/>
        </w:rPr>
        <w:t xml:space="preserve">Make safe. </w:t>
      </w:r>
      <w:r w:rsidRPr="00FE670F">
        <w:rPr>
          <w:rFonts w:ascii="Times New Roman" w:hAnsi="Times New Roman" w:cs="Times New Roman"/>
          <w:sz w:val="24"/>
          <w:szCs w:val="24"/>
        </w:rPr>
        <w:t>Where any activities are undertaken in accordance</w:t>
      </w:r>
      <w:r w:rsidRPr="00FE670F">
        <w:rPr>
          <w:rFonts w:ascii="Times New Roman" w:hAnsi="Times New Roman" w:cs="Times New Roman"/>
          <w:spacing w:val="-20"/>
          <w:sz w:val="24"/>
          <w:szCs w:val="24"/>
        </w:rPr>
        <w:t xml:space="preserve"> </w:t>
      </w:r>
      <w:r w:rsidRPr="00FE670F">
        <w:rPr>
          <w:rFonts w:ascii="Times New Roman" w:hAnsi="Times New Roman" w:cs="Times New Roman"/>
          <w:sz w:val="24"/>
          <w:szCs w:val="24"/>
        </w:rPr>
        <w:t>with</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 xml:space="preserve">this </w:t>
      </w:r>
      <w:r w:rsidR="005A6A57" w:rsidRPr="00FE670F">
        <w:rPr>
          <w:rFonts w:ascii="Times New Roman" w:hAnsi="Times New Roman" w:cs="Times New Roman"/>
          <w:sz w:val="24"/>
          <w:szCs w:val="24"/>
        </w:rPr>
        <w:t>Code of Practice</w:t>
      </w:r>
      <w:r w:rsidRPr="00FE670F">
        <w:rPr>
          <w:rFonts w:ascii="Times New Roman" w:hAnsi="Times New Roman" w:cs="Times New Roman"/>
          <w:sz w:val="24"/>
          <w:szCs w:val="24"/>
        </w:rPr>
        <w:t xml:space="preserve"> safety is</w:t>
      </w:r>
      <w:r w:rsidRPr="00FE670F">
        <w:rPr>
          <w:rFonts w:ascii="Times New Roman" w:hAnsi="Times New Roman" w:cs="Times New Roman"/>
          <w:spacing w:val="-9"/>
          <w:sz w:val="24"/>
          <w:szCs w:val="24"/>
        </w:rPr>
        <w:t xml:space="preserve"> </w:t>
      </w:r>
      <w:r w:rsidRPr="00FE670F">
        <w:rPr>
          <w:rFonts w:ascii="Times New Roman" w:hAnsi="Times New Roman" w:cs="Times New Roman"/>
          <w:sz w:val="24"/>
          <w:szCs w:val="24"/>
        </w:rPr>
        <w:t>paramount.</w:t>
      </w:r>
    </w:p>
    <w:p w14:paraId="06796E73" w14:textId="77777777" w:rsidR="00E40BCD" w:rsidRPr="00FE670F" w:rsidRDefault="00E40BCD" w:rsidP="00654924">
      <w:pPr>
        <w:pStyle w:val="ListParagraph"/>
        <w:numPr>
          <w:ilvl w:val="2"/>
          <w:numId w:val="1"/>
        </w:numPr>
        <w:spacing w:line="360" w:lineRule="auto"/>
        <w:jc w:val="both"/>
        <w:rPr>
          <w:rFonts w:ascii="Times New Roman" w:eastAsia="Times New Roman" w:hAnsi="Times New Roman" w:cs="Times New Roman"/>
          <w:sz w:val="24"/>
          <w:szCs w:val="24"/>
        </w:rPr>
      </w:pPr>
      <w:r w:rsidRPr="00FE670F">
        <w:rPr>
          <w:rFonts w:ascii="Times New Roman" w:hAnsi="Times New Roman" w:cs="Times New Roman"/>
          <w:b/>
          <w:sz w:val="24"/>
          <w:szCs w:val="24"/>
        </w:rPr>
        <w:t xml:space="preserve">Collect and report trend data. </w:t>
      </w:r>
      <w:r w:rsidRPr="00FE670F">
        <w:rPr>
          <w:rFonts w:ascii="Times New Roman" w:hAnsi="Times New Roman" w:cs="Times New Roman"/>
          <w:sz w:val="24"/>
          <w:szCs w:val="24"/>
        </w:rPr>
        <w:t>Trend data and</w:t>
      </w:r>
      <w:r w:rsidRPr="00FE670F">
        <w:rPr>
          <w:rFonts w:ascii="Times New Roman" w:hAnsi="Times New Roman" w:cs="Times New Roman"/>
          <w:spacing w:val="-8"/>
          <w:sz w:val="24"/>
          <w:szCs w:val="24"/>
        </w:rPr>
        <w:t xml:space="preserve"> </w:t>
      </w:r>
      <w:r w:rsidRPr="00FE670F">
        <w:rPr>
          <w:rFonts w:ascii="Times New Roman" w:hAnsi="Times New Roman" w:cs="Times New Roman"/>
          <w:sz w:val="24"/>
          <w:szCs w:val="24"/>
        </w:rPr>
        <w:t>management</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 xml:space="preserve">information relating to Unregistered Customers should be shared </w:t>
      </w:r>
      <w:r w:rsidR="003E23E5" w:rsidRPr="00FE670F">
        <w:rPr>
          <w:rFonts w:ascii="Times New Roman" w:hAnsi="Times New Roman" w:cs="Times New Roman"/>
          <w:sz w:val="24"/>
          <w:szCs w:val="24"/>
        </w:rPr>
        <w:t>between P</w:t>
      </w:r>
      <w:r w:rsidR="007E6AC2" w:rsidRPr="00FE670F">
        <w:rPr>
          <w:rFonts w:ascii="Times New Roman" w:hAnsi="Times New Roman" w:cs="Times New Roman"/>
          <w:sz w:val="24"/>
          <w:szCs w:val="24"/>
        </w:rPr>
        <w:t>arties in a generally consistent format</w:t>
      </w:r>
      <w:r w:rsidRPr="00FE670F">
        <w:rPr>
          <w:rFonts w:ascii="Times New Roman" w:hAnsi="Times New Roman" w:cs="Times New Roman"/>
          <w:sz w:val="24"/>
          <w:szCs w:val="24"/>
        </w:rPr>
        <w:t>.</w:t>
      </w:r>
    </w:p>
    <w:p w14:paraId="7B8EE3C0" w14:textId="77777777" w:rsidR="00E40BCD" w:rsidRPr="00FE670F" w:rsidRDefault="00E40BCD" w:rsidP="004025BF">
      <w:pPr>
        <w:pStyle w:val="ListParagraph"/>
        <w:numPr>
          <w:ilvl w:val="2"/>
          <w:numId w:val="1"/>
        </w:numPr>
        <w:tabs>
          <w:tab w:val="left" w:pos="1636"/>
        </w:tabs>
        <w:spacing w:line="360" w:lineRule="auto"/>
        <w:ind w:left="1537"/>
        <w:jc w:val="both"/>
        <w:rPr>
          <w:rFonts w:ascii="Times New Roman" w:eastAsia="Times New Roman" w:hAnsi="Times New Roman" w:cs="Times New Roman"/>
          <w:sz w:val="24"/>
          <w:szCs w:val="24"/>
        </w:rPr>
      </w:pPr>
      <w:r w:rsidRPr="00FE670F">
        <w:rPr>
          <w:rFonts w:ascii="Times New Roman" w:hAnsi="Times New Roman" w:cs="Times New Roman"/>
          <w:b/>
          <w:sz w:val="24"/>
          <w:szCs w:val="24"/>
        </w:rPr>
        <w:t xml:space="preserve">Ensure that Customers are treated in an appropriate manner. </w:t>
      </w:r>
      <w:r w:rsidRPr="00FE670F">
        <w:rPr>
          <w:rFonts w:ascii="Times New Roman" w:hAnsi="Times New Roman" w:cs="Times New Roman"/>
          <w:sz w:val="24"/>
          <w:szCs w:val="24"/>
        </w:rPr>
        <w:t>It</w:t>
      </w:r>
      <w:r w:rsidRPr="00FE670F">
        <w:rPr>
          <w:rFonts w:ascii="Times New Roman" w:hAnsi="Times New Roman" w:cs="Times New Roman"/>
          <w:spacing w:val="-21"/>
          <w:sz w:val="24"/>
          <w:szCs w:val="24"/>
        </w:rPr>
        <w:t xml:space="preserve"> </w:t>
      </w:r>
      <w:r w:rsidRPr="00FE670F">
        <w:rPr>
          <w:rFonts w:ascii="Times New Roman" w:hAnsi="Times New Roman" w:cs="Times New Roman"/>
          <w:sz w:val="24"/>
          <w:szCs w:val="24"/>
        </w:rPr>
        <w:t>is</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 xml:space="preserve">recommended that industry best practice </w:t>
      </w:r>
      <w:r w:rsidR="001F4481" w:rsidRPr="00FE670F">
        <w:rPr>
          <w:rFonts w:ascii="Times New Roman" w:hAnsi="Times New Roman" w:cs="Times New Roman"/>
          <w:sz w:val="24"/>
          <w:szCs w:val="24"/>
        </w:rPr>
        <w:t xml:space="preserve">should be adopted </w:t>
      </w:r>
      <w:r w:rsidRPr="00FE670F">
        <w:rPr>
          <w:rFonts w:ascii="Times New Roman" w:hAnsi="Times New Roman" w:cs="Times New Roman"/>
          <w:sz w:val="24"/>
          <w:szCs w:val="24"/>
        </w:rPr>
        <w:t>for</w:t>
      </w:r>
      <w:r w:rsidRPr="00FE670F">
        <w:rPr>
          <w:rFonts w:ascii="Times New Roman" w:hAnsi="Times New Roman" w:cs="Times New Roman"/>
          <w:spacing w:val="-15"/>
          <w:sz w:val="24"/>
          <w:szCs w:val="24"/>
        </w:rPr>
        <w:t xml:space="preserve"> </w:t>
      </w:r>
      <w:r w:rsidRPr="00FE670F">
        <w:rPr>
          <w:rFonts w:ascii="Times New Roman" w:hAnsi="Times New Roman" w:cs="Times New Roman"/>
          <w:sz w:val="24"/>
          <w:szCs w:val="24"/>
        </w:rPr>
        <w:t>the</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 xml:space="preserve">management of </w:t>
      </w:r>
      <w:r w:rsidR="00116F7B" w:rsidRPr="00FE670F">
        <w:rPr>
          <w:rFonts w:ascii="Times New Roman" w:hAnsi="Times New Roman" w:cs="Times New Roman"/>
          <w:sz w:val="24"/>
          <w:szCs w:val="24"/>
        </w:rPr>
        <w:t>C</w:t>
      </w:r>
      <w:r w:rsidRPr="00FE670F">
        <w:rPr>
          <w:rFonts w:ascii="Times New Roman" w:hAnsi="Times New Roman" w:cs="Times New Roman"/>
          <w:sz w:val="24"/>
          <w:szCs w:val="24"/>
        </w:rPr>
        <w:t>ustomer relationships, and in particular the needs</w:t>
      </w:r>
      <w:r w:rsidRPr="00FE670F">
        <w:rPr>
          <w:rFonts w:ascii="Times New Roman" w:hAnsi="Times New Roman" w:cs="Times New Roman"/>
          <w:spacing w:val="-16"/>
          <w:sz w:val="24"/>
          <w:szCs w:val="24"/>
        </w:rPr>
        <w:t xml:space="preserve"> </w:t>
      </w:r>
      <w:r w:rsidRPr="00FE670F">
        <w:rPr>
          <w:rFonts w:ascii="Times New Roman" w:hAnsi="Times New Roman" w:cs="Times New Roman"/>
          <w:sz w:val="24"/>
          <w:szCs w:val="24"/>
        </w:rPr>
        <w:t>of</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Vulnerable</w:t>
      </w:r>
      <w:r w:rsidRPr="00FE670F">
        <w:rPr>
          <w:rFonts w:ascii="Times New Roman" w:hAnsi="Times New Roman" w:cs="Times New Roman"/>
          <w:spacing w:val="-2"/>
          <w:sz w:val="24"/>
          <w:szCs w:val="24"/>
        </w:rPr>
        <w:t xml:space="preserve"> </w:t>
      </w:r>
      <w:r w:rsidRPr="00FE670F">
        <w:rPr>
          <w:rFonts w:ascii="Times New Roman" w:hAnsi="Times New Roman" w:cs="Times New Roman"/>
          <w:sz w:val="24"/>
          <w:szCs w:val="24"/>
        </w:rPr>
        <w:t>Customers.</w:t>
      </w:r>
    </w:p>
    <w:p w14:paraId="33C442DF" w14:textId="77777777" w:rsidR="00E40BCD" w:rsidRPr="00FE670F" w:rsidRDefault="00E40BCD" w:rsidP="00654924">
      <w:pPr>
        <w:pStyle w:val="ListParagraph"/>
        <w:numPr>
          <w:ilvl w:val="2"/>
          <w:numId w:val="1"/>
        </w:numPr>
        <w:tabs>
          <w:tab w:val="left" w:pos="838"/>
        </w:tabs>
        <w:spacing w:line="360" w:lineRule="auto"/>
        <w:ind w:left="1537"/>
        <w:jc w:val="both"/>
        <w:rPr>
          <w:rFonts w:ascii="Times New Roman" w:eastAsia="Times New Roman" w:hAnsi="Times New Roman" w:cs="Times New Roman"/>
          <w:sz w:val="24"/>
          <w:szCs w:val="24"/>
        </w:rPr>
      </w:pPr>
      <w:r w:rsidRPr="00FE670F">
        <w:rPr>
          <w:rFonts w:ascii="Times New Roman" w:hAnsi="Times New Roman" w:cs="Times New Roman"/>
          <w:b/>
          <w:sz w:val="24"/>
          <w:szCs w:val="24"/>
        </w:rPr>
        <w:t xml:space="preserve">Standardisation. </w:t>
      </w:r>
      <w:r w:rsidRPr="00FE670F">
        <w:rPr>
          <w:rFonts w:ascii="Times New Roman" w:hAnsi="Times New Roman" w:cs="Times New Roman"/>
          <w:sz w:val="24"/>
          <w:szCs w:val="24"/>
        </w:rPr>
        <w:t>Minimum standards should be established for</w:t>
      </w:r>
      <w:r w:rsidRPr="00FE670F">
        <w:rPr>
          <w:rFonts w:ascii="Times New Roman" w:hAnsi="Times New Roman" w:cs="Times New Roman"/>
          <w:spacing w:val="-18"/>
          <w:sz w:val="24"/>
          <w:szCs w:val="24"/>
        </w:rPr>
        <w:t xml:space="preserve"> </w:t>
      </w:r>
      <w:r w:rsidRPr="00FE670F">
        <w:rPr>
          <w:rFonts w:ascii="Times New Roman" w:hAnsi="Times New Roman" w:cs="Times New Roman"/>
          <w:sz w:val="24"/>
          <w:szCs w:val="24"/>
        </w:rPr>
        <w:t xml:space="preserve">the identification and resolution of Unregistered Customers and </w:t>
      </w:r>
      <w:r w:rsidR="006D635E" w:rsidRPr="00FE670F">
        <w:rPr>
          <w:rFonts w:ascii="Times New Roman" w:hAnsi="Times New Roman" w:cs="Times New Roman"/>
          <w:sz w:val="24"/>
          <w:szCs w:val="24"/>
        </w:rPr>
        <w:t xml:space="preserve">to </w:t>
      </w:r>
      <w:r w:rsidRPr="00FE670F">
        <w:rPr>
          <w:rFonts w:ascii="Times New Roman" w:hAnsi="Times New Roman" w:cs="Times New Roman"/>
          <w:sz w:val="24"/>
          <w:szCs w:val="24"/>
        </w:rPr>
        <w:t>create a</w:t>
      </w:r>
      <w:r w:rsidRPr="00FE670F">
        <w:rPr>
          <w:rFonts w:ascii="Times New Roman" w:hAnsi="Times New Roman" w:cs="Times New Roman"/>
          <w:spacing w:val="-12"/>
          <w:sz w:val="24"/>
          <w:szCs w:val="24"/>
        </w:rPr>
        <w:t xml:space="preserve"> </w:t>
      </w:r>
      <w:r w:rsidR="007E6AC2" w:rsidRPr="00FE670F">
        <w:rPr>
          <w:rFonts w:ascii="Times New Roman" w:hAnsi="Times New Roman" w:cs="Times New Roman"/>
          <w:spacing w:val="-12"/>
          <w:sz w:val="24"/>
          <w:szCs w:val="24"/>
        </w:rPr>
        <w:t xml:space="preserve">broadly </w:t>
      </w:r>
      <w:r w:rsidRPr="00FE670F">
        <w:rPr>
          <w:rFonts w:ascii="Times New Roman" w:hAnsi="Times New Roman" w:cs="Times New Roman"/>
          <w:sz w:val="24"/>
          <w:szCs w:val="24"/>
        </w:rPr>
        <w:t>common</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 xml:space="preserve">approach with respect to the </w:t>
      </w:r>
      <w:r w:rsidR="00D73C0D" w:rsidRPr="00FE670F">
        <w:rPr>
          <w:rFonts w:ascii="Times New Roman" w:hAnsi="Times New Roman" w:cs="Times New Roman"/>
          <w:sz w:val="24"/>
          <w:szCs w:val="24"/>
        </w:rPr>
        <w:t>management</w:t>
      </w:r>
      <w:r w:rsidRPr="00FE670F">
        <w:rPr>
          <w:rFonts w:ascii="Times New Roman" w:hAnsi="Times New Roman" w:cs="Times New Roman"/>
          <w:sz w:val="24"/>
          <w:szCs w:val="24"/>
        </w:rPr>
        <w:t xml:space="preserve"> of those Customers.</w:t>
      </w:r>
    </w:p>
    <w:p w14:paraId="0B464440" w14:textId="77777777" w:rsidR="00913520" w:rsidRPr="00FE670F" w:rsidRDefault="00913520" w:rsidP="00654924">
      <w:pPr>
        <w:tabs>
          <w:tab w:val="left" w:pos="838"/>
        </w:tabs>
        <w:spacing w:line="360" w:lineRule="auto"/>
        <w:jc w:val="both"/>
        <w:rPr>
          <w:rFonts w:ascii="Times New Roman" w:eastAsia="Times New Roman" w:hAnsi="Times New Roman" w:cs="Times New Roman"/>
          <w:sz w:val="24"/>
          <w:szCs w:val="24"/>
        </w:rPr>
      </w:pPr>
    </w:p>
    <w:p w14:paraId="21B4F98F" w14:textId="77777777" w:rsidR="00E40BCD" w:rsidRPr="00FE670F" w:rsidRDefault="002F59BF" w:rsidP="004633FE">
      <w:pPr>
        <w:pStyle w:val="Heading1"/>
        <w:numPr>
          <w:ilvl w:val="1"/>
          <w:numId w:val="4"/>
        </w:numPr>
        <w:tabs>
          <w:tab w:val="left" w:pos="2645"/>
        </w:tabs>
        <w:spacing w:before="0" w:line="360" w:lineRule="auto"/>
        <w:ind w:left="2364" w:hanging="442"/>
        <w:jc w:val="center"/>
        <w:rPr>
          <w:rFonts w:cs="Times New Roman"/>
          <w:u w:val="thick" w:color="000000"/>
        </w:rPr>
      </w:pPr>
      <w:bookmarkStart w:id="79" w:name="_Toc429488198"/>
      <w:r w:rsidRPr="00FE670F">
        <w:rPr>
          <w:rFonts w:cs="Times New Roman"/>
          <w:u w:val="thick" w:color="000000"/>
        </w:rPr>
        <w:t>IDENTIFICATION OF UNREGISTERED CUSTOMERS</w:t>
      </w:r>
      <w:bookmarkEnd w:id="79"/>
    </w:p>
    <w:p w14:paraId="36D6A02B" w14:textId="77777777" w:rsidR="00621DD5" w:rsidRPr="00FE670F" w:rsidRDefault="00621DD5" w:rsidP="00654924">
      <w:pPr>
        <w:spacing w:after="0" w:line="360" w:lineRule="auto"/>
        <w:ind w:left="837"/>
        <w:jc w:val="both"/>
        <w:rPr>
          <w:rFonts w:ascii="Times New Roman" w:hAnsi="Times New Roman" w:cs="Times New Roman"/>
          <w:b/>
          <w:sz w:val="24"/>
          <w:szCs w:val="24"/>
        </w:rPr>
      </w:pPr>
    </w:p>
    <w:p w14:paraId="62CB5475" w14:textId="77777777" w:rsidR="00E40BCD" w:rsidRPr="00FE670F" w:rsidRDefault="00E40BCD" w:rsidP="00654924">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Obligation</w:t>
      </w:r>
    </w:p>
    <w:p w14:paraId="2D73E73E" w14:textId="77777777" w:rsidR="00E1135A" w:rsidRPr="00FE670F" w:rsidRDefault="00E1135A" w:rsidP="00654924">
      <w:pPr>
        <w:tabs>
          <w:tab w:val="left" w:pos="838"/>
        </w:tabs>
        <w:spacing w:after="0" w:line="360" w:lineRule="auto"/>
        <w:ind w:left="117"/>
        <w:jc w:val="both"/>
        <w:rPr>
          <w:rFonts w:ascii="Times New Roman" w:eastAsia="Times New Roman" w:hAnsi="Times New Roman" w:cs="Times New Roman"/>
          <w:b/>
          <w:sz w:val="24"/>
          <w:szCs w:val="24"/>
        </w:rPr>
      </w:pPr>
    </w:p>
    <w:p w14:paraId="527B0E16" w14:textId="77777777" w:rsidR="00D05AD4" w:rsidRPr="00FE670F" w:rsidRDefault="00D05AD4" w:rsidP="00D05AD4">
      <w:pPr>
        <w:pStyle w:val="ListParagraph"/>
        <w:widowControl/>
        <w:numPr>
          <w:ilvl w:val="0"/>
          <w:numId w:val="1"/>
        </w:numPr>
        <w:spacing w:after="240" w:line="360" w:lineRule="auto"/>
        <w:jc w:val="both"/>
        <w:rPr>
          <w:rFonts w:ascii="Times New Roman" w:eastAsia="Times New Roman" w:hAnsi="Times New Roman" w:cs="Times New Roman"/>
          <w:vanish/>
          <w:sz w:val="24"/>
          <w:szCs w:val="24"/>
          <w:lang w:eastAsia="en-GB"/>
        </w:rPr>
      </w:pPr>
    </w:p>
    <w:p w14:paraId="55D856A8" w14:textId="77777777" w:rsidR="00332389" w:rsidRPr="00EF5BB7" w:rsidRDefault="00E40BCD" w:rsidP="00EF5BB7">
      <w:pPr>
        <w:pStyle w:val="ListParagraph"/>
        <w:numPr>
          <w:ilvl w:val="1"/>
          <w:numId w:val="1"/>
        </w:numPr>
        <w:tabs>
          <w:tab w:val="left" w:pos="838"/>
        </w:tabs>
        <w:spacing w:line="360" w:lineRule="auto"/>
        <w:jc w:val="both"/>
        <w:rPr>
          <w:ins w:id="80" w:author="Allanson, Chris" w:date="2015-09-03T13:23:00Z"/>
        </w:rPr>
      </w:pPr>
      <w:r w:rsidRPr="00EF5BB7">
        <w:rPr>
          <w:rFonts w:ascii="Times New Roman" w:hAnsi="Times New Roman" w:cs="Times New Roman"/>
          <w:sz w:val="24"/>
          <w:szCs w:val="24"/>
        </w:rPr>
        <w:t xml:space="preserve">The Distributor shall </w:t>
      </w:r>
      <w:r w:rsidR="006517CB" w:rsidRPr="00EF5BB7">
        <w:rPr>
          <w:rFonts w:ascii="Times New Roman" w:hAnsi="Times New Roman" w:cs="Times New Roman"/>
          <w:sz w:val="24"/>
          <w:szCs w:val="24"/>
        </w:rPr>
        <w:t xml:space="preserve">take all reasonable steps to </w:t>
      </w:r>
      <w:r w:rsidR="00913520" w:rsidRPr="00EF5BB7">
        <w:rPr>
          <w:rFonts w:ascii="Times New Roman" w:hAnsi="Times New Roman" w:cs="Times New Roman"/>
          <w:sz w:val="24"/>
          <w:szCs w:val="24"/>
        </w:rPr>
        <w:t>identify</w:t>
      </w:r>
      <w:r w:rsidR="006517CB" w:rsidRPr="00EF5BB7">
        <w:rPr>
          <w:rFonts w:ascii="Times New Roman" w:hAnsi="Times New Roman" w:cs="Times New Roman"/>
          <w:sz w:val="24"/>
          <w:szCs w:val="24"/>
        </w:rPr>
        <w:t xml:space="preserve"> </w:t>
      </w:r>
      <w:ins w:id="81" w:author="Allanson, Chris" w:date="2015-09-03T13:23:00Z">
        <w:r w:rsidR="00332389" w:rsidRPr="00EF5BB7">
          <w:rPr>
            <w:rFonts w:ascii="Times New Roman" w:hAnsi="Times New Roman" w:cs="Times New Roman"/>
            <w:sz w:val="24"/>
            <w:szCs w:val="24"/>
          </w:rPr>
          <w:t xml:space="preserve">and investigate </w:t>
        </w:r>
      </w:ins>
      <w:r w:rsidR="006517CB" w:rsidRPr="00EF5BB7">
        <w:rPr>
          <w:rFonts w:ascii="Times New Roman" w:hAnsi="Times New Roman" w:cs="Times New Roman"/>
          <w:sz w:val="24"/>
          <w:szCs w:val="24"/>
        </w:rPr>
        <w:t>Unregistered Customers</w:t>
      </w:r>
      <w:ins w:id="82" w:author="Allanson, Chris" w:date="2015-09-03T13:23:00Z">
        <w:r w:rsidR="00332389" w:rsidRPr="00EF5BB7">
          <w:rPr>
            <w:rFonts w:ascii="Times New Roman" w:hAnsi="Times New Roman" w:cs="Times New Roman"/>
            <w:sz w:val="24"/>
            <w:szCs w:val="24"/>
          </w:rPr>
          <w:t>;</w:t>
        </w:r>
      </w:ins>
    </w:p>
    <w:p w14:paraId="67813DC0" w14:textId="77777777" w:rsidR="00E40BCD" w:rsidRPr="00EF5BB7" w:rsidRDefault="006517CB" w:rsidP="00EF5BB7">
      <w:pPr>
        <w:pStyle w:val="ListParagraph"/>
        <w:numPr>
          <w:ilvl w:val="1"/>
          <w:numId w:val="1"/>
        </w:numPr>
        <w:tabs>
          <w:tab w:val="left" w:pos="838"/>
        </w:tabs>
        <w:spacing w:line="360" w:lineRule="auto"/>
        <w:jc w:val="both"/>
      </w:pPr>
      <w:del w:id="83" w:author="Allanson, Chris" w:date="2015-09-03T13:23:00Z">
        <w:r w:rsidRPr="00EF5BB7" w:rsidDel="00332389">
          <w:rPr>
            <w:rFonts w:ascii="Times New Roman" w:hAnsi="Times New Roman" w:cs="Times New Roman"/>
            <w:sz w:val="24"/>
            <w:szCs w:val="24"/>
          </w:rPr>
          <w:delText xml:space="preserve"> </w:delText>
        </w:r>
      </w:del>
      <w:ins w:id="84" w:author="Allanson, Chris" w:date="2015-09-03T13:24:00Z">
        <w:r w:rsidR="00332389" w:rsidRPr="00EF5BB7">
          <w:rPr>
            <w:rFonts w:ascii="Times New Roman" w:hAnsi="Times New Roman" w:cs="Times New Roman"/>
            <w:sz w:val="24"/>
            <w:szCs w:val="24"/>
          </w:rPr>
          <w:t xml:space="preserve">Distributors and Suppliers </w:t>
        </w:r>
      </w:ins>
      <w:del w:id="85" w:author="Allanson, Chris" w:date="2015-09-03T13:24:00Z">
        <w:r w:rsidRPr="00EF5BB7" w:rsidDel="00332389">
          <w:rPr>
            <w:rFonts w:ascii="Times New Roman" w:hAnsi="Times New Roman" w:cs="Times New Roman"/>
            <w:sz w:val="24"/>
            <w:szCs w:val="24"/>
          </w:rPr>
          <w:delText xml:space="preserve">and </w:delText>
        </w:r>
      </w:del>
      <w:r w:rsidRPr="00EF5BB7">
        <w:rPr>
          <w:rFonts w:ascii="Times New Roman" w:hAnsi="Times New Roman" w:cs="Times New Roman"/>
          <w:sz w:val="24"/>
          <w:szCs w:val="24"/>
        </w:rPr>
        <w:t>shall</w:t>
      </w:r>
      <w:r w:rsidR="00913520" w:rsidRPr="00EF5BB7">
        <w:rPr>
          <w:rFonts w:ascii="Times New Roman" w:hAnsi="Times New Roman" w:cs="Times New Roman"/>
          <w:sz w:val="24"/>
          <w:szCs w:val="24"/>
        </w:rPr>
        <w:t xml:space="preserve"> </w:t>
      </w:r>
      <w:r w:rsidR="00E40BCD" w:rsidRPr="00EF5BB7">
        <w:rPr>
          <w:rFonts w:ascii="Times New Roman" w:hAnsi="Times New Roman" w:cs="Times New Roman"/>
          <w:sz w:val="24"/>
          <w:szCs w:val="24"/>
        </w:rPr>
        <w:t xml:space="preserve">investigate and </w:t>
      </w:r>
      <w:r w:rsidR="0051292D" w:rsidRPr="00EF5BB7">
        <w:rPr>
          <w:rFonts w:ascii="Times New Roman" w:hAnsi="Times New Roman" w:cs="Times New Roman"/>
          <w:sz w:val="24"/>
          <w:szCs w:val="24"/>
        </w:rPr>
        <w:t xml:space="preserve">seek </w:t>
      </w:r>
      <w:r w:rsidR="0051292D" w:rsidRPr="00A21DB6">
        <w:rPr>
          <w:rFonts w:ascii="Times New Roman" w:hAnsi="Times New Roman" w:cs="Times New Roman"/>
          <w:sz w:val="24"/>
          <w:szCs w:val="24"/>
          <w:highlight w:val="yellow"/>
          <w:rPrChange w:id="86" w:author="Claire Hynes" w:date="2016-02-11T15:25:00Z">
            <w:rPr>
              <w:rFonts w:ascii="Times New Roman" w:hAnsi="Times New Roman" w:cs="Times New Roman"/>
              <w:sz w:val="24"/>
              <w:szCs w:val="24"/>
            </w:rPr>
          </w:rPrChange>
        </w:rPr>
        <w:t xml:space="preserve">to </w:t>
      </w:r>
      <w:r w:rsidR="00E40BCD" w:rsidRPr="00A21DB6">
        <w:rPr>
          <w:rFonts w:ascii="Times New Roman" w:hAnsi="Times New Roman" w:cs="Times New Roman"/>
          <w:sz w:val="24"/>
          <w:szCs w:val="24"/>
          <w:highlight w:val="yellow"/>
          <w:rPrChange w:id="87" w:author="Claire Hynes" w:date="2016-02-11T15:25:00Z">
            <w:rPr>
              <w:rFonts w:ascii="Times New Roman" w:hAnsi="Times New Roman" w:cs="Times New Roman"/>
              <w:sz w:val="24"/>
              <w:szCs w:val="24"/>
            </w:rPr>
          </w:rPrChange>
        </w:rPr>
        <w:t xml:space="preserve">resolve </w:t>
      </w:r>
      <w:r w:rsidR="006B1168" w:rsidRPr="00A21DB6">
        <w:rPr>
          <w:rFonts w:ascii="Times New Roman" w:hAnsi="Times New Roman" w:cs="Times New Roman"/>
          <w:sz w:val="24"/>
          <w:szCs w:val="24"/>
          <w:highlight w:val="yellow"/>
          <w:rPrChange w:id="88" w:author="Claire Hynes" w:date="2016-02-11T15:25:00Z">
            <w:rPr>
              <w:rFonts w:ascii="Times New Roman" w:hAnsi="Times New Roman" w:cs="Times New Roman"/>
              <w:sz w:val="24"/>
              <w:szCs w:val="24"/>
            </w:rPr>
          </w:rPrChange>
        </w:rPr>
        <w:t>such</w:t>
      </w:r>
      <w:r w:rsidR="006B1168" w:rsidRPr="00EF5BB7">
        <w:rPr>
          <w:rFonts w:ascii="Times New Roman" w:hAnsi="Times New Roman" w:cs="Times New Roman"/>
          <w:sz w:val="24"/>
          <w:szCs w:val="24"/>
        </w:rPr>
        <w:t xml:space="preserve"> </w:t>
      </w:r>
      <w:r w:rsidRPr="00EF5BB7">
        <w:rPr>
          <w:rFonts w:ascii="Times New Roman" w:hAnsi="Times New Roman" w:cs="Times New Roman"/>
          <w:sz w:val="24"/>
          <w:szCs w:val="24"/>
        </w:rPr>
        <w:t xml:space="preserve">identified cases of </w:t>
      </w:r>
      <w:r w:rsidR="00E40BCD" w:rsidRPr="00EF5BB7">
        <w:rPr>
          <w:rFonts w:ascii="Times New Roman" w:hAnsi="Times New Roman" w:cs="Times New Roman"/>
          <w:sz w:val="24"/>
          <w:szCs w:val="24"/>
        </w:rPr>
        <w:t>Unregistered Customer</w:t>
      </w:r>
      <w:r w:rsidR="00AF0607" w:rsidRPr="00EF5BB7">
        <w:rPr>
          <w:rFonts w:ascii="Times New Roman" w:hAnsi="Times New Roman" w:cs="Times New Roman"/>
          <w:sz w:val="24"/>
          <w:szCs w:val="24"/>
        </w:rPr>
        <w:t>s</w:t>
      </w:r>
      <w:r w:rsidR="006D635E" w:rsidRPr="00EF5BB7">
        <w:rPr>
          <w:rFonts w:ascii="Times New Roman" w:hAnsi="Times New Roman" w:cs="Times New Roman"/>
          <w:sz w:val="24"/>
          <w:szCs w:val="24"/>
        </w:rPr>
        <w:t xml:space="preserve"> (to the extent that the Distributor can resolve such </w:t>
      </w:r>
      <w:r w:rsidR="002D718B" w:rsidRPr="00EF5BB7">
        <w:rPr>
          <w:rFonts w:ascii="Times New Roman" w:hAnsi="Times New Roman" w:cs="Times New Roman"/>
          <w:sz w:val="24"/>
          <w:szCs w:val="24"/>
        </w:rPr>
        <w:lastRenderedPageBreak/>
        <w:t>U</w:t>
      </w:r>
      <w:r w:rsidR="006D635E" w:rsidRPr="00EF5BB7">
        <w:rPr>
          <w:rFonts w:ascii="Times New Roman" w:hAnsi="Times New Roman" w:cs="Times New Roman"/>
          <w:sz w:val="24"/>
          <w:szCs w:val="24"/>
        </w:rPr>
        <w:t xml:space="preserve">nregistered </w:t>
      </w:r>
      <w:r w:rsidR="002D718B" w:rsidRPr="00EF5BB7">
        <w:rPr>
          <w:rFonts w:ascii="Times New Roman" w:hAnsi="Times New Roman" w:cs="Times New Roman"/>
          <w:sz w:val="24"/>
          <w:szCs w:val="24"/>
        </w:rPr>
        <w:t>C</w:t>
      </w:r>
      <w:r w:rsidR="006D635E" w:rsidRPr="00EF5BB7">
        <w:rPr>
          <w:rFonts w:ascii="Times New Roman" w:hAnsi="Times New Roman" w:cs="Times New Roman"/>
          <w:sz w:val="24"/>
          <w:szCs w:val="24"/>
        </w:rPr>
        <w:t>ustomers)</w:t>
      </w:r>
      <w:r w:rsidR="00E40BCD" w:rsidRPr="00EF5BB7">
        <w:rPr>
          <w:rFonts w:ascii="Times New Roman" w:hAnsi="Times New Roman" w:cs="Times New Roman"/>
          <w:sz w:val="24"/>
          <w:szCs w:val="24"/>
        </w:rPr>
        <w:t xml:space="preserve">. </w:t>
      </w:r>
    </w:p>
    <w:p w14:paraId="642ADCF8" w14:textId="77777777" w:rsidR="001B5309" w:rsidRPr="00FE670F" w:rsidRDefault="003A7DDC" w:rsidP="0065492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Supplier</w:t>
      </w:r>
      <w:r w:rsidR="001B5309" w:rsidRPr="00FE670F">
        <w:rPr>
          <w:rFonts w:ascii="Times New Roman" w:eastAsia="Times New Roman" w:hAnsi="Times New Roman" w:cs="Times New Roman"/>
          <w:sz w:val="24"/>
          <w:szCs w:val="24"/>
        </w:rPr>
        <w:t>s and Distributors shall (and shall ensure that their agents shall) act on reports made to them regarding</w:t>
      </w:r>
      <w:r w:rsidR="006517CB" w:rsidRPr="00FE670F">
        <w:rPr>
          <w:rFonts w:ascii="Times New Roman" w:eastAsia="Times New Roman" w:hAnsi="Times New Roman" w:cs="Times New Roman"/>
          <w:sz w:val="24"/>
          <w:szCs w:val="24"/>
        </w:rPr>
        <w:t xml:space="preserve"> </w:t>
      </w:r>
      <w:r w:rsidR="00E3411B" w:rsidRPr="00FE670F">
        <w:rPr>
          <w:rFonts w:ascii="Times New Roman" w:eastAsia="Times New Roman" w:hAnsi="Times New Roman" w:cs="Times New Roman"/>
          <w:sz w:val="24"/>
          <w:szCs w:val="24"/>
        </w:rPr>
        <w:t xml:space="preserve">Occupiers and </w:t>
      </w:r>
      <w:r w:rsidR="006517CB" w:rsidRPr="00FE670F">
        <w:rPr>
          <w:rFonts w:ascii="Times New Roman" w:eastAsia="Times New Roman" w:hAnsi="Times New Roman" w:cs="Times New Roman"/>
          <w:sz w:val="24"/>
          <w:szCs w:val="24"/>
        </w:rPr>
        <w:t>potential</w:t>
      </w:r>
      <w:r w:rsidR="001B5309" w:rsidRPr="00FE670F">
        <w:rPr>
          <w:rFonts w:ascii="Times New Roman" w:eastAsia="Times New Roman" w:hAnsi="Times New Roman" w:cs="Times New Roman"/>
          <w:sz w:val="24"/>
          <w:szCs w:val="24"/>
        </w:rPr>
        <w:t xml:space="preserve"> Unregistered Customers for which they have responsibility in accordance with this </w:t>
      </w:r>
      <w:r w:rsidR="005A6A57" w:rsidRPr="00FE670F">
        <w:rPr>
          <w:rFonts w:ascii="Times New Roman" w:eastAsia="Times New Roman" w:hAnsi="Times New Roman" w:cs="Times New Roman"/>
          <w:sz w:val="24"/>
          <w:szCs w:val="24"/>
        </w:rPr>
        <w:t>Code of Practice</w:t>
      </w:r>
      <w:r w:rsidR="001B5309" w:rsidRPr="00FE670F">
        <w:rPr>
          <w:rFonts w:ascii="Times New Roman" w:eastAsia="Times New Roman" w:hAnsi="Times New Roman" w:cs="Times New Roman"/>
          <w:sz w:val="24"/>
          <w:szCs w:val="24"/>
        </w:rPr>
        <w:t xml:space="preserve">, and take the appropriate steps required of them (whether required of them under this </w:t>
      </w:r>
      <w:r w:rsidR="005A6A57" w:rsidRPr="00FE670F">
        <w:rPr>
          <w:rFonts w:ascii="Times New Roman" w:eastAsia="Times New Roman" w:hAnsi="Times New Roman" w:cs="Times New Roman"/>
          <w:sz w:val="24"/>
          <w:szCs w:val="24"/>
        </w:rPr>
        <w:t>Code of Practice</w:t>
      </w:r>
      <w:r w:rsidR="001B5309" w:rsidRPr="00FE670F">
        <w:rPr>
          <w:rFonts w:ascii="Times New Roman" w:eastAsia="Times New Roman" w:hAnsi="Times New Roman" w:cs="Times New Roman"/>
          <w:sz w:val="24"/>
          <w:szCs w:val="24"/>
        </w:rPr>
        <w:t>, the Relevant Instruments or general laws).</w:t>
      </w:r>
    </w:p>
    <w:p w14:paraId="5B6BF759" w14:textId="77777777" w:rsidR="00E41B96" w:rsidRPr="00FE670F" w:rsidRDefault="00E41B96" w:rsidP="00654924">
      <w:pPr>
        <w:spacing w:line="360" w:lineRule="auto"/>
        <w:ind w:left="969"/>
        <w:jc w:val="both"/>
        <w:rPr>
          <w:rFonts w:ascii="Times New Roman" w:eastAsia="Times New Roman" w:hAnsi="Times New Roman" w:cs="Times New Roman"/>
          <w:sz w:val="24"/>
          <w:szCs w:val="24"/>
        </w:rPr>
      </w:pPr>
    </w:p>
    <w:p w14:paraId="57FD08B1" w14:textId="77777777" w:rsidR="001B5309" w:rsidRPr="00FE670F" w:rsidRDefault="00E41B96" w:rsidP="00654924">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Best Practice</w:t>
      </w:r>
    </w:p>
    <w:p w14:paraId="214355B4" w14:textId="77777777" w:rsidR="00E41B96" w:rsidRPr="00FE670F" w:rsidRDefault="00E41B96" w:rsidP="00654924">
      <w:pPr>
        <w:tabs>
          <w:tab w:val="left" w:pos="838"/>
        </w:tabs>
        <w:spacing w:after="0" w:line="360" w:lineRule="auto"/>
        <w:ind w:left="117"/>
        <w:jc w:val="both"/>
        <w:rPr>
          <w:rFonts w:ascii="Times New Roman" w:eastAsia="Times New Roman" w:hAnsi="Times New Roman" w:cs="Times New Roman"/>
          <w:b/>
          <w:sz w:val="24"/>
          <w:szCs w:val="24"/>
        </w:rPr>
      </w:pPr>
    </w:p>
    <w:p w14:paraId="2F3BA758" w14:textId="77777777" w:rsidR="005B21A4" w:rsidRPr="00FE670F" w:rsidRDefault="00FC4D23" w:rsidP="0065492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Distributors and Suppliers</w:t>
      </w:r>
      <w:r w:rsidR="00E41B96" w:rsidRPr="00FE670F">
        <w:rPr>
          <w:rFonts w:ascii="Times New Roman" w:eastAsia="Times New Roman" w:hAnsi="Times New Roman" w:cs="Times New Roman"/>
          <w:sz w:val="24"/>
          <w:szCs w:val="24"/>
        </w:rPr>
        <w:t xml:space="preserve"> shall take </w:t>
      </w:r>
      <w:r w:rsidR="006517CB" w:rsidRPr="00FE670F">
        <w:rPr>
          <w:rFonts w:ascii="Times New Roman" w:eastAsia="Times New Roman" w:hAnsi="Times New Roman" w:cs="Times New Roman"/>
          <w:sz w:val="24"/>
          <w:szCs w:val="24"/>
        </w:rPr>
        <w:t xml:space="preserve">all </w:t>
      </w:r>
      <w:r w:rsidR="00E41B96" w:rsidRPr="00FE670F">
        <w:rPr>
          <w:rFonts w:ascii="Times New Roman" w:eastAsia="Times New Roman" w:hAnsi="Times New Roman" w:cs="Times New Roman"/>
          <w:sz w:val="24"/>
          <w:szCs w:val="24"/>
        </w:rPr>
        <w:t xml:space="preserve">reasonable steps to cooperate with each other to identify </w:t>
      </w:r>
      <w:r w:rsidR="002D718B" w:rsidRPr="00FE670F">
        <w:rPr>
          <w:rFonts w:ascii="Times New Roman" w:eastAsia="Times New Roman" w:hAnsi="Times New Roman" w:cs="Times New Roman"/>
          <w:sz w:val="24"/>
          <w:szCs w:val="24"/>
        </w:rPr>
        <w:t>U</w:t>
      </w:r>
      <w:r w:rsidR="00E41B96" w:rsidRPr="00FE670F">
        <w:rPr>
          <w:rFonts w:ascii="Times New Roman" w:eastAsia="Times New Roman" w:hAnsi="Times New Roman" w:cs="Times New Roman"/>
          <w:sz w:val="24"/>
          <w:szCs w:val="24"/>
        </w:rPr>
        <w:t xml:space="preserve">nregistered </w:t>
      </w:r>
      <w:r w:rsidR="002D718B" w:rsidRPr="00FE670F">
        <w:rPr>
          <w:rFonts w:ascii="Times New Roman" w:eastAsia="Times New Roman" w:hAnsi="Times New Roman" w:cs="Times New Roman"/>
          <w:sz w:val="24"/>
          <w:szCs w:val="24"/>
        </w:rPr>
        <w:t>C</w:t>
      </w:r>
      <w:r w:rsidR="00E41B96" w:rsidRPr="00FE670F">
        <w:rPr>
          <w:rFonts w:ascii="Times New Roman" w:eastAsia="Times New Roman" w:hAnsi="Times New Roman" w:cs="Times New Roman"/>
          <w:sz w:val="24"/>
          <w:szCs w:val="24"/>
        </w:rPr>
        <w:t>ustomers</w:t>
      </w:r>
      <w:ins w:id="89" w:author="Allanson, Chris" w:date="2015-09-02T11:54:00Z">
        <w:r w:rsidR="00232501">
          <w:rPr>
            <w:rFonts w:ascii="Times New Roman" w:eastAsia="Times New Roman" w:hAnsi="Times New Roman" w:cs="Times New Roman"/>
            <w:sz w:val="24"/>
            <w:szCs w:val="24"/>
          </w:rPr>
          <w:t>.</w:t>
        </w:r>
      </w:ins>
      <w:r w:rsidR="00E41B96" w:rsidRPr="00FE670F">
        <w:rPr>
          <w:rFonts w:ascii="Times New Roman" w:eastAsia="Times New Roman" w:hAnsi="Times New Roman" w:cs="Times New Roman"/>
          <w:sz w:val="24"/>
          <w:szCs w:val="24"/>
        </w:rPr>
        <w:t xml:space="preserve"> </w:t>
      </w:r>
      <w:del w:id="90" w:author="Allanson, Chris" w:date="2015-09-02T11:54:00Z">
        <w:r w:rsidR="00E41B96" w:rsidRPr="00FE670F" w:rsidDel="00232501">
          <w:rPr>
            <w:rFonts w:ascii="Times New Roman" w:eastAsia="Times New Roman" w:hAnsi="Times New Roman" w:cs="Times New Roman"/>
            <w:sz w:val="24"/>
            <w:szCs w:val="24"/>
          </w:rPr>
          <w:delText>and coordinate activities to resolve</w:delText>
        </w:r>
        <w:r w:rsidR="00FA4D40" w:rsidRPr="00FE670F" w:rsidDel="00232501">
          <w:rPr>
            <w:rFonts w:ascii="Times New Roman" w:eastAsia="Times New Roman" w:hAnsi="Times New Roman" w:cs="Times New Roman"/>
            <w:sz w:val="24"/>
            <w:szCs w:val="24"/>
          </w:rPr>
          <w:delText xml:space="preserve"> them.</w:delText>
        </w:r>
      </w:del>
    </w:p>
    <w:p w14:paraId="1E8FA35A" w14:textId="77777777" w:rsidR="00E41B96" w:rsidRPr="00FE670F" w:rsidRDefault="00E41B96" w:rsidP="00654924">
      <w:pPr>
        <w:tabs>
          <w:tab w:val="left" w:pos="838"/>
        </w:tabs>
        <w:spacing w:line="360" w:lineRule="auto"/>
        <w:ind w:left="117"/>
        <w:jc w:val="both"/>
        <w:rPr>
          <w:rFonts w:ascii="Times New Roman" w:eastAsia="Times New Roman" w:hAnsi="Times New Roman" w:cs="Times New Roman"/>
          <w:sz w:val="24"/>
          <w:szCs w:val="24"/>
        </w:rPr>
      </w:pPr>
    </w:p>
    <w:p w14:paraId="077A7902" w14:textId="77777777" w:rsidR="005B21A4" w:rsidRPr="00FE670F" w:rsidRDefault="005B21A4" w:rsidP="004633FE">
      <w:pPr>
        <w:pStyle w:val="Heading1"/>
        <w:numPr>
          <w:ilvl w:val="1"/>
          <w:numId w:val="4"/>
        </w:numPr>
        <w:tabs>
          <w:tab w:val="left" w:pos="2645"/>
        </w:tabs>
        <w:spacing w:before="0" w:line="360" w:lineRule="auto"/>
        <w:ind w:left="2364" w:hanging="442"/>
        <w:jc w:val="center"/>
        <w:rPr>
          <w:rFonts w:cs="Times New Roman"/>
          <w:u w:val="thick" w:color="000000"/>
        </w:rPr>
      </w:pPr>
      <w:bookmarkStart w:id="91" w:name="_Toc429488199"/>
      <w:r w:rsidRPr="00FE670F">
        <w:rPr>
          <w:rFonts w:cs="Times New Roman"/>
          <w:u w:val="thick" w:color="000000"/>
        </w:rPr>
        <w:t>COMMUNICATION WITH UNREGISTERED CUSTOMERS</w:t>
      </w:r>
      <w:bookmarkEnd w:id="91"/>
    </w:p>
    <w:p w14:paraId="0080F5E1" w14:textId="77777777" w:rsidR="005B21A4" w:rsidRPr="00FE670F" w:rsidRDefault="005B21A4" w:rsidP="00654924">
      <w:pPr>
        <w:spacing w:after="0" w:line="360" w:lineRule="auto"/>
        <w:ind w:left="837"/>
        <w:jc w:val="both"/>
        <w:rPr>
          <w:rFonts w:ascii="Times New Roman" w:hAnsi="Times New Roman" w:cs="Times New Roman"/>
          <w:sz w:val="24"/>
          <w:szCs w:val="24"/>
        </w:rPr>
      </w:pPr>
    </w:p>
    <w:p w14:paraId="6E657C65" w14:textId="77777777" w:rsidR="005B21A4" w:rsidRPr="00FE670F" w:rsidRDefault="001B5309" w:rsidP="00654924">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Obligation</w:t>
      </w:r>
      <w:r w:rsidR="001263B8" w:rsidRPr="00FE670F">
        <w:rPr>
          <w:rFonts w:ascii="Times New Roman" w:hAnsi="Times New Roman" w:cs="Times New Roman"/>
          <w:b/>
          <w:sz w:val="24"/>
          <w:szCs w:val="24"/>
        </w:rPr>
        <w:t>s</w:t>
      </w:r>
    </w:p>
    <w:p w14:paraId="46622FB8" w14:textId="77777777" w:rsidR="005B21A4" w:rsidRPr="00FE670F" w:rsidRDefault="005B21A4" w:rsidP="00654924">
      <w:pPr>
        <w:tabs>
          <w:tab w:val="left" w:pos="838"/>
        </w:tabs>
        <w:spacing w:after="0" w:line="360" w:lineRule="auto"/>
        <w:ind w:left="117"/>
        <w:jc w:val="both"/>
        <w:rPr>
          <w:rFonts w:ascii="Times New Roman" w:eastAsia="Times New Roman" w:hAnsi="Times New Roman" w:cs="Times New Roman"/>
          <w:b/>
          <w:sz w:val="24"/>
          <w:szCs w:val="24"/>
        </w:rPr>
      </w:pPr>
    </w:p>
    <w:p w14:paraId="3FCD82FB" w14:textId="77777777" w:rsidR="00D05AD4" w:rsidRPr="00FE670F" w:rsidRDefault="00D05AD4" w:rsidP="00D05AD4">
      <w:pPr>
        <w:pStyle w:val="ListParagraph"/>
        <w:numPr>
          <w:ilvl w:val="0"/>
          <w:numId w:val="1"/>
        </w:numPr>
        <w:tabs>
          <w:tab w:val="left" w:pos="838"/>
        </w:tabs>
        <w:spacing w:line="360" w:lineRule="auto"/>
        <w:jc w:val="both"/>
        <w:rPr>
          <w:rFonts w:ascii="Times New Roman" w:eastAsia="Times New Roman" w:hAnsi="Times New Roman" w:cs="Times New Roman"/>
          <w:vanish/>
          <w:sz w:val="24"/>
          <w:szCs w:val="24"/>
        </w:rPr>
      </w:pPr>
    </w:p>
    <w:p w14:paraId="4A26A88E" w14:textId="77777777" w:rsidR="001C55E0" w:rsidRDefault="005B21A4" w:rsidP="00D05AD4">
      <w:pPr>
        <w:pStyle w:val="ListParagraph"/>
        <w:numPr>
          <w:ilvl w:val="1"/>
          <w:numId w:val="1"/>
        </w:numPr>
        <w:tabs>
          <w:tab w:val="left" w:pos="838"/>
        </w:tabs>
        <w:spacing w:line="360" w:lineRule="auto"/>
        <w:jc w:val="both"/>
        <w:rPr>
          <w:ins w:id="92" w:author="Allanson, Chris" w:date="2015-09-02T13:07:00Z"/>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The Distributor and the </w:t>
      </w:r>
      <w:r w:rsidR="007122A8" w:rsidRPr="00FE670F">
        <w:rPr>
          <w:rFonts w:ascii="Times New Roman" w:eastAsia="Times New Roman" w:hAnsi="Times New Roman" w:cs="Times New Roman"/>
          <w:sz w:val="24"/>
          <w:szCs w:val="24"/>
        </w:rPr>
        <w:t>C</w:t>
      </w:r>
      <w:r w:rsidRPr="00FE670F">
        <w:rPr>
          <w:rFonts w:ascii="Times New Roman" w:eastAsia="Times New Roman" w:hAnsi="Times New Roman" w:cs="Times New Roman"/>
          <w:sz w:val="24"/>
          <w:szCs w:val="24"/>
        </w:rPr>
        <w:t xml:space="preserve">ustomer’s chosen </w:t>
      </w:r>
      <w:r w:rsidR="003A7DDC" w:rsidRPr="00FE670F">
        <w:rPr>
          <w:rFonts w:ascii="Times New Roman" w:eastAsia="Times New Roman" w:hAnsi="Times New Roman" w:cs="Times New Roman"/>
          <w:sz w:val="24"/>
          <w:szCs w:val="24"/>
        </w:rPr>
        <w:t>Supplier</w:t>
      </w:r>
      <w:r w:rsidRPr="00FE670F">
        <w:rPr>
          <w:rFonts w:ascii="Times New Roman" w:eastAsia="Times New Roman" w:hAnsi="Times New Roman" w:cs="Times New Roman"/>
          <w:sz w:val="24"/>
          <w:szCs w:val="24"/>
        </w:rPr>
        <w:t xml:space="preserve"> shall communicate</w:t>
      </w:r>
      <w:ins w:id="93" w:author="Allanson, Chris" w:date="2015-09-02T13:02:00Z">
        <w:r w:rsidR="009F3F2E">
          <w:rPr>
            <w:rFonts w:ascii="Times New Roman" w:eastAsia="Times New Roman" w:hAnsi="Times New Roman" w:cs="Times New Roman"/>
            <w:sz w:val="24"/>
            <w:szCs w:val="24"/>
          </w:rPr>
          <w:t xml:space="preserve"> with </w:t>
        </w:r>
      </w:ins>
      <w:ins w:id="94" w:author="Allanson, Chris" w:date="2015-09-02T13:07:00Z">
        <w:r w:rsidR="001C55E0">
          <w:rPr>
            <w:rFonts w:ascii="Times New Roman" w:eastAsia="Times New Roman" w:hAnsi="Times New Roman" w:cs="Times New Roman"/>
            <w:sz w:val="24"/>
            <w:szCs w:val="24"/>
          </w:rPr>
          <w:t>O</w:t>
        </w:r>
      </w:ins>
      <w:ins w:id="95" w:author="Allanson, Chris" w:date="2015-09-02T13:02:00Z">
        <w:r w:rsidR="009F3F2E">
          <w:rPr>
            <w:rFonts w:ascii="Times New Roman" w:eastAsia="Times New Roman" w:hAnsi="Times New Roman" w:cs="Times New Roman"/>
            <w:sz w:val="24"/>
            <w:szCs w:val="24"/>
          </w:rPr>
          <w:t>ccupiers and Unregistered Customers</w:t>
        </w:r>
      </w:ins>
      <w:r w:rsidRPr="00FE670F">
        <w:rPr>
          <w:rFonts w:ascii="Times New Roman" w:eastAsia="Times New Roman" w:hAnsi="Times New Roman" w:cs="Times New Roman"/>
          <w:sz w:val="24"/>
          <w:szCs w:val="24"/>
        </w:rPr>
        <w:t>, as appropriate to the circumstances, in order to capture Customer D</w:t>
      </w:r>
      <w:r w:rsidR="00FA4D40" w:rsidRPr="00FE670F">
        <w:rPr>
          <w:rFonts w:ascii="Times New Roman" w:eastAsia="Times New Roman" w:hAnsi="Times New Roman" w:cs="Times New Roman"/>
          <w:sz w:val="24"/>
          <w:szCs w:val="24"/>
        </w:rPr>
        <w:t>etails</w:t>
      </w:r>
      <w:ins w:id="96" w:author="Allanson, Chris" w:date="2015-09-02T13:08:00Z">
        <w:r w:rsidR="001C55E0">
          <w:rPr>
            <w:rFonts w:ascii="Times New Roman" w:eastAsia="Times New Roman" w:hAnsi="Times New Roman" w:cs="Times New Roman"/>
            <w:sz w:val="24"/>
            <w:szCs w:val="24"/>
          </w:rPr>
          <w:t>.</w:t>
        </w:r>
      </w:ins>
    </w:p>
    <w:p w14:paraId="481D3377" w14:textId="77777777" w:rsidR="005B21A4" w:rsidRPr="00FE670F" w:rsidRDefault="001C55E0" w:rsidP="00D05AD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ins w:id="97" w:author="Allanson, Chris" w:date="2015-09-02T13:08:00Z">
        <w:r>
          <w:rPr>
            <w:rFonts w:ascii="Times New Roman" w:eastAsia="Times New Roman" w:hAnsi="Times New Roman" w:cs="Times New Roman"/>
            <w:sz w:val="24"/>
            <w:szCs w:val="24"/>
          </w:rPr>
          <w:t xml:space="preserve">The Distributor shall take all reasonable steps </w:t>
        </w:r>
      </w:ins>
      <w:ins w:id="98" w:author="Allanson, Chris" w:date="2015-09-02T13:09:00Z">
        <w:r>
          <w:rPr>
            <w:rFonts w:ascii="Times New Roman" w:eastAsia="Times New Roman" w:hAnsi="Times New Roman" w:cs="Times New Roman"/>
            <w:sz w:val="24"/>
            <w:szCs w:val="24"/>
          </w:rPr>
          <w:t>to communicate with Occupiers and Unregistered Custo</w:t>
        </w:r>
        <w:r w:rsidR="00996BA7">
          <w:rPr>
            <w:rFonts w:ascii="Times New Roman" w:eastAsia="Times New Roman" w:hAnsi="Times New Roman" w:cs="Times New Roman"/>
            <w:sz w:val="24"/>
            <w:szCs w:val="24"/>
          </w:rPr>
          <w:t xml:space="preserve">mers to obtain Customer </w:t>
        </w:r>
      </w:ins>
      <w:ins w:id="99" w:author="Allanson, Chris" w:date="2015-09-02T13:10:00Z">
        <w:r w:rsidR="00996BA7">
          <w:rPr>
            <w:rFonts w:ascii="Times New Roman" w:eastAsia="Times New Roman" w:hAnsi="Times New Roman" w:cs="Times New Roman"/>
            <w:sz w:val="24"/>
            <w:szCs w:val="24"/>
          </w:rPr>
          <w:t>D</w:t>
        </w:r>
      </w:ins>
      <w:ins w:id="100" w:author="Allanson, Chris" w:date="2015-09-02T13:09:00Z">
        <w:r w:rsidR="00996BA7">
          <w:rPr>
            <w:rFonts w:ascii="Times New Roman" w:eastAsia="Times New Roman" w:hAnsi="Times New Roman" w:cs="Times New Roman"/>
            <w:sz w:val="24"/>
            <w:szCs w:val="24"/>
          </w:rPr>
          <w:t>etail</w:t>
        </w:r>
      </w:ins>
      <w:ins w:id="101" w:author="Allanson, Chris" w:date="2015-09-02T13:10:00Z">
        <w:r w:rsidR="00996BA7">
          <w:rPr>
            <w:rFonts w:ascii="Times New Roman" w:eastAsia="Times New Roman" w:hAnsi="Times New Roman" w:cs="Times New Roman"/>
            <w:sz w:val="24"/>
            <w:szCs w:val="24"/>
          </w:rPr>
          <w:t>s</w:t>
        </w:r>
      </w:ins>
      <w:r w:rsidR="002A46A4" w:rsidRPr="00FE670F">
        <w:rPr>
          <w:rFonts w:ascii="Times New Roman" w:eastAsia="Times New Roman" w:hAnsi="Times New Roman" w:cs="Times New Roman"/>
          <w:sz w:val="24"/>
          <w:szCs w:val="24"/>
        </w:rPr>
        <w:t xml:space="preserve"> and:</w:t>
      </w:r>
    </w:p>
    <w:p w14:paraId="234C3AF1" w14:textId="77777777" w:rsidR="0051292D" w:rsidRPr="00FE670F" w:rsidRDefault="002A46A4" w:rsidP="00654924">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i</w:t>
      </w:r>
      <w:r w:rsidR="0051292D" w:rsidRPr="00FE670F">
        <w:rPr>
          <w:rFonts w:ascii="Times New Roman" w:eastAsia="Times New Roman" w:hAnsi="Times New Roman" w:cs="Times New Roman"/>
          <w:sz w:val="24"/>
          <w:szCs w:val="24"/>
        </w:rPr>
        <w:t xml:space="preserve">n investigating Unregistered Customers the Distributor shall make written contact with the </w:t>
      </w:r>
      <w:r w:rsidR="00767DF2" w:rsidRPr="00FE670F">
        <w:rPr>
          <w:rFonts w:ascii="Times New Roman" w:eastAsia="Times New Roman" w:hAnsi="Times New Roman" w:cs="Times New Roman"/>
          <w:sz w:val="24"/>
          <w:szCs w:val="24"/>
        </w:rPr>
        <w:t>O</w:t>
      </w:r>
      <w:r w:rsidR="0051292D" w:rsidRPr="00FE670F">
        <w:rPr>
          <w:rFonts w:ascii="Times New Roman" w:eastAsia="Times New Roman" w:hAnsi="Times New Roman" w:cs="Times New Roman"/>
          <w:sz w:val="24"/>
          <w:szCs w:val="24"/>
        </w:rPr>
        <w:t xml:space="preserve">ccupier of the Unregistered Premises to </w:t>
      </w:r>
      <w:r w:rsidR="00DE3F61" w:rsidRPr="00FE670F">
        <w:rPr>
          <w:rFonts w:ascii="Times New Roman" w:eastAsia="Times New Roman" w:hAnsi="Times New Roman" w:cs="Times New Roman"/>
          <w:sz w:val="24"/>
          <w:szCs w:val="24"/>
        </w:rPr>
        <w:t xml:space="preserve">request details of any supply contract the </w:t>
      </w:r>
      <w:r w:rsidR="00767DF2" w:rsidRPr="00FE670F">
        <w:rPr>
          <w:rFonts w:ascii="Times New Roman" w:eastAsia="Times New Roman" w:hAnsi="Times New Roman" w:cs="Times New Roman"/>
          <w:sz w:val="24"/>
          <w:szCs w:val="24"/>
        </w:rPr>
        <w:t>O</w:t>
      </w:r>
      <w:r w:rsidR="00DE3F61" w:rsidRPr="00FE670F">
        <w:rPr>
          <w:rFonts w:ascii="Times New Roman" w:eastAsia="Times New Roman" w:hAnsi="Times New Roman" w:cs="Times New Roman"/>
          <w:sz w:val="24"/>
          <w:szCs w:val="24"/>
        </w:rPr>
        <w:t xml:space="preserve">ccupier/Customer may have with a Supplier and (in the absence of any such contract) </w:t>
      </w:r>
      <w:r w:rsidR="0051292D" w:rsidRPr="00FE670F">
        <w:rPr>
          <w:rFonts w:ascii="Times New Roman" w:eastAsia="Times New Roman" w:hAnsi="Times New Roman" w:cs="Times New Roman"/>
          <w:sz w:val="24"/>
          <w:szCs w:val="24"/>
        </w:rPr>
        <w:t xml:space="preserve">inform the </w:t>
      </w:r>
      <w:r w:rsidR="00767DF2" w:rsidRPr="00FE670F">
        <w:rPr>
          <w:rFonts w:ascii="Times New Roman" w:eastAsia="Times New Roman" w:hAnsi="Times New Roman" w:cs="Times New Roman"/>
          <w:sz w:val="24"/>
          <w:szCs w:val="24"/>
        </w:rPr>
        <w:t>O</w:t>
      </w:r>
      <w:r w:rsidR="0051292D" w:rsidRPr="00FE670F">
        <w:rPr>
          <w:rFonts w:ascii="Times New Roman" w:eastAsia="Times New Roman" w:hAnsi="Times New Roman" w:cs="Times New Roman"/>
          <w:sz w:val="24"/>
          <w:szCs w:val="24"/>
        </w:rPr>
        <w:t xml:space="preserve">ccupier </w:t>
      </w:r>
      <w:r w:rsidR="00DE3F61" w:rsidRPr="00FE670F">
        <w:rPr>
          <w:rFonts w:ascii="Times New Roman" w:eastAsia="Times New Roman" w:hAnsi="Times New Roman" w:cs="Times New Roman"/>
          <w:sz w:val="24"/>
          <w:szCs w:val="24"/>
        </w:rPr>
        <w:t xml:space="preserve">of the requirement to have </w:t>
      </w:r>
      <w:r w:rsidR="0051292D" w:rsidRPr="00FE670F">
        <w:rPr>
          <w:rFonts w:ascii="Times New Roman" w:eastAsia="Times New Roman" w:hAnsi="Times New Roman" w:cs="Times New Roman"/>
          <w:sz w:val="24"/>
          <w:szCs w:val="24"/>
        </w:rPr>
        <w:t xml:space="preserve">a </w:t>
      </w:r>
      <w:r w:rsidR="00DE3F61" w:rsidRPr="00FE670F">
        <w:rPr>
          <w:rFonts w:ascii="Times New Roman" w:eastAsia="Times New Roman" w:hAnsi="Times New Roman" w:cs="Times New Roman"/>
          <w:sz w:val="24"/>
          <w:szCs w:val="24"/>
        </w:rPr>
        <w:t xml:space="preserve">valid </w:t>
      </w:r>
      <w:r w:rsidR="0051292D" w:rsidRPr="00FE670F">
        <w:rPr>
          <w:rFonts w:ascii="Times New Roman" w:eastAsia="Times New Roman" w:hAnsi="Times New Roman" w:cs="Times New Roman"/>
          <w:sz w:val="24"/>
          <w:szCs w:val="24"/>
        </w:rPr>
        <w:t xml:space="preserve">supply contract and to obtain </w:t>
      </w:r>
      <w:r w:rsidR="0068457F" w:rsidRPr="00FE670F">
        <w:rPr>
          <w:rFonts w:ascii="Times New Roman" w:eastAsia="Times New Roman" w:hAnsi="Times New Roman" w:cs="Times New Roman"/>
          <w:sz w:val="24"/>
          <w:szCs w:val="24"/>
        </w:rPr>
        <w:t>C</w:t>
      </w:r>
      <w:r w:rsidR="0051292D" w:rsidRPr="00FE670F">
        <w:rPr>
          <w:rFonts w:ascii="Times New Roman" w:eastAsia="Times New Roman" w:hAnsi="Times New Roman" w:cs="Times New Roman"/>
          <w:sz w:val="24"/>
          <w:szCs w:val="24"/>
        </w:rPr>
        <w:t xml:space="preserve">ustomer </w:t>
      </w:r>
      <w:r w:rsidR="0068457F" w:rsidRPr="00FE670F">
        <w:rPr>
          <w:rFonts w:ascii="Times New Roman" w:eastAsia="Times New Roman" w:hAnsi="Times New Roman" w:cs="Times New Roman"/>
          <w:sz w:val="24"/>
          <w:szCs w:val="24"/>
        </w:rPr>
        <w:t>D</w:t>
      </w:r>
      <w:r w:rsidR="0051292D" w:rsidRPr="00FE670F">
        <w:rPr>
          <w:rFonts w:ascii="Times New Roman" w:eastAsia="Times New Roman" w:hAnsi="Times New Roman" w:cs="Times New Roman"/>
          <w:sz w:val="24"/>
          <w:szCs w:val="24"/>
        </w:rPr>
        <w:t xml:space="preserve">etails; </w:t>
      </w:r>
      <w:r w:rsidR="00DE3F61" w:rsidRPr="00FE670F">
        <w:rPr>
          <w:rFonts w:ascii="Times New Roman" w:eastAsia="Times New Roman" w:hAnsi="Times New Roman" w:cs="Times New Roman"/>
          <w:sz w:val="24"/>
          <w:szCs w:val="24"/>
        </w:rPr>
        <w:t>and</w:t>
      </w:r>
    </w:p>
    <w:p w14:paraId="3E7DF9CE" w14:textId="77777777" w:rsidR="0051292D" w:rsidRPr="00FE670F" w:rsidRDefault="00DE3F61" w:rsidP="00654924">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w</w:t>
      </w:r>
      <w:r w:rsidR="0051292D" w:rsidRPr="00FE670F">
        <w:rPr>
          <w:rFonts w:ascii="Times New Roman" w:eastAsia="Times New Roman" w:hAnsi="Times New Roman" w:cs="Times New Roman"/>
          <w:sz w:val="24"/>
          <w:szCs w:val="24"/>
        </w:rPr>
        <w:t xml:space="preserve">here the Distributor obtains </w:t>
      </w:r>
      <w:r w:rsidR="00FA4D40" w:rsidRPr="00FE670F">
        <w:rPr>
          <w:rFonts w:ascii="Times New Roman" w:eastAsia="Times New Roman" w:hAnsi="Times New Roman" w:cs="Times New Roman"/>
          <w:sz w:val="24"/>
          <w:szCs w:val="24"/>
        </w:rPr>
        <w:t>C</w:t>
      </w:r>
      <w:r w:rsidR="0051292D" w:rsidRPr="00FE670F">
        <w:rPr>
          <w:rFonts w:ascii="Times New Roman" w:eastAsia="Times New Roman" w:hAnsi="Times New Roman" w:cs="Times New Roman"/>
          <w:sz w:val="24"/>
          <w:szCs w:val="24"/>
        </w:rPr>
        <w:t xml:space="preserve">ustomer </w:t>
      </w:r>
      <w:r w:rsidR="00FA4D40" w:rsidRPr="00FE670F">
        <w:rPr>
          <w:rFonts w:ascii="Times New Roman" w:eastAsia="Times New Roman" w:hAnsi="Times New Roman" w:cs="Times New Roman"/>
          <w:sz w:val="24"/>
          <w:szCs w:val="24"/>
        </w:rPr>
        <w:t>D</w:t>
      </w:r>
      <w:r w:rsidR="0051292D" w:rsidRPr="00FE670F">
        <w:rPr>
          <w:rFonts w:ascii="Times New Roman" w:eastAsia="Times New Roman" w:hAnsi="Times New Roman" w:cs="Times New Roman"/>
          <w:sz w:val="24"/>
          <w:szCs w:val="24"/>
        </w:rPr>
        <w:t>etails the Distributor shall retain s</w:t>
      </w:r>
      <w:r w:rsidR="001B5309" w:rsidRPr="00FE670F">
        <w:rPr>
          <w:rFonts w:ascii="Times New Roman" w:eastAsia="Times New Roman" w:hAnsi="Times New Roman" w:cs="Times New Roman"/>
          <w:sz w:val="24"/>
          <w:szCs w:val="24"/>
        </w:rPr>
        <w:t>uch</w:t>
      </w:r>
      <w:r w:rsidR="0051292D" w:rsidRPr="00FE670F">
        <w:rPr>
          <w:rFonts w:ascii="Times New Roman" w:eastAsia="Times New Roman" w:hAnsi="Times New Roman" w:cs="Times New Roman"/>
          <w:sz w:val="24"/>
          <w:szCs w:val="24"/>
        </w:rPr>
        <w:t xml:space="preserve"> details to assist future communications with the </w:t>
      </w:r>
      <w:r w:rsidR="002A46A4" w:rsidRPr="00FE670F">
        <w:rPr>
          <w:rFonts w:ascii="Times New Roman" w:eastAsia="Times New Roman" w:hAnsi="Times New Roman" w:cs="Times New Roman"/>
          <w:sz w:val="24"/>
          <w:szCs w:val="24"/>
        </w:rPr>
        <w:t>C</w:t>
      </w:r>
      <w:r w:rsidR="0051292D" w:rsidRPr="00FE670F">
        <w:rPr>
          <w:rFonts w:ascii="Times New Roman" w:eastAsia="Times New Roman" w:hAnsi="Times New Roman" w:cs="Times New Roman"/>
          <w:sz w:val="24"/>
          <w:szCs w:val="24"/>
        </w:rPr>
        <w:t>ustomer by Parties; and</w:t>
      </w:r>
    </w:p>
    <w:p w14:paraId="01E52DE7" w14:textId="77777777" w:rsidR="00B85A00" w:rsidRPr="00FE670F" w:rsidRDefault="00DE3F61" w:rsidP="00654924">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w</w:t>
      </w:r>
      <w:r w:rsidR="0068457F" w:rsidRPr="00FE670F">
        <w:rPr>
          <w:rFonts w:ascii="Times New Roman" w:eastAsia="Times New Roman" w:hAnsi="Times New Roman" w:cs="Times New Roman"/>
          <w:sz w:val="24"/>
          <w:szCs w:val="24"/>
        </w:rPr>
        <w:t xml:space="preserve">here the </w:t>
      </w:r>
      <w:r w:rsidR="002A46A4" w:rsidRPr="00FE670F">
        <w:rPr>
          <w:rFonts w:ascii="Times New Roman" w:eastAsia="Times New Roman" w:hAnsi="Times New Roman" w:cs="Times New Roman"/>
          <w:sz w:val="24"/>
          <w:szCs w:val="24"/>
        </w:rPr>
        <w:t>C</w:t>
      </w:r>
      <w:r w:rsidR="0068457F" w:rsidRPr="00FE670F">
        <w:rPr>
          <w:rFonts w:ascii="Times New Roman" w:eastAsia="Times New Roman" w:hAnsi="Times New Roman" w:cs="Times New Roman"/>
          <w:sz w:val="24"/>
          <w:szCs w:val="24"/>
        </w:rPr>
        <w:t xml:space="preserve">ustomer indicates to the Distributor that they are trying to seek a contract with a particular </w:t>
      </w:r>
      <w:r w:rsidR="003A7DDC" w:rsidRPr="00FE670F">
        <w:rPr>
          <w:rFonts w:ascii="Times New Roman" w:eastAsia="Times New Roman" w:hAnsi="Times New Roman" w:cs="Times New Roman"/>
          <w:sz w:val="24"/>
          <w:szCs w:val="24"/>
        </w:rPr>
        <w:t>Supplier</w:t>
      </w:r>
      <w:r w:rsidR="0068457F" w:rsidRPr="00FE670F">
        <w:rPr>
          <w:rFonts w:ascii="Times New Roman" w:eastAsia="Times New Roman" w:hAnsi="Times New Roman" w:cs="Times New Roman"/>
          <w:sz w:val="24"/>
          <w:szCs w:val="24"/>
        </w:rPr>
        <w:t xml:space="preserve"> the Distributor shall share relevant </w:t>
      </w:r>
      <w:r w:rsidR="0068457F" w:rsidRPr="00FE670F">
        <w:rPr>
          <w:rFonts w:ascii="Times New Roman" w:eastAsia="Times New Roman" w:hAnsi="Times New Roman" w:cs="Times New Roman"/>
          <w:sz w:val="24"/>
          <w:szCs w:val="24"/>
        </w:rPr>
        <w:lastRenderedPageBreak/>
        <w:t xml:space="preserve">Customer Details with that </w:t>
      </w:r>
      <w:r w:rsidR="003A7DDC" w:rsidRPr="00FE670F">
        <w:rPr>
          <w:rFonts w:ascii="Times New Roman" w:eastAsia="Times New Roman" w:hAnsi="Times New Roman" w:cs="Times New Roman"/>
          <w:sz w:val="24"/>
          <w:szCs w:val="24"/>
        </w:rPr>
        <w:t>Supplier</w:t>
      </w:r>
      <w:r w:rsidRPr="00FE670F">
        <w:rPr>
          <w:rFonts w:ascii="Times New Roman" w:eastAsia="Times New Roman" w:hAnsi="Times New Roman" w:cs="Times New Roman"/>
          <w:sz w:val="24"/>
          <w:szCs w:val="24"/>
        </w:rPr>
        <w:t>; and</w:t>
      </w:r>
    </w:p>
    <w:p w14:paraId="501EB722" w14:textId="77777777" w:rsidR="0051292D" w:rsidRPr="00FE670F" w:rsidRDefault="00DE3F61" w:rsidP="00654924">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w</w:t>
      </w:r>
      <w:r w:rsidR="0072137A" w:rsidRPr="00FE670F">
        <w:rPr>
          <w:rFonts w:ascii="Times New Roman" w:eastAsia="Times New Roman" w:hAnsi="Times New Roman" w:cs="Times New Roman"/>
          <w:sz w:val="24"/>
          <w:szCs w:val="24"/>
        </w:rPr>
        <w:t xml:space="preserve">here necessary to resolve higher volumes of Unregistered Customers the Distributor shall send to </w:t>
      </w:r>
      <w:r w:rsidR="003A7DDC" w:rsidRPr="00FE670F">
        <w:rPr>
          <w:rFonts w:ascii="Times New Roman" w:eastAsia="Times New Roman" w:hAnsi="Times New Roman" w:cs="Times New Roman"/>
          <w:sz w:val="24"/>
          <w:szCs w:val="24"/>
        </w:rPr>
        <w:t>Supplier</w:t>
      </w:r>
      <w:r w:rsidR="0072137A" w:rsidRPr="00FE670F">
        <w:rPr>
          <w:rFonts w:ascii="Times New Roman" w:eastAsia="Times New Roman" w:hAnsi="Times New Roman" w:cs="Times New Roman"/>
          <w:sz w:val="24"/>
          <w:szCs w:val="24"/>
        </w:rPr>
        <w:t>s list(s) of those Unregistered Customers who have indicated they are trying to seek contract</w:t>
      </w:r>
      <w:r w:rsidR="000E760C" w:rsidRPr="00FE670F">
        <w:rPr>
          <w:rFonts w:ascii="Times New Roman" w:eastAsia="Times New Roman" w:hAnsi="Times New Roman" w:cs="Times New Roman"/>
          <w:sz w:val="24"/>
          <w:szCs w:val="24"/>
        </w:rPr>
        <w:t>s</w:t>
      </w:r>
      <w:r w:rsidR="0072137A" w:rsidRPr="00FE670F">
        <w:rPr>
          <w:rFonts w:ascii="Times New Roman" w:eastAsia="Times New Roman" w:hAnsi="Times New Roman" w:cs="Times New Roman"/>
          <w:sz w:val="24"/>
          <w:szCs w:val="24"/>
        </w:rPr>
        <w:t xml:space="preserve"> with those particular </w:t>
      </w:r>
      <w:r w:rsidR="003A7DDC" w:rsidRPr="00FE670F">
        <w:rPr>
          <w:rFonts w:ascii="Times New Roman" w:eastAsia="Times New Roman" w:hAnsi="Times New Roman" w:cs="Times New Roman"/>
          <w:sz w:val="24"/>
          <w:szCs w:val="24"/>
        </w:rPr>
        <w:t>Supplier</w:t>
      </w:r>
      <w:r w:rsidR="00FA4D40" w:rsidRPr="00FE670F">
        <w:rPr>
          <w:rFonts w:ascii="Times New Roman" w:eastAsia="Times New Roman" w:hAnsi="Times New Roman" w:cs="Times New Roman"/>
          <w:sz w:val="24"/>
          <w:szCs w:val="24"/>
        </w:rPr>
        <w:t>s</w:t>
      </w:r>
      <w:r w:rsidR="0072137A" w:rsidRPr="00FE670F">
        <w:rPr>
          <w:rFonts w:ascii="Times New Roman" w:eastAsia="Times New Roman" w:hAnsi="Times New Roman" w:cs="Times New Roman"/>
          <w:sz w:val="24"/>
          <w:szCs w:val="24"/>
        </w:rPr>
        <w:t>.</w:t>
      </w:r>
    </w:p>
    <w:p w14:paraId="45646061" w14:textId="77777777" w:rsidR="00E40BCD" w:rsidRPr="00FE670F" w:rsidRDefault="000E760C" w:rsidP="0065492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T</w:t>
      </w:r>
      <w:r w:rsidR="00E40BCD" w:rsidRPr="00FE670F">
        <w:rPr>
          <w:rFonts w:ascii="Times New Roman" w:eastAsia="Times New Roman" w:hAnsi="Times New Roman" w:cs="Times New Roman"/>
          <w:sz w:val="24"/>
          <w:szCs w:val="24"/>
        </w:rPr>
        <w:t xml:space="preserve">he </w:t>
      </w:r>
      <w:r w:rsidR="003A7DDC" w:rsidRPr="00FE670F">
        <w:rPr>
          <w:rFonts w:ascii="Times New Roman" w:eastAsia="Times New Roman" w:hAnsi="Times New Roman" w:cs="Times New Roman"/>
          <w:sz w:val="24"/>
          <w:szCs w:val="24"/>
        </w:rPr>
        <w:t>Supplier</w:t>
      </w:r>
      <w:r w:rsidR="00E40BCD" w:rsidRPr="00FE670F">
        <w:rPr>
          <w:rFonts w:ascii="Times New Roman" w:eastAsia="Times New Roman" w:hAnsi="Times New Roman" w:cs="Times New Roman"/>
          <w:sz w:val="24"/>
          <w:szCs w:val="24"/>
        </w:rPr>
        <w:t xml:space="preserve"> shall </w:t>
      </w:r>
      <w:r w:rsidRPr="00FE670F">
        <w:rPr>
          <w:rFonts w:ascii="Times New Roman" w:eastAsia="Times New Roman" w:hAnsi="Times New Roman" w:cs="Times New Roman"/>
          <w:sz w:val="24"/>
          <w:szCs w:val="24"/>
        </w:rPr>
        <w:t xml:space="preserve">take all reasonable steps </w:t>
      </w:r>
      <w:r w:rsidR="00B85A00" w:rsidRPr="00FE670F">
        <w:rPr>
          <w:rFonts w:ascii="Times New Roman" w:eastAsia="Times New Roman" w:hAnsi="Times New Roman" w:cs="Times New Roman"/>
          <w:sz w:val="24"/>
          <w:szCs w:val="24"/>
        </w:rPr>
        <w:t xml:space="preserve">to </w:t>
      </w:r>
      <w:r w:rsidR="00E40BCD" w:rsidRPr="00A21DB6">
        <w:rPr>
          <w:rFonts w:ascii="Times New Roman" w:eastAsia="Times New Roman" w:hAnsi="Times New Roman" w:cs="Times New Roman"/>
          <w:sz w:val="24"/>
          <w:szCs w:val="24"/>
          <w:highlight w:val="yellow"/>
          <w:rPrChange w:id="102" w:author="Claire Hynes" w:date="2016-02-11T15:25:00Z">
            <w:rPr>
              <w:rFonts w:ascii="Times New Roman" w:eastAsia="Times New Roman" w:hAnsi="Times New Roman" w:cs="Times New Roman"/>
              <w:sz w:val="24"/>
              <w:szCs w:val="24"/>
            </w:rPr>
          </w:rPrChange>
        </w:rPr>
        <w:t>resolve</w:t>
      </w:r>
      <w:r w:rsidR="00E40BCD" w:rsidRPr="00FE670F">
        <w:rPr>
          <w:rFonts w:ascii="Times New Roman" w:eastAsia="Times New Roman" w:hAnsi="Times New Roman" w:cs="Times New Roman"/>
          <w:sz w:val="24"/>
          <w:szCs w:val="24"/>
        </w:rPr>
        <w:t xml:space="preserve"> Unregistered </w:t>
      </w:r>
      <w:r w:rsidR="00263872" w:rsidRPr="00FE670F">
        <w:rPr>
          <w:rFonts w:ascii="Times New Roman" w:eastAsia="Times New Roman" w:hAnsi="Times New Roman" w:cs="Times New Roman"/>
          <w:sz w:val="24"/>
          <w:szCs w:val="24"/>
        </w:rPr>
        <w:t>Customers</w:t>
      </w:r>
      <w:ins w:id="103" w:author="Wragge-Law" w:date="2015-08-24T09:38:00Z">
        <w:r w:rsidR="00D528A1">
          <w:rPr>
            <w:rFonts w:ascii="Times New Roman" w:eastAsia="Times New Roman" w:hAnsi="Times New Roman" w:cs="Times New Roman"/>
            <w:sz w:val="24"/>
            <w:szCs w:val="24"/>
          </w:rPr>
          <w:t xml:space="preserve"> </w:t>
        </w:r>
      </w:ins>
      <w:r w:rsidRPr="00D528A1">
        <w:rPr>
          <w:rFonts w:ascii="Times New Roman" w:hAnsi="Times New Roman" w:cs="Times New Roman"/>
          <w:sz w:val="24"/>
          <w:szCs w:val="24"/>
        </w:rPr>
        <w:t xml:space="preserve">(to the extent </w:t>
      </w:r>
      <w:r w:rsidRPr="009E7724">
        <w:rPr>
          <w:rFonts w:ascii="Times New Roman" w:hAnsi="Times New Roman" w:cs="Times New Roman"/>
          <w:sz w:val="24"/>
          <w:szCs w:val="24"/>
        </w:rPr>
        <w:t xml:space="preserve">that the Supplier can </w:t>
      </w:r>
      <w:r w:rsidRPr="00775452">
        <w:rPr>
          <w:rFonts w:ascii="Times New Roman" w:hAnsi="Times New Roman" w:cs="Times New Roman"/>
          <w:sz w:val="24"/>
          <w:szCs w:val="24"/>
          <w:highlight w:val="yellow"/>
          <w:rPrChange w:id="104" w:author="Claire Hynes" w:date="2016-02-11T15:34:00Z">
            <w:rPr>
              <w:rFonts w:ascii="Times New Roman" w:hAnsi="Times New Roman" w:cs="Times New Roman"/>
              <w:sz w:val="24"/>
              <w:szCs w:val="24"/>
            </w:rPr>
          </w:rPrChange>
        </w:rPr>
        <w:t>resolve</w:t>
      </w:r>
      <w:r w:rsidRPr="009E7724">
        <w:rPr>
          <w:rFonts w:ascii="Times New Roman" w:hAnsi="Times New Roman" w:cs="Times New Roman"/>
          <w:sz w:val="24"/>
          <w:szCs w:val="24"/>
        </w:rPr>
        <w:t xml:space="preserve"> such Unregistered Customers)</w:t>
      </w:r>
      <w:r w:rsidR="007358A2" w:rsidRPr="009E7724">
        <w:rPr>
          <w:rFonts w:ascii="Times New Roman" w:eastAsia="Times New Roman" w:hAnsi="Times New Roman" w:cs="Times New Roman"/>
          <w:sz w:val="24"/>
          <w:szCs w:val="24"/>
        </w:rPr>
        <w:t xml:space="preserve"> and:</w:t>
      </w:r>
      <w:r w:rsidR="00263872" w:rsidRPr="00FE670F">
        <w:rPr>
          <w:rFonts w:ascii="Times New Roman" w:eastAsia="Times New Roman" w:hAnsi="Times New Roman" w:cs="Times New Roman"/>
          <w:sz w:val="24"/>
          <w:szCs w:val="24"/>
        </w:rPr>
        <w:t xml:space="preserve"> </w:t>
      </w:r>
    </w:p>
    <w:p w14:paraId="36D24F97" w14:textId="77777777" w:rsidR="003A7DDC" w:rsidRPr="003C6B0C" w:rsidRDefault="003A7DDC" w:rsidP="003A7DDC">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3C6B0C">
        <w:rPr>
          <w:rFonts w:ascii="Times New Roman" w:eastAsia="Times New Roman" w:hAnsi="Times New Roman" w:cs="Times New Roman"/>
          <w:sz w:val="24"/>
          <w:szCs w:val="24"/>
        </w:rPr>
        <w:t xml:space="preserve">shall, upon receipt of contact from an Unregistered Customer obtain and retain appropriate Customer Details and offer contractual terms to the </w:t>
      </w:r>
      <w:r w:rsidR="007358A2" w:rsidRPr="003C6B0C">
        <w:rPr>
          <w:rFonts w:ascii="Times New Roman" w:eastAsia="Times New Roman" w:hAnsi="Times New Roman" w:cs="Times New Roman"/>
          <w:sz w:val="24"/>
          <w:szCs w:val="24"/>
        </w:rPr>
        <w:t>C</w:t>
      </w:r>
      <w:r w:rsidRPr="003C6B0C">
        <w:rPr>
          <w:rFonts w:ascii="Times New Roman" w:eastAsia="Times New Roman" w:hAnsi="Times New Roman" w:cs="Times New Roman"/>
          <w:sz w:val="24"/>
          <w:szCs w:val="24"/>
        </w:rPr>
        <w:t xml:space="preserve">ustomer, to the extent it is required to do so under the </w:t>
      </w:r>
      <w:r w:rsidR="004633FE" w:rsidRPr="003C6B0C">
        <w:rPr>
          <w:rFonts w:ascii="Times New Roman" w:eastAsia="Times New Roman" w:hAnsi="Times New Roman" w:cs="Times New Roman"/>
          <w:sz w:val="24"/>
          <w:szCs w:val="24"/>
        </w:rPr>
        <w:t>E</w:t>
      </w:r>
      <w:r w:rsidRPr="003C6B0C">
        <w:rPr>
          <w:rFonts w:ascii="Times New Roman" w:eastAsia="Times New Roman" w:hAnsi="Times New Roman" w:cs="Times New Roman"/>
          <w:sz w:val="24"/>
          <w:szCs w:val="24"/>
        </w:rPr>
        <w:t xml:space="preserve">lectricity </w:t>
      </w:r>
      <w:r w:rsidR="004633FE" w:rsidRPr="003C6B0C">
        <w:rPr>
          <w:rFonts w:ascii="Times New Roman" w:eastAsia="Times New Roman" w:hAnsi="Times New Roman" w:cs="Times New Roman"/>
          <w:sz w:val="24"/>
          <w:szCs w:val="24"/>
        </w:rPr>
        <w:t>A</w:t>
      </w:r>
      <w:r w:rsidRPr="003C6B0C">
        <w:rPr>
          <w:rFonts w:ascii="Times New Roman" w:eastAsia="Times New Roman" w:hAnsi="Times New Roman" w:cs="Times New Roman"/>
          <w:sz w:val="24"/>
          <w:szCs w:val="24"/>
        </w:rPr>
        <w:t>ct;</w:t>
      </w:r>
      <w:r w:rsidR="007358A2" w:rsidRPr="003C6B0C">
        <w:rPr>
          <w:rFonts w:ascii="Times New Roman" w:eastAsia="Times New Roman" w:hAnsi="Times New Roman" w:cs="Times New Roman"/>
          <w:sz w:val="24"/>
          <w:szCs w:val="24"/>
        </w:rPr>
        <w:t xml:space="preserve"> and</w:t>
      </w:r>
    </w:p>
    <w:p w14:paraId="3D443257" w14:textId="77777777" w:rsidR="00767DF2" w:rsidRPr="003C6B0C" w:rsidRDefault="003A7DDC" w:rsidP="00654924">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3C6B0C">
        <w:rPr>
          <w:rFonts w:ascii="Times New Roman" w:eastAsia="Times New Roman" w:hAnsi="Times New Roman" w:cs="Times New Roman"/>
          <w:sz w:val="24"/>
          <w:szCs w:val="24"/>
        </w:rPr>
        <w:t>shall, upon receipt of Customer Details from the Distributor</w:t>
      </w:r>
      <w:r w:rsidR="007358A2" w:rsidRPr="003C6B0C">
        <w:rPr>
          <w:rFonts w:ascii="Times New Roman" w:eastAsia="Times New Roman" w:hAnsi="Times New Roman" w:cs="Times New Roman"/>
          <w:sz w:val="24"/>
          <w:szCs w:val="24"/>
        </w:rPr>
        <w:t>,</w:t>
      </w:r>
      <w:r w:rsidRPr="003C6B0C">
        <w:rPr>
          <w:rFonts w:ascii="Times New Roman" w:eastAsia="Times New Roman" w:hAnsi="Times New Roman" w:cs="Times New Roman"/>
          <w:sz w:val="24"/>
          <w:szCs w:val="24"/>
        </w:rPr>
        <w:t xml:space="preserve"> retain such details and proactively contact the </w:t>
      </w:r>
      <w:r w:rsidR="007358A2" w:rsidRPr="003C6B0C">
        <w:rPr>
          <w:rFonts w:ascii="Times New Roman" w:eastAsia="Times New Roman" w:hAnsi="Times New Roman" w:cs="Times New Roman"/>
          <w:sz w:val="24"/>
          <w:szCs w:val="24"/>
        </w:rPr>
        <w:t>C</w:t>
      </w:r>
      <w:r w:rsidRPr="003C6B0C">
        <w:rPr>
          <w:rFonts w:ascii="Times New Roman" w:eastAsia="Times New Roman" w:hAnsi="Times New Roman" w:cs="Times New Roman"/>
          <w:sz w:val="24"/>
          <w:szCs w:val="24"/>
        </w:rPr>
        <w:t xml:space="preserve">ustomer and offer contractual terms to the </w:t>
      </w:r>
      <w:r w:rsidR="007358A2" w:rsidRPr="003C6B0C">
        <w:rPr>
          <w:rFonts w:ascii="Times New Roman" w:eastAsia="Times New Roman" w:hAnsi="Times New Roman" w:cs="Times New Roman"/>
          <w:sz w:val="24"/>
          <w:szCs w:val="24"/>
        </w:rPr>
        <w:t>C</w:t>
      </w:r>
      <w:r w:rsidRPr="003C6B0C">
        <w:rPr>
          <w:rFonts w:ascii="Times New Roman" w:eastAsia="Times New Roman" w:hAnsi="Times New Roman" w:cs="Times New Roman"/>
          <w:sz w:val="24"/>
          <w:szCs w:val="24"/>
        </w:rPr>
        <w:t xml:space="preserve">ustomer, to the extent it is required to do so under the </w:t>
      </w:r>
      <w:r w:rsidR="004633FE" w:rsidRPr="003C6B0C">
        <w:rPr>
          <w:rFonts w:ascii="Times New Roman" w:eastAsia="Times New Roman" w:hAnsi="Times New Roman" w:cs="Times New Roman"/>
          <w:sz w:val="24"/>
          <w:szCs w:val="24"/>
        </w:rPr>
        <w:t>E</w:t>
      </w:r>
      <w:r w:rsidRPr="003C6B0C">
        <w:rPr>
          <w:rFonts w:ascii="Times New Roman" w:eastAsia="Times New Roman" w:hAnsi="Times New Roman" w:cs="Times New Roman"/>
          <w:sz w:val="24"/>
          <w:szCs w:val="24"/>
        </w:rPr>
        <w:t xml:space="preserve">lectricity </w:t>
      </w:r>
      <w:r w:rsidR="004633FE" w:rsidRPr="003C6B0C">
        <w:rPr>
          <w:rFonts w:ascii="Times New Roman" w:eastAsia="Times New Roman" w:hAnsi="Times New Roman" w:cs="Times New Roman"/>
          <w:sz w:val="24"/>
          <w:szCs w:val="24"/>
        </w:rPr>
        <w:t>A</w:t>
      </w:r>
      <w:r w:rsidRPr="003C6B0C">
        <w:rPr>
          <w:rFonts w:ascii="Times New Roman" w:eastAsia="Times New Roman" w:hAnsi="Times New Roman" w:cs="Times New Roman"/>
          <w:sz w:val="24"/>
          <w:szCs w:val="24"/>
        </w:rPr>
        <w:t>ct</w:t>
      </w:r>
      <w:r w:rsidR="007358A2" w:rsidRPr="003C6B0C">
        <w:rPr>
          <w:rFonts w:ascii="Times New Roman" w:eastAsia="Times New Roman" w:hAnsi="Times New Roman" w:cs="Times New Roman"/>
          <w:sz w:val="24"/>
          <w:szCs w:val="24"/>
        </w:rPr>
        <w:t>;</w:t>
      </w:r>
      <w:r w:rsidR="00767DF2" w:rsidRPr="003C6B0C">
        <w:rPr>
          <w:rFonts w:ascii="Times New Roman" w:eastAsia="Times New Roman" w:hAnsi="Times New Roman" w:cs="Times New Roman"/>
          <w:sz w:val="24"/>
          <w:szCs w:val="24"/>
        </w:rPr>
        <w:t xml:space="preserve"> and</w:t>
      </w:r>
    </w:p>
    <w:p w14:paraId="7C4C0F50" w14:textId="77777777" w:rsidR="007358A2" w:rsidRPr="00FE670F" w:rsidRDefault="00767DF2" w:rsidP="00654924">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del w:id="105" w:author="Wragge-Law" w:date="2015-08-25T08:24:00Z">
        <w:r w:rsidRPr="00FE670F" w:rsidDel="00EF1112">
          <w:rPr>
            <w:rFonts w:ascii="Times New Roman" w:eastAsia="Times New Roman" w:hAnsi="Times New Roman" w:cs="Times New Roman"/>
            <w:sz w:val="24"/>
            <w:szCs w:val="24"/>
          </w:rPr>
          <w:delText xml:space="preserve">Where </w:delText>
        </w:r>
      </w:del>
      <w:ins w:id="106" w:author="Wragge-Law" w:date="2015-08-25T08:24:00Z">
        <w:r w:rsidR="00EF1112">
          <w:rPr>
            <w:rFonts w:ascii="Times New Roman" w:eastAsia="Times New Roman" w:hAnsi="Times New Roman" w:cs="Times New Roman"/>
            <w:sz w:val="24"/>
            <w:szCs w:val="24"/>
          </w:rPr>
          <w:t>w</w:t>
        </w:r>
        <w:r w:rsidR="00EF1112" w:rsidRPr="00FE670F">
          <w:rPr>
            <w:rFonts w:ascii="Times New Roman" w:eastAsia="Times New Roman" w:hAnsi="Times New Roman" w:cs="Times New Roman"/>
            <w:sz w:val="24"/>
            <w:szCs w:val="24"/>
          </w:rPr>
          <w:t xml:space="preserve">here </w:t>
        </w:r>
      </w:ins>
      <w:r w:rsidRPr="00FE670F">
        <w:rPr>
          <w:rFonts w:ascii="Times New Roman" w:eastAsia="Times New Roman" w:hAnsi="Times New Roman" w:cs="Times New Roman"/>
          <w:sz w:val="24"/>
          <w:szCs w:val="24"/>
        </w:rPr>
        <w:t xml:space="preserve">a </w:t>
      </w:r>
      <w:r w:rsidR="0021310E" w:rsidRPr="00FE670F">
        <w:rPr>
          <w:rFonts w:ascii="Times New Roman" w:eastAsia="Times New Roman" w:hAnsi="Times New Roman" w:cs="Times New Roman"/>
          <w:sz w:val="24"/>
          <w:szCs w:val="24"/>
        </w:rPr>
        <w:t>S</w:t>
      </w:r>
      <w:r w:rsidRPr="00FE670F">
        <w:rPr>
          <w:rFonts w:ascii="Times New Roman" w:eastAsia="Times New Roman" w:hAnsi="Times New Roman" w:cs="Times New Roman"/>
          <w:sz w:val="24"/>
          <w:szCs w:val="24"/>
        </w:rPr>
        <w:t xml:space="preserve">upplier agrees to contract with a Customer and where an MPAN is provided but there is no meter installed </w:t>
      </w:r>
      <w:r w:rsidR="00A160C2" w:rsidRPr="00FE670F">
        <w:rPr>
          <w:rFonts w:ascii="Times New Roman" w:eastAsia="Times New Roman" w:hAnsi="Times New Roman" w:cs="Times New Roman"/>
          <w:sz w:val="24"/>
          <w:szCs w:val="24"/>
        </w:rPr>
        <w:t>(o</w:t>
      </w:r>
      <w:r w:rsidRPr="00FE670F">
        <w:rPr>
          <w:rFonts w:ascii="Times New Roman" w:eastAsia="Times New Roman" w:hAnsi="Times New Roman" w:cs="Times New Roman"/>
          <w:sz w:val="24"/>
          <w:szCs w:val="24"/>
        </w:rPr>
        <w:t>r where a non-settlements meter has been installed</w:t>
      </w:r>
      <w:r w:rsidR="00A160C2" w:rsidRPr="00FE670F">
        <w:rPr>
          <w:rFonts w:ascii="Times New Roman" w:eastAsia="Times New Roman" w:hAnsi="Times New Roman" w:cs="Times New Roman"/>
          <w:sz w:val="24"/>
          <w:szCs w:val="24"/>
        </w:rPr>
        <w:t>)</w:t>
      </w:r>
      <w:r w:rsidRPr="00FE670F">
        <w:rPr>
          <w:rFonts w:ascii="Times New Roman" w:eastAsia="Times New Roman" w:hAnsi="Times New Roman" w:cs="Times New Roman"/>
          <w:sz w:val="24"/>
          <w:szCs w:val="24"/>
        </w:rPr>
        <w:t xml:space="preserve"> the Supplier will arrange a site visit to install a meter;</w:t>
      </w:r>
      <w:r w:rsidR="00A160C2" w:rsidRPr="00FE670F">
        <w:rPr>
          <w:rFonts w:ascii="Times New Roman" w:eastAsia="Times New Roman" w:hAnsi="Times New Roman" w:cs="Times New Roman"/>
          <w:sz w:val="24"/>
          <w:szCs w:val="24"/>
        </w:rPr>
        <w:t xml:space="preserve"> and</w:t>
      </w:r>
    </w:p>
    <w:p w14:paraId="0CF47CDB" w14:textId="77777777" w:rsidR="0072137A" w:rsidRPr="00FE670F" w:rsidRDefault="007358A2" w:rsidP="00654924">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w</w:t>
      </w:r>
      <w:r w:rsidR="0072137A" w:rsidRPr="00FE670F">
        <w:rPr>
          <w:rFonts w:ascii="Times New Roman" w:eastAsia="Times New Roman" w:hAnsi="Times New Roman" w:cs="Times New Roman"/>
          <w:sz w:val="24"/>
          <w:szCs w:val="24"/>
        </w:rPr>
        <w:t xml:space="preserve">here a </w:t>
      </w:r>
      <w:r w:rsidR="003A7DDC" w:rsidRPr="00FE670F">
        <w:rPr>
          <w:rFonts w:ascii="Times New Roman" w:eastAsia="Times New Roman" w:hAnsi="Times New Roman" w:cs="Times New Roman"/>
          <w:sz w:val="24"/>
          <w:szCs w:val="24"/>
        </w:rPr>
        <w:t>Supplier</w:t>
      </w:r>
      <w:r w:rsidR="0072137A" w:rsidRPr="00FE670F">
        <w:rPr>
          <w:rFonts w:ascii="Times New Roman" w:eastAsia="Times New Roman" w:hAnsi="Times New Roman" w:cs="Times New Roman"/>
          <w:sz w:val="24"/>
          <w:szCs w:val="24"/>
        </w:rPr>
        <w:t xml:space="preserve"> receives a list of those Unregistered Customers who have indicated they are trying to seek a contract with that particular </w:t>
      </w:r>
      <w:r w:rsidR="003A7DDC" w:rsidRPr="00FE670F">
        <w:rPr>
          <w:rFonts w:ascii="Times New Roman" w:eastAsia="Times New Roman" w:hAnsi="Times New Roman" w:cs="Times New Roman"/>
          <w:sz w:val="24"/>
          <w:szCs w:val="24"/>
        </w:rPr>
        <w:t>Supplier</w:t>
      </w:r>
      <w:r w:rsidR="0072137A" w:rsidRPr="00FE670F">
        <w:rPr>
          <w:rFonts w:ascii="Times New Roman" w:eastAsia="Times New Roman" w:hAnsi="Times New Roman" w:cs="Times New Roman"/>
          <w:sz w:val="24"/>
          <w:szCs w:val="24"/>
        </w:rPr>
        <w:t xml:space="preserve"> the </w:t>
      </w:r>
      <w:r w:rsidR="003A7DDC" w:rsidRPr="00FE670F">
        <w:rPr>
          <w:rFonts w:ascii="Times New Roman" w:eastAsia="Times New Roman" w:hAnsi="Times New Roman" w:cs="Times New Roman"/>
          <w:sz w:val="24"/>
          <w:szCs w:val="24"/>
        </w:rPr>
        <w:t>Supplier</w:t>
      </w:r>
      <w:r w:rsidR="0072137A" w:rsidRPr="00FE670F">
        <w:rPr>
          <w:rFonts w:ascii="Times New Roman" w:eastAsia="Times New Roman" w:hAnsi="Times New Roman" w:cs="Times New Roman"/>
          <w:sz w:val="24"/>
          <w:szCs w:val="24"/>
        </w:rPr>
        <w:t xml:space="preserve"> shall provide</w:t>
      </w:r>
      <w:r w:rsidR="00AF108E" w:rsidRPr="00FE670F">
        <w:rPr>
          <w:rFonts w:ascii="Times New Roman" w:eastAsia="Times New Roman" w:hAnsi="Times New Roman" w:cs="Times New Roman"/>
          <w:sz w:val="24"/>
          <w:szCs w:val="24"/>
        </w:rPr>
        <w:t xml:space="preserve"> no less than</w:t>
      </w:r>
      <w:r w:rsidR="0072137A" w:rsidRPr="00FE670F">
        <w:rPr>
          <w:rFonts w:ascii="Times New Roman" w:eastAsia="Times New Roman" w:hAnsi="Times New Roman" w:cs="Times New Roman"/>
          <w:sz w:val="24"/>
          <w:szCs w:val="24"/>
        </w:rPr>
        <w:t xml:space="preserve"> monthly updates to the </w:t>
      </w:r>
      <w:r w:rsidRPr="00FE670F">
        <w:rPr>
          <w:rFonts w:ascii="Times New Roman" w:eastAsia="Times New Roman" w:hAnsi="Times New Roman" w:cs="Times New Roman"/>
          <w:sz w:val="24"/>
          <w:szCs w:val="24"/>
        </w:rPr>
        <w:t xml:space="preserve">relevant </w:t>
      </w:r>
      <w:r w:rsidR="0072137A" w:rsidRPr="00FE670F">
        <w:rPr>
          <w:rFonts w:ascii="Times New Roman" w:eastAsia="Times New Roman" w:hAnsi="Times New Roman" w:cs="Times New Roman"/>
          <w:sz w:val="24"/>
          <w:szCs w:val="24"/>
        </w:rPr>
        <w:t xml:space="preserve">Distributor on the progress being made to register those </w:t>
      </w:r>
      <w:r w:rsidRPr="00FE670F">
        <w:rPr>
          <w:rFonts w:ascii="Times New Roman" w:eastAsia="Times New Roman" w:hAnsi="Times New Roman" w:cs="Times New Roman"/>
          <w:sz w:val="24"/>
          <w:szCs w:val="24"/>
        </w:rPr>
        <w:t>C</w:t>
      </w:r>
      <w:r w:rsidR="0072137A" w:rsidRPr="00FE670F">
        <w:rPr>
          <w:rFonts w:ascii="Times New Roman" w:eastAsia="Times New Roman" w:hAnsi="Times New Roman" w:cs="Times New Roman"/>
          <w:sz w:val="24"/>
          <w:szCs w:val="24"/>
        </w:rPr>
        <w:t>ustomers</w:t>
      </w:r>
      <w:r w:rsidRPr="00FE670F">
        <w:rPr>
          <w:rFonts w:ascii="Times New Roman" w:eastAsia="Times New Roman" w:hAnsi="Times New Roman" w:cs="Times New Roman"/>
          <w:sz w:val="24"/>
          <w:szCs w:val="24"/>
        </w:rPr>
        <w:t>; and</w:t>
      </w:r>
    </w:p>
    <w:p w14:paraId="1A669CBA" w14:textId="77777777" w:rsidR="00A129DC" w:rsidRPr="00FE670F" w:rsidRDefault="007358A2" w:rsidP="00654924">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w</w:t>
      </w:r>
      <w:r w:rsidR="00A129DC" w:rsidRPr="00FE670F">
        <w:rPr>
          <w:rFonts w:ascii="Times New Roman" w:eastAsia="Times New Roman" w:hAnsi="Times New Roman" w:cs="Times New Roman"/>
          <w:sz w:val="24"/>
          <w:szCs w:val="24"/>
        </w:rPr>
        <w:t xml:space="preserve">here a </w:t>
      </w:r>
      <w:r w:rsidR="003A7DDC" w:rsidRPr="00FE670F">
        <w:rPr>
          <w:rFonts w:ascii="Times New Roman" w:eastAsia="Times New Roman" w:hAnsi="Times New Roman" w:cs="Times New Roman"/>
          <w:sz w:val="24"/>
          <w:szCs w:val="24"/>
        </w:rPr>
        <w:t>Supplier</w:t>
      </w:r>
      <w:r w:rsidR="00A129DC" w:rsidRPr="00FE670F">
        <w:rPr>
          <w:rFonts w:ascii="Times New Roman" w:eastAsia="Times New Roman" w:hAnsi="Times New Roman" w:cs="Times New Roman"/>
          <w:sz w:val="24"/>
          <w:szCs w:val="24"/>
        </w:rPr>
        <w:t xml:space="preserve"> believes that an Unregistered Customer is not genuinely seeking a supply contract with that </w:t>
      </w:r>
      <w:r w:rsidR="003A7DDC" w:rsidRPr="00FE670F">
        <w:rPr>
          <w:rFonts w:ascii="Times New Roman" w:eastAsia="Times New Roman" w:hAnsi="Times New Roman" w:cs="Times New Roman"/>
          <w:sz w:val="24"/>
          <w:szCs w:val="24"/>
        </w:rPr>
        <w:t>Supplier</w:t>
      </w:r>
      <w:r w:rsidRPr="00FE670F">
        <w:rPr>
          <w:rFonts w:ascii="Times New Roman" w:eastAsia="Times New Roman" w:hAnsi="Times New Roman" w:cs="Times New Roman"/>
          <w:sz w:val="24"/>
          <w:szCs w:val="24"/>
        </w:rPr>
        <w:t>,</w:t>
      </w:r>
      <w:r w:rsidR="00A129DC" w:rsidRPr="00FE670F">
        <w:rPr>
          <w:rFonts w:ascii="Times New Roman" w:eastAsia="Times New Roman" w:hAnsi="Times New Roman" w:cs="Times New Roman"/>
          <w:sz w:val="24"/>
          <w:szCs w:val="24"/>
        </w:rPr>
        <w:t xml:space="preserve"> the </w:t>
      </w:r>
      <w:r w:rsidR="003A7DDC" w:rsidRPr="00FE670F">
        <w:rPr>
          <w:rFonts w:ascii="Times New Roman" w:eastAsia="Times New Roman" w:hAnsi="Times New Roman" w:cs="Times New Roman"/>
          <w:sz w:val="24"/>
          <w:szCs w:val="24"/>
        </w:rPr>
        <w:t>Supplier</w:t>
      </w:r>
      <w:r w:rsidR="00A129DC" w:rsidRPr="00FE670F">
        <w:rPr>
          <w:rFonts w:ascii="Times New Roman" w:eastAsia="Times New Roman" w:hAnsi="Times New Roman" w:cs="Times New Roman"/>
          <w:sz w:val="24"/>
          <w:szCs w:val="24"/>
        </w:rPr>
        <w:t xml:space="preserve"> shall provide appropriate details to the Distributor</w:t>
      </w:r>
      <w:r w:rsidR="001263B8" w:rsidRPr="00FE670F">
        <w:rPr>
          <w:rFonts w:ascii="Times New Roman" w:eastAsia="Times New Roman" w:hAnsi="Times New Roman" w:cs="Times New Roman"/>
          <w:sz w:val="24"/>
          <w:szCs w:val="24"/>
        </w:rPr>
        <w:t xml:space="preserve"> for use in relation to further communication and </w:t>
      </w:r>
      <w:r w:rsidR="002B73AC" w:rsidRPr="00FE670F">
        <w:rPr>
          <w:rFonts w:ascii="Times New Roman" w:eastAsia="Times New Roman" w:hAnsi="Times New Roman" w:cs="Times New Roman"/>
          <w:sz w:val="24"/>
          <w:szCs w:val="24"/>
        </w:rPr>
        <w:t>potential De-energisation</w:t>
      </w:r>
      <w:r w:rsidRPr="00FE670F">
        <w:rPr>
          <w:rFonts w:ascii="Times New Roman" w:eastAsia="Times New Roman" w:hAnsi="Times New Roman" w:cs="Times New Roman"/>
          <w:sz w:val="24"/>
          <w:szCs w:val="24"/>
        </w:rPr>
        <w:t>; and</w:t>
      </w:r>
      <w:r w:rsidR="00A129DC" w:rsidRPr="00FE670F">
        <w:rPr>
          <w:rFonts w:ascii="Times New Roman" w:eastAsia="Times New Roman" w:hAnsi="Times New Roman" w:cs="Times New Roman"/>
          <w:sz w:val="24"/>
          <w:szCs w:val="24"/>
        </w:rPr>
        <w:t xml:space="preserve"> </w:t>
      </w:r>
    </w:p>
    <w:p w14:paraId="6D9743C4" w14:textId="77777777" w:rsidR="0068457F" w:rsidRPr="00FE670F" w:rsidRDefault="002B73AC" w:rsidP="00654924">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shall retain, update and share tracking data with Distributors as appropriate in the </w:t>
      </w:r>
      <w:r w:rsidR="007358A2" w:rsidRPr="00FE670F">
        <w:rPr>
          <w:rFonts w:ascii="Times New Roman" w:eastAsia="Times New Roman" w:hAnsi="Times New Roman" w:cs="Times New Roman"/>
          <w:sz w:val="24"/>
          <w:szCs w:val="24"/>
        </w:rPr>
        <w:t>activity</w:t>
      </w:r>
      <w:r w:rsidRPr="00FE670F">
        <w:rPr>
          <w:rFonts w:ascii="Times New Roman" w:eastAsia="Times New Roman" w:hAnsi="Times New Roman" w:cs="Times New Roman"/>
          <w:sz w:val="24"/>
          <w:szCs w:val="24"/>
        </w:rPr>
        <w:t xml:space="preserve"> of resolving Unregistered Customers.</w:t>
      </w:r>
    </w:p>
    <w:p w14:paraId="5F0F98E2" w14:textId="77777777" w:rsidR="002B73AC" w:rsidRPr="00FE670F" w:rsidRDefault="00D8318D" w:rsidP="00654924">
      <w:pPr>
        <w:tabs>
          <w:tab w:val="left" w:pos="838"/>
        </w:tabs>
        <w:spacing w:after="0" w:line="360" w:lineRule="auto"/>
        <w:ind w:left="117"/>
        <w:jc w:val="both"/>
        <w:rPr>
          <w:rFonts w:ascii="Times New Roman" w:eastAsia="Times New Roman" w:hAnsi="Times New Roman" w:cs="Times New Roman"/>
          <w:b/>
          <w:sz w:val="24"/>
          <w:szCs w:val="24"/>
        </w:rPr>
      </w:pPr>
      <w:r w:rsidRPr="00FE670F">
        <w:rPr>
          <w:rFonts w:ascii="Times New Roman" w:eastAsia="Times New Roman" w:hAnsi="Times New Roman" w:cs="Times New Roman"/>
          <w:b/>
          <w:sz w:val="24"/>
          <w:szCs w:val="24"/>
        </w:rPr>
        <w:tab/>
      </w:r>
    </w:p>
    <w:p w14:paraId="7468F87B" w14:textId="77777777" w:rsidR="00E40BCD" w:rsidRPr="00FE670F" w:rsidRDefault="00D8318D" w:rsidP="00654924">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Best Practice</w:t>
      </w:r>
    </w:p>
    <w:p w14:paraId="7A11737A" w14:textId="77777777" w:rsidR="002B73AC" w:rsidRPr="00FE670F" w:rsidRDefault="002B73AC" w:rsidP="00654924">
      <w:pPr>
        <w:tabs>
          <w:tab w:val="left" w:pos="838"/>
        </w:tabs>
        <w:spacing w:after="0" w:line="360" w:lineRule="auto"/>
        <w:ind w:left="117"/>
        <w:jc w:val="both"/>
        <w:rPr>
          <w:rFonts w:ascii="Times New Roman" w:eastAsia="Times New Roman" w:hAnsi="Times New Roman" w:cs="Times New Roman"/>
          <w:b/>
          <w:sz w:val="24"/>
          <w:szCs w:val="24"/>
        </w:rPr>
      </w:pPr>
    </w:p>
    <w:p w14:paraId="0A8805A3" w14:textId="77777777" w:rsidR="006C02BE" w:rsidRDefault="00A11B81" w:rsidP="00654924">
      <w:pPr>
        <w:pStyle w:val="ListParagraph"/>
        <w:numPr>
          <w:ilvl w:val="1"/>
          <w:numId w:val="1"/>
        </w:numPr>
        <w:tabs>
          <w:tab w:val="left" w:pos="838"/>
        </w:tabs>
        <w:spacing w:line="360" w:lineRule="auto"/>
        <w:jc w:val="both"/>
        <w:rPr>
          <w:ins w:id="107" w:author="Claire Hynes" w:date="2015-09-08T10:35:00Z"/>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To assist Distributor’s communications with Occupiers of Unregistered Premises a range of best practice letter templates are located on the Website. </w:t>
      </w:r>
      <w:r w:rsidR="006C02BE" w:rsidRPr="00FE670F">
        <w:rPr>
          <w:rFonts w:ascii="Times New Roman" w:eastAsia="Times New Roman" w:hAnsi="Times New Roman" w:cs="Times New Roman"/>
          <w:sz w:val="24"/>
          <w:szCs w:val="24"/>
        </w:rPr>
        <w:t xml:space="preserve"> </w:t>
      </w:r>
      <w:r w:rsidRPr="00FE670F">
        <w:rPr>
          <w:rFonts w:ascii="Times New Roman" w:eastAsia="Times New Roman" w:hAnsi="Times New Roman" w:cs="Times New Roman"/>
          <w:sz w:val="24"/>
          <w:szCs w:val="24"/>
        </w:rPr>
        <w:t xml:space="preserve">These letters may </w:t>
      </w:r>
      <w:r w:rsidRPr="00FE670F">
        <w:rPr>
          <w:rFonts w:ascii="Times New Roman" w:eastAsia="Times New Roman" w:hAnsi="Times New Roman" w:cs="Times New Roman"/>
          <w:sz w:val="24"/>
          <w:szCs w:val="24"/>
        </w:rPr>
        <w:lastRenderedPageBreak/>
        <w:t xml:space="preserve">be modified </w:t>
      </w:r>
      <w:r w:rsidR="006C02BE" w:rsidRPr="00FE670F">
        <w:rPr>
          <w:rFonts w:ascii="Times New Roman" w:eastAsia="Times New Roman" w:hAnsi="Times New Roman" w:cs="Times New Roman"/>
          <w:sz w:val="24"/>
          <w:szCs w:val="24"/>
        </w:rPr>
        <w:t>by Distributors as appropriate.</w:t>
      </w:r>
    </w:p>
    <w:p w14:paraId="1F4CEA80" w14:textId="77777777" w:rsidR="00F8293A" w:rsidRPr="00FE670F" w:rsidRDefault="00F8293A">
      <w:pPr>
        <w:pStyle w:val="ListParagraph"/>
        <w:numPr>
          <w:ilvl w:val="1"/>
          <w:numId w:val="1"/>
        </w:numPr>
        <w:tabs>
          <w:tab w:val="left" w:pos="838"/>
        </w:tabs>
        <w:spacing w:line="360" w:lineRule="auto"/>
        <w:jc w:val="both"/>
        <w:rPr>
          <w:ins w:id="108" w:author="Claire Hynes" w:date="2015-09-08T10:35:00Z"/>
          <w:rFonts w:ascii="Times New Roman" w:eastAsia="Times New Roman" w:hAnsi="Times New Roman" w:cs="Times New Roman"/>
          <w:sz w:val="24"/>
          <w:szCs w:val="24"/>
        </w:rPr>
        <w:pPrChange w:id="109" w:author="Claire Hynes" w:date="2015-09-08T10:35:00Z">
          <w:pPr>
            <w:pStyle w:val="ListParagraph"/>
            <w:numPr>
              <w:ilvl w:val="2"/>
              <w:numId w:val="1"/>
            </w:numPr>
            <w:tabs>
              <w:tab w:val="left" w:pos="838"/>
            </w:tabs>
            <w:spacing w:line="360" w:lineRule="auto"/>
            <w:ind w:left="1536" w:hanging="567"/>
            <w:jc w:val="both"/>
          </w:pPr>
        </w:pPrChange>
      </w:pPr>
      <w:ins w:id="110" w:author="Claire Hynes" w:date="2015-09-08T10:35:00Z">
        <w:r>
          <w:rPr>
            <w:rFonts w:ascii="Times New Roman" w:eastAsia="Times New Roman" w:hAnsi="Times New Roman" w:cs="Times New Roman"/>
            <w:sz w:val="24"/>
            <w:szCs w:val="24"/>
          </w:rPr>
          <w:t>The Distributor, in the interest of data protection, may wish to clarify with the Occupier or Unregistered Customer that it intends to share Customer Details with the customers preferred Supplier.</w:t>
        </w:r>
      </w:ins>
    </w:p>
    <w:p w14:paraId="64CCF163" w14:textId="77777777" w:rsidR="001B5309" w:rsidRPr="00FE670F" w:rsidRDefault="00D8318D" w:rsidP="0065492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The </w:t>
      </w:r>
      <w:r w:rsidR="000F0226" w:rsidRPr="00FE670F">
        <w:rPr>
          <w:rFonts w:ascii="Times New Roman" w:eastAsia="Times New Roman" w:hAnsi="Times New Roman" w:cs="Times New Roman"/>
          <w:sz w:val="24"/>
          <w:szCs w:val="24"/>
        </w:rPr>
        <w:t xml:space="preserve">Distributor </w:t>
      </w:r>
      <w:r w:rsidR="00A129DC" w:rsidRPr="00FE670F">
        <w:rPr>
          <w:rFonts w:ascii="Times New Roman" w:eastAsia="Times New Roman" w:hAnsi="Times New Roman" w:cs="Times New Roman"/>
          <w:sz w:val="24"/>
          <w:szCs w:val="24"/>
        </w:rPr>
        <w:t xml:space="preserve">may </w:t>
      </w:r>
      <w:r w:rsidR="007358A2" w:rsidRPr="00FE670F">
        <w:rPr>
          <w:rFonts w:ascii="Times New Roman" w:eastAsia="Times New Roman" w:hAnsi="Times New Roman" w:cs="Times New Roman"/>
          <w:sz w:val="24"/>
          <w:szCs w:val="24"/>
        </w:rPr>
        <w:t>make</w:t>
      </w:r>
      <w:r w:rsidR="00A129DC" w:rsidRPr="00FE670F">
        <w:rPr>
          <w:rFonts w:ascii="Times New Roman" w:eastAsia="Times New Roman" w:hAnsi="Times New Roman" w:cs="Times New Roman"/>
          <w:sz w:val="24"/>
          <w:szCs w:val="24"/>
        </w:rPr>
        <w:t xml:space="preserve"> site visits where written communication proves ineffective</w:t>
      </w:r>
      <w:r w:rsidR="00FC4D23" w:rsidRPr="00FE670F">
        <w:rPr>
          <w:rFonts w:ascii="Times New Roman" w:eastAsia="Times New Roman" w:hAnsi="Times New Roman" w:cs="Times New Roman"/>
          <w:sz w:val="24"/>
          <w:szCs w:val="24"/>
        </w:rPr>
        <w:t>.</w:t>
      </w:r>
    </w:p>
    <w:p w14:paraId="25554858" w14:textId="77777777" w:rsidR="00767DF2" w:rsidRPr="00FE670F" w:rsidRDefault="009549C7" w:rsidP="009549C7">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The Distributor may make site</w:t>
      </w:r>
      <w:del w:id="111" w:author="Wragge-Law" w:date="2015-08-25T08:28:00Z">
        <w:r w:rsidRPr="00FE670F" w:rsidDel="005D148D">
          <w:rPr>
            <w:rFonts w:ascii="Times New Roman" w:eastAsia="Times New Roman" w:hAnsi="Times New Roman" w:cs="Times New Roman"/>
            <w:sz w:val="24"/>
            <w:szCs w:val="24"/>
          </w:rPr>
          <w:delText>s</w:delText>
        </w:r>
      </w:del>
      <w:r w:rsidRPr="00FE670F">
        <w:rPr>
          <w:rFonts w:ascii="Times New Roman" w:eastAsia="Times New Roman" w:hAnsi="Times New Roman" w:cs="Times New Roman"/>
          <w:sz w:val="24"/>
          <w:szCs w:val="24"/>
        </w:rPr>
        <w:t xml:space="preserve"> visits, especially where the connection has no MPAN, to gain an understanding </w:t>
      </w:r>
      <w:r w:rsidR="00767DF2" w:rsidRPr="00FE670F">
        <w:rPr>
          <w:rFonts w:ascii="Times New Roman" w:eastAsia="Times New Roman" w:hAnsi="Times New Roman" w:cs="Times New Roman"/>
          <w:sz w:val="24"/>
          <w:szCs w:val="24"/>
        </w:rPr>
        <w:t>of the prevailing circumstance</w:t>
      </w:r>
      <w:r w:rsidR="00883F55" w:rsidRPr="00FE670F">
        <w:rPr>
          <w:rFonts w:ascii="Times New Roman" w:eastAsia="Times New Roman" w:hAnsi="Times New Roman" w:cs="Times New Roman"/>
          <w:sz w:val="24"/>
          <w:szCs w:val="24"/>
        </w:rPr>
        <w:t>s</w:t>
      </w:r>
      <w:r w:rsidR="00767DF2" w:rsidRPr="00FE670F">
        <w:rPr>
          <w:rFonts w:ascii="Times New Roman" w:eastAsia="Times New Roman" w:hAnsi="Times New Roman" w:cs="Times New Roman"/>
          <w:sz w:val="24"/>
          <w:szCs w:val="24"/>
        </w:rPr>
        <w:t xml:space="preserve">, any connection work that has been carried out and the condition of the connection assets. </w:t>
      </w:r>
    </w:p>
    <w:p w14:paraId="53C52897" w14:textId="77777777" w:rsidR="00A129DC" w:rsidRPr="00FE670F" w:rsidRDefault="001B5309" w:rsidP="0065492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The </w:t>
      </w:r>
      <w:r w:rsidR="003A7DDC" w:rsidRPr="00FE670F">
        <w:rPr>
          <w:rFonts w:ascii="Times New Roman" w:eastAsia="Times New Roman" w:hAnsi="Times New Roman" w:cs="Times New Roman"/>
          <w:sz w:val="24"/>
          <w:szCs w:val="24"/>
        </w:rPr>
        <w:t>Supplier</w:t>
      </w:r>
      <w:r w:rsidRPr="00FE670F">
        <w:rPr>
          <w:rFonts w:ascii="Times New Roman" w:eastAsia="Times New Roman" w:hAnsi="Times New Roman" w:cs="Times New Roman"/>
          <w:sz w:val="24"/>
          <w:szCs w:val="24"/>
        </w:rPr>
        <w:t xml:space="preserve"> may </w:t>
      </w:r>
      <w:r w:rsidR="00FC4D23" w:rsidRPr="00FE670F">
        <w:rPr>
          <w:rFonts w:ascii="Times New Roman" w:eastAsia="Times New Roman" w:hAnsi="Times New Roman" w:cs="Times New Roman"/>
          <w:sz w:val="24"/>
          <w:szCs w:val="24"/>
        </w:rPr>
        <w:t>make</w:t>
      </w:r>
      <w:r w:rsidR="00767DF2" w:rsidRPr="00FE670F">
        <w:rPr>
          <w:rFonts w:ascii="Times New Roman" w:eastAsia="Times New Roman" w:hAnsi="Times New Roman" w:cs="Times New Roman"/>
          <w:sz w:val="24"/>
          <w:szCs w:val="24"/>
        </w:rPr>
        <w:t xml:space="preserve"> </w:t>
      </w:r>
      <w:r w:rsidRPr="00FE670F">
        <w:rPr>
          <w:rFonts w:ascii="Times New Roman" w:eastAsia="Times New Roman" w:hAnsi="Times New Roman" w:cs="Times New Roman"/>
          <w:sz w:val="24"/>
          <w:szCs w:val="24"/>
        </w:rPr>
        <w:t>site visit</w:t>
      </w:r>
      <w:r w:rsidR="00FC4D23" w:rsidRPr="00FE670F">
        <w:rPr>
          <w:rFonts w:ascii="Times New Roman" w:eastAsia="Times New Roman" w:hAnsi="Times New Roman" w:cs="Times New Roman"/>
          <w:sz w:val="24"/>
          <w:szCs w:val="24"/>
        </w:rPr>
        <w:t>s</w:t>
      </w:r>
      <w:r w:rsidRPr="00FE670F">
        <w:rPr>
          <w:rFonts w:ascii="Times New Roman" w:eastAsia="Times New Roman" w:hAnsi="Times New Roman" w:cs="Times New Roman"/>
          <w:sz w:val="24"/>
          <w:szCs w:val="24"/>
        </w:rPr>
        <w:t xml:space="preserve"> to obtain meter readings or carry out meter exchanges</w:t>
      </w:r>
      <w:r w:rsidR="00A129DC" w:rsidRPr="00FE670F">
        <w:rPr>
          <w:rFonts w:ascii="Times New Roman" w:eastAsia="Times New Roman" w:hAnsi="Times New Roman" w:cs="Times New Roman"/>
          <w:sz w:val="24"/>
          <w:szCs w:val="24"/>
        </w:rPr>
        <w:t>.</w:t>
      </w:r>
      <w:r w:rsidR="00767DF2" w:rsidRPr="00FE670F">
        <w:rPr>
          <w:rFonts w:ascii="Times New Roman" w:eastAsia="Times New Roman" w:hAnsi="Times New Roman" w:cs="Times New Roman"/>
          <w:sz w:val="24"/>
          <w:szCs w:val="24"/>
        </w:rPr>
        <w:t xml:space="preserve">  </w:t>
      </w:r>
    </w:p>
    <w:p w14:paraId="4DB313C7" w14:textId="77777777" w:rsidR="003E72D0" w:rsidRPr="00FE670F" w:rsidRDefault="00FC4D23" w:rsidP="0065492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Distributors and Suppliers </w:t>
      </w:r>
      <w:r w:rsidR="00A129DC" w:rsidRPr="00FE670F">
        <w:rPr>
          <w:rFonts w:ascii="Times New Roman" w:eastAsia="Times New Roman" w:hAnsi="Times New Roman" w:cs="Times New Roman"/>
          <w:sz w:val="24"/>
          <w:szCs w:val="24"/>
        </w:rPr>
        <w:t xml:space="preserve">should </w:t>
      </w:r>
      <w:r w:rsidR="003E72D0" w:rsidRPr="00FE670F">
        <w:rPr>
          <w:rFonts w:ascii="Times New Roman" w:eastAsia="Times New Roman" w:hAnsi="Times New Roman" w:cs="Times New Roman"/>
          <w:sz w:val="24"/>
          <w:szCs w:val="24"/>
        </w:rPr>
        <w:t xml:space="preserve">help Unregistered Customers by </w:t>
      </w:r>
      <w:r w:rsidR="00A129DC" w:rsidRPr="00FE670F">
        <w:rPr>
          <w:rFonts w:ascii="Times New Roman" w:eastAsia="Times New Roman" w:hAnsi="Times New Roman" w:cs="Times New Roman"/>
          <w:sz w:val="24"/>
          <w:szCs w:val="24"/>
        </w:rPr>
        <w:t>us</w:t>
      </w:r>
      <w:r w:rsidR="003E72D0" w:rsidRPr="00FE670F">
        <w:rPr>
          <w:rFonts w:ascii="Times New Roman" w:eastAsia="Times New Roman" w:hAnsi="Times New Roman" w:cs="Times New Roman"/>
          <w:sz w:val="24"/>
          <w:szCs w:val="24"/>
        </w:rPr>
        <w:t>ing</w:t>
      </w:r>
      <w:r w:rsidR="00A129DC" w:rsidRPr="00FE670F">
        <w:rPr>
          <w:rFonts w:ascii="Times New Roman" w:eastAsia="Times New Roman" w:hAnsi="Times New Roman" w:cs="Times New Roman"/>
          <w:sz w:val="24"/>
          <w:szCs w:val="24"/>
        </w:rPr>
        <w:t xml:space="preserve"> the most appropriate and efficient means </w:t>
      </w:r>
      <w:r w:rsidR="003E72D0" w:rsidRPr="00FE670F">
        <w:rPr>
          <w:rFonts w:ascii="Times New Roman" w:eastAsia="Times New Roman" w:hAnsi="Times New Roman" w:cs="Times New Roman"/>
          <w:sz w:val="24"/>
          <w:szCs w:val="24"/>
        </w:rPr>
        <w:t xml:space="preserve">to engage in dialogue with </w:t>
      </w:r>
      <w:r w:rsidR="00A129DC" w:rsidRPr="00FE670F">
        <w:rPr>
          <w:rFonts w:ascii="Times New Roman" w:eastAsia="Times New Roman" w:hAnsi="Times New Roman" w:cs="Times New Roman"/>
          <w:sz w:val="24"/>
          <w:szCs w:val="24"/>
        </w:rPr>
        <w:t>Unregistered Customers</w:t>
      </w:r>
      <w:r w:rsidR="003E72D0" w:rsidRPr="00FE670F">
        <w:rPr>
          <w:rFonts w:ascii="Times New Roman" w:eastAsia="Times New Roman" w:hAnsi="Times New Roman" w:cs="Times New Roman"/>
          <w:sz w:val="24"/>
          <w:szCs w:val="24"/>
        </w:rPr>
        <w:t>,</w:t>
      </w:r>
      <w:r w:rsidR="00A129DC" w:rsidRPr="00FE670F">
        <w:rPr>
          <w:rFonts w:ascii="Times New Roman" w:eastAsia="Times New Roman" w:hAnsi="Times New Roman" w:cs="Times New Roman"/>
          <w:sz w:val="24"/>
          <w:szCs w:val="24"/>
        </w:rPr>
        <w:t xml:space="preserve"> including</w:t>
      </w:r>
      <w:r w:rsidR="003E72D0" w:rsidRPr="00FE670F">
        <w:rPr>
          <w:rFonts w:ascii="Times New Roman" w:eastAsia="Times New Roman" w:hAnsi="Times New Roman" w:cs="Times New Roman"/>
          <w:sz w:val="24"/>
          <w:szCs w:val="24"/>
        </w:rPr>
        <w:t>:</w:t>
      </w:r>
      <w:r w:rsidR="00A129DC" w:rsidRPr="00FE670F">
        <w:rPr>
          <w:rFonts w:ascii="Times New Roman" w:eastAsia="Times New Roman" w:hAnsi="Times New Roman" w:cs="Times New Roman"/>
          <w:sz w:val="24"/>
          <w:szCs w:val="24"/>
        </w:rPr>
        <w:t xml:space="preserve"> </w:t>
      </w:r>
    </w:p>
    <w:p w14:paraId="6A0A9AD9" w14:textId="77777777" w:rsidR="000F0226" w:rsidRPr="00FE670F" w:rsidRDefault="003E72D0" w:rsidP="00654924">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via</w:t>
      </w:r>
      <w:r w:rsidR="00A129DC" w:rsidRPr="00FE670F">
        <w:rPr>
          <w:rFonts w:ascii="Times New Roman" w:eastAsia="Times New Roman" w:hAnsi="Times New Roman" w:cs="Times New Roman"/>
          <w:sz w:val="24"/>
          <w:szCs w:val="24"/>
        </w:rPr>
        <w:t xml:space="preserve"> mobile phone where the </w:t>
      </w:r>
      <w:r w:rsidR="00FC4D23" w:rsidRPr="00FE670F">
        <w:rPr>
          <w:rFonts w:ascii="Times New Roman" w:eastAsia="Times New Roman" w:hAnsi="Times New Roman" w:cs="Times New Roman"/>
          <w:sz w:val="24"/>
          <w:szCs w:val="24"/>
        </w:rPr>
        <w:t>C</w:t>
      </w:r>
      <w:r w:rsidR="00A129DC" w:rsidRPr="00FE670F">
        <w:rPr>
          <w:rFonts w:ascii="Times New Roman" w:eastAsia="Times New Roman" w:hAnsi="Times New Roman" w:cs="Times New Roman"/>
          <w:sz w:val="24"/>
          <w:szCs w:val="24"/>
        </w:rPr>
        <w:t>ustomer has provided a mobile phone number in its Customer Details</w:t>
      </w:r>
      <w:r w:rsidRPr="00FE670F">
        <w:rPr>
          <w:rFonts w:ascii="Times New Roman" w:eastAsia="Times New Roman" w:hAnsi="Times New Roman" w:cs="Times New Roman"/>
          <w:sz w:val="24"/>
          <w:szCs w:val="24"/>
        </w:rPr>
        <w:t xml:space="preserve">; </w:t>
      </w:r>
      <w:r w:rsidR="00FC4D23" w:rsidRPr="00FE670F">
        <w:rPr>
          <w:rFonts w:ascii="Times New Roman" w:eastAsia="Times New Roman" w:hAnsi="Times New Roman" w:cs="Times New Roman"/>
          <w:sz w:val="24"/>
          <w:szCs w:val="24"/>
        </w:rPr>
        <w:t>and</w:t>
      </w:r>
    </w:p>
    <w:p w14:paraId="33E363B4" w14:textId="77777777" w:rsidR="003E72D0" w:rsidRPr="00FE670F" w:rsidRDefault="003E72D0" w:rsidP="00654924">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contacting the </w:t>
      </w:r>
      <w:r w:rsidR="00FC4D23" w:rsidRPr="00FE670F">
        <w:rPr>
          <w:rFonts w:ascii="Times New Roman" w:eastAsia="Times New Roman" w:hAnsi="Times New Roman" w:cs="Times New Roman"/>
          <w:sz w:val="24"/>
          <w:szCs w:val="24"/>
        </w:rPr>
        <w:t>C</w:t>
      </w:r>
      <w:r w:rsidRPr="00FE670F">
        <w:rPr>
          <w:rFonts w:ascii="Times New Roman" w:eastAsia="Times New Roman" w:hAnsi="Times New Roman" w:cs="Times New Roman"/>
          <w:sz w:val="24"/>
          <w:szCs w:val="24"/>
        </w:rPr>
        <w:t>ustomer at different times of day; and</w:t>
      </w:r>
    </w:p>
    <w:p w14:paraId="3574C74F" w14:textId="77777777" w:rsidR="003E72D0" w:rsidRPr="00FE670F" w:rsidRDefault="003E72D0" w:rsidP="00654924">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provid</w:t>
      </w:r>
      <w:r w:rsidR="00FC4D23" w:rsidRPr="00FE670F">
        <w:rPr>
          <w:rFonts w:ascii="Times New Roman" w:eastAsia="Times New Roman" w:hAnsi="Times New Roman" w:cs="Times New Roman"/>
          <w:sz w:val="24"/>
          <w:szCs w:val="24"/>
        </w:rPr>
        <w:t>ing</w:t>
      </w:r>
      <w:r w:rsidRPr="00FE670F">
        <w:rPr>
          <w:rFonts w:ascii="Times New Roman" w:eastAsia="Times New Roman" w:hAnsi="Times New Roman" w:cs="Times New Roman"/>
          <w:sz w:val="24"/>
          <w:szCs w:val="24"/>
        </w:rPr>
        <w:t xml:space="preserve"> information about </w:t>
      </w:r>
      <w:r w:rsidR="00FC4D23" w:rsidRPr="00FE670F">
        <w:rPr>
          <w:rFonts w:ascii="Times New Roman" w:eastAsia="Times New Roman" w:hAnsi="Times New Roman" w:cs="Times New Roman"/>
          <w:sz w:val="24"/>
          <w:szCs w:val="24"/>
        </w:rPr>
        <w:t>their</w:t>
      </w:r>
      <w:r w:rsidRPr="00FE670F">
        <w:rPr>
          <w:rFonts w:ascii="Times New Roman" w:eastAsia="Times New Roman" w:hAnsi="Times New Roman" w:cs="Times New Roman"/>
          <w:sz w:val="24"/>
          <w:szCs w:val="24"/>
        </w:rPr>
        <w:t xml:space="preserve"> normal working hours for resolving Unregistered Customers. </w:t>
      </w:r>
    </w:p>
    <w:p w14:paraId="5C0EF026" w14:textId="77777777" w:rsidR="00A129DC" w:rsidRPr="00FE670F" w:rsidRDefault="00A129DC" w:rsidP="00654924">
      <w:pPr>
        <w:pStyle w:val="ListParagraph"/>
        <w:numPr>
          <w:ilvl w:val="1"/>
          <w:numId w:val="1"/>
        </w:numPr>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Where </w:t>
      </w:r>
      <w:r w:rsidR="00FC4D23" w:rsidRPr="00FE670F">
        <w:rPr>
          <w:rFonts w:ascii="Times New Roman" w:eastAsia="Times New Roman" w:hAnsi="Times New Roman" w:cs="Times New Roman"/>
          <w:sz w:val="24"/>
          <w:szCs w:val="24"/>
        </w:rPr>
        <w:t>Distributors or Suppliers</w:t>
      </w:r>
      <w:r w:rsidRPr="00FE670F">
        <w:rPr>
          <w:rFonts w:ascii="Times New Roman" w:eastAsia="Times New Roman" w:hAnsi="Times New Roman" w:cs="Times New Roman"/>
          <w:sz w:val="24"/>
          <w:szCs w:val="24"/>
        </w:rPr>
        <w:t xml:space="preserve"> contact </w:t>
      </w:r>
      <w:r w:rsidR="00FC4D23" w:rsidRPr="00FE670F">
        <w:rPr>
          <w:rFonts w:ascii="Times New Roman" w:eastAsia="Times New Roman" w:hAnsi="Times New Roman" w:cs="Times New Roman"/>
          <w:sz w:val="24"/>
          <w:szCs w:val="24"/>
        </w:rPr>
        <w:t>C</w:t>
      </w:r>
      <w:r w:rsidRPr="00FE670F">
        <w:rPr>
          <w:rFonts w:ascii="Times New Roman" w:eastAsia="Times New Roman" w:hAnsi="Times New Roman" w:cs="Times New Roman"/>
          <w:sz w:val="24"/>
          <w:szCs w:val="24"/>
        </w:rPr>
        <w:t xml:space="preserve">ustomers in writing </w:t>
      </w:r>
      <w:r w:rsidR="003E72D0" w:rsidRPr="00FE670F">
        <w:rPr>
          <w:rFonts w:ascii="Times New Roman" w:eastAsia="Times New Roman" w:hAnsi="Times New Roman" w:cs="Times New Roman"/>
          <w:sz w:val="24"/>
          <w:szCs w:val="24"/>
        </w:rPr>
        <w:t xml:space="preserve">they </w:t>
      </w:r>
      <w:r w:rsidRPr="00FE670F">
        <w:rPr>
          <w:rFonts w:ascii="Times New Roman" w:eastAsia="Times New Roman" w:hAnsi="Times New Roman" w:cs="Times New Roman"/>
          <w:sz w:val="24"/>
          <w:szCs w:val="24"/>
        </w:rPr>
        <w:t xml:space="preserve">should use the most appropriate and efficient means </w:t>
      </w:r>
      <w:r w:rsidR="003E72D0" w:rsidRPr="00FE670F">
        <w:rPr>
          <w:rFonts w:ascii="Times New Roman" w:eastAsia="Times New Roman" w:hAnsi="Times New Roman" w:cs="Times New Roman"/>
          <w:sz w:val="24"/>
          <w:szCs w:val="24"/>
        </w:rPr>
        <w:t>including by e</w:t>
      </w:r>
      <w:r w:rsidR="003E23E5" w:rsidRPr="00FE670F">
        <w:rPr>
          <w:rFonts w:ascii="Times New Roman" w:eastAsia="Times New Roman" w:hAnsi="Times New Roman" w:cs="Times New Roman"/>
          <w:b/>
          <w:sz w:val="24"/>
          <w:szCs w:val="24"/>
        </w:rPr>
        <w:t>-</w:t>
      </w:r>
      <w:r w:rsidR="003E72D0" w:rsidRPr="00FE670F">
        <w:rPr>
          <w:rFonts w:ascii="Times New Roman" w:eastAsia="Times New Roman" w:hAnsi="Times New Roman" w:cs="Times New Roman"/>
          <w:sz w:val="24"/>
          <w:szCs w:val="24"/>
        </w:rPr>
        <w:t xml:space="preserve">mail </w:t>
      </w:r>
      <w:r w:rsidRPr="00FE670F">
        <w:rPr>
          <w:rFonts w:ascii="Times New Roman" w:eastAsia="Times New Roman" w:hAnsi="Times New Roman" w:cs="Times New Roman"/>
          <w:sz w:val="24"/>
          <w:szCs w:val="24"/>
        </w:rPr>
        <w:t xml:space="preserve">where the </w:t>
      </w:r>
      <w:r w:rsidR="00FC4D23" w:rsidRPr="00FE670F">
        <w:rPr>
          <w:rFonts w:ascii="Times New Roman" w:eastAsia="Times New Roman" w:hAnsi="Times New Roman" w:cs="Times New Roman"/>
          <w:sz w:val="24"/>
          <w:szCs w:val="24"/>
        </w:rPr>
        <w:t>C</w:t>
      </w:r>
      <w:r w:rsidRPr="00FE670F">
        <w:rPr>
          <w:rFonts w:ascii="Times New Roman" w:eastAsia="Times New Roman" w:hAnsi="Times New Roman" w:cs="Times New Roman"/>
          <w:sz w:val="24"/>
          <w:szCs w:val="24"/>
        </w:rPr>
        <w:t>ustomer has provided a</w:t>
      </w:r>
      <w:r w:rsidR="003E72D0" w:rsidRPr="00FE670F">
        <w:rPr>
          <w:rFonts w:ascii="Times New Roman" w:eastAsia="Times New Roman" w:hAnsi="Times New Roman" w:cs="Times New Roman"/>
          <w:sz w:val="24"/>
          <w:szCs w:val="24"/>
        </w:rPr>
        <w:t>n e</w:t>
      </w:r>
      <w:r w:rsidR="003E23E5" w:rsidRPr="00FE670F">
        <w:rPr>
          <w:rFonts w:ascii="Times New Roman" w:eastAsia="Times New Roman" w:hAnsi="Times New Roman" w:cs="Times New Roman"/>
          <w:b/>
          <w:sz w:val="24"/>
          <w:szCs w:val="24"/>
        </w:rPr>
        <w:t>-</w:t>
      </w:r>
      <w:r w:rsidR="003E72D0" w:rsidRPr="00FE670F">
        <w:rPr>
          <w:rFonts w:ascii="Times New Roman" w:eastAsia="Times New Roman" w:hAnsi="Times New Roman" w:cs="Times New Roman"/>
          <w:sz w:val="24"/>
          <w:szCs w:val="24"/>
        </w:rPr>
        <w:t xml:space="preserve">mail address in </w:t>
      </w:r>
      <w:r w:rsidRPr="00FE670F">
        <w:rPr>
          <w:rFonts w:ascii="Times New Roman" w:eastAsia="Times New Roman" w:hAnsi="Times New Roman" w:cs="Times New Roman"/>
          <w:sz w:val="24"/>
          <w:szCs w:val="24"/>
        </w:rPr>
        <w:t>its Customer Details.</w:t>
      </w:r>
    </w:p>
    <w:p w14:paraId="441FC276" w14:textId="77777777" w:rsidR="00A129DC" w:rsidRPr="00FE670F" w:rsidRDefault="00A129DC" w:rsidP="00654924">
      <w:pPr>
        <w:tabs>
          <w:tab w:val="left" w:pos="838"/>
        </w:tabs>
        <w:spacing w:line="360" w:lineRule="auto"/>
        <w:ind w:left="117"/>
        <w:jc w:val="both"/>
        <w:rPr>
          <w:rFonts w:ascii="Times New Roman" w:eastAsia="Times New Roman" w:hAnsi="Times New Roman" w:cs="Times New Roman"/>
          <w:sz w:val="24"/>
          <w:szCs w:val="24"/>
        </w:rPr>
      </w:pPr>
    </w:p>
    <w:p w14:paraId="11740ED9" w14:textId="77777777" w:rsidR="00E40BCD" w:rsidRPr="00FE670F" w:rsidRDefault="00D8318D" w:rsidP="00654924">
      <w:pPr>
        <w:spacing w:after="0" w:line="360" w:lineRule="auto"/>
        <w:ind w:left="837"/>
        <w:jc w:val="both"/>
        <w:rPr>
          <w:rFonts w:ascii="Times New Roman" w:hAnsi="Times New Roman" w:cs="Times New Roman"/>
          <w:b/>
          <w:sz w:val="24"/>
          <w:szCs w:val="24"/>
        </w:rPr>
      </w:pPr>
      <w:commentRangeStart w:id="112"/>
      <w:r w:rsidRPr="00FE670F">
        <w:rPr>
          <w:rFonts w:ascii="Times New Roman" w:hAnsi="Times New Roman" w:cs="Times New Roman"/>
          <w:b/>
          <w:sz w:val="24"/>
          <w:szCs w:val="24"/>
        </w:rPr>
        <w:t>Reference</w:t>
      </w:r>
      <w:r w:rsidR="007E1FB7" w:rsidRPr="00FE670F">
        <w:rPr>
          <w:rFonts w:ascii="Times New Roman" w:hAnsi="Times New Roman" w:cs="Times New Roman"/>
          <w:b/>
          <w:sz w:val="24"/>
          <w:szCs w:val="24"/>
        </w:rPr>
        <w:t>s</w:t>
      </w:r>
    </w:p>
    <w:p w14:paraId="2C6A567A" w14:textId="77777777" w:rsidR="00E1135A" w:rsidRPr="00FE670F" w:rsidRDefault="00E1135A" w:rsidP="00654924">
      <w:pPr>
        <w:pStyle w:val="ListParagraph"/>
        <w:tabs>
          <w:tab w:val="left" w:pos="838"/>
        </w:tabs>
        <w:spacing w:line="360" w:lineRule="auto"/>
        <w:ind w:left="837"/>
        <w:jc w:val="both"/>
        <w:rPr>
          <w:rFonts w:ascii="Times New Roman" w:eastAsia="Times New Roman" w:hAnsi="Times New Roman" w:cs="Times New Roman"/>
          <w:b/>
          <w:sz w:val="24"/>
          <w:szCs w:val="24"/>
        </w:rPr>
      </w:pPr>
    </w:p>
    <w:p w14:paraId="06845047" w14:textId="77777777" w:rsidR="00701F88" w:rsidRPr="00FE670F" w:rsidRDefault="00D8318D" w:rsidP="0065492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The Distributor has the right to Disconnect a Premises under Section 17(3) of the Electricity Act</w:t>
      </w:r>
      <w:r w:rsidR="00E41B96" w:rsidRPr="00FE670F">
        <w:rPr>
          <w:rFonts w:ascii="Times New Roman" w:eastAsia="Times New Roman" w:hAnsi="Times New Roman" w:cs="Times New Roman"/>
          <w:sz w:val="24"/>
          <w:szCs w:val="24"/>
        </w:rPr>
        <w:t xml:space="preserve"> and </w:t>
      </w:r>
      <w:r w:rsidR="00701F88" w:rsidRPr="00FE670F">
        <w:rPr>
          <w:rFonts w:ascii="Times New Roman" w:eastAsia="Times New Roman" w:hAnsi="Times New Roman" w:cs="Times New Roman"/>
          <w:sz w:val="24"/>
          <w:szCs w:val="24"/>
        </w:rPr>
        <w:t xml:space="preserve">under </w:t>
      </w:r>
      <w:r w:rsidR="00E41B96" w:rsidRPr="00FE670F">
        <w:rPr>
          <w:rFonts w:ascii="Times New Roman" w:eastAsia="Times New Roman" w:hAnsi="Times New Roman" w:cs="Times New Roman"/>
          <w:sz w:val="24"/>
          <w:szCs w:val="24"/>
        </w:rPr>
        <w:t>Regulation 26 of The Electricity Safety, Quality and Continuity Regulations 2002</w:t>
      </w:r>
      <w:r w:rsidRPr="00FE670F">
        <w:rPr>
          <w:rFonts w:ascii="Times New Roman" w:eastAsia="Times New Roman" w:hAnsi="Times New Roman" w:cs="Times New Roman"/>
          <w:sz w:val="24"/>
          <w:szCs w:val="24"/>
        </w:rPr>
        <w:t>.</w:t>
      </w:r>
      <w:r w:rsidR="00621DD5" w:rsidRPr="00FE670F">
        <w:rPr>
          <w:rFonts w:ascii="Times New Roman" w:eastAsia="Times New Roman" w:hAnsi="Times New Roman" w:cs="Times New Roman"/>
          <w:sz w:val="24"/>
          <w:szCs w:val="24"/>
        </w:rPr>
        <w:t xml:space="preserve">  See </w:t>
      </w:r>
      <w:r w:rsidR="00621DD5" w:rsidRPr="00FE670F">
        <w:rPr>
          <w:rFonts w:ascii="Times New Roman" w:eastAsia="Times New Roman" w:hAnsi="Times New Roman" w:cs="Times New Roman"/>
          <w:sz w:val="24"/>
          <w:szCs w:val="24"/>
          <w:highlight w:val="yellow"/>
        </w:rPr>
        <w:t xml:space="preserve">Appendix </w:t>
      </w:r>
      <w:r w:rsidR="006C02BE" w:rsidRPr="00FE670F">
        <w:rPr>
          <w:rFonts w:ascii="Times New Roman" w:eastAsia="Times New Roman" w:hAnsi="Times New Roman" w:cs="Times New Roman"/>
          <w:sz w:val="24"/>
          <w:szCs w:val="24"/>
          <w:highlight w:val="yellow"/>
        </w:rPr>
        <w:t>2</w:t>
      </w:r>
      <w:r w:rsidR="00621DD5" w:rsidRPr="00FE670F">
        <w:rPr>
          <w:rFonts w:ascii="Times New Roman" w:eastAsia="Times New Roman" w:hAnsi="Times New Roman" w:cs="Times New Roman"/>
          <w:sz w:val="24"/>
          <w:szCs w:val="24"/>
        </w:rPr>
        <w:t xml:space="preserve"> for more information.</w:t>
      </w:r>
      <w:r w:rsidR="00B64534" w:rsidRPr="00FE670F">
        <w:rPr>
          <w:rFonts w:ascii="Times New Roman" w:eastAsia="Times New Roman" w:hAnsi="Times New Roman" w:cs="Times New Roman"/>
          <w:sz w:val="24"/>
          <w:szCs w:val="24"/>
        </w:rPr>
        <w:t xml:space="preserve"> </w:t>
      </w:r>
      <w:commentRangeEnd w:id="112"/>
      <w:r w:rsidR="002B366B">
        <w:rPr>
          <w:rStyle w:val="CommentReference"/>
        </w:rPr>
        <w:commentReference w:id="112"/>
      </w:r>
    </w:p>
    <w:p w14:paraId="1D0871FC" w14:textId="77777777" w:rsidR="006F1028" w:rsidRPr="00FE670F" w:rsidRDefault="006F1028" w:rsidP="00654924">
      <w:pPr>
        <w:pStyle w:val="ListParagraph"/>
        <w:tabs>
          <w:tab w:val="left" w:pos="838"/>
        </w:tabs>
        <w:spacing w:line="360" w:lineRule="auto"/>
        <w:ind w:left="837"/>
        <w:jc w:val="both"/>
        <w:rPr>
          <w:rFonts w:ascii="Times New Roman" w:eastAsia="Times New Roman" w:hAnsi="Times New Roman" w:cs="Times New Roman"/>
          <w:sz w:val="24"/>
          <w:szCs w:val="24"/>
        </w:rPr>
      </w:pPr>
    </w:p>
    <w:p w14:paraId="6809A13E" w14:textId="77777777" w:rsidR="00D8318D" w:rsidRPr="00FE670F" w:rsidRDefault="00D8318D" w:rsidP="004633FE">
      <w:pPr>
        <w:pStyle w:val="Heading1"/>
        <w:numPr>
          <w:ilvl w:val="1"/>
          <w:numId w:val="4"/>
        </w:numPr>
        <w:tabs>
          <w:tab w:val="left" w:pos="2645"/>
        </w:tabs>
        <w:spacing w:before="0" w:line="360" w:lineRule="auto"/>
        <w:ind w:left="2364" w:hanging="442"/>
        <w:jc w:val="center"/>
        <w:rPr>
          <w:rFonts w:cs="Times New Roman"/>
          <w:u w:val="thick" w:color="000000"/>
        </w:rPr>
      </w:pPr>
      <w:bookmarkStart w:id="113" w:name="_Toc429488200"/>
      <w:r w:rsidRPr="00FE670F">
        <w:rPr>
          <w:rFonts w:cs="Times New Roman"/>
          <w:u w:val="thick" w:color="000000"/>
        </w:rPr>
        <w:t>INFORMATION EXCHANGE BETWEEN PARTIES</w:t>
      </w:r>
      <w:bookmarkEnd w:id="113"/>
    </w:p>
    <w:p w14:paraId="547BB96A" w14:textId="77777777" w:rsidR="00E41B96" w:rsidRPr="00FE670F" w:rsidRDefault="00E41B96" w:rsidP="00654924">
      <w:pPr>
        <w:pStyle w:val="Heading1"/>
        <w:spacing w:line="360" w:lineRule="auto"/>
        <w:jc w:val="both"/>
        <w:rPr>
          <w:rFonts w:cs="Times New Roman"/>
        </w:rPr>
      </w:pPr>
    </w:p>
    <w:p w14:paraId="2984F4F2" w14:textId="77777777" w:rsidR="00E41B96" w:rsidRPr="00FE670F" w:rsidRDefault="00E41B96" w:rsidP="00654924">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Obligation</w:t>
      </w:r>
    </w:p>
    <w:p w14:paraId="6CB5AECB" w14:textId="77777777" w:rsidR="00B36BA1" w:rsidRPr="00FE670F" w:rsidRDefault="00B36BA1" w:rsidP="00654924">
      <w:pPr>
        <w:tabs>
          <w:tab w:val="left" w:pos="838"/>
        </w:tabs>
        <w:spacing w:after="0" w:line="360" w:lineRule="auto"/>
        <w:ind w:left="117"/>
        <w:jc w:val="both"/>
        <w:rPr>
          <w:rFonts w:ascii="Times New Roman" w:eastAsia="Times New Roman" w:hAnsi="Times New Roman" w:cs="Times New Roman"/>
          <w:b/>
          <w:sz w:val="24"/>
          <w:szCs w:val="24"/>
        </w:rPr>
      </w:pPr>
    </w:p>
    <w:p w14:paraId="10FF9B82" w14:textId="77777777" w:rsidR="00D05AD4" w:rsidRPr="00FE670F" w:rsidRDefault="00D05AD4" w:rsidP="00D05AD4">
      <w:pPr>
        <w:pStyle w:val="ListParagraph"/>
        <w:numPr>
          <w:ilvl w:val="0"/>
          <w:numId w:val="1"/>
        </w:numPr>
        <w:tabs>
          <w:tab w:val="left" w:pos="838"/>
        </w:tabs>
        <w:spacing w:line="360" w:lineRule="auto"/>
        <w:jc w:val="both"/>
        <w:rPr>
          <w:rFonts w:ascii="Times New Roman" w:eastAsia="Times New Roman" w:hAnsi="Times New Roman" w:cs="Times New Roman"/>
          <w:vanish/>
          <w:sz w:val="24"/>
          <w:szCs w:val="24"/>
        </w:rPr>
      </w:pPr>
    </w:p>
    <w:p w14:paraId="38FD8426" w14:textId="77777777" w:rsidR="00E41B96" w:rsidRPr="00FE670F" w:rsidRDefault="00FC4D23" w:rsidP="00D05AD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Distributors and Suppliers</w:t>
      </w:r>
      <w:r w:rsidR="00E41B96" w:rsidRPr="00FE670F">
        <w:rPr>
          <w:rFonts w:ascii="Times New Roman" w:eastAsia="Times New Roman" w:hAnsi="Times New Roman" w:cs="Times New Roman"/>
          <w:sz w:val="24"/>
          <w:szCs w:val="24"/>
        </w:rPr>
        <w:t xml:space="preserve"> shall have appropriate </w:t>
      </w:r>
      <w:r w:rsidR="00701F88" w:rsidRPr="00FE670F">
        <w:rPr>
          <w:rFonts w:ascii="Times New Roman" w:eastAsia="Times New Roman" w:hAnsi="Times New Roman" w:cs="Times New Roman"/>
          <w:sz w:val="24"/>
          <w:szCs w:val="24"/>
        </w:rPr>
        <w:t>and co</w:t>
      </w:r>
      <w:r w:rsidR="002D70AF" w:rsidRPr="00FE670F">
        <w:rPr>
          <w:rFonts w:ascii="Times New Roman" w:eastAsia="Times New Roman" w:hAnsi="Times New Roman" w:cs="Times New Roman"/>
          <w:b/>
          <w:sz w:val="24"/>
          <w:szCs w:val="24"/>
        </w:rPr>
        <w:t>-</w:t>
      </w:r>
      <w:r w:rsidR="00701F88" w:rsidRPr="00FE670F">
        <w:rPr>
          <w:rFonts w:ascii="Times New Roman" w:eastAsia="Times New Roman" w:hAnsi="Times New Roman" w:cs="Times New Roman"/>
          <w:sz w:val="24"/>
          <w:szCs w:val="24"/>
        </w:rPr>
        <w:t xml:space="preserve">ordinated </w:t>
      </w:r>
      <w:r w:rsidR="00E41B96" w:rsidRPr="00FE670F">
        <w:rPr>
          <w:rFonts w:ascii="Times New Roman" w:eastAsia="Times New Roman" w:hAnsi="Times New Roman" w:cs="Times New Roman"/>
          <w:sz w:val="24"/>
          <w:szCs w:val="24"/>
        </w:rPr>
        <w:t xml:space="preserve">reporting in place to enable the recording of Premises that are Unregistered, including appropriate </w:t>
      </w:r>
      <w:r w:rsidR="00663C9C" w:rsidRPr="00FE670F">
        <w:rPr>
          <w:rFonts w:ascii="Times New Roman" w:eastAsia="Times New Roman" w:hAnsi="Times New Roman" w:cs="Times New Roman"/>
          <w:sz w:val="24"/>
          <w:szCs w:val="24"/>
        </w:rPr>
        <w:t>C</w:t>
      </w:r>
      <w:r w:rsidR="00E41B96" w:rsidRPr="00FE670F">
        <w:rPr>
          <w:rFonts w:ascii="Times New Roman" w:eastAsia="Times New Roman" w:hAnsi="Times New Roman" w:cs="Times New Roman"/>
          <w:sz w:val="24"/>
          <w:szCs w:val="24"/>
        </w:rPr>
        <w:t xml:space="preserve">ustomer </w:t>
      </w:r>
      <w:r w:rsidR="00663C9C" w:rsidRPr="00FE670F">
        <w:rPr>
          <w:rFonts w:ascii="Times New Roman" w:eastAsia="Times New Roman" w:hAnsi="Times New Roman" w:cs="Times New Roman"/>
          <w:sz w:val="24"/>
          <w:szCs w:val="24"/>
        </w:rPr>
        <w:t>Details</w:t>
      </w:r>
      <w:r w:rsidR="00E41B96" w:rsidRPr="00FE670F">
        <w:rPr>
          <w:rFonts w:ascii="Times New Roman" w:eastAsia="Times New Roman" w:hAnsi="Times New Roman" w:cs="Times New Roman"/>
          <w:sz w:val="24"/>
          <w:szCs w:val="24"/>
        </w:rPr>
        <w:t xml:space="preserve">.  </w:t>
      </w:r>
      <w:r w:rsidR="005A6A57" w:rsidRPr="00FE670F">
        <w:rPr>
          <w:rFonts w:ascii="Times New Roman" w:eastAsia="Times New Roman" w:hAnsi="Times New Roman" w:cs="Times New Roman"/>
          <w:sz w:val="24"/>
          <w:szCs w:val="24"/>
        </w:rPr>
        <w:t>Where requested by the Distributor, the Parties shall exchange data on Unregistered Customers in accordance with the timescales set out in this Code of Practice.</w:t>
      </w:r>
    </w:p>
    <w:p w14:paraId="70C368F0" w14:textId="77777777" w:rsidR="002C629C" w:rsidRPr="00FE670F" w:rsidRDefault="002C629C" w:rsidP="002C629C">
      <w:pPr>
        <w:pStyle w:val="ListParagraph"/>
        <w:tabs>
          <w:tab w:val="left" w:pos="838"/>
        </w:tabs>
        <w:spacing w:line="360" w:lineRule="auto"/>
        <w:ind w:left="837"/>
        <w:jc w:val="both"/>
        <w:rPr>
          <w:rFonts w:ascii="Times New Roman" w:eastAsia="Times New Roman" w:hAnsi="Times New Roman" w:cs="Times New Roman"/>
          <w:sz w:val="24"/>
          <w:szCs w:val="24"/>
        </w:rPr>
      </w:pPr>
    </w:p>
    <w:p w14:paraId="139DB5CD" w14:textId="77777777" w:rsidR="006C02BE" w:rsidRPr="00FE670F" w:rsidRDefault="006C02BE" w:rsidP="002C629C">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Best Practice</w:t>
      </w:r>
    </w:p>
    <w:p w14:paraId="245441A1" w14:textId="77777777" w:rsidR="00E51465" w:rsidRPr="00FE670F" w:rsidRDefault="00E51465" w:rsidP="00E51465">
      <w:pPr>
        <w:pStyle w:val="Heading1"/>
        <w:tabs>
          <w:tab w:val="left" w:pos="838"/>
        </w:tabs>
        <w:spacing w:line="360" w:lineRule="auto"/>
        <w:ind w:left="119" w:firstLine="0"/>
        <w:jc w:val="both"/>
        <w:rPr>
          <w:rFonts w:cs="Times New Roman"/>
        </w:rPr>
      </w:pPr>
    </w:p>
    <w:p w14:paraId="4F669441" w14:textId="77777777" w:rsidR="00DB507D" w:rsidRPr="00FE670F" w:rsidRDefault="00DB4C99" w:rsidP="00DB507D">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A </w:t>
      </w:r>
      <w:r w:rsidR="009065D3" w:rsidRPr="00FE670F">
        <w:rPr>
          <w:rFonts w:ascii="Times New Roman" w:eastAsia="Times New Roman" w:hAnsi="Times New Roman" w:cs="Times New Roman"/>
          <w:sz w:val="24"/>
          <w:szCs w:val="24"/>
        </w:rPr>
        <w:t>customer tracking</w:t>
      </w:r>
      <w:r w:rsidR="00161C4D" w:rsidRPr="00FE670F">
        <w:rPr>
          <w:rFonts w:ascii="Times New Roman" w:eastAsia="Times New Roman" w:hAnsi="Times New Roman" w:cs="Times New Roman"/>
          <w:sz w:val="24"/>
          <w:szCs w:val="24"/>
        </w:rPr>
        <w:t xml:space="preserve"> </w:t>
      </w:r>
      <w:r w:rsidR="00DB507D" w:rsidRPr="00FE670F">
        <w:rPr>
          <w:rFonts w:ascii="Times New Roman" w:eastAsia="Times New Roman" w:hAnsi="Times New Roman" w:cs="Times New Roman"/>
          <w:sz w:val="24"/>
          <w:szCs w:val="24"/>
        </w:rPr>
        <w:t xml:space="preserve">template spreadsheet </w:t>
      </w:r>
      <w:r w:rsidRPr="00FE670F">
        <w:rPr>
          <w:rFonts w:ascii="Times New Roman" w:eastAsia="Times New Roman" w:hAnsi="Times New Roman" w:cs="Times New Roman"/>
          <w:sz w:val="24"/>
          <w:szCs w:val="24"/>
        </w:rPr>
        <w:t xml:space="preserve">has been placed on the Website </w:t>
      </w:r>
      <w:r w:rsidR="00DB507D" w:rsidRPr="00FE670F">
        <w:rPr>
          <w:rFonts w:ascii="Times New Roman" w:eastAsia="Times New Roman" w:hAnsi="Times New Roman" w:cs="Times New Roman"/>
          <w:sz w:val="24"/>
          <w:szCs w:val="24"/>
        </w:rPr>
        <w:t xml:space="preserve">designed to assist Parties in meeting their Obligations under </w:t>
      </w:r>
      <w:r w:rsidR="002D70AF" w:rsidRPr="00FE670F">
        <w:rPr>
          <w:rFonts w:ascii="Times New Roman" w:eastAsia="Times New Roman" w:hAnsi="Times New Roman" w:cs="Times New Roman"/>
          <w:sz w:val="24"/>
          <w:szCs w:val="24"/>
        </w:rPr>
        <w:t>C</w:t>
      </w:r>
      <w:r w:rsidR="00DB507D" w:rsidRPr="00FE670F">
        <w:rPr>
          <w:rFonts w:ascii="Times New Roman" w:eastAsia="Times New Roman" w:hAnsi="Times New Roman" w:cs="Times New Roman"/>
          <w:sz w:val="24"/>
          <w:szCs w:val="24"/>
        </w:rPr>
        <w:t xml:space="preserve">lause 6.1, including for higher volumes of </w:t>
      </w:r>
      <w:r w:rsidR="001F4481" w:rsidRPr="00FE670F">
        <w:rPr>
          <w:rFonts w:ascii="Times New Roman" w:eastAsia="Times New Roman" w:hAnsi="Times New Roman" w:cs="Times New Roman"/>
          <w:sz w:val="24"/>
          <w:szCs w:val="24"/>
        </w:rPr>
        <w:t>U</w:t>
      </w:r>
      <w:r w:rsidR="00DB507D" w:rsidRPr="00FE670F">
        <w:rPr>
          <w:rFonts w:ascii="Times New Roman" w:eastAsia="Times New Roman" w:hAnsi="Times New Roman" w:cs="Times New Roman"/>
          <w:sz w:val="24"/>
          <w:szCs w:val="24"/>
        </w:rPr>
        <w:t xml:space="preserve">nregistered </w:t>
      </w:r>
      <w:r w:rsidR="001F4481" w:rsidRPr="00FE670F">
        <w:rPr>
          <w:rFonts w:ascii="Times New Roman" w:eastAsia="Times New Roman" w:hAnsi="Times New Roman" w:cs="Times New Roman"/>
          <w:sz w:val="24"/>
          <w:szCs w:val="24"/>
        </w:rPr>
        <w:t>C</w:t>
      </w:r>
      <w:r w:rsidR="00DB507D" w:rsidRPr="00FE670F">
        <w:rPr>
          <w:rFonts w:ascii="Times New Roman" w:eastAsia="Times New Roman" w:hAnsi="Times New Roman" w:cs="Times New Roman"/>
          <w:sz w:val="24"/>
          <w:szCs w:val="24"/>
        </w:rPr>
        <w:t>ustomers.</w:t>
      </w:r>
    </w:p>
    <w:p w14:paraId="2D52687E" w14:textId="77777777" w:rsidR="0037761C" w:rsidRPr="00FE670F" w:rsidRDefault="0037761C" w:rsidP="00654924">
      <w:pPr>
        <w:pStyle w:val="Heading1"/>
        <w:tabs>
          <w:tab w:val="left" w:pos="2645"/>
        </w:tabs>
        <w:spacing w:before="0" w:line="360" w:lineRule="auto"/>
        <w:ind w:left="2364" w:firstLine="0"/>
        <w:jc w:val="both"/>
        <w:rPr>
          <w:rFonts w:cs="Times New Roman"/>
          <w:u w:val="thick" w:color="000000"/>
        </w:rPr>
      </w:pPr>
    </w:p>
    <w:p w14:paraId="4D7F6C4F" w14:textId="77777777" w:rsidR="0037761C" w:rsidRPr="00FE670F" w:rsidRDefault="0037761C" w:rsidP="004633FE">
      <w:pPr>
        <w:pStyle w:val="Heading1"/>
        <w:numPr>
          <w:ilvl w:val="1"/>
          <w:numId w:val="4"/>
        </w:numPr>
        <w:tabs>
          <w:tab w:val="left" w:pos="2645"/>
        </w:tabs>
        <w:spacing w:before="0" w:line="360" w:lineRule="auto"/>
        <w:ind w:left="2364" w:hanging="442"/>
        <w:jc w:val="center"/>
        <w:rPr>
          <w:rFonts w:cs="Times New Roman"/>
          <w:u w:val="thick" w:color="000000"/>
        </w:rPr>
      </w:pPr>
      <w:bookmarkStart w:id="114" w:name="_Toc429488201"/>
      <w:r w:rsidRPr="00FE670F">
        <w:rPr>
          <w:rFonts w:cs="Times New Roman"/>
          <w:u w:val="thick" w:color="000000"/>
        </w:rPr>
        <w:t>DATA PROTECTION REQUIREMENTS</w:t>
      </w:r>
      <w:bookmarkEnd w:id="114"/>
    </w:p>
    <w:p w14:paraId="2C6AF7EE" w14:textId="77777777" w:rsidR="0037761C" w:rsidRPr="00FE670F" w:rsidRDefault="0037761C" w:rsidP="00654924">
      <w:pPr>
        <w:pStyle w:val="Heading1"/>
        <w:tabs>
          <w:tab w:val="left" w:pos="838"/>
        </w:tabs>
        <w:spacing w:line="360" w:lineRule="auto"/>
        <w:ind w:left="119" w:firstLine="0"/>
        <w:jc w:val="both"/>
        <w:rPr>
          <w:rFonts w:cs="Times New Roman"/>
        </w:rPr>
      </w:pPr>
    </w:p>
    <w:p w14:paraId="1EB62826" w14:textId="77777777" w:rsidR="00D8318D" w:rsidRPr="00FE670F" w:rsidRDefault="0037761C" w:rsidP="00654924">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Obligation</w:t>
      </w:r>
    </w:p>
    <w:p w14:paraId="4D2F069B" w14:textId="77777777" w:rsidR="0037761C" w:rsidRPr="00FE670F" w:rsidRDefault="0037761C" w:rsidP="00654924">
      <w:pPr>
        <w:tabs>
          <w:tab w:val="left" w:pos="838"/>
        </w:tabs>
        <w:spacing w:after="0" w:line="360" w:lineRule="auto"/>
        <w:ind w:left="117"/>
        <w:jc w:val="both"/>
        <w:rPr>
          <w:rFonts w:ascii="Times New Roman" w:eastAsia="Times New Roman" w:hAnsi="Times New Roman" w:cs="Times New Roman"/>
          <w:b/>
          <w:sz w:val="24"/>
          <w:szCs w:val="24"/>
        </w:rPr>
      </w:pPr>
    </w:p>
    <w:p w14:paraId="201D491E" w14:textId="77777777" w:rsidR="00D05AD4" w:rsidRPr="00FE670F" w:rsidRDefault="00D05AD4" w:rsidP="00D05AD4">
      <w:pPr>
        <w:pStyle w:val="ListParagraph"/>
        <w:numPr>
          <w:ilvl w:val="0"/>
          <w:numId w:val="1"/>
        </w:numPr>
        <w:tabs>
          <w:tab w:val="left" w:pos="838"/>
        </w:tabs>
        <w:spacing w:line="360" w:lineRule="auto"/>
        <w:jc w:val="both"/>
        <w:rPr>
          <w:rFonts w:ascii="Times New Roman" w:eastAsia="Times New Roman" w:hAnsi="Times New Roman" w:cs="Times New Roman"/>
          <w:vanish/>
          <w:sz w:val="24"/>
          <w:szCs w:val="24"/>
        </w:rPr>
      </w:pPr>
    </w:p>
    <w:p w14:paraId="1E8AD174" w14:textId="77777777" w:rsidR="00D8318D" w:rsidRPr="00FE670F" w:rsidRDefault="006F1028" w:rsidP="00D05AD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Any information transfer pursuant to this Code Of Practice sh</w:t>
      </w:r>
      <w:r w:rsidR="002230E1" w:rsidRPr="00FE670F">
        <w:rPr>
          <w:rFonts w:ascii="Times New Roman" w:eastAsia="Times New Roman" w:hAnsi="Times New Roman" w:cs="Times New Roman"/>
          <w:sz w:val="24"/>
          <w:szCs w:val="24"/>
        </w:rPr>
        <w:t>all</w:t>
      </w:r>
      <w:r w:rsidR="002D70AF" w:rsidRPr="00FE670F">
        <w:rPr>
          <w:rFonts w:ascii="Times New Roman" w:eastAsia="Times New Roman" w:hAnsi="Times New Roman" w:cs="Times New Roman"/>
          <w:sz w:val="24"/>
          <w:szCs w:val="24"/>
        </w:rPr>
        <w:t xml:space="preserve"> </w:t>
      </w:r>
      <w:r w:rsidRPr="00FE670F">
        <w:rPr>
          <w:rFonts w:ascii="Times New Roman" w:eastAsia="Times New Roman" w:hAnsi="Times New Roman" w:cs="Times New Roman"/>
          <w:sz w:val="24"/>
          <w:szCs w:val="24"/>
        </w:rPr>
        <w:t xml:space="preserve">be made in compliance with relevant data protection legislation, and the relevant Party’s data protection policies and procedures. </w:t>
      </w:r>
    </w:p>
    <w:p w14:paraId="4E92028A" w14:textId="77777777" w:rsidR="0037761C" w:rsidRPr="00FE670F" w:rsidRDefault="0037761C" w:rsidP="00654924">
      <w:pPr>
        <w:tabs>
          <w:tab w:val="left" w:pos="838"/>
        </w:tabs>
        <w:spacing w:line="360" w:lineRule="auto"/>
        <w:ind w:left="117"/>
        <w:jc w:val="both"/>
        <w:rPr>
          <w:rFonts w:ascii="Times New Roman" w:eastAsia="Times New Roman" w:hAnsi="Times New Roman" w:cs="Times New Roman"/>
          <w:sz w:val="24"/>
          <w:szCs w:val="24"/>
        </w:rPr>
      </w:pPr>
    </w:p>
    <w:p w14:paraId="52785933" w14:textId="77777777" w:rsidR="00D8318D" w:rsidRPr="00FE670F" w:rsidRDefault="00A01B56" w:rsidP="004633FE">
      <w:pPr>
        <w:pStyle w:val="Heading1"/>
        <w:numPr>
          <w:ilvl w:val="1"/>
          <w:numId w:val="4"/>
        </w:numPr>
        <w:tabs>
          <w:tab w:val="left" w:pos="2645"/>
        </w:tabs>
        <w:spacing w:before="0" w:line="360" w:lineRule="auto"/>
        <w:ind w:left="2364" w:hanging="442"/>
        <w:jc w:val="center"/>
        <w:rPr>
          <w:rFonts w:cs="Times New Roman"/>
          <w:u w:val="thick" w:color="000000"/>
        </w:rPr>
      </w:pPr>
      <w:bookmarkStart w:id="115" w:name="_Toc429488202"/>
      <w:del w:id="116" w:author="Allanson, Chris" w:date="2015-09-02T12:07:00Z">
        <w:r w:rsidRPr="00FE670F" w:rsidDel="003C6B0C">
          <w:rPr>
            <w:rFonts w:cs="Times New Roman"/>
            <w:u w:val="thick" w:color="000000"/>
          </w:rPr>
          <w:delText xml:space="preserve">BEST </w:delText>
        </w:r>
        <w:r w:rsidR="00701F88" w:rsidRPr="00FE670F" w:rsidDel="003C6B0C">
          <w:rPr>
            <w:rFonts w:cs="Times New Roman"/>
            <w:u w:val="thick" w:color="000000"/>
          </w:rPr>
          <w:delText>PRA</w:delText>
        </w:r>
      </w:del>
      <w:del w:id="117" w:author="Allanson, Chris" w:date="2015-09-02T12:08:00Z">
        <w:r w:rsidR="00701F88" w:rsidRPr="00FE670F" w:rsidDel="003C6B0C">
          <w:rPr>
            <w:rFonts w:cs="Times New Roman"/>
            <w:u w:val="thick" w:color="000000"/>
          </w:rPr>
          <w:delText xml:space="preserve">CTICE </w:delText>
        </w:r>
      </w:del>
      <w:r w:rsidR="006F1028" w:rsidRPr="00FE670F">
        <w:rPr>
          <w:rFonts w:cs="Times New Roman"/>
          <w:u w:val="thick" w:color="000000"/>
        </w:rPr>
        <w:t>PROCEDURES FOR INVESTIGATION</w:t>
      </w:r>
      <w:bookmarkEnd w:id="115"/>
    </w:p>
    <w:p w14:paraId="6E02D709" w14:textId="77777777" w:rsidR="00E1135A" w:rsidRPr="00FE670F" w:rsidRDefault="00E1135A" w:rsidP="00654924">
      <w:pPr>
        <w:tabs>
          <w:tab w:val="left" w:pos="838"/>
        </w:tabs>
        <w:spacing w:line="360" w:lineRule="auto"/>
        <w:ind w:left="117"/>
        <w:jc w:val="both"/>
        <w:rPr>
          <w:rFonts w:ascii="Times New Roman" w:eastAsia="Times New Roman" w:hAnsi="Times New Roman" w:cs="Times New Roman"/>
          <w:sz w:val="24"/>
          <w:szCs w:val="24"/>
        </w:rPr>
      </w:pPr>
    </w:p>
    <w:p w14:paraId="7E00687B" w14:textId="77777777" w:rsidR="003C6B0C" w:rsidDel="001C530E" w:rsidRDefault="003C6B0C" w:rsidP="00654924">
      <w:pPr>
        <w:spacing w:after="0" w:line="360" w:lineRule="auto"/>
        <w:ind w:left="837"/>
        <w:jc w:val="both"/>
        <w:rPr>
          <w:ins w:id="118" w:author="Allanson, Chris" w:date="2015-09-02T12:09:00Z"/>
          <w:del w:id="119" w:author="Claire Hynes" w:date="2015-09-08T10:43:00Z"/>
          <w:rFonts w:ascii="Times New Roman" w:hAnsi="Times New Roman" w:cs="Times New Roman"/>
          <w:b/>
          <w:sz w:val="24"/>
          <w:szCs w:val="24"/>
        </w:rPr>
      </w:pPr>
      <w:ins w:id="120" w:author="Allanson, Chris" w:date="2015-09-02T12:08:00Z">
        <w:r w:rsidRPr="00FE670F">
          <w:rPr>
            <w:rFonts w:ascii="Times New Roman" w:hAnsi="Times New Roman" w:cs="Times New Roman"/>
            <w:b/>
            <w:sz w:val="24"/>
            <w:szCs w:val="24"/>
          </w:rPr>
          <w:t>Best Practice</w:t>
        </w:r>
      </w:ins>
    </w:p>
    <w:p w14:paraId="70B52C65" w14:textId="77777777" w:rsidR="003C6B0C" w:rsidRDefault="003C6B0C" w:rsidP="00654924">
      <w:pPr>
        <w:spacing w:after="0" w:line="360" w:lineRule="auto"/>
        <w:ind w:left="837"/>
        <w:jc w:val="both"/>
        <w:rPr>
          <w:ins w:id="121" w:author="Allanson, Chris" w:date="2015-09-02T12:09:00Z"/>
          <w:rFonts w:ascii="Times New Roman" w:hAnsi="Times New Roman" w:cs="Times New Roman"/>
          <w:b/>
          <w:sz w:val="24"/>
          <w:szCs w:val="24"/>
        </w:rPr>
      </w:pPr>
    </w:p>
    <w:p w14:paraId="71750651" w14:textId="77777777" w:rsidR="00D8318D" w:rsidRPr="00FE670F" w:rsidDel="003C6B0C" w:rsidRDefault="003C6B0C" w:rsidP="00654924">
      <w:pPr>
        <w:spacing w:after="0" w:line="360" w:lineRule="auto"/>
        <w:ind w:left="837"/>
        <w:jc w:val="both"/>
        <w:rPr>
          <w:del w:id="122" w:author="Allanson, Chris" w:date="2015-09-02T12:08:00Z"/>
          <w:rFonts w:ascii="Times New Roman" w:hAnsi="Times New Roman" w:cs="Times New Roman"/>
          <w:b/>
          <w:sz w:val="24"/>
          <w:szCs w:val="24"/>
        </w:rPr>
      </w:pPr>
      <w:ins w:id="123" w:author="Allanson, Chris" w:date="2015-09-02T12:09:00Z">
        <w:r>
          <w:rPr>
            <w:rFonts w:ascii="Times New Roman" w:hAnsi="Times New Roman" w:cs="Times New Roman"/>
            <w:b/>
            <w:sz w:val="24"/>
            <w:szCs w:val="24"/>
          </w:rPr>
          <w:t>Process</w:t>
        </w:r>
      </w:ins>
      <w:del w:id="124" w:author="Allanson, Chris" w:date="2015-09-02T12:08:00Z">
        <w:r w:rsidR="006F1028" w:rsidRPr="00FE670F" w:rsidDel="003C6B0C">
          <w:rPr>
            <w:rFonts w:ascii="Times New Roman" w:hAnsi="Times New Roman" w:cs="Times New Roman"/>
            <w:b/>
            <w:sz w:val="24"/>
            <w:szCs w:val="24"/>
          </w:rPr>
          <w:delText>Process to be followed</w:delText>
        </w:r>
      </w:del>
    </w:p>
    <w:p w14:paraId="3180335C" w14:textId="77777777" w:rsidR="0037761C" w:rsidRPr="00FE670F" w:rsidRDefault="0037761C" w:rsidP="00654924">
      <w:pPr>
        <w:tabs>
          <w:tab w:val="left" w:pos="838"/>
        </w:tabs>
        <w:spacing w:after="0" w:line="360" w:lineRule="auto"/>
        <w:ind w:left="839"/>
        <w:jc w:val="both"/>
        <w:rPr>
          <w:rFonts w:ascii="Times New Roman" w:eastAsia="Times New Roman" w:hAnsi="Times New Roman" w:cs="Times New Roman"/>
          <w:sz w:val="24"/>
          <w:szCs w:val="24"/>
        </w:rPr>
      </w:pPr>
    </w:p>
    <w:p w14:paraId="1E3F137C" w14:textId="77777777" w:rsidR="00D05AD4" w:rsidRPr="00FE670F" w:rsidRDefault="00D05AD4" w:rsidP="00D05AD4">
      <w:pPr>
        <w:pStyle w:val="ListParagraph"/>
        <w:numPr>
          <w:ilvl w:val="0"/>
          <w:numId w:val="1"/>
        </w:numPr>
        <w:tabs>
          <w:tab w:val="left" w:pos="838"/>
        </w:tabs>
        <w:spacing w:line="360" w:lineRule="auto"/>
        <w:jc w:val="both"/>
        <w:rPr>
          <w:rFonts w:ascii="Times New Roman" w:eastAsia="Times New Roman" w:hAnsi="Times New Roman" w:cs="Times New Roman"/>
          <w:vanish/>
          <w:sz w:val="24"/>
          <w:szCs w:val="24"/>
        </w:rPr>
      </w:pPr>
    </w:p>
    <w:p w14:paraId="74DB4553" w14:textId="77777777" w:rsidR="00D8318D" w:rsidRPr="00FE670F" w:rsidRDefault="006F1028" w:rsidP="00D05AD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A diagram showing </w:t>
      </w:r>
      <w:r w:rsidR="002B73AC" w:rsidRPr="00FE670F">
        <w:rPr>
          <w:rFonts w:ascii="Times New Roman" w:eastAsia="Times New Roman" w:hAnsi="Times New Roman" w:cs="Times New Roman"/>
          <w:sz w:val="24"/>
          <w:szCs w:val="24"/>
        </w:rPr>
        <w:t xml:space="preserve">the outline process for resolving </w:t>
      </w:r>
      <w:r w:rsidR="002D718B" w:rsidRPr="00FE670F">
        <w:rPr>
          <w:rFonts w:ascii="Times New Roman" w:eastAsia="Times New Roman" w:hAnsi="Times New Roman" w:cs="Times New Roman"/>
          <w:sz w:val="24"/>
          <w:szCs w:val="24"/>
        </w:rPr>
        <w:t>U</w:t>
      </w:r>
      <w:r w:rsidR="002B73AC" w:rsidRPr="00FE670F">
        <w:rPr>
          <w:rFonts w:ascii="Times New Roman" w:eastAsia="Times New Roman" w:hAnsi="Times New Roman" w:cs="Times New Roman"/>
          <w:sz w:val="24"/>
          <w:szCs w:val="24"/>
        </w:rPr>
        <w:t xml:space="preserve">nregistered </w:t>
      </w:r>
      <w:r w:rsidR="002D718B" w:rsidRPr="00FE670F">
        <w:rPr>
          <w:rFonts w:ascii="Times New Roman" w:eastAsia="Times New Roman" w:hAnsi="Times New Roman" w:cs="Times New Roman"/>
          <w:sz w:val="24"/>
          <w:szCs w:val="24"/>
        </w:rPr>
        <w:t>C</w:t>
      </w:r>
      <w:r w:rsidR="002B73AC" w:rsidRPr="00FE670F">
        <w:rPr>
          <w:rFonts w:ascii="Times New Roman" w:eastAsia="Times New Roman" w:hAnsi="Times New Roman" w:cs="Times New Roman"/>
          <w:sz w:val="24"/>
          <w:szCs w:val="24"/>
        </w:rPr>
        <w:t xml:space="preserve">ustomers is provided at </w:t>
      </w:r>
      <w:r w:rsidR="00B64534" w:rsidRPr="00FE670F">
        <w:rPr>
          <w:rFonts w:ascii="Times New Roman" w:eastAsia="Times New Roman" w:hAnsi="Times New Roman" w:cs="Times New Roman"/>
          <w:sz w:val="24"/>
          <w:szCs w:val="24"/>
          <w:highlight w:val="yellow"/>
        </w:rPr>
        <w:t xml:space="preserve">Appendix </w:t>
      </w:r>
      <w:r w:rsidR="00DB4C99" w:rsidRPr="00FE670F">
        <w:rPr>
          <w:rFonts w:ascii="Times New Roman" w:eastAsia="Times New Roman" w:hAnsi="Times New Roman" w:cs="Times New Roman"/>
          <w:sz w:val="24"/>
          <w:szCs w:val="24"/>
          <w:highlight w:val="yellow"/>
        </w:rPr>
        <w:t>1</w:t>
      </w:r>
      <w:r w:rsidRPr="00FE670F">
        <w:rPr>
          <w:rFonts w:ascii="Times New Roman" w:eastAsia="Times New Roman" w:hAnsi="Times New Roman" w:cs="Times New Roman"/>
          <w:sz w:val="24"/>
          <w:szCs w:val="24"/>
        </w:rPr>
        <w:t>.</w:t>
      </w:r>
    </w:p>
    <w:p w14:paraId="1AFF73B8" w14:textId="77777777" w:rsidR="00CB67BC" w:rsidRPr="00FE670F" w:rsidRDefault="00CB67BC" w:rsidP="00654924">
      <w:pPr>
        <w:tabs>
          <w:tab w:val="left" w:pos="838"/>
        </w:tabs>
        <w:spacing w:line="360" w:lineRule="auto"/>
        <w:ind w:left="117"/>
        <w:jc w:val="both"/>
        <w:rPr>
          <w:rFonts w:ascii="Times New Roman" w:eastAsia="Times New Roman" w:hAnsi="Times New Roman" w:cs="Times New Roman"/>
          <w:sz w:val="24"/>
          <w:szCs w:val="24"/>
        </w:rPr>
      </w:pPr>
    </w:p>
    <w:p w14:paraId="55072957" w14:textId="77777777" w:rsidR="00D8318D" w:rsidRPr="00FE670F" w:rsidRDefault="002B73AC" w:rsidP="00654924">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Site Visits</w:t>
      </w:r>
    </w:p>
    <w:p w14:paraId="0EC9E419" w14:textId="77777777" w:rsidR="00DC6C0F" w:rsidRPr="00FE670F" w:rsidRDefault="00DC6C0F" w:rsidP="00654924">
      <w:pPr>
        <w:tabs>
          <w:tab w:val="left" w:pos="838"/>
        </w:tabs>
        <w:spacing w:after="0" w:line="360" w:lineRule="auto"/>
        <w:ind w:left="117"/>
        <w:jc w:val="both"/>
        <w:rPr>
          <w:rFonts w:ascii="Times New Roman" w:eastAsia="Times New Roman" w:hAnsi="Times New Roman" w:cs="Times New Roman"/>
          <w:b/>
          <w:sz w:val="24"/>
          <w:szCs w:val="24"/>
        </w:rPr>
      </w:pPr>
    </w:p>
    <w:p w14:paraId="72403F5D" w14:textId="77777777" w:rsidR="00621DD5" w:rsidRPr="00FE670F" w:rsidRDefault="006F1028" w:rsidP="0065492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On receipt of information </w:t>
      </w:r>
      <w:r w:rsidR="002230E1" w:rsidRPr="00FE670F">
        <w:rPr>
          <w:rFonts w:ascii="Times New Roman" w:eastAsia="Times New Roman" w:hAnsi="Times New Roman" w:cs="Times New Roman"/>
          <w:sz w:val="24"/>
          <w:szCs w:val="24"/>
        </w:rPr>
        <w:t>ind</w:t>
      </w:r>
      <w:r w:rsidR="00F77055" w:rsidRPr="00FE670F">
        <w:rPr>
          <w:rFonts w:ascii="Times New Roman" w:eastAsia="Times New Roman" w:hAnsi="Times New Roman" w:cs="Times New Roman"/>
          <w:sz w:val="24"/>
          <w:szCs w:val="24"/>
        </w:rPr>
        <w:t xml:space="preserve">icating </w:t>
      </w:r>
      <w:r w:rsidR="002230E1" w:rsidRPr="00FE670F">
        <w:rPr>
          <w:rFonts w:ascii="Times New Roman" w:eastAsia="Times New Roman" w:hAnsi="Times New Roman" w:cs="Times New Roman"/>
          <w:sz w:val="24"/>
          <w:szCs w:val="24"/>
        </w:rPr>
        <w:t xml:space="preserve">a potential Unregistered Premises, </w:t>
      </w:r>
      <w:r w:rsidRPr="00FE670F">
        <w:rPr>
          <w:rFonts w:ascii="Times New Roman" w:eastAsia="Times New Roman" w:hAnsi="Times New Roman" w:cs="Times New Roman"/>
          <w:sz w:val="24"/>
          <w:szCs w:val="24"/>
        </w:rPr>
        <w:t xml:space="preserve">the </w:t>
      </w:r>
      <w:r w:rsidRPr="00FE670F">
        <w:rPr>
          <w:rFonts w:ascii="Times New Roman" w:eastAsia="Times New Roman" w:hAnsi="Times New Roman" w:cs="Times New Roman"/>
          <w:sz w:val="24"/>
          <w:szCs w:val="24"/>
        </w:rPr>
        <w:lastRenderedPageBreak/>
        <w:t xml:space="preserve">Distributor </w:t>
      </w:r>
      <w:r w:rsidR="00A01B56" w:rsidRPr="00FE670F">
        <w:rPr>
          <w:rFonts w:ascii="Times New Roman" w:eastAsia="Times New Roman" w:hAnsi="Times New Roman" w:cs="Times New Roman"/>
          <w:sz w:val="24"/>
          <w:szCs w:val="24"/>
        </w:rPr>
        <w:t xml:space="preserve">shall </w:t>
      </w:r>
      <w:r w:rsidRPr="00FE670F">
        <w:rPr>
          <w:rFonts w:ascii="Times New Roman" w:eastAsia="Times New Roman" w:hAnsi="Times New Roman" w:cs="Times New Roman"/>
          <w:sz w:val="24"/>
          <w:szCs w:val="24"/>
        </w:rPr>
        <w:t xml:space="preserve">assess whether there is a need for a site visit. In the event a site visit is required this </w:t>
      </w:r>
      <w:r w:rsidR="00A01B56" w:rsidRPr="00FE670F">
        <w:rPr>
          <w:rFonts w:ascii="Times New Roman" w:eastAsia="Times New Roman" w:hAnsi="Times New Roman" w:cs="Times New Roman"/>
          <w:sz w:val="24"/>
          <w:szCs w:val="24"/>
        </w:rPr>
        <w:t xml:space="preserve">visit should be aimed at </w:t>
      </w:r>
      <w:r w:rsidRPr="00FE670F">
        <w:rPr>
          <w:rFonts w:ascii="Times New Roman" w:eastAsia="Times New Roman" w:hAnsi="Times New Roman" w:cs="Times New Roman"/>
          <w:sz w:val="24"/>
          <w:szCs w:val="24"/>
        </w:rPr>
        <w:t>determin</w:t>
      </w:r>
      <w:r w:rsidR="00A01B56" w:rsidRPr="00FE670F">
        <w:rPr>
          <w:rFonts w:ascii="Times New Roman" w:eastAsia="Times New Roman" w:hAnsi="Times New Roman" w:cs="Times New Roman"/>
          <w:sz w:val="24"/>
          <w:szCs w:val="24"/>
        </w:rPr>
        <w:t>ing</w:t>
      </w:r>
      <w:r w:rsidRPr="00FE670F">
        <w:rPr>
          <w:rFonts w:ascii="Times New Roman" w:eastAsia="Times New Roman" w:hAnsi="Times New Roman" w:cs="Times New Roman"/>
          <w:sz w:val="24"/>
          <w:szCs w:val="24"/>
        </w:rPr>
        <w:t xml:space="preserve"> whether or not the </w:t>
      </w:r>
      <w:del w:id="125" w:author="Wragge-Law" w:date="2015-08-25T08:32:00Z">
        <w:r w:rsidRPr="00FE670F" w:rsidDel="005D148D">
          <w:rPr>
            <w:rFonts w:ascii="Times New Roman" w:eastAsia="Times New Roman" w:hAnsi="Times New Roman" w:cs="Times New Roman"/>
            <w:sz w:val="24"/>
            <w:szCs w:val="24"/>
          </w:rPr>
          <w:delText xml:space="preserve">premise </w:delText>
        </w:r>
      </w:del>
      <w:ins w:id="126" w:author="Wragge-Law" w:date="2015-08-25T08:32:00Z">
        <w:r w:rsidR="005D148D">
          <w:rPr>
            <w:rFonts w:ascii="Times New Roman" w:eastAsia="Times New Roman" w:hAnsi="Times New Roman" w:cs="Times New Roman"/>
            <w:sz w:val="24"/>
            <w:szCs w:val="24"/>
          </w:rPr>
          <w:t>P</w:t>
        </w:r>
        <w:r w:rsidR="005D148D" w:rsidRPr="00FE670F">
          <w:rPr>
            <w:rFonts w:ascii="Times New Roman" w:eastAsia="Times New Roman" w:hAnsi="Times New Roman" w:cs="Times New Roman"/>
            <w:sz w:val="24"/>
            <w:szCs w:val="24"/>
          </w:rPr>
          <w:t>remise</w:t>
        </w:r>
        <w:r w:rsidR="005D148D">
          <w:rPr>
            <w:rFonts w:ascii="Times New Roman" w:eastAsia="Times New Roman" w:hAnsi="Times New Roman" w:cs="Times New Roman"/>
            <w:sz w:val="24"/>
            <w:szCs w:val="24"/>
          </w:rPr>
          <w:t>s</w:t>
        </w:r>
        <w:r w:rsidR="005D148D" w:rsidRPr="00FE670F">
          <w:rPr>
            <w:rFonts w:ascii="Times New Roman" w:eastAsia="Times New Roman" w:hAnsi="Times New Roman" w:cs="Times New Roman"/>
            <w:sz w:val="24"/>
            <w:szCs w:val="24"/>
          </w:rPr>
          <w:t xml:space="preserve"> </w:t>
        </w:r>
      </w:ins>
      <w:r w:rsidRPr="00FE670F">
        <w:rPr>
          <w:rFonts w:ascii="Times New Roman" w:eastAsia="Times New Roman" w:hAnsi="Times New Roman" w:cs="Times New Roman"/>
          <w:sz w:val="24"/>
          <w:szCs w:val="24"/>
        </w:rPr>
        <w:t xml:space="preserve">is occupied and </w:t>
      </w:r>
      <w:r w:rsidR="00A01B56" w:rsidRPr="00FE670F">
        <w:rPr>
          <w:rFonts w:ascii="Times New Roman" w:eastAsia="Times New Roman" w:hAnsi="Times New Roman" w:cs="Times New Roman"/>
          <w:sz w:val="24"/>
          <w:szCs w:val="24"/>
        </w:rPr>
        <w:t xml:space="preserve">to </w:t>
      </w:r>
      <w:r w:rsidRPr="00FE670F">
        <w:rPr>
          <w:rFonts w:ascii="Times New Roman" w:eastAsia="Times New Roman" w:hAnsi="Times New Roman" w:cs="Times New Roman"/>
          <w:sz w:val="24"/>
          <w:szCs w:val="24"/>
        </w:rPr>
        <w:t xml:space="preserve">collect </w:t>
      </w:r>
      <w:r w:rsidR="00663C9C" w:rsidRPr="00FE670F">
        <w:rPr>
          <w:rFonts w:ascii="Times New Roman" w:eastAsia="Times New Roman" w:hAnsi="Times New Roman" w:cs="Times New Roman"/>
          <w:sz w:val="24"/>
          <w:szCs w:val="24"/>
        </w:rPr>
        <w:t>C</w:t>
      </w:r>
      <w:r w:rsidRPr="00FE670F">
        <w:rPr>
          <w:rFonts w:ascii="Times New Roman" w:eastAsia="Times New Roman" w:hAnsi="Times New Roman" w:cs="Times New Roman"/>
          <w:sz w:val="24"/>
          <w:szCs w:val="24"/>
        </w:rPr>
        <w:t xml:space="preserve">ustomer </w:t>
      </w:r>
      <w:r w:rsidR="00663C9C" w:rsidRPr="00FE670F">
        <w:rPr>
          <w:rFonts w:ascii="Times New Roman" w:eastAsia="Times New Roman" w:hAnsi="Times New Roman" w:cs="Times New Roman"/>
          <w:sz w:val="24"/>
          <w:szCs w:val="24"/>
        </w:rPr>
        <w:t>D</w:t>
      </w:r>
      <w:r w:rsidRPr="00FE670F">
        <w:rPr>
          <w:rFonts w:ascii="Times New Roman" w:eastAsia="Times New Roman" w:hAnsi="Times New Roman" w:cs="Times New Roman"/>
          <w:sz w:val="24"/>
          <w:szCs w:val="24"/>
        </w:rPr>
        <w:t xml:space="preserve">etails and metering information. The Distributor shall allocate </w:t>
      </w:r>
      <w:r w:rsidR="00A01B56" w:rsidRPr="00FE670F">
        <w:rPr>
          <w:rFonts w:ascii="Times New Roman" w:eastAsia="Times New Roman" w:hAnsi="Times New Roman" w:cs="Times New Roman"/>
          <w:sz w:val="24"/>
          <w:szCs w:val="24"/>
        </w:rPr>
        <w:t xml:space="preserve">appropriate </w:t>
      </w:r>
      <w:r w:rsidRPr="00FE670F">
        <w:rPr>
          <w:rFonts w:ascii="Times New Roman" w:eastAsia="Times New Roman" w:hAnsi="Times New Roman" w:cs="Times New Roman"/>
          <w:sz w:val="24"/>
          <w:szCs w:val="24"/>
        </w:rPr>
        <w:t>priority to the Unregistered Premises for the purposes of this section</w:t>
      </w:r>
      <w:r w:rsidR="00EA6056" w:rsidRPr="00FE670F">
        <w:rPr>
          <w:rFonts w:ascii="Times New Roman" w:eastAsia="Times New Roman" w:hAnsi="Times New Roman" w:cs="Times New Roman"/>
          <w:sz w:val="24"/>
          <w:szCs w:val="24"/>
        </w:rPr>
        <w:t>.</w:t>
      </w:r>
    </w:p>
    <w:p w14:paraId="25CBBA0A" w14:textId="77777777" w:rsidR="006F1028" w:rsidRPr="00FE670F" w:rsidRDefault="00621DD5" w:rsidP="0065492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Where </w:t>
      </w:r>
      <w:r w:rsidR="002230E1" w:rsidRPr="00FE670F">
        <w:rPr>
          <w:rFonts w:ascii="Times New Roman" w:eastAsia="Times New Roman" w:hAnsi="Times New Roman" w:cs="Times New Roman"/>
          <w:sz w:val="24"/>
          <w:szCs w:val="24"/>
        </w:rPr>
        <w:t xml:space="preserve">the Distributor reasonably believes that </w:t>
      </w:r>
      <w:r w:rsidRPr="00FE670F">
        <w:rPr>
          <w:rFonts w:ascii="Times New Roman" w:eastAsia="Times New Roman" w:hAnsi="Times New Roman" w:cs="Times New Roman"/>
          <w:sz w:val="24"/>
          <w:szCs w:val="24"/>
        </w:rPr>
        <w:t>a connection may have been tampered with or improperly modified</w:t>
      </w:r>
      <w:r w:rsidR="002230E1" w:rsidRPr="00FE670F">
        <w:rPr>
          <w:rFonts w:ascii="Times New Roman" w:eastAsia="Times New Roman" w:hAnsi="Times New Roman" w:cs="Times New Roman"/>
          <w:sz w:val="24"/>
          <w:szCs w:val="24"/>
        </w:rPr>
        <w:t>,</w:t>
      </w:r>
      <w:r w:rsidRPr="00FE670F">
        <w:rPr>
          <w:rFonts w:ascii="Times New Roman" w:eastAsia="Times New Roman" w:hAnsi="Times New Roman" w:cs="Times New Roman"/>
          <w:sz w:val="24"/>
          <w:szCs w:val="24"/>
        </w:rPr>
        <w:t xml:space="preserve"> the Distributor may deem it appropriate to carry out a site visit (from a safety perspective) prior to issuing any new MPANs.</w:t>
      </w:r>
    </w:p>
    <w:p w14:paraId="13ACD0CD" w14:textId="77777777" w:rsidR="006F1028" w:rsidRPr="00FE670F" w:rsidRDefault="006F1028" w:rsidP="00654924">
      <w:pPr>
        <w:pStyle w:val="ListParagraph"/>
        <w:tabs>
          <w:tab w:val="left" w:pos="838"/>
        </w:tabs>
        <w:spacing w:line="360" w:lineRule="auto"/>
        <w:ind w:left="837"/>
        <w:jc w:val="both"/>
        <w:rPr>
          <w:rFonts w:ascii="Times New Roman" w:eastAsia="Times New Roman" w:hAnsi="Times New Roman" w:cs="Times New Roman"/>
          <w:sz w:val="24"/>
          <w:szCs w:val="24"/>
        </w:rPr>
      </w:pPr>
    </w:p>
    <w:p w14:paraId="67D300AB" w14:textId="77777777" w:rsidR="00CB67BC" w:rsidRPr="00FE670F" w:rsidRDefault="00CB67BC" w:rsidP="000705B8">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 xml:space="preserve">Process Timing </w:t>
      </w:r>
    </w:p>
    <w:p w14:paraId="24CD82CE" w14:textId="77777777" w:rsidR="00DC6C0F" w:rsidRPr="00FE670F" w:rsidRDefault="00DC6C0F" w:rsidP="000705B8">
      <w:pPr>
        <w:tabs>
          <w:tab w:val="left" w:pos="838"/>
        </w:tabs>
        <w:spacing w:after="0" w:line="360" w:lineRule="auto"/>
        <w:ind w:left="117"/>
        <w:jc w:val="both"/>
        <w:rPr>
          <w:rFonts w:ascii="Times New Roman" w:eastAsia="Times New Roman" w:hAnsi="Times New Roman" w:cs="Times New Roman"/>
          <w:b/>
          <w:sz w:val="24"/>
          <w:szCs w:val="24"/>
        </w:rPr>
      </w:pPr>
    </w:p>
    <w:p w14:paraId="7B1FD4C6" w14:textId="77777777" w:rsidR="006F1028" w:rsidRPr="00FE670F" w:rsidRDefault="0034470A" w:rsidP="000705B8">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When establishing a process to manage </w:t>
      </w:r>
      <w:r w:rsidR="002D718B" w:rsidRPr="00FE670F">
        <w:rPr>
          <w:rFonts w:ascii="Times New Roman" w:eastAsia="Times New Roman" w:hAnsi="Times New Roman" w:cs="Times New Roman"/>
          <w:sz w:val="24"/>
          <w:szCs w:val="24"/>
        </w:rPr>
        <w:t>U</w:t>
      </w:r>
      <w:r w:rsidRPr="00FE670F">
        <w:rPr>
          <w:rFonts w:ascii="Times New Roman" w:eastAsia="Times New Roman" w:hAnsi="Times New Roman" w:cs="Times New Roman"/>
          <w:sz w:val="24"/>
          <w:szCs w:val="24"/>
        </w:rPr>
        <w:t xml:space="preserve">nregistered </w:t>
      </w:r>
      <w:r w:rsidR="002D718B" w:rsidRPr="00FE670F">
        <w:rPr>
          <w:rFonts w:ascii="Times New Roman" w:eastAsia="Times New Roman" w:hAnsi="Times New Roman" w:cs="Times New Roman"/>
          <w:sz w:val="24"/>
          <w:szCs w:val="24"/>
        </w:rPr>
        <w:t>C</w:t>
      </w:r>
      <w:r w:rsidRPr="00FE670F">
        <w:rPr>
          <w:rFonts w:ascii="Times New Roman" w:eastAsia="Times New Roman" w:hAnsi="Times New Roman" w:cs="Times New Roman"/>
          <w:sz w:val="24"/>
          <w:szCs w:val="24"/>
        </w:rPr>
        <w:t xml:space="preserve">ustomers, Parties should consider the outline process diagram </w:t>
      </w:r>
      <w:r w:rsidR="00DB4C99" w:rsidRPr="00FE670F">
        <w:rPr>
          <w:rFonts w:ascii="Times New Roman" w:eastAsia="Times New Roman" w:hAnsi="Times New Roman" w:cs="Times New Roman"/>
          <w:sz w:val="24"/>
          <w:szCs w:val="24"/>
        </w:rPr>
        <w:t xml:space="preserve">at Appendix 1 </w:t>
      </w:r>
      <w:r w:rsidRPr="00FE670F">
        <w:rPr>
          <w:rFonts w:ascii="Times New Roman" w:eastAsia="Times New Roman" w:hAnsi="Times New Roman" w:cs="Times New Roman"/>
          <w:sz w:val="24"/>
          <w:szCs w:val="24"/>
        </w:rPr>
        <w:t>and the following process steps and timings</w:t>
      </w:r>
      <w:r w:rsidR="006F1028" w:rsidRPr="00FE670F">
        <w:rPr>
          <w:rFonts w:ascii="Times New Roman" w:eastAsia="Times New Roman" w:hAnsi="Times New Roman" w:cs="Times New Roman"/>
          <w:sz w:val="24"/>
          <w:szCs w:val="24"/>
        </w:rPr>
        <w:t>:</w:t>
      </w:r>
    </w:p>
    <w:p w14:paraId="0F32BC20" w14:textId="77777777" w:rsidR="006F1028" w:rsidRPr="00FE670F" w:rsidRDefault="002254F2" w:rsidP="000705B8">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Distributors shall investigate </w:t>
      </w:r>
      <w:r w:rsidR="00F77055" w:rsidRPr="00FE670F">
        <w:rPr>
          <w:rFonts w:ascii="Times New Roman" w:eastAsia="Times New Roman" w:hAnsi="Times New Roman" w:cs="Times New Roman"/>
          <w:sz w:val="24"/>
          <w:szCs w:val="24"/>
        </w:rPr>
        <w:t xml:space="preserve">and manage </w:t>
      </w:r>
      <w:r w:rsidRPr="00FE670F">
        <w:rPr>
          <w:rFonts w:ascii="Times New Roman" w:eastAsia="Times New Roman" w:hAnsi="Times New Roman" w:cs="Times New Roman"/>
          <w:sz w:val="24"/>
          <w:szCs w:val="24"/>
        </w:rPr>
        <w:t>all</w:t>
      </w:r>
      <w:r w:rsidR="006B1168" w:rsidRPr="00FE670F">
        <w:rPr>
          <w:rFonts w:ascii="Times New Roman" w:eastAsia="Times New Roman" w:hAnsi="Times New Roman" w:cs="Times New Roman"/>
          <w:sz w:val="24"/>
          <w:szCs w:val="24"/>
        </w:rPr>
        <w:t xml:space="preserve"> potential inst</w:t>
      </w:r>
      <w:r w:rsidR="00F77055" w:rsidRPr="00FE670F">
        <w:rPr>
          <w:rFonts w:ascii="Times New Roman" w:eastAsia="Times New Roman" w:hAnsi="Times New Roman" w:cs="Times New Roman"/>
          <w:sz w:val="24"/>
          <w:szCs w:val="24"/>
        </w:rPr>
        <w:t xml:space="preserve">ances of Unregistered </w:t>
      </w:r>
      <w:r w:rsidR="00FD5CC3" w:rsidRPr="00FE670F">
        <w:rPr>
          <w:rFonts w:ascii="Times New Roman" w:eastAsia="Times New Roman" w:hAnsi="Times New Roman" w:cs="Times New Roman"/>
          <w:sz w:val="24"/>
          <w:szCs w:val="24"/>
        </w:rPr>
        <w:t>Premises</w:t>
      </w:r>
      <w:r w:rsidR="006F1028" w:rsidRPr="00FE670F">
        <w:rPr>
          <w:rFonts w:ascii="Times New Roman" w:eastAsia="Times New Roman" w:hAnsi="Times New Roman" w:cs="Times New Roman"/>
          <w:sz w:val="24"/>
          <w:szCs w:val="24"/>
        </w:rPr>
        <w:t>;</w:t>
      </w:r>
      <w:r w:rsidR="00F77055" w:rsidRPr="00FE670F">
        <w:rPr>
          <w:rFonts w:ascii="Times New Roman" w:eastAsia="Times New Roman" w:hAnsi="Times New Roman" w:cs="Times New Roman"/>
          <w:sz w:val="24"/>
          <w:szCs w:val="24"/>
        </w:rPr>
        <w:t xml:space="preserve"> and</w:t>
      </w:r>
    </w:p>
    <w:p w14:paraId="2867C568" w14:textId="77777777" w:rsidR="006F1028" w:rsidRPr="00FE670F" w:rsidRDefault="00F77055" w:rsidP="000705B8">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on identification of an Unregistered </w:t>
      </w:r>
      <w:r w:rsidR="00FD5CC3" w:rsidRPr="00FE670F">
        <w:rPr>
          <w:rFonts w:ascii="Times New Roman" w:eastAsia="Times New Roman" w:hAnsi="Times New Roman" w:cs="Times New Roman"/>
          <w:sz w:val="24"/>
          <w:szCs w:val="24"/>
        </w:rPr>
        <w:t>Premises</w:t>
      </w:r>
      <w:r w:rsidRPr="00FE670F">
        <w:rPr>
          <w:rFonts w:ascii="Times New Roman" w:eastAsia="Times New Roman" w:hAnsi="Times New Roman" w:cs="Times New Roman"/>
          <w:sz w:val="24"/>
          <w:szCs w:val="24"/>
        </w:rPr>
        <w:t xml:space="preserve">, </w:t>
      </w:r>
      <w:r w:rsidR="005D1C4B" w:rsidRPr="00FE670F">
        <w:rPr>
          <w:rFonts w:ascii="Times New Roman" w:eastAsia="Times New Roman" w:hAnsi="Times New Roman" w:cs="Times New Roman"/>
          <w:sz w:val="24"/>
          <w:szCs w:val="24"/>
        </w:rPr>
        <w:t xml:space="preserve">the Distributor </w:t>
      </w:r>
      <w:r w:rsidRPr="00FE670F">
        <w:rPr>
          <w:rFonts w:ascii="Times New Roman" w:eastAsia="Times New Roman" w:hAnsi="Times New Roman" w:cs="Times New Roman"/>
          <w:sz w:val="24"/>
          <w:szCs w:val="24"/>
        </w:rPr>
        <w:t xml:space="preserve">shall </w:t>
      </w:r>
      <w:r w:rsidR="004048D9" w:rsidRPr="00FE670F">
        <w:rPr>
          <w:rFonts w:ascii="Times New Roman" w:eastAsia="Times New Roman" w:hAnsi="Times New Roman" w:cs="Times New Roman"/>
          <w:sz w:val="24"/>
          <w:szCs w:val="24"/>
        </w:rPr>
        <w:t xml:space="preserve">take reasonable </w:t>
      </w:r>
      <w:r w:rsidR="00FD5CC3" w:rsidRPr="00FE670F">
        <w:rPr>
          <w:rFonts w:ascii="Times New Roman" w:eastAsia="Times New Roman" w:hAnsi="Times New Roman" w:cs="Times New Roman"/>
          <w:sz w:val="24"/>
          <w:szCs w:val="24"/>
        </w:rPr>
        <w:t xml:space="preserve">steps </w:t>
      </w:r>
      <w:r w:rsidR="004048D9" w:rsidRPr="00FE670F">
        <w:rPr>
          <w:rFonts w:ascii="Times New Roman" w:eastAsia="Times New Roman" w:hAnsi="Times New Roman" w:cs="Times New Roman"/>
          <w:sz w:val="24"/>
          <w:szCs w:val="24"/>
        </w:rPr>
        <w:t xml:space="preserve">to identify the </w:t>
      </w:r>
      <w:ins w:id="127" w:author="Allanson, Chris" w:date="2015-09-03T13:32:00Z">
        <w:r w:rsidR="002B366B">
          <w:rPr>
            <w:rFonts w:ascii="Times New Roman" w:eastAsia="Times New Roman" w:hAnsi="Times New Roman" w:cs="Times New Roman"/>
            <w:sz w:val="24"/>
            <w:szCs w:val="24"/>
          </w:rPr>
          <w:t xml:space="preserve">Unregistered </w:t>
        </w:r>
      </w:ins>
      <w:r w:rsidR="004048D9" w:rsidRPr="00FE670F">
        <w:rPr>
          <w:rFonts w:ascii="Times New Roman" w:eastAsia="Times New Roman" w:hAnsi="Times New Roman" w:cs="Times New Roman"/>
          <w:sz w:val="24"/>
          <w:szCs w:val="24"/>
        </w:rPr>
        <w:t>Customer and</w:t>
      </w:r>
      <w:r w:rsidR="008E75DB" w:rsidRPr="00FE670F">
        <w:rPr>
          <w:rFonts w:ascii="Times New Roman" w:eastAsia="Times New Roman" w:hAnsi="Times New Roman" w:cs="Times New Roman"/>
          <w:sz w:val="24"/>
          <w:szCs w:val="24"/>
        </w:rPr>
        <w:t xml:space="preserve"> contact the </w:t>
      </w:r>
      <w:ins w:id="128" w:author="Allanson, Chris" w:date="2015-09-03T13:38:00Z">
        <w:r w:rsidR="002B366B">
          <w:rPr>
            <w:rFonts w:ascii="Times New Roman" w:eastAsia="Times New Roman" w:hAnsi="Times New Roman" w:cs="Times New Roman"/>
            <w:sz w:val="24"/>
            <w:szCs w:val="24"/>
          </w:rPr>
          <w:t>Occupier</w:t>
        </w:r>
      </w:ins>
      <w:del w:id="129" w:author="Allanson, Chris" w:date="2015-09-03T13:38:00Z">
        <w:r w:rsidR="008E75DB" w:rsidRPr="00FE670F" w:rsidDel="002B366B">
          <w:rPr>
            <w:rFonts w:ascii="Times New Roman" w:eastAsia="Times New Roman" w:hAnsi="Times New Roman" w:cs="Times New Roman"/>
            <w:sz w:val="24"/>
            <w:szCs w:val="24"/>
          </w:rPr>
          <w:delText>Customer</w:delText>
        </w:r>
      </w:del>
      <w:r w:rsidR="008E75DB" w:rsidRPr="00FE670F">
        <w:rPr>
          <w:rFonts w:ascii="Times New Roman" w:eastAsia="Times New Roman" w:hAnsi="Times New Roman" w:cs="Times New Roman"/>
          <w:sz w:val="24"/>
          <w:szCs w:val="24"/>
        </w:rPr>
        <w:t xml:space="preserve"> via letter or otherwise</w:t>
      </w:r>
      <w:r w:rsidR="00D4118A" w:rsidRPr="00FE670F">
        <w:rPr>
          <w:rFonts w:ascii="Times New Roman" w:eastAsia="Times New Roman" w:hAnsi="Times New Roman" w:cs="Times New Roman"/>
          <w:sz w:val="24"/>
          <w:szCs w:val="24"/>
        </w:rPr>
        <w:t xml:space="preserve"> </w:t>
      </w:r>
      <w:r w:rsidR="006F1028" w:rsidRPr="00FE670F">
        <w:rPr>
          <w:rFonts w:ascii="Times New Roman" w:eastAsia="Times New Roman" w:hAnsi="Times New Roman" w:cs="Times New Roman"/>
          <w:sz w:val="24"/>
          <w:szCs w:val="24"/>
        </w:rPr>
        <w:t xml:space="preserve">to encourage them to contact a </w:t>
      </w:r>
      <w:r w:rsidR="003A7DDC" w:rsidRPr="00FE670F">
        <w:rPr>
          <w:rFonts w:ascii="Times New Roman" w:eastAsia="Times New Roman" w:hAnsi="Times New Roman" w:cs="Times New Roman"/>
          <w:sz w:val="24"/>
          <w:szCs w:val="24"/>
        </w:rPr>
        <w:t>Supplier</w:t>
      </w:r>
      <w:r w:rsidR="006F1028" w:rsidRPr="00FE670F">
        <w:rPr>
          <w:rFonts w:ascii="Times New Roman" w:eastAsia="Times New Roman" w:hAnsi="Times New Roman" w:cs="Times New Roman"/>
          <w:sz w:val="24"/>
          <w:szCs w:val="24"/>
        </w:rPr>
        <w:t xml:space="preserve"> of their choice</w:t>
      </w:r>
      <w:r w:rsidR="004048D9" w:rsidRPr="00FE670F">
        <w:rPr>
          <w:rFonts w:ascii="Times New Roman" w:eastAsia="Times New Roman" w:hAnsi="Times New Roman" w:cs="Times New Roman"/>
          <w:sz w:val="24"/>
          <w:szCs w:val="24"/>
        </w:rPr>
        <w:t xml:space="preserve"> to register the supply</w:t>
      </w:r>
      <w:r w:rsidR="00FD5CC3" w:rsidRPr="00FE670F">
        <w:rPr>
          <w:rFonts w:ascii="Times New Roman" w:eastAsia="Times New Roman" w:hAnsi="Times New Roman" w:cs="Times New Roman"/>
          <w:sz w:val="24"/>
          <w:szCs w:val="24"/>
        </w:rPr>
        <w:t xml:space="preserve"> (and</w:t>
      </w:r>
      <w:r w:rsidR="00D47728" w:rsidRPr="00FE670F">
        <w:rPr>
          <w:rFonts w:ascii="Times New Roman" w:eastAsia="Times New Roman" w:hAnsi="Times New Roman" w:cs="Times New Roman"/>
          <w:sz w:val="24"/>
          <w:szCs w:val="24"/>
        </w:rPr>
        <w:t>,</w:t>
      </w:r>
      <w:r w:rsidR="00FD5CC3" w:rsidRPr="00FE670F">
        <w:rPr>
          <w:rFonts w:ascii="Times New Roman" w:eastAsia="Times New Roman" w:hAnsi="Times New Roman" w:cs="Times New Roman"/>
          <w:sz w:val="24"/>
          <w:szCs w:val="24"/>
        </w:rPr>
        <w:t xml:space="preserve"> where the </w:t>
      </w:r>
      <w:r w:rsidR="00140905" w:rsidRPr="00FE670F">
        <w:rPr>
          <w:rFonts w:ascii="Times New Roman" w:eastAsia="Times New Roman" w:hAnsi="Times New Roman" w:cs="Times New Roman"/>
          <w:sz w:val="24"/>
          <w:szCs w:val="24"/>
        </w:rPr>
        <w:t xml:space="preserve">Distributor has not identified the </w:t>
      </w:r>
      <w:r w:rsidR="00FD5CC3" w:rsidRPr="00FE670F">
        <w:rPr>
          <w:rFonts w:ascii="Times New Roman" w:eastAsia="Times New Roman" w:hAnsi="Times New Roman" w:cs="Times New Roman"/>
          <w:sz w:val="24"/>
          <w:szCs w:val="24"/>
        </w:rPr>
        <w:t xml:space="preserve">Unregistered Customer, shall arrange for delivery of a </w:t>
      </w:r>
      <w:r w:rsidR="008E75DB" w:rsidRPr="00FE670F">
        <w:rPr>
          <w:rFonts w:ascii="Times New Roman" w:eastAsia="Times New Roman" w:hAnsi="Times New Roman" w:cs="Times New Roman"/>
          <w:sz w:val="24"/>
          <w:szCs w:val="24"/>
        </w:rPr>
        <w:t>l</w:t>
      </w:r>
      <w:r w:rsidR="00FD5CC3" w:rsidRPr="00FE670F">
        <w:rPr>
          <w:rFonts w:ascii="Times New Roman" w:eastAsia="Times New Roman" w:hAnsi="Times New Roman" w:cs="Times New Roman"/>
          <w:sz w:val="24"/>
          <w:szCs w:val="24"/>
        </w:rPr>
        <w:t>etter to the Unregistered Premises</w:t>
      </w:r>
      <w:r w:rsidR="00987735" w:rsidRPr="00FE670F">
        <w:rPr>
          <w:rFonts w:ascii="Times New Roman" w:eastAsia="Times New Roman" w:hAnsi="Times New Roman" w:cs="Times New Roman"/>
          <w:sz w:val="24"/>
          <w:szCs w:val="24"/>
        </w:rPr>
        <w:t>,</w:t>
      </w:r>
      <w:r w:rsidR="00FD5CC3" w:rsidRPr="00FE670F">
        <w:rPr>
          <w:rFonts w:ascii="Times New Roman" w:eastAsia="Times New Roman" w:hAnsi="Times New Roman" w:cs="Times New Roman"/>
          <w:sz w:val="24"/>
          <w:szCs w:val="24"/>
        </w:rPr>
        <w:t xml:space="preserve"> </w:t>
      </w:r>
      <w:r w:rsidR="00987735" w:rsidRPr="00FE670F">
        <w:rPr>
          <w:rFonts w:ascii="Times New Roman" w:eastAsia="Times New Roman" w:hAnsi="Times New Roman" w:cs="Times New Roman"/>
          <w:sz w:val="24"/>
          <w:szCs w:val="24"/>
        </w:rPr>
        <w:t>addressed to</w:t>
      </w:r>
      <w:r w:rsidR="00FD5CC3" w:rsidRPr="00FE670F">
        <w:rPr>
          <w:rFonts w:ascii="Times New Roman" w:eastAsia="Times New Roman" w:hAnsi="Times New Roman" w:cs="Times New Roman"/>
          <w:sz w:val="24"/>
          <w:szCs w:val="24"/>
        </w:rPr>
        <w:t xml:space="preserve"> the </w:t>
      </w:r>
      <w:r w:rsidR="00A160C2" w:rsidRPr="00FE670F">
        <w:rPr>
          <w:rFonts w:ascii="Times New Roman" w:eastAsia="Times New Roman" w:hAnsi="Times New Roman" w:cs="Times New Roman"/>
          <w:sz w:val="24"/>
          <w:szCs w:val="24"/>
        </w:rPr>
        <w:t>O</w:t>
      </w:r>
      <w:r w:rsidR="00FD5CC3" w:rsidRPr="00FE670F">
        <w:rPr>
          <w:rFonts w:ascii="Times New Roman" w:eastAsia="Times New Roman" w:hAnsi="Times New Roman" w:cs="Times New Roman"/>
          <w:sz w:val="24"/>
          <w:szCs w:val="24"/>
        </w:rPr>
        <w:t>ccupier)</w:t>
      </w:r>
      <w:r w:rsidR="006F1028" w:rsidRPr="00FE670F">
        <w:rPr>
          <w:rFonts w:ascii="Times New Roman" w:eastAsia="Times New Roman" w:hAnsi="Times New Roman" w:cs="Times New Roman"/>
          <w:sz w:val="24"/>
          <w:szCs w:val="24"/>
        </w:rPr>
        <w:t>;</w:t>
      </w:r>
      <w:r w:rsidR="004048D9" w:rsidRPr="00FE670F">
        <w:rPr>
          <w:rFonts w:ascii="Times New Roman" w:eastAsia="Times New Roman" w:hAnsi="Times New Roman" w:cs="Times New Roman"/>
          <w:sz w:val="24"/>
          <w:szCs w:val="24"/>
        </w:rPr>
        <w:t xml:space="preserve"> and</w:t>
      </w:r>
    </w:p>
    <w:p w14:paraId="300CFFF2" w14:textId="77777777" w:rsidR="006F1028" w:rsidRPr="00FE670F" w:rsidRDefault="004048D9" w:rsidP="000705B8">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i</w:t>
      </w:r>
      <w:r w:rsidR="006F1028" w:rsidRPr="00FE670F">
        <w:rPr>
          <w:rFonts w:ascii="Times New Roman" w:eastAsia="Times New Roman" w:hAnsi="Times New Roman" w:cs="Times New Roman"/>
          <w:sz w:val="24"/>
          <w:szCs w:val="24"/>
        </w:rPr>
        <w:t xml:space="preserve">n the absence of any reasonable response from the Unregistered Customer within 1 calendar month </w:t>
      </w:r>
      <w:r w:rsidR="008E75DB" w:rsidRPr="00FE670F">
        <w:rPr>
          <w:rFonts w:ascii="Times New Roman" w:eastAsia="Times New Roman" w:hAnsi="Times New Roman" w:cs="Times New Roman"/>
          <w:sz w:val="24"/>
          <w:szCs w:val="24"/>
        </w:rPr>
        <w:t xml:space="preserve"> of initial contact</w:t>
      </w:r>
      <w:r w:rsidRPr="00FE670F">
        <w:rPr>
          <w:rFonts w:ascii="Times New Roman" w:eastAsia="Times New Roman" w:hAnsi="Times New Roman" w:cs="Times New Roman"/>
          <w:sz w:val="24"/>
          <w:szCs w:val="24"/>
        </w:rPr>
        <w:t>,</w:t>
      </w:r>
      <w:r w:rsidR="00D4118A" w:rsidRPr="00FE670F">
        <w:rPr>
          <w:rFonts w:ascii="Times New Roman" w:eastAsia="Times New Roman" w:hAnsi="Times New Roman" w:cs="Times New Roman"/>
          <w:sz w:val="24"/>
          <w:szCs w:val="24"/>
        </w:rPr>
        <w:t xml:space="preserve"> the Distributor </w:t>
      </w:r>
      <w:ins w:id="130" w:author="Allanson, Chris" w:date="2015-09-03T13:41:00Z">
        <w:r w:rsidR="00C56089">
          <w:rPr>
            <w:rFonts w:ascii="Times New Roman" w:eastAsia="Times New Roman" w:hAnsi="Times New Roman" w:cs="Times New Roman"/>
            <w:sz w:val="24"/>
            <w:szCs w:val="24"/>
          </w:rPr>
          <w:t>may</w:t>
        </w:r>
      </w:ins>
      <w:del w:id="131" w:author="Allanson, Chris" w:date="2015-09-03T13:41:00Z">
        <w:r w:rsidRPr="00FE670F" w:rsidDel="00C56089">
          <w:rPr>
            <w:rFonts w:ascii="Times New Roman" w:eastAsia="Times New Roman" w:hAnsi="Times New Roman" w:cs="Times New Roman"/>
            <w:sz w:val="24"/>
            <w:szCs w:val="24"/>
          </w:rPr>
          <w:delText>shall</w:delText>
        </w:r>
      </w:del>
      <w:r w:rsidR="00D4118A" w:rsidRPr="00FE670F">
        <w:rPr>
          <w:rFonts w:ascii="Times New Roman" w:eastAsia="Times New Roman" w:hAnsi="Times New Roman" w:cs="Times New Roman"/>
          <w:sz w:val="24"/>
          <w:szCs w:val="24"/>
        </w:rPr>
        <w:t xml:space="preserve"> issu</w:t>
      </w:r>
      <w:r w:rsidRPr="00FE670F">
        <w:rPr>
          <w:rFonts w:ascii="Times New Roman" w:eastAsia="Times New Roman" w:hAnsi="Times New Roman" w:cs="Times New Roman"/>
          <w:sz w:val="24"/>
          <w:szCs w:val="24"/>
        </w:rPr>
        <w:t>e</w:t>
      </w:r>
      <w:r w:rsidR="00D4118A" w:rsidRPr="00FE670F">
        <w:rPr>
          <w:rFonts w:ascii="Times New Roman" w:eastAsia="Times New Roman" w:hAnsi="Times New Roman" w:cs="Times New Roman"/>
          <w:sz w:val="24"/>
          <w:szCs w:val="24"/>
        </w:rPr>
        <w:t xml:space="preserve"> a</w:t>
      </w:r>
      <w:r w:rsidR="008E75DB" w:rsidRPr="00FE670F">
        <w:rPr>
          <w:rFonts w:ascii="Times New Roman" w:eastAsia="Times New Roman" w:hAnsi="Times New Roman" w:cs="Times New Roman"/>
          <w:sz w:val="24"/>
          <w:szCs w:val="24"/>
        </w:rPr>
        <w:t xml:space="preserve"> further</w:t>
      </w:r>
      <w:r w:rsidR="00D4118A" w:rsidRPr="00FE670F">
        <w:rPr>
          <w:rFonts w:ascii="Times New Roman" w:eastAsia="Times New Roman" w:hAnsi="Times New Roman" w:cs="Times New Roman"/>
          <w:sz w:val="24"/>
          <w:szCs w:val="24"/>
        </w:rPr>
        <w:t xml:space="preserve"> letter.</w:t>
      </w:r>
      <w:r w:rsidR="006F1028" w:rsidRPr="00FE670F">
        <w:rPr>
          <w:rFonts w:ascii="Times New Roman" w:eastAsia="Times New Roman" w:hAnsi="Times New Roman" w:cs="Times New Roman"/>
          <w:sz w:val="24"/>
          <w:szCs w:val="24"/>
        </w:rPr>
        <w:t xml:space="preserve"> </w:t>
      </w:r>
      <w:r w:rsidR="00D4118A" w:rsidRPr="00FE670F">
        <w:rPr>
          <w:rFonts w:ascii="Times New Roman" w:eastAsia="Times New Roman" w:hAnsi="Times New Roman" w:cs="Times New Roman"/>
          <w:sz w:val="24"/>
          <w:szCs w:val="24"/>
        </w:rPr>
        <w:t xml:space="preserve"> </w:t>
      </w:r>
      <w:r w:rsidR="006F1028" w:rsidRPr="00FE670F">
        <w:rPr>
          <w:rFonts w:ascii="Times New Roman" w:eastAsia="Times New Roman" w:hAnsi="Times New Roman" w:cs="Times New Roman"/>
          <w:sz w:val="24"/>
          <w:szCs w:val="24"/>
        </w:rPr>
        <w:t>This letter w</w:t>
      </w:r>
      <w:r w:rsidR="00D4118A" w:rsidRPr="00FE670F">
        <w:rPr>
          <w:rFonts w:ascii="Times New Roman" w:eastAsia="Times New Roman" w:hAnsi="Times New Roman" w:cs="Times New Roman"/>
          <w:sz w:val="24"/>
          <w:szCs w:val="24"/>
        </w:rPr>
        <w:t xml:space="preserve">ould </w:t>
      </w:r>
      <w:r w:rsidR="006F1028" w:rsidRPr="00FE670F">
        <w:rPr>
          <w:rFonts w:ascii="Times New Roman" w:eastAsia="Times New Roman" w:hAnsi="Times New Roman" w:cs="Times New Roman"/>
          <w:sz w:val="24"/>
          <w:szCs w:val="24"/>
        </w:rPr>
        <w:t xml:space="preserve">explain the actions that the Distributor </w:t>
      </w:r>
      <w:r w:rsidR="00D47728" w:rsidRPr="00FE670F">
        <w:rPr>
          <w:rFonts w:ascii="Times New Roman" w:eastAsia="Times New Roman" w:hAnsi="Times New Roman" w:cs="Times New Roman"/>
          <w:sz w:val="24"/>
          <w:szCs w:val="24"/>
        </w:rPr>
        <w:t>may</w:t>
      </w:r>
      <w:r w:rsidR="006F1028" w:rsidRPr="00FE670F">
        <w:rPr>
          <w:rFonts w:ascii="Times New Roman" w:eastAsia="Times New Roman" w:hAnsi="Times New Roman" w:cs="Times New Roman"/>
          <w:sz w:val="24"/>
          <w:szCs w:val="24"/>
        </w:rPr>
        <w:t xml:space="preserve"> take</w:t>
      </w:r>
      <w:r w:rsidR="00D47728" w:rsidRPr="00FE670F">
        <w:rPr>
          <w:rFonts w:ascii="Times New Roman" w:eastAsia="Times New Roman" w:hAnsi="Times New Roman" w:cs="Times New Roman"/>
          <w:sz w:val="24"/>
          <w:szCs w:val="24"/>
        </w:rPr>
        <w:t>,</w:t>
      </w:r>
      <w:r w:rsidR="006F1028" w:rsidRPr="00FE670F">
        <w:rPr>
          <w:rFonts w:ascii="Times New Roman" w:eastAsia="Times New Roman" w:hAnsi="Times New Roman" w:cs="Times New Roman"/>
          <w:sz w:val="24"/>
          <w:szCs w:val="24"/>
        </w:rPr>
        <w:t xml:space="preserve"> </w:t>
      </w:r>
      <w:r w:rsidR="00D47728" w:rsidRPr="00FE670F">
        <w:rPr>
          <w:rFonts w:ascii="Times New Roman" w:eastAsia="Times New Roman" w:hAnsi="Times New Roman" w:cs="Times New Roman"/>
          <w:sz w:val="24"/>
          <w:szCs w:val="24"/>
        </w:rPr>
        <w:t xml:space="preserve">including De-energisation and/or Disconnection and the timescales associated with these actions, </w:t>
      </w:r>
      <w:r w:rsidR="006F1028" w:rsidRPr="00FE670F">
        <w:rPr>
          <w:rFonts w:ascii="Times New Roman" w:eastAsia="Times New Roman" w:hAnsi="Times New Roman" w:cs="Times New Roman"/>
          <w:sz w:val="24"/>
          <w:szCs w:val="24"/>
        </w:rPr>
        <w:t>if no reasonable response is received;</w:t>
      </w:r>
    </w:p>
    <w:p w14:paraId="7DC3C698" w14:textId="77777777" w:rsidR="00D8318D" w:rsidRPr="00FE670F" w:rsidRDefault="002C629C" w:rsidP="000705B8">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Following seven</w:t>
      </w:r>
      <w:r w:rsidR="00D4118A" w:rsidRPr="00FE670F">
        <w:rPr>
          <w:rFonts w:ascii="Times New Roman" w:eastAsia="Times New Roman" w:hAnsi="Times New Roman" w:cs="Times New Roman"/>
          <w:sz w:val="24"/>
          <w:szCs w:val="24"/>
        </w:rPr>
        <w:t xml:space="preserve"> </w:t>
      </w:r>
      <w:r w:rsidR="006F1028" w:rsidRPr="00FE670F">
        <w:rPr>
          <w:rFonts w:ascii="Times New Roman" w:eastAsia="Times New Roman" w:hAnsi="Times New Roman" w:cs="Times New Roman"/>
          <w:sz w:val="24"/>
          <w:szCs w:val="24"/>
        </w:rPr>
        <w:t xml:space="preserve">Working Days </w:t>
      </w:r>
      <w:r w:rsidR="00D4118A" w:rsidRPr="00FE670F">
        <w:rPr>
          <w:rFonts w:ascii="Times New Roman" w:eastAsia="Times New Roman" w:hAnsi="Times New Roman" w:cs="Times New Roman"/>
          <w:sz w:val="24"/>
          <w:szCs w:val="24"/>
        </w:rPr>
        <w:t xml:space="preserve">after </w:t>
      </w:r>
      <w:ins w:id="132" w:author="Allanson, Chris" w:date="2015-09-03T13:39:00Z">
        <w:r w:rsidR="00C56089">
          <w:rPr>
            <w:rFonts w:ascii="Times New Roman" w:eastAsia="Times New Roman" w:hAnsi="Times New Roman" w:cs="Times New Roman"/>
            <w:sz w:val="24"/>
            <w:szCs w:val="24"/>
          </w:rPr>
          <w:t>such letter issued in accordance with 8.4</w:t>
        </w:r>
      </w:ins>
      <w:ins w:id="133" w:author="Allanson, Chris" w:date="2015-09-03T13:40:00Z">
        <w:r w:rsidR="00C56089">
          <w:rPr>
            <w:rFonts w:ascii="Times New Roman" w:eastAsia="Times New Roman" w:hAnsi="Times New Roman" w:cs="Times New Roman"/>
            <w:sz w:val="24"/>
            <w:szCs w:val="24"/>
          </w:rPr>
          <w:t>(c</w:t>
        </w:r>
        <w:del w:id="134" w:author="Claire Hynes" w:date="2015-09-08T10:48:00Z">
          <w:r w:rsidR="00C56089" w:rsidDel="001C530E">
            <w:rPr>
              <w:rFonts w:ascii="Times New Roman" w:eastAsia="Times New Roman" w:hAnsi="Times New Roman" w:cs="Times New Roman"/>
              <w:sz w:val="24"/>
              <w:szCs w:val="24"/>
            </w:rPr>
            <w:delText xml:space="preserve"> </w:delText>
          </w:r>
        </w:del>
        <w:r w:rsidR="00C56089">
          <w:rPr>
            <w:rFonts w:ascii="Times New Roman" w:eastAsia="Times New Roman" w:hAnsi="Times New Roman" w:cs="Times New Roman"/>
            <w:sz w:val="24"/>
            <w:szCs w:val="24"/>
          </w:rPr>
          <w:t>)</w:t>
        </w:r>
      </w:ins>
      <w:del w:id="135" w:author="Allanson, Chris" w:date="2015-09-03T13:40:00Z">
        <w:r w:rsidR="00D4118A" w:rsidRPr="00FE670F" w:rsidDel="00C56089">
          <w:rPr>
            <w:rFonts w:ascii="Times New Roman" w:eastAsia="Times New Roman" w:hAnsi="Times New Roman" w:cs="Times New Roman"/>
            <w:sz w:val="24"/>
            <w:szCs w:val="24"/>
          </w:rPr>
          <w:delText xml:space="preserve">the issue of </w:delText>
        </w:r>
        <w:r w:rsidR="006F1028" w:rsidRPr="00FE670F" w:rsidDel="00C56089">
          <w:rPr>
            <w:rFonts w:ascii="Times New Roman" w:eastAsia="Times New Roman" w:hAnsi="Times New Roman" w:cs="Times New Roman"/>
            <w:sz w:val="24"/>
            <w:szCs w:val="24"/>
          </w:rPr>
          <w:delText xml:space="preserve">the </w:delText>
        </w:r>
        <w:r w:rsidR="003A7DDC" w:rsidRPr="00FE670F" w:rsidDel="00C56089">
          <w:rPr>
            <w:rFonts w:ascii="Times New Roman" w:eastAsia="Times New Roman" w:hAnsi="Times New Roman" w:cs="Times New Roman"/>
            <w:sz w:val="24"/>
            <w:szCs w:val="24"/>
          </w:rPr>
          <w:delText>Stage</w:delText>
        </w:r>
        <w:r w:rsidR="00D4118A" w:rsidRPr="00FE670F" w:rsidDel="00C56089">
          <w:rPr>
            <w:rFonts w:ascii="Times New Roman" w:eastAsia="Times New Roman" w:hAnsi="Times New Roman" w:cs="Times New Roman"/>
            <w:sz w:val="24"/>
            <w:szCs w:val="24"/>
          </w:rPr>
          <w:delText xml:space="preserve"> 2 letter</w:delText>
        </w:r>
      </w:del>
      <w:r w:rsidR="00263872" w:rsidRPr="00FE670F">
        <w:rPr>
          <w:rFonts w:ascii="Times New Roman" w:eastAsia="Times New Roman" w:hAnsi="Times New Roman" w:cs="Times New Roman"/>
          <w:sz w:val="24"/>
          <w:szCs w:val="24"/>
        </w:rPr>
        <w:t xml:space="preserve"> </w:t>
      </w:r>
      <w:r w:rsidR="006F1028" w:rsidRPr="00FE670F">
        <w:rPr>
          <w:rFonts w:ascii="Times New Roman" w:eastAsia="Times New Roman" w:hAnsi="Times New Roman" w:cs="Times New Roman"/>
          <w:sz w:val="24"/>
          <w:szCs w:val="24"/>
        </w:rPr>
        <w:t xml:space="preserve">the Distributor </w:t>
      </w:r>
      <w:r w:rsidR="00701F88" w:rsidRPr="00FE670F">
        <w:rPr>
          <w:rFonts w:ascii="Times New Roman" w:eastAsia="Times New Roman" w:hAnsi="Times New Roman" w:cs="Times New Roman"/>
          <w:sz w:val="24"/>
          <w:szCs w:val="24"/>
        </w:rPr>
        <w:t xml:space="preserve">may </w:t>
      </w:r>
      <w:r w:rsidR="006F1028" w:rsidRPr="00FE670F">
        <w:rPr>
          <w:rFonts w:ascii="Times New Roman" w:eastAsia="Times New Roman" w:hAnsi="Times New Roman" w:cs="Times New Roman"/>
          <w:sz w:val="24"/>
          <w:szCs w:val="24"/>
        </w:rPr>
        <w:t xml:space="preserve">arrange for the supply of electricity to the Premises to be </w:t>
      </w:r>
      <w:r w:rsidR="00701F88" w:rsidRPr="00FE670F">
        <w:rPr>
          <w:rFonts w:ascii="Times New Roman" w:eastAsia="Times New Roman" w:hAnsi="Times New Roman" w:cs="Times New Roman"/>
          <w:sz w:val="24"/>
          <w:szCs w:val="24"/>
        </w:rPr>
        <w:t>De-energised or Disconnected.</w:t>
      </w:r>
    </w:p>
    <w:p w14:paraId="5AA6B3B2" w14:textId="77777777" w:rsidR="00D8318D" w:rsidRPr="00FE670F" w:rsidRDefault="006F1028" w:rsidP="000705B8">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It is acknowledged that longer timescales </w:t>
      </w:r>
      <w:ins w:id="136" w:author="Claire Hynes" w:date="2015-09-08T10:50:00Z">
        <w:r w:rsidR="009E3698">
          <w:rPr>
            <w:rFonts w:ascii="Times New Roman" w:eastAsia="Times New Roman" w:hAnsi="Times New Roman" w:cs="Times New Roman"/>
            <w:sz w:val="24"/>
            <w:szCs w:val="24"/>
          </w:rPr>
          <w:t>may</w:t>
        </w:r>
      </w:ins>
      <w:del w:id="137" w:author="Claire Hynes" w:date="2015-09-08T10:50:00Z">
        <w:r w:rsidRPr="00FE670F" w:rsidDel="009E3698">
          <w:rPr>
            <w:rFonts w:ascii="Times New Roman" w:eastAsia="Times New Roman" w:hAnsi="Times New Roman" w:cs="Times New Roman"/>
            <w:sz w:val="24"/>
            <w:szCs w:val="24"/>
          </w:rPr>
          <w:delText>shall</w:delText>
        </w:r>
      </w:del>
      <w:r w:rsidRPr="00FE670F">
        <w:rPr>
          <w:rFonts w:ascii="Times New Roman" w:eastAsia="Times New Roman" w:hAnsi="Times New Roman" w:cs="Times New Roman"/>
          <w:sz w:val="24"/>
          <w:szCs w:val="24"/>
        </w:rPr>
        <w:t xml:space="preserve"> apply where access </w:t>
      </w:r>
      <w:r w:rsidR="00DD29BB" w:rsidRPr="00FE670F">
        <w:rPr>
          <w:rFonts w:ascii="Times New Roman" w:eastAsia="Times New Roman" w:hAnsi="Times New Roman" w:cs="Times New Roman"/>
          <w:sz w:val="24"/>
          <w:szCs w:val="24"/>
        </w:rPr>
        <w:t xml:space="preserve">to </w:t>
      </w:r>
      <w:r w:rsidR="00987735" w:rsidRPr="00FE670F">
        <w:rPr>
          <w:rFonts w:ascii="Times New Roman" w:eastAsia="Times New Roman" w:hAnsi="Times New Roman" w:cs="Times New Roman"/>
          <w:sz w:val="24"/>
          <w:szCs w:val="24"/>
        </w:rPr>
        <w:t xml:space="preserve">Unregistered </w:t>
      </w:r>
      <w:r w:rsidR="00DD29BB" w:rsidRPr="00FE670F">
        <w:rPr>
          <w:rFonts w:ascii="Times New Roman" w:eastAsia="Times New Roman" w:hAnsi="Times New Roman" w:cs="Times New Roman"/>
          <w:sz w:val="24"/>
          <w:szCs w:val="24"/>
        </w:rPr>
        <w:t>Premises</w:t>
      </w:r>
      <w:r w:rsidRPr="00FE670F">
        <w:rPr>
          <w:rFonts w:ascii="Times New Roman" w:eastAsia="Times New Roman" w:hAnsi="Times New Roman" w:cs="Times New Roman"/>
          <w:sz w:val="24"/>
          <w:szCs w:val="24"/>
        </w:rPr>
        <w:t xml:space="preserve"> is delayed by circumstances outside of the Distributor’s control (including </w:t>
      </w:r>
      <w:r w:rsidRPr="00FE670F">
        <w:rPr>
          <w:rFonts w:ascii="Times New Roman" w:eastAsia="Times New Roman" w:hAnsi="Times New Roman" w:cs="Times New Roman"/>
          <w:sz w:val="24"/>
          <w:szCs w:val="24"/>
        </w:rPr>
        <w:lastRenderedPageBreak/>
        <w:t>where a warrant is needed to obtain access)</w:t>
      </w:r>
      <w:ins w:id="138" w:author="Allanson, Chris" w:date="2015-09-02T12:10:00Z">
        <w:r w:rsidR="002C5ADE">
          <w:rPr>
            <w:rFonts w:ascii="Times New Roman" w:eastAsia="Times New Roman" w:hAnsi="Times New Roman" w:cs="Times New Roman"/>
            <w:sz w:val="24"/>
            <w:szCs w:val="24"/>
          </w:rPr>
          <w:t xml:space="preserve"> or for reasonable circumstances that may lead to a more favourable outcome</w:t>
        </w:r>
      </w:ins>
      <w:r w:rsidRPr="00FE670F">
        <w:rPr>
          <w:rFonts w:ascii="Times New Roman" w:eastAsia="Times New Roman" w:hAnsi="Times New Roman" w:cs="Times New Roman"/>
          <w:sz w:val="24"/>
          <w:szCs w:val="24"/>
        </w:rPr>
        <w:t>.</w:t>
      </w:r>
    </w:p>
    <w:p w14:paraId="4848A4E1" w14:textId="77777777" w:rsidR="003A580F" w:rsidRPr="00FE670F" w:rsidRDefault="00D36DD7" w:rsidP="000705B8">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Nothing in </w:t>
      </w:r>
      <w:r w:rsidR="00923800" w:rsidRPr="00FE670F">
        <w:rPr>
          <w:rFonts w:ascii="Times New Roman" w:eastAsia="Times New Roman" w:hAnsi="Times New Roman" w:cs="Times New Roman"/>
          <w:sz w:val="24"/>
          <w:szCs w:val="24"/>
        </w:rPr>
        <w:t>C</w:t>
      </w:r>
      <w:r w:rsidRPr="00FE670F">
        <w:rPr>
          <w:rFonts w:ascii="Times New Roman" w:eastAsia="Times New Roman" w:hAnsi="Times New Roman" w:cs="Times New Roman"/>
          <w:sz w:val="24"/>
          <w:szCs w:val="24"/>
        </w:rPr>
        <w:t xml:space="preserve">lause 8.4 shall prevent a </w:t>
      </w:r>
      <w:r w:rsidR="00D24467" w:rsidRPr="00FE670F">
        <w:rPr>
          <w:rFonts w:ascii="Times New Roman" w:eastAsia="Times New Roman" w:hAnsi="Times New Roman" w:cs="Times New Roman"/>
          <w:sz w:val="24"/>
          <w:szCs w:val="24"/>
        </w:rPr>
        <w:t>D</w:t>
      </w:r>
      <w:r w:rsidRPr="00FE670F">
        <w:rPr>
          <w:rFonts w:ascii="Times New Roman" w:eastAsia="Times New Roman" w:hAnsi="Times New Roman" w:cs="Times New Roman"/>
          <w:sz w:val="24"/>
          <w:szCs w:val="24"/>
        </w:rPr>
        <w:t>istributor from communicating with Occupiers or Unregistered Customer</w:t>
      </w:r>
      <w:r w:rsidR="00B777B6" w:rsidRPr="00FE670F">
        <w:rPr>
          <w:rFonts w:ascii="Times New Roman" w:eastAsia="Times New Roman" w:hAnsi="Times New Roman" w:cs="Times New Roman"/>
          <w:sz w:val="24"/>
          <w:szCs w:val="24"/>
        </w:rPr>
        <w:t>s</w:t>
      </w:r>
      <w:r w:rsidRPr="00FE670F">
        <w:rPr>
          <w:rFonts w:ascii="Times New Roman" w:eastAsia="Times New Roman" w:hAnsi="Times New Roman" w:cs="Times New Roman"/>
          <w:sz w:val="24"/>
          <w:szCs w:val="24"/>
        </w:rPr>
        <w:t xml:space="preserve"> in a manner or frequency of its choosing, provided that the intent is to obtain Customer Details or otherwise contribute to resolving Unregistered Customers. </w:t>
      </w:r>
    </w:p>
    <w:p w14:paraId="25EA3730" w14:textId="77777777" w:rsidR="00923800" w:rsidRPr="00FE670F" w:rsidRDefault="00923800" w:rsidP="00923800">
      <w:pPr>
        <w:pStyle w:val="ListParagraph"/>
        <w:tabs>
          <w:tab w:val="left" w:pos="838"/>
        </w:tabs>
        <w:spacing w:line="360" w:lineRule="auto"/>
        <w:ind w:left="837"/>
        <w:jc w:val="both"/>
        <w:rPr>
          <w:rFonts w:ascii="Times New Roman" w:eastAsia="Times New Roman" w:hAnsi="Times New Roman" w:cs="Times New Roman"/>
          <w:sz w:val="24"/>
          <w:szCs w:val="24"/>
        </w:rPr>
      </w:pPr>
    </w:p>
    <w:p w14:paraId="2553F20C" w14:textId="77777777" w:rsidR="006F1028" w:rsidRPr="00FE670F" w:rsidRDefault="006F1028" w:rsidP="004633FE">
      <w:pPr>
        <w:pStyle w:val="Heading1"/>
        <w:numPr>
          <w:ilvl w:val="1"/>
          <w:numId w:val="4"/>
        </w:numPr>
        <w:tabs>
          <w:tab w:val="left" w:pos="2645"/>
        </w:tabs>
        <w:spacing w:before="0" w:line="360" w:lineRule="auto"/>
        <w:ind w:left="2364" w:hanging="442"/>
        <w:jc w:val="center"/>
        <w:rPr>
          <w:rFonts w:cs="Times New Roman"/>
          <w:u w:val="thick" w:color="000000"/>
        </w:rPr>
      </w:pPr>
      <w:bookmarkStart w:id="139" w:name="_Toc429488203"/>
      <w:r w:rsidRPr="00FE670F">
        <w:rPr>
          <w:rFonts w:cs="Times New Roman"/>
          <w:u w:val="thick" w:color="000000"/>
        </w:rPr>
        <w:t>VISIT PROCEDURE/GAINING ENTRY</w:t>
      </w:r>
      <w:bookmarkEnd w:id="139"/>
    </w:p>
    <w:p w14:paraId="20798663" w14:textId="77777777" w:rsidR="00D4118A" w:rsidRPr="00FE670F" w:rsidRDefault="00D4118A" w:rsidP="000705B8">
      <w:pPr>
        <w:tabs>
          <w:tab w:val="left" w:pos="838"/>
        </w:tabs>
        <w:spacing w:after="0" w:line="360" w:lineRule="auto"/>
        <w:ind w:left="117"/>
        <w:jc w:val="both"/>
        <w:rPr>
          <w:rFonts w:ascii="Times New Roman" w:eastAsia="Times New Roman" w:hAnsi="Times New Roman" w:cs="Times New Roman"/>
          <w:b/>
          <w:sz w:val="24"/>
          <w:szCs w:val="24"/>
        </w:rPr>
      </w:pPr>
    </w:p>
    <w:p w14:paraId="71253723" w14:textId="77777777" w:rsidR="006F1028" w:rsidRPr="00FE670F" w:rsidRDefault="006F1028" w:rsidP="000705B8">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Best Practice</w:t>
      </w:r>
    </w:p>
    <w:p w14:paraId="3BC13C3E" w14:textId="77777777" w:rsidR="00E1135A" w:rsidRPr="00FE670F" w:rsidRDefault="00E1135A" w:rsidP="000705B8">
      <w:pPr>
        <w:tabs>
          <w:tab w:val="left" w:pos="838"/>
        </w:tabs>
        <w:spacing w:after="0" w:line="360" w:lineRule="auto"/>
        <w:ind w:left="117"/>
        <w:jc w:val="both"/>
        <w:rPr>
          <w:rFonts w:ascii="Times New Roman" w:eastAsia="Times New Roman" w:hAnsi="Times New Roman" w:cs="Times New Roman"/>
          <w:b/>
          <w:sz w:val="24"/>
          <w:szCs w:val="24"/>
        </w:rPr>
      </w:pPr>
    </w:p>
    <w:p w14:paraId="7F30DA2E" w14:textId="77777777" w:rsidR="00D05AD4" w:rsidRPr="00FE670F" w:rsidRDefault="00D05AD4" w:rsidP="00D05AD4">
      <w:pPr>
        <w:pStyle w:val="ListParagraph"/>
        <w:numPr>
          <w:ilvl w:val="0"/>
          <w:numId w:val="1"/>
        </w:numPr>
        <w:tabs>
          <w:tab w:val="left" w:pos="838"/>
        </w:tabs>
        <w:spacing w:line="360" w:lineRule="auto"/>
        <w:jc w:val="both"/>
        <w:rPr>
          <w:rFonts w:ascii="Times New Roman" w:eastAsia="Times New Roman" w:hAnsi="Times New Roman" w:cs="Times New Roman"/>
          <w:vanish/>
          <w:sz w:val="24"/>
          <w:szCs w:val="24"/>
        </w:rPr>
      </w:pPr>
    </w:p>
    <w:p w14:paraId="102F17BE" w14:textId="77777777" w:rsidR="006F1028" w:rsidRPr="00FE670F" w:rsidRDefault="003A580F" w:rsidP="00D05AD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Where a Distributor carries out a visit to identify the Occupier of </w:t>
      </w:r>
      <w:del w:id="140" w:author="Wragge-Law" w:date="2015-08-25T08:34:00Z">
        <w:r w:rsidRPr="00FE670F" w:rsidDel="005D148D">
          <w:rPr>
            <w:rFonts w:ascii="Times New Roman" w:eastAsia="Times New Roman" w:hAnsi="Times New Roman" w:cs="Times New Roman"/>
            <w:sz w:val="24"/>
            <w:szCs w:val="24"/>
          </w:rPr>
          <w:delText xml:space="preserve">unregistered </w:delText>
        </w:r>
      </w:del>
      <w:ins w:id="141" w:author="Wragge-Law" w:date="2015-08-25T08:34:00Z">
        <w:r w:rsidR="005D148D">
          <w:rPr>
            <w:rFonts w:ascii="Times New Roman" w:eastAsia="Times New Roman" w:hAnsi="Times New Roman" w:cs="Times New Roman"/>
            <w:sz w:val="24"/>
            <w:szCs w:val="24"/>
          </w:rPr>
          <w:t>U</w:t>
        </w:r>
        <w:r w:rsidR="005D148D" w:rsidRPr="00FE670F">
          <w:rPr>
            <w:rFonts w:ascii="Times New Roman" w:eastAsia="Times New Roman" w:hAnsi="Times New Roman" w:cs="Times New Roman"/>
            <w:sz w:val="24"/>
            <w:szCs w:val="24"/>
          </w:rPr>
          <w:t xml:space="preserve">nregistered </w:t>
        </w:r>
      </w:ins>
      <w:del w:id="142" w:author="Wragge-Law" w:date="2015-08-25T08:34:00Z">
        <w:r w:rsidRPr="00FE670F" w:rsidDel="005D148D">
          <w:rPr>
            <w:rFonts w:ascii="Times New Roman" w:eastAsia="Times New Roman" w:hAnsi="Times New Roman" w:cs="Times New Roman"/>
            <w:sz w:val="24"/>
            <w:szCs w:val="24"/>
          </w:rPr>
          <w:delText xml:space="preserve">premises </w:delText>
        </w:r>
      </w:del>
      <w:ins w:id="143" w:author="Wragge-Law" w:date="2015-08-25T08:34:00Z">
        <w:r w:rsidR="005D148D">
          <w:rPr>
            <w:rFonts w:ascii="Times New Roman" w:eastAsia="Times New Roman" w:hAnsi="Times New Roman" w:cs="Times New Roman"/>
            <w:sz w:val="24"/>
            <w:szCs w:val="24"/>
          </w:rPr>
          <w:t>P</w:t>
        </w:r>
        <w:r w:rsidR="005D148D" w:rsidRPr="00FE670F">
          <w:rPr>
            <w:rFonts w:ascii="Times New Roman" w:eastAsia="Times New Roman" w:hAnsi="Times New Roman" w:cs="Times New Roman"/>
            <w:sz w:val="24"/>
            <w:szCs w:val="24"/>
          </w:rPr>
          <w:t xml:space="preserve">remises </w:t>
        </w:r>
      </w:ins>
      <w:r w:rsidRPr="00FE670F">
        <w:rPr>
          <w:rFonts w:ascii="Times New Roman" w:eastAsia="Times New Roman" w:hAnsi="Times New Roman" w:cs="Times New Roman"/>
          <w:sz w:val="24"/>
          <w:szCs w:val="24"/>
        </w:rPr>
        <w:t xml:space="preserve">the </w:t>
      </w:r>
      <w:r w:rsidR="006F1028" w:rsidRPr="00FE670F">
        <w:rPr>
          <w:rFonts w:ascii="Times New Roman" w:eastAsia="Times New Roman" w:hAnsi="Times New Roman" w:cs="Times New Roman"/>
          <w:sz w:val="24"/>
          <w:szCs w:val="24"/>
        </w:rPr>
        <w:t>Distributor</w:t>
      </w:r>
      <w:r w:rsidR="00701F88" w:rsidRPr="00FE670F">
        <w:rPr>
          <w:rFonts w:ascii="Times New Roman" w:eastAsia="Times New Roman" w:hAnsi="Times New Roman" w:cs="Times New Roman"/>
          <w:sz w:val="24"/>
          <w:szCs w:val="24"/>
        </w:rPr>
        <w:t xml:space="preserve"> </w:t>
      </w:r>
      <w:r w:rsidR="006F1028" w:rsidRPr="00FE670F">
        <w:rPr>
          <w:rFonts w:ascii="Times New Roman" w:eastAsia="Times New Roman" w:hAnsi="Times New Roman" w:cs="Times New Roman"/>
          <w:sz w:val="24"/>
          <w:szCs w:val="24"/>
        </w:rPr>
        <w:t>sh</w:t>
      </w:r>
      <w:r w:rsidR="00987735" w:rsidRPr="00FE670F">
        <w:rPr>
          <w:rFonts w:ascii="Times New Roman" w:eastAsia="Times New Roman" w:hAnsi="Times New Roman" w:cs="Times New Roman"/>
          <w:sz w:val="24"/>
          <w:szCs w:val="24"/>
        </w:rPr>
        <w:t>all</w:t>
      </w:r>
      <w:r w:rsidR="006F1028" w:rsidRPr="00FE670F">
        <w:rPr>
          <w:rFonts w:ascii="Times New Roman" w:eastAsia="Times New Roman" w:hAnsi="Times New Roman" w:cs="Times New Roman"/>
          <w:sz w:val="24"/>
          <w:szCs w:val="24"/>
        </w:rPr>
        <w:t xml:space="preserve"> ensure that</w:t>
      </w:r>
      <w:ins w:id="144" w:author="Wragge-Law" w:date="2015-08-25T08:35:00Z">
        <w:r w:rsidR="005D148D">
          <w:rPr>
            <w:rFonts w:ascii="Times New Roman" w:eastAsia="Times New Roman" w:hAnsi="Times New Roman" w:cs="Times New Roman"/>
            <w:sz w:val="24"/>
            <w:szCs w:val="24"/>
          </w:rPr>
          <w:t>,</w:t>
        </w:r>
      </w:ins>
      <w:r w:rsidR="006F1028" w:rsidRPr="00FE670F">
        <w:rPr>
          <w:rFonts w:ascii="Times New Roman" w:eastAsia="Times New Roman" w:hAnsi="Times New Roman" w:cs="Times New Roman"/>
          <w:sz w:val="24"/>
          <w:szCs w:val="24"/>
        </w:rPr>
        <w:t xml:space="preserve"> </w:t>
      </w:r>
      <w:r w:rsidR="00B777B6" w:rsidRPr="00FE670F">
        <w:rPr>
          <w:rFonts w:ascii="Times New Roman" w:eastAsia="Times New Roman" w:hAnsi="Times New Roman" w:cs="Times New Roman"/>
          <w:sz w:val="24"/>
          <w:szCs w:val="24"/>
        </w:rPr>
        <w:t xml:space="preserve">if </w:t>
      </w:r>
      <w:r w:rsidRPr="00FE670F">
        <w:rPr>
          <w:rFonts w:ascii="Times New Roman" w:eastAsia="Times New Roman" w:hAnsi="Times New Roman" w:cs="Times New Roman"/>
          <w:sz w:val="24"/>
          <w:szCs w:val="24"/>
        </w:rPr>
        <w:t>its</w:t>
      </w:r>
      <w:r w:rsidR="006F1028" w:rsidRPr="00FE670F">
        <w:rPr>
          <w:rFonts w:ascii="Times New Roman" w:eastAsia="Times New Roman" w:hAnsi="Times New Roman" w:cs="Times New Roman"/>
          <w:sz w:val="24"/>
          <w:szCs w:val="24"/>
        </w:rPr>
        <w:t xml:space="preserve"> staff </w:t>
      </w:r>
      <w:r w:rsidR="00F32D93" w:rsidRPr="00FE670F">
        <w:rPr>
          <w:rFonts w:ascii="Times New Roman" w:eastAsia="Times New Roman" w:hAnsi="Times New Roman" w:cs="Times New Roman"/>
          <w:sz w:val="24"/>
          <w:szCs w:val="24"/>
        </w:rPr>
        <w:t xml:space="preserve">(or agents) </w:t>
      </w:r>
      <w:r w:rsidR="006F1028" w:rsidRPr="00FE670F">
        <w:rPr>
          <w:rFonts w:ascii="Times New Roman" w:eastAsia="Times New Roman" w:hAnsi="Times New Roman" w:cs="Times New Roman"/>
          <w:sz w:val="24"/>
          <w:szCs w:val="24"/>
        </w:rPr>
        <w:t xml:space="preserve">visit the Premises without prior notification, </w:t>
      </w:r>
      <w:ins w:id="145" w:author="Wragge-Law" w:date="2015-08-25T08:35:00Z">
        <w:r w:rsidR="0003031E">
          <w:rPr>
            <w:rFonts w:ascii="Times New Roman" w:eastAsia="Times New Roman" w:hAnsi="Times New Roman" w:cs="Times New Roman"/>
            <w:sz w:val="24"/>
            <w:szCs w:val="24"/>
          </w:rPr>
          <w:t xml:space="preserve">they </w:t>
        </w:r>
      </w:ins>
      <w:r w:rsidR="006F1028" w:rsidRPr="00FE670F">
        <w:rPr>
          <w:rFonts w:ascii="Times New Roman" w:eastAsia="Times New Roman" w:hAnsi="Times New Roman" w:cs="Times New Roman"/>
          <w:sz w:val="24"/>
          <w:szCs w:val="24"/>
        </w:rPr>
        <w:t xml:space="preserve">provide appropriate identification for themselves and state the circumstances under which they are calling, and request entry to inspect the Premises.  </w:t>
      </w:r>
    </w:p>
    <w:p w14:paraId="79AE7F67" w14:textId="77777777" w:rsidR="006F1028" w:rsidRPr="00FE670F" w:rsidRDefault="006F1028" w:rsidP="000705B8">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Care should be taken when recording what is said by the Customer or others present at the Premises, especially where a Vulnerable Customer has been identified. In particular:</w:t>
      </w:r>
    </w:p>
    <w:p w14:paraId="365A9924" w14:textId="77777777" w:rsidR="006F1028" w:rsidRPr="00FE670F" w:rsidRDefault="006F1028" w:rsidP="000705B8">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Care should be taken in the treatment of people who have a visual impairment, hearing impairment, physical or learning disabilities, a mental health condition or are under 18 years of age. Such persons should not be interviewed alone - if necessary an 'appropriate adult' should be present.</w:t>
      </w:r>
    </w:p>
    <w:p w14:paraId="4CB1C455" w14:textId="77777777" w:rsidR="006F1028" w:rsidRPr="00FE670F" w:rsidRDefault="006F1028" w:rsidP="000705B8">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Where, as part of any contact with the Customer, it is identified that the Customer has difficulty (or claims to have difficulty) in understanding English, an interpreter may be required. Parties should establish policy guidance for staff for such situations and ensure that they are aware of this guidance. Where it is identified that the Customer is a user of British Sign Language, Parties should make all reasonable efforts to communicate with the Customer through the use of sign language, or alternatively in writing. </w:t>
      </w:r>
    </w:p>
    <w:p w14:paraId="5AC5CAF1" w14:textId="77777777" w:rsidR="006F1028" w:rsidRPr="00FE670F" w:rsidRDefault="006F1028" w:rsidP="000705B8">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Where access to the Premises has not been gained after reasonable attempts have been made, the Distributor </w:t>
      </w:r>
      <w:r w:rsidR="00B12F94" w:rsidRPr="00FE670F">
        <w:rPr>
          <w:rFonts w:ascii="Times New Roman" w:eastAsia="Times New Roman" w:hAnsi="Times New Roman" w:cs="Times New Roman"/>
          <w:sz w:val="24"/>
          <w:szCs w:val="24"/>
        </w:rPr>
        <w:t xml:space="preserve">may consider </w:t>
      </w:r>
      <w:r w:rsidRPr="00FE670F">
        <w:rPr>
          <w:rFonts w:ascii="Times New Roman" w:eastAsia="Times New Roman" w:hAnsi="Times New Roman" w:cs="Times New Roman"/>
          <w:sz w:val="24"/>
          <w:szCs w:val="24"/>
        </w:rPr>
        <w:t>seek</w:t>
      </w:r>
      <w:r w:rsidR="00DC5CEA" w:rsidRPr="00FE670F">
        <w:rPr>
          <w:rFonts w:ascii="Times New Roman" w:eastAsia="Times New Roman" w:hAnsi="Times New Roman" w:cs="Times New Roman"/>
          <w:sz w:val="24"/>
          <w:szCs w:val="24"/>
        </w:rPr>
        <w:t>ing</w:t>
      </w:r>
      <w:r w:rsidRPr="00FE670F">
        <w:rPr>
          <w:rFonts w:ascii="Times New Roman" w:eastAsia="Times New Roman" w:hAnsi="Times New Roman" w:cs="Times New Roman"/>
          <w:sz w:val="24"/>
          <w:szCs w:val="24"/>
        </w:rPr>
        <w:t xml:space="preserve"> a warrant to enter the Premises.</w:t>
      </w:r>
    </w:p>
    <w:p w14:paraId="71076620" w14:textId="77777777" w:rsidR="00D4118A" w:rsidRPr="00FE670F" w:rsidRDefault="00D4118A" w:rsidP="000705B8">
      <w:pPr>
        <w:tabs>
          <w:tab w:val="left" w:pos="838"/>
        </w:tabs>
        <w:spacing w:line="360" w:lineRule="auto"/>
        <w:ind w:left="117"/>
        <w:jc w:val="both"/>
        <w:rPr>
          <w:rFonts w:ascii="Times New Roman" w:eastAsia="Times New Roman" w:hAnsi="Times New Roman" w:cs="Times New Roman"/>
          <w:sz w:val="24"/>
          <w:szCs w:val="24"/>
        </w:rPr>
      </w:pPr>
    </w:p>
    <w:p w14:paraId="43E5CD04" w14:textId="77777777" w:rsidR="006F1028" w:rsidRPr="00FE670F" w:rsidRDefault="006F1028" w:rsidP="000705B8">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Reference</w:t>
      </w:r>
    </w:p>
    <w:p w14:paraId="61F6E1CD" w14:textId="77777777" w:rsidR="00E1135A" w:rsidRPr="00FE670F" w:rsidRDefault="00E1135A" w:rsidP="000705B8">
      <w:pPr>
        <w:tabs>
          <w:tab w:val="left" w:pos="838"/>
        </w:tabs>
        <w:spacing w:after="0" w:line="360" w:lineRule="auto"/>
        <w:ind w:left="117"/>
        <w:jc w:val="both"/>
        <w:rPr>
          <w:rFonts w:ascii="Times New Roman" w:eastAsia="Times New Roman" w:hAnsi="Times New Roman" w:cs="Times New Roman"/>
          <w:b/>
          <w:sz w:val="24"/>
          <w:szCs w:val="24"/>
        </w:rPr>
      </w:pPr>
    </w:p>
    <w:p w14:paraId="57415D06" w14:textId="77777777" w:rsidR="006F1028" w:rsidRPr="00FE670F" w:rsidRDefault="006F1028" w:rsidP="000705B8">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Warrants to enter Premises are granted under the Rights of Entry (Gas and Electricity Boards) Act 1954 and pursuant to schedule 6 of the Electrici</w:t>
      </w:r>
      <w:r w:rsidR="009C4D02" w:rsidRPr="00FE670F">
        <w:rPr>
          <w:rFonts w:ascii="Times New Roman" w:eastAsia="Times New Roman" w:hAnsi="Times New Roman" w:cs="Times New Roman"/>
          <w:sz w:val="24"/>
          <w:szCs w:val="24"/>
        </w:rPr>
        <w:t>ty Act</w:t>
      </w:r>
      <w:r w:rsidRPr="00FE670F">
        <w:rPr>
          <w:rFonts w:ascii="Times New Roman" w:eastAsia="Times New Roman" w:hAnsi="Times New Roman" w:cs="Times New Roman"/>
          <w:sz w:val="24"/>
          <w:szCs w:val="24"/>
        </w:rPr>
        <w:t>.</w:t>
      </w:r>
    </w:p>
    <w:p w14:paraId="019A8A12" w14:textId="77777777" w:rsidR="00D4118A" w:rsidRPr="00FE670F" w:rsidRDefault="00D4118A" w:rsidP="000705B8">
      <w:pPr>
        <w:tabs>
          <w:tab w:val="left" w:pos="838"/>
        </w:tabs>
        <w:spacing w:line="360" w:lineRule="auto"/>
        <w:ind w:left="117"/>
        <w:jc w:val="both"/>
        <w:rPr>
          <w:rFonts w:ascii="Times New Roman" w:eastAsia="Times New Roman" w:hAnsi="Times New Roman" w:cs="Times New Roman"/>
          <w:sz w:val="24"/>
          <w:szCs w:val="24"/>
        </w:rPr>
      </w:pPr>
    </w:p>
    <w:p w14:paraId="20AF94AE" w14:textId="77777777" w:rsidR="00D24467" w:rsidRPr="00FE670F" w:rsidRDefault="00D24467" w:rsidP="000705B8">
      <w:pPr>
        <w:tabs>
          <w:tab w:val="left" w:pos="838"/>
        </w:tabs>
        <w:spacing w:line="360" w:lineRule="auto"/>
        <w:ind w:left="117"/>
        <w:jc w:val="both"/>
        <w:rPr>
          <w:rFonts w:ascii="Times New Roman" w:eastAsia="Times New Roman" w:hAnsi="Times New Roman" w:cs="Times New Roman"/>
          <w:sz w:val="24"/>
          <w:szCs w:val="24"/>
        </w:rPr>
      </w:pPr>
    </w:p>
    <w:p w14:paraId="0AE79D46" w14:textId="77777777" w:rsidR="006F1028" w:rsidRPr="00FE670F" w:rsidRDefault="00E51FFF" w:rsidP="004633FE">
      <w:pPr>
        <w:pStyle w:val="Heading1"/>
        <w:numPr>
          <w:ilvl w:val="1"/>
          <w:numId w:val="4"/>
        </w:numPr>
        <w:tabs>
          <w:tab w:val="left" w:pos="2645"/>
        </w:tabs>
        <w:spacing w:before="0" w:line="360" w:lineRule="auto"/>
        <w:ind w:left="2364" w:hanging="442"/>
        <w:jc w:val="center"/>
        <w:rPr>
          <w:rFonts w:cs="Times New Roman"/>
          <w:u w:val="thick" w:color="000000"/>
        </w:rPr>
      </w:pPr>
      <w:bookmarkStart w:id="146" w:name="_Toc429488204"/>
      <w:r w:rsidRPr="00FE670F">
        <w:rPr>
          <w:rFonts w:cs="Times New Roman"/>
          <w:u w:val="thick" w:color="000000"/>
        </w:rPr>
        <w:t>TREATMENT OF VULNERABLE CUSTOMERS</w:t>
      </w:r>
      <w:bookmarkEnd w:id="146"/>
    </w:p>
    <w:p w14:paraId="72893F09" w14:textId="77777777" w:rsidR="00E1135A" w:rsidRPr="00FE670F" w:rsidRDefault="00E1135A" w:rsidP="000705B8">
      <w:pPr>
        <w:tabs>
          <w:tab w:val="left" w:pos="838"/>
        </w:tabs>
        <w:spacing w:after="0" w:line="360" w:lineRule="auto"/>
        <w:ind w:left="117"/>
        <w:jc w:val="both"/>
        <w:rPr>
          <w:rFonts w:ascii="Times New Roman" w:eastAsia="Times New Roman" w:hAnsi="Times New Roman" w:cs="Times New Roman"/>
          <w:b/>
          <w:sz w:val="24"/>
          <w:szCs w:val="24"/>
        </w:rPr>
      </w:pPr>
    </w:p>
    <w:p w14:paraId="16443219" w14:textId="77777777" w:rsidR="006F1028" w:rsidRPr="00FE670F" w:rsidRDefault="00E51FFF" w:rsidP="000705B8">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Obligation</w:t>
      </w:r>
    </w:p>
    <w:p w14:paraId="5142A1A7" w14:textId="77777777" w:rsidR="00E1135A" w:rsidRPr="00FE670F" w:rsidRDefault="00E1135A" w:rsidP="000705B8">
      <w:pPr>
        <w:tabs>
          <w:tab w:val="left" w:pos="838"/>
        </w:tabs>
        <w:spacing w:after="0" w:line="360" w:lineRule="auto"/>
        <w:ind w:left="117"/>
        <w:jc w:val="both"/>
        <w:rPr>
          <w:rFonts w:ascii="Times New Roman" w:eastAsia="Times New Roman" w:hAnsi="Times New Roman" w:cs="Times New Roman"/>
          <w:b/>
          <w:sz w:val="24"/>
          <w:szCs w:val="24"/>
        </w:rPr>
      </w:pPr>
    </w:p>
    <w:p w14:paraId="044062D5" w14:textId="77777777" w:rsidR="00D05AD4" w:rsidRPr="00FE670F" w:rsidRDefault="00D05AD4" w:rsidP="00D05AD4">
      <w:pPr>
        <w:pStyle w:val="ListParagraph"/>
        <w:numPr>
          <w:ilvl w:val="0"/>
          <w:numId w:val="1"/>
        </w:numPr>
        <w:tabs>
          <w:tab w:val="left" w:pos="838"/>
        </w:tabs>
        <w:spacing w:line="360" w:lineRule="auto"/>
        <w:jc w:val="both"/>
        <w:rPr>
          <w:rFonts w:ascii="Times New Roman" w:eastAsia="Times New Roman" w:hAnsi="Times New Roman" w:cs="Times New Roman"/>
          <w:vanish/>
          <w:sz w:val="24"/>
          <w:szCs w:val="24"/>
        </w:rPr>
      </w:pPr>
    </w:p>
    <w:p w14:paraId="351C2CB8" w14:textId="77777777" w:rsidR="00E51FFF" w:rsidRPr="00FE670F" w:rsidRDefault="00C56089" w:rsidP="00D05AD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ins w:id="147" w:author="Allanson, Chris" w:date="2015-09-03T13:43:00Z">
        <w:r>
          <w:rPr>
            <w:rFonts w:ascii="Times New Roman" w:eastAsia="Times New Roman" w:hAnsi="Times New Roman" w:cs="Times New Roman"/>
            <w:sz w:val="24"/>
            <w:szCs w:val="24"/>
          </w:rPr>
          <w:t>The Parties</w:t>
        </w:r>
      </w:ins>
      <w:del w:id="148" w:author="Allanson, Chris" w:date="2015-09-03T13:43:00Z">
        <w:r w:rsidR="00E51FFF" w:rsidRPr="00FE670F" w:rsidDel="00C56089">
          <w:rPr>
            <w:rFonts w:ascii="Times New Roman" w:eastAsia="Times New Roman" w:hAnsi="Times New Roman" w:cs="Times New Roman"/>
            <w:sz w:val="24"/>
            <w:szCs w:val="24"/>
          </w:rPr>
          <w:delText>Distributors</w:delText>
        </w:r>
      </w:del>
      <w:r w:rsidR="00E51FFF" w:rsidRPr="00FE670F">
        <w:rPr>
          <w:rFonts w:ascii="Times New Roman" w:eastAsia="Times New Roman" w:hAnsi="Times New Roman" w:cs="Times New Roman"/>
          <w:sz w:val="24"/>
          <w:szCs w:val="24"/>
        </w:rPr>
        <w:t xml:space="preserve"> shall use reasonable endeavours to safeguard the personal welfare of Vulnerable Customers in respect of the activities set out in this </w:t>
      </w:r>
      <w:r w:rsidR="005A6A57" w:rsidRPr="00FE670F">
        <w:rPr>
          <w:rFonts w:ascii="Times New Roman" w:eastAsia="Times New Roman" w:hAnsi="Times New Roman" w:cs="Times New Roman"/>
          <w:sz w:val="24"/>
          <w:szCs w:val="24"/>
        </w:rPr>
        <w:t>Code of Practice</w:t>
      </w:r>
      <w:r w:rsidR="00E51FFF" w:rsidRPr="00FE670F">
        <w:rPr>
          <w:rFonts w:ascii="Times New Roman" w:eastAsia="Times New Roman" w:hAnsi="Times New Roman" w:cs="Times New Roman"/>
          <w:sz w:val="24"/>
          <w:szCs w:val="24"/>
        </w:rPr>
        <w:t>.</w:t>
      </w:r>
    </w:p>
    <w:p w14:paraId="14EC502F" w14:textId="77777777" w:rsidR="00E51FFF" w:rsidRPr="00FE670F" w:rsidRDefault="00E51FFF" w:rsidP="000705B8">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If a</w:t>
      </w:r>
      <w:r w:rsidR="00AA0156" w:rsidRPr="00FE670F">
        <w:rPr>
          <w:rFonts w:ascii="Times New Roman" w:eastAsia="Times New Roman" w:hAnsi="Times New Roman" w:cs="Times New Roman"/>
          <w:sz w:val="24"/>
          <w:szCs w:val="24"/>
        </w:rPr>
        <w:t xml:space="preserve"> Party identifies that an </w:t>
      </w:r>
      <w:r w:rsidR="002D718B" w:rsidRPr="00FE670F">
        <w:rPr>
          <w:rFonts w:ascii="Times New Roman" w:eastAsia="Times New Roman" w:hAnsi="Times New Roman" w:cs="Times New Roman"/>
          <w:sz w:val="24"/>
          <w:szCs w:val="24"/>
        </w:rPr>
        <w:t>U</w:t>
      </w:r>
      <w:r w:rsidR="00AA0156" w:rsidRPr="00FE670F">
        <w:rPr>
          <w:rFonts w:ascii="Times New Roman" w:eastAsia="Times New Roman" w:hAnsi="Times New Roman" w:cs="Times New Roman"/>
          <w:sz w:val="24"/>
          <w:szCs w:val="24"/>
        </w:rPr>
        <w:t>nregistered Customer is on the ‘</w:t>
      </w:r>
      <w:r w:rsidR="00E3411B" w:rsidRPr="00FE670F">
        <w:rPr>
          <w:rFonts w:ascii="Times New Roman" w:eastAsia="Times New Roman" w:hAnsi="Times New Roman" w:cs="Times New Roman"/>
          <w:sz w:val="24"/>
          <w:szCs w:val="24"/>
        </w:rPr>
        <w:t>p</w:t>
      </w:r>
      <w:r w:rsidR="00AA0156" w:rsidRPr="00FE670F">
        <w:rPr>
          <w:rFonts w:ascii="Times New Roman" w:eastAsia="Times New Roman" w:hAnsi="Times New Roman" w:cs="Times New Roman"/>
          <w:sz w:val="24"/>
          <w:szCs w:val="24"/>
        </w:rPr>
        <w:t xml:space="preserve">riority </w:t>
      </w:r>
      <w:r w:rsidR="00E3411B" w:rsidRPr="00FE670F">
        <w:rPr>
          <w:rFonts w:ascii="Times New Roman" w:eastAsia="Times New Roman" w:hAnsi="Times New Roman" w:cs="Times New Roman"/>
          <w:sz w:val="24"/>
          <w:szCs w:val="24"/>
        </w:rPr>
        <w:t>s</w:t>
      </w:r>
      <w:r w:rsidR="00AA0156" w:rsidRPr="00FE670F">
        <w:rPr>
          <w:rFonts w:ascii="Times New Roman" w:eastAsia="Times New Roman" w:hAnsi="Times New Roman" w:cs="Times New Roman"/>
          <w:sz w:val="24"/>
          <w:szCs w:val="24"/>
        </w:rPr>
        <w:t xml:space="preserve">ervices </w:t>
      </w:r>
      <w:r w:rsidR="00E3411B" w:rsidRPr="00FE670F">
        <w:rPr>
          <w:rFonts w:ascii="Times New Roman" w:eastAsia="Times New Roman" w:hAnsi="Times New Roman" w:cs="Times New Roman"/>
          <w:sz w:val="24"/>
          <w:szCs w:val="24"/>
        </w:rPr>
        <w:t>r</w:t>
      </w:r>
      <w:r w:rsidR="00AA0156" w:rsidRPr="00FE670F">
        <w:rPr>
          <w:rFonts w:ascii="Times New Roman" w:eastAsia="Times New Roman" w:hAnsi="Times New Roman" w:cs="Times New Roman"/>
          <w:sz w:val="24"/>
          <w:szCs w:val="24"/>
        </w:rPr>
        <w:t xml:space="preserve">egister’ or otherwise identified as vulnerable </w:t>
      </w:r>
      <w:r w:rsidR="00263872" w:rsidRPr="00FE670F">
        <w:rPr>
          <w:rFonts w:ascii="Times New Roman" w:eastAsia="Times New Roman" w:hAnsi="Times New Roman" w:cs="Times New Roman"/>
          <w:sz w:val="24"/>
          <w:szCs w:val="24"/>
        </w:rPr>
        <w:t>this information</w:t>
      </w:r>
      <w:r w:rsidR="00AA0156" w:rsidRPr="00FE670F">
        <w:rPr>
          <w:rFonts w:ascii="Times New Roman" w:eastAsia="Times New Roman" w:hAnsi="Times New Roman" w:cs="Times New Roman"/>
          <w:sz w:val="24"/>
          <w:szCs w:val="24"/>
        </w:rPr>
        <w:t xml:space="preserve"> shall be captured to assist with further interactions with that Customer.</w:t>
      </w:r>
      <w:r w:rsidRPr="00FE670F">
        <w:rPr>
          <w:rFonts w:ascii="Times New Roman" w:eastAsia="Times New Roman" w:hAnsi="Times New Roman" w:cs="Times New Roman"/>
          <w:sz w:val="24"/>
          <w:szCs w:val="24"/>
        </w:rPr>
        <w:t xml:space="preserve"> </w:t>
      </w:r>
    </w:p>
    <w:p w14:paraId="48CCDD89" w14:textId="77777777" w:rsidR="006F1028" w:rsidRPr="00FE670F" w:rsidRDefault="00E51FFF" w:rsidP="000705B8">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The </w:t>
      </w:r>
      <w:ins w:id="149" w:author="Allanson, Chris" w:date="2015-09-03T13:43:00Z">
        <w:r w:rsidR="00C56089">
          <w:rPr>
            <w:rFonts w:ascii="Times New Roman" w:eastAsia="Times New Roman" w:hAnsi="Times New Roman" w:cs="Times New Roman"/>
            <w:sz w:val="24"/>
            <w:szCs w:val="24"/>
          </w:rPr>
          <w:t>Parties</w:t>
        </w:r>
      </w:ins>
      <w:del w:id="150" w:author="Allanson, Chris" w:date="2015-09-03T13:43:00Z">
        <w:r w:rsidRPr="00FE670F" w:rsidDel="00C56089">
          <w:rPr>
            <w:rFonts w:ascii="Times New Roman" w:eastAsia="Times New Roman" w:hAnsi="Times New Roman" w:cs="Times New Roman"/>
            <w:sz w:val="24"/>
            <w:szCs w:val="24"/>
          </w:rPr>
          <w:delText>Distributor</w:delText>
        </w:r>
      </w:del>
      <w:r w:rsidRPr="00FE670F">
        <w:rPr>
          <w:rFonts w:ascii="Times New Roman" w:eastAsia="Times New Roman" w:hAnsi="Times New Roman" w:cs="Times New Roman"/>
          <w:sz w:val="24"/>
          <w:szCs w:val="24"/>
        </w:rPr>
        <w:t xml:space="preserve"> shall take reasonable steps to ascertain who in the household might be a Vulnerable Customer, and make a judgement regarding the action that needs to be taken in the light of this information.</w:t>
      </w:r>
    </w:p>
    <w:p w14:paraId="765BAF07" w14:textId="77777777" w:rsidR="00D4118A" w:rsidRPr="00FE670F" w:rsidRDefault="00D4118A" w:rsidP="000705B8">
      <w:pPr>
        <w:tabs>
          <w:tab w:val="left" w:pos="838"/>
        </w:tabs>
        <w:spacing w:line="360" w:lineRule="auto"/>
        <w:ind w:left="117"/>
        <w:jc w:val="both"/>
        <w:rPr>
          <w:rFonts w:ascii="Times New Roman" w:eastAsia="Times New Roman" w:hAnsi="Times New Roman" w:cs="Times New Roman"/>
          <w:sz w:val="24"/>
          <w:szCs w:val="24"/>
        </w:rPr>
      </w:pPr>
    </w:p>
    <w:p w14:paraId="36568CB7" w14:textId="77777777" w:rsidR="006F1028" w:rsidRPr="00FE670F" w:rsidRDefault="00E51FFF" w:rsidP="000705B8">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Reference</w:t>
      </w:r>
    </w:p>
    <w:p w14:paraId="316114FC" w14:textId="77777777" w:rsidR="00E1135A" w:rsidRPr="00FE670F" w:rsidRDefault="00E1135A" w:rsidP="000705B8">
      <w:pPr>
        <w:tabs>
          <w:tab w:val="left" w:pos="838"/>
        </w:tabs>
        <w:spacing w:after="0" w:line="360" w:lineRule="auto"/>
        <w:ind w:left="117"/>
        <w:jc w:val="both"/>
        <w:rPr>
          <w:rFonts w:ascii="Times New Roman" w:eastAsia="Times New Roman" w:hAnsi="Times New Roman" w:cs="Times New Roman"/>
          <w:b/>
          <w:sz w:val="24"/>
          <w:szCs w:val="24"/>
        </w:rPr>
      </w:pPr>
    </w:p>
    <w:p w14:paraId="746ECC7A" w14:textId="77777777" w:rsidR="006F1028" w:rsidRPr="00FE670F" w:rsidRDefault="00E51FFF" w:rsidP="000705B8">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Condition 10 of the Distribution Licences and Condition 26 of the Supply Licences oblige Distributors and </w:t>
      </w:r>
      <w:r w:rsidR="003A7DDC" w:rsidRPr="00FE670F">
        <w:rPr>
          <w:rFonts w:ascii="Times New Roman" w:eastAsia="Times New Roman" w:hAnsi="Times New Roman" w:cs="Times New Roman"/>
          <w:sz w:val="24"/>
          <w:szCs w:val="24"/>
        </w:rPr>
        <w:t>Supplier</w:t>
      </w:r>
      <w:r w:rsidRPr="00FE670F">
        <w:rPr>
          <w:rFonts w:ascii="Times New Roman" w:eastAsia="Times New Roman" w:hAnsi="Times New Roman" w:cs="Times New Roman"/>
          <w:sz w:val="24"/>
          <w:szCs w:val="24"/>
        </w:rPr>
        <w:t xml:space="preserve">s (respectively) to have regard to the interests of individuals who are blind partially sighted, deaf or hearing impaired, disabled, </w:t>
      </w:r>
      <w:r w:rsidR="00322404" w:rsidRPr="00FE670F">
        <w:rPr>
          <w:rFonts w:ascii="Times New Roman" w:eastAsia="Times New Roman" w:hAnsi="Times New Roman" w:cs="Times New Roman"/>
          <w:sz w:val="24"/>
          <w:szCs w:val="24"/>
        </w:rPr>
        <w:t>and chronically</w:t>
      </w:r>
      <w:r w:rsidRPr="00FE670F">
        <w:rPr>
          <w:rFonts w:ascii="Times New Roman" w:eastAsia="Times New Roman" w:hAnsi="Times New Roman" w:cs="Times New Roman"/>
          <w:sz w:val="24"/>
          <w:szCs w:val="24"/>
        </w:rPr>
        <w:t xml:space="preserve"> sick or of pensionable age. This includes establishing and maintaining a ‘</w:t>
      </w:r>
      <w:r w:rsidR="00E3411B" w:rsidRPr="00FE670F">
        <w:rPr>
          <w:rFonts w:ascii="Times New Roman" w:eastAsia="Times New Roman" w:hAnsi="Times New Roman" w:cs="Times New Roman"/>
          <w:sz w:val="24"/>
          <w:szCs w:val="24"/>
        </w:rPr>
        <w:t>p</w:t>
      </w:r>
      <w:r w:rsidRPr="00FE670F">
        <w:rPr>
          <w:rFonts w:ascii="Times New Roman" w:eastAsia="Times New Roman" w:hAnsi="Times New Roman" w:cs="Times New Roman"/>
          <w:sz w:val="24"/>
          <w:szCs w:val="24"/>
        </w:rPr>
        <w:t xml:space="preserve">riority </w:t>
      </w:r>
      <w:r w:rsidR="00E3411B" w:rsidRPr="00FE670F">
        <w:rPr>
          <w:rFonts w:ascii="Times New Roman" w:eastAsia="Times New Roman" w:hAnsi="Times New Roman" w:cs="Times New Roman"/>
          <w:sz w:val="24"/>
          <w:szCs w:val="24"/>
        </w:rPr>
        <w:t>s</w:t>
      </w:r>
      <w:r w:rsidRPr="00FE670F">
        <w:rPr>
          <w:rFonts w:ascii="Times New Roman" w:eastAsia="Times New Roman" w:hAnsi="Times New Roman" w:cs="Times New Roman"/>
          <w:sz w:val="24"/>
          <w:szCs w:val="24"/>
        </w:rPr>
        <w:t xml:space="preserve">ervices </w:t>
      </w:r>
      <w:r w:rsidR="00E3411B" w:rsidRPr="00FE670F">
        <w:rPr>
          <w:rFonts w:ascii="Times New Roman" w:eastAsia="Times New Roman" w:hAnsi="Times New Roman" w:cs="Times New Roman"/>
          <w:sz w:val="24"/>
          <w:szCs w:val="24"/>
        </w:rPr>
        <w:t>r</w:t>
      </w:r>
      <w:r w:rsidRPr="00FE670F">
        <w:rPr>
          <w:rFonts w:ascii="Times New Roman" w:eastAsia="Times New Roman" w:hAnsi="Times New Roman" w:cs="Times New Roman"/>
          <w:sz w:val="24"/>
          <w:szCs w:val="24"/>
        </w:rPr>
        <w:t>egister’.</w:t>
      </w:r>
    </w:p>
    <w:p w14:paraId="59A768B8" w14:textId="77777777" w:rsidR="00D4118A" w:rsidRPr="00FE670F" w:rsidRDefault="00D4118A" w:rsidP="000705B8">
      <w:pPr>
        <w:tabs>
          <w:tab w:val="left" w:pos="838"/>
        </w:tabs>
        <w:spacing w:line="360" w:lineRule="auto"/>
        <w:ind w:left="117"/>
        <w:jc w:val="both"/>
        <w:rPr>
          <w:rFonts w:ascii="Times New Roman" w:eastAsia="Times New Roman" w:hAnsi="Times New Roman" w:cs="Times New Roman"/>
          <w:sz w:val="24"/>
          <w:szCs w:val="24"/>
        </w:rPr>
      </w:pPr>
    </w:p>
    <w:p w14:paraId="06693330" w14:textId="77777777" w:rsidR="006F1028" w:rsidRPr="00FE670F" w:rsidRDefault="00E51FFF" w:rsidP="004633FE">
      <w:pPr>
        <w:pStyle w:val="Heading1"/>
        <w:numPr>
          <w:ilvl w:val="1"/>
          <w:numId w:val="4"/>
        </w:numPr>
        <w:tabs>
          <w:tab w:val="left" w:pos="2645"/>
        </w:tabs>
        <w:spacing w:before="0" w:line="360" w:lineRule="auto"/>
        <w:ind w:left="2364" w:hanging="442"/>
        <w:jc w:val="left"/>
        <w:rPr>
          <w:rFonts w:cs="Times New Roman"/>
          <w:u w:val="thick" w:color="000000"/>
        </w:rPr>
      </w:pPr>
      <w:bookmarkStart w:id="151" w:name="_Toc429488205"/>
      <w:r w:rsidRPr="00FE670F">
        <w:rPr>
          <w:rFonts w:cs="Times New Roman"/>
          <w:u w:val="thick" w:color="000000"/>
        </w:rPr>
        <w:t>INFORMATION TO CUSTOMERS</w:t>
      </w:r>
      <w:bookmarkEnd w:id="151"/>
    </w:p>
    <w:p w14:paraId="0CDD71D6" w14:textId="77777777" w:rsidR="00D4118A" w:rsidRPr="00FE670F" w:rsidRDefault="00D4118A" w:rsidP="000705B8">
      <w:pPr>
        <w:spacing w:after="0" w:line="360" w:lineRule="auto"/>
        <w:ind w:left="837"/>
        <w:jc w:val="both"/>
        <w:rPr>
          <w:rFonts w:ascii="Times New Roman" w:hAnsi="Times New Roman" w:cs="Times New Roman"/>
          <w:b/>
          <w:sz w:val="24"/>
          <w:szCs w:val="24"/>
        </w:rPr>
      </w:pPr>
    </w:p>
    <w:p w14:paraId="2664D777" w14:textId="77777777" w:rsidR="006F1028" w:rsidRPr="00FE670F" w:rsidRDefault="00E51FFF" w:rsidP="000705B8">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lastRenderedPageBreak/>
        <w:t>Obligation</w:t>
      </w:r>
    </w:p>
    <w:p w14:paraId="05AAB6F7" w14:textId="77777777" w:rsidR="00E1135A" w:rsidRPr="00FE670F" w:rsidRDefault="00E1135A" w:rsidP="000705B8">
      <w:pPr>
        <w:tabs>
          <w:tab w:val="left" w:pos="838"/>
        </w:tabs>
        <w:spacing w:after="0" w:line="360" w:lineRule="auto"/>
        <w:ind w:left="117"/>
        <w:jc w:val="both"/>
        <w:rPr>
          <w:rFonts w:ascii="Times New Roman" w:eastAsia="Times New Roman" w:hAnsi="Times New Roman" w:cs="Times New Roman"/>
          <w:b/>
          <w:sz w:val="24"/>
          <w:szCs w:val="24"/>
        </w:rPr>
      </w:pPr>
    </w:p>
    <w:p w14:paraId="0139E731" w14:textId="77777777" w:rsidR="00D05AD4" w:rsidRPr="00FE670F" w:rsidRDefault="00D05AD4" w:rsidP="00D05AD4">
      <w:pPr>
        <w:pStyle w:val="ListParagraph"/>
        <w:numPr>
          <w:ilvl w:val="0"/>
          <w:numId w:val="1"/>
        </w:numPr>
        <w:tabs>
          <w:tab w:val="left" w:pos="838"/>
        </w:tabs>
        <w:spacing w:line="360" w:lineRule="auto"/>
        <w:jc w:val="both"/>
        <w:rPr>
          <w:rFonts w:ascii="Times New Roman" w:eastAsia="Times New Roman" w:hAnsi="Times New Roman" w:cs="Times New Roman"/>
          <w:vanish/>
          <w:sz w:val="24"/>
          <w:szCs w:val="24"/>
        </w:rPr>
      </w:pPr>
    </w:p>
    <w:p w14:paraId="256704E4" w14:textId="77777777" w:rsidR="00E51FFF" w:rsidRPr="00FE670F" w:rsidRDefault="00E51FFF" w:rsidP="00D05AD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On arrival at the Premises, </w:t>
      </w:r>
      <w:r w:rsidR="00677ADD" w:rsidRPr="00FE670F">
        <w:rPr>
          <w:rFonts w:ascii="Times New Roman" w:eastAsia="Times New Roman" w:hAnsi="Times New Roman" w:cs="Times New Roman"/>
          <w:sz w:val="24"/>
          <w:szCs w:val="24"/>
        </w:rPr>
        <w:t xml:space="preserve">the </w:t>
      </w:r>
      <w:r w:rsidRPr="00FE670F">
        <w:rPr>
          <w:rFonts w:ascii="Times New Roman" w:eastAsia="Times New Roman" w:hAnsi="Times New Roman" w:cs="Times New Roman"/>
          <w:sz w:val="24"/>
          <w:szCs w:val="24"/>
        </w:rPr>
        <w:t>Distribut</w:t>
      </w:r>
      <w:r w:rsidR="00677ADD" w:rsidRPr="00FE670F">
        <w:rPr>
          <w:rFonts w:ascii="Times New Roman" w:eastAsia="Times New Roman" w:hAnsi="Times New Roman" w:cs="Times New Roman"/>
          <w:sz w:val="24"/>
          <w:szCs w:val="24"/>
        </w:rPr>
        <w:t>or’s</w:t>
      </w:r>
      <w:r w:rsidRPr="00FE670F">
        <w:rPr>
          <w:rFonts w:ascii="Times New Roman" w:eastAsia="Times New Roman" w:hAnsi="Times New Roman" w:cs="Times New Roman"/>
          <w:sz w:val="24"/>
          <w:szCs w:val="24"/>
        </w:rPr>
        <w:t xml:space="preserve"> staff </w:t>
      </w:r>
      <w:r w:rsidR="00F32D93" w:rsidRPr="00FE670F">
        <w:rPr>
          <w:rFonts w:ascii="Times New Roman" w:eastAsia="Times New Roman" w:hAnsi="Times New Roman" w:cs="Times New Roman"/>
          <w:sz w:val="24"/>
          <w:szCs w:val="24"/>
        </w:rPr>
        <w:t xml:space="preserve">(or agents) </w:t>
      </w:r>
      <w:r w:rsidRPr="00FE670F">
        <w:rPr>
          <w:rFonts w:ascii="Times New Roman" w:eastAsia="Times New Roman" w:hAnsi="Times New Roman" w:cs="Times New Roman"/>
          <w:sz w:val="24"/>
          <w:szCs w:val="24"/>
        </w:rPr>
        <w:t>shall identify themselves to the Unregistered Customer and act in accordance with the Distributor</w:t>
      </w:r>
      <w:r w:rsidR="00677ADD" w:rsidRPr="00FE670F">
        <w:rPr>
          <w:rFonts w:ascii="Times New Roman" w:eastAsia="Times New Roman" w:hAnsi="Times New Roman" w:cs="Times New Roman"/>
          <w:sz w:val="24"/>
          <w:szCs w:val="24"/>
        </w:rPr>
        <w:t>’</w:t>
      </w:r>
      <w:r w:rsidRPr="00FE670F">
        <w:rPr>
          <w:rFonts w:ascii="Times New Roman" w:eastAsia="Times New Roman" w:hAnsi="Times New Roman" w:cs="Times New Roman"/>
          <w:sz w:val="24"/>
          <w:szCs w:val="24"/>
        </w:rPr>
        <w:t>s policy on site attendance.</w:t>
      </w:r>
    </w:p>
    <w:p w14:paraId="7C335A3E" w14:textId="77777777" w:rsidR="00E51FFF" w:rsidRPr="00FE670F" w:rsidRDefault="00E51FFF" w:rsidP="000705B8">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On leaving the Premises, the Distributor</w:t>
      </w:r>
      <w:r w:rsidR="00677ADD" w:rsidRPr="00FE670F">
        <w:rPr>
          <w:rFonts w:ascii="Times New Roman" w:eastAsia="Times New Roman" w:hAnsi="Times New Roman" w:cs="Times New Roman"/>
          <w:sz w:val="24"/>
          <w:szCs w:val="24"/>
        </w:rPr>
        <w:t>’</w:t>
      </w:r>
      <w:r w:rsidRPr="00FE670F">
        <w:rPr>
          <w:rFonts w:ascii="Times New Roman" w:eastAsia="Times New Roman" w:hAnsi="Times New Roman" w:cs="Times New Roman"/>
          <w:sz w:val="24"/>
          <w:szCs w:val="24"/>
        </w:rPr>
        <w:t xml:space="preserve">s staff </w:t>
      </w:r>
      <w:r w:rsidR="00F32D93" w:rsidRPr="00FE670F">
        <w:rPr>
          <w:rFonts w:ascii="Times New Roman" w:eastAsia="Times New Roman" w:hAnsi="Times New Roman" w:cs="Times New Roman"/>
          <w:sz w:val="24"/>
          <w:szCs w:val="24"/>
        </w:rPr>
        <w:t xml:space="preserve">(or agents) </w:t>
      </w:r>
      <w:r w:rsidRPr="00FE670F">
        <w:rPr>
          <w:rFonts w:ascii="Times New Roman" w:eastAsia="Times New Roman" w:hAnsi="Times New Roman" w:cs="Times New Roman"/>
          <w:sz w:val="24"/>
          <w:szCs w:val="24"/>
        </w:rPr>
        <w:t>shall leave the following information for the Customer:</w:t>
      </w:r>
    </w:p>
    <w:p w14:paraId="591A09CD" w14:textId="77777777" w:rsidR="00E51FFF" w:rsidRPr="00FE670F" w:rsidRDefault="00E51FFF" w:rsidP="000705B8">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the contact details for the Distributor;</w:t>
      </w:r>
    </w:p>
    <w:p w14:paraId="56F6D6B6" w14:textId="77777777" w:rsidR="00E51FFF" w:rsidRPr="00FE670F" w:rsidRDefault="00E51FFF" w:rsidP="000705B8">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the reason for the visit;</w:t>
      </w:r>
    </w:p>
    <w:p w14:paraId="5697EAC5" w14:textId="77777777" w:rsidR="00E51FFF" w:rsidRPr="00FE670F" w:rsidRDefault="00E51FFF" w:rsidP="000705B8">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what the Unregistered Customer can expect next</w:t>
      </w:r>
      <w:r w:rsidR="005F3DC7" w:rsidRPr="00FE670F">
        <w:rPr>
          <w:rFonts w:ascii="Times New Roman" w:eastAsia="Times New Roman" w:hAnsi="Times New Roman" w:cs="Times New Roman"/>
          <w:sz w:val="24"/>
          <w:szCs w:val="24"/>
        </w:rPr>
        <w:t xml:space="preserve"> and </w:t>
      </w:r>
      <w:r w:rsidRPr="00FE670F">
        <w:rPr>
          <w:rFonts w:ascii="Times New Roman" w:eastAsia="Times New Roman" w:hAnsi="Times New Roman" w:cs="Times New Roman"/>
          <w:sz w:val="24"/>
          <w:szCs w:val="24"/>
        </w:rPr>
        <w:t xml:space="preserve">what they should do (e.g. contact a </w:t>
      </w:r>
      <w:r w:rsidR="003A7DDC" w:rsidRPr="00FE670F">
        <w:rPr>
          <w:rFonts w:ascii="Times New Roman" w:eastAsia="Times New Roman" w:hAnsi="Times New Roman" w:cs="Times New Roman"/>
          <w:sz w:val="24"/>
          <w:szCs w:val="24"/>
        </w:rPr>
        <w:t>Supplier</w:t>
      </w:r>
      <w:r w:rsidRPr="00FE670F">
        <w:rPr>
          <w:rFonts w:ascii="Times New Roman" w:eastAsia="Times New Roman" w:hAnsi="Times New Roman" w:cs="Times New Roman"/>
          <w:sz w:val="24"/>
          <w:szCs w:val="24"/>
        </w:rPr>
        <w:t xml:space="preserve"> of their choice/confirm to the Distributor that they are taking appropriate action</w:t>
      </w:r>
      <w:r w:rsidR="009C4D02" w:rsidRPr="00FE670F">
        <w:rPr>
          <w:rFonts w:ascii="Times New Roman" w:eastAsia="Times New Roman" w:hAnsi="Times New Roman" w:cs="Times New Roman"/>
          <w:sz w:val="24"/>
          <w:szCs w:val="24"/>
        </w:rPr>
        <w:t>)</w:t>
      </w:r>
      <w:r w:rsidRPr="00FE670F">
        <w:rPr>
          <w:rFonts w:ascii="Times New Roman" w:eastAsia="Times New Roman" w:hAnsi="Times New Roman" w:cs="Times New Roman"/>
          <w:sz w:val="24"/>
          <w:szCs w:val="24"/>
        </w:rPr>
        <w:t>;</w:t>
      </w:r>
    </w:p>
    <w:p w14:paraId="1D165B90" w14:textId="77777777" w:rsidR="00E51FFF" w:rsidRPr="00FE670F" w:rsidRDefault="00E51FFF" w:rsidP="000705B8">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what the Unregistered Customer should do if they are unhappy with the outcome (e.g. contact the Distributor in the first instance and provide evidence that disputes the Unregistered </w:t>
      </w:r>
      <w:r w:rsidR="00677ADD" w:rsidRPr="00FE670F">
        <w:rPr>
          <w:rFonts w:ascii="Times New Roman" w:eastAsia="Times New Roman" w:hAnsi="Times New Roman" w:cs="Times New Roman"/>
          <w:sz w:val="24"/>
          <w:szCs w:val="24"/>
        </w:rPr>
        <w:t xml:space="preserve">Premises </w:t>
      </w:r>
      <w:r w:rsidRPr="00FE670F">
        <w:rPr>
          <w:rFonts w:ascii="Times New Roman" w:eastAsia="Times New Roman" w:hAnsi="Times New Roman" w:cs="Times New Roman"/>
          <w:sz w:val="24"/>
          <w:szCs w:val="24"/>
        </w:rPr>
        <w:t>status</w:t>
      </w:r>
      <w:r w:rsidR="005F3DC7" w:rsidRPr="00FE670F">
        <w:rPr>
          <w:rFonts w:ascii="Times New Roman" w:eastAsia="Times New Roman" w:hAnsi="Times New Roman" w:cs="Times New Roman"/>
          <w:sz w:val="24"/>
          <w:szCs w:val="24"/>
        </w:rPr>
        <w:t>)</w:t>
      </w:r>
      <w:r w:rsidRPr="00FE670F">
        <w:rPr>
          <w:rFonts w:ascii="Times New Roman" w:eastAsia="Times New Roman" w:hAnsi="Times New Roman" w:cs="Times New Roman"/>
          <w:sz w:val="24"/>
          <w:szCs w:val="24"/>
        </w:rPr>
        <w:t>;</w:t>
      </w:r>
    </w:p>
    <w:p w14:paraId="7DC36E89" w14:textId="77777777" w:rsidR="00E51FFF" w:rsidRPr="00FE670F" w:rsidRDefault="00E51FFF" w:rsidP="000705B8">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contact details for further independent sources of help and advice (e.g.</w:t>
      </w:r>
      <w:del w:id="152" w:author="Wragge-Law" w:date="2015-08-25T08:38:00Z">
        <w:r w:rsidRPr="00FE670F" w:rsidDel="0003031E">
          <w:rPr>
            <w:rFonts w:ascii="Times New Roman" w:eastAsia="Times New Roman" w:hAnsi="Times New Roman" w:cs="Times New Roman"/>
            <w:sz w:val="24"/>
            <w:szCs w:val="24"/>
          </w:rPr>
          <w:delText>;</w:delText>
        </w:r>
      </w:del>
      <w:r w:rsidRPr="00FE670F">
        <w:rPr>
          <w:rFonts w:ascii="Times New Roman" w:eastAsia="Times New Roman" w:hAnsi="Times New Roman" w:cs="Times New Roman"/>
          <w:sz w:val="24"/>
          <w:szCs w:val="24"/>
        </w:rPr>
        <w:t xml:space="preserve"> Citizen’s </w:t>
      </w:r>
      <w:r w:rsidR="009C4D02" w:rsidRPr="00FE670F">
        <w:rPr>
          <w:rFonts w:ascii="Times New Roman" w:eastAsia="Times New Roman" w:hAnsi="Times New Roman" w:cs="Times New Roman"/>
          <w:sz w:val="24"/>
          <w:szCs w:val="24"/>
        </w:rPr>
        <w:t>Advice</w:t>
      </w:r>
      <w:r w:rsidR="00991DE3" w:rsidRPr="00FE670F">
        <w:rPr>
          <w:rFonts w:ascii="Times New Roman" w:eastAsia="Times New Roman" w:hAnsi="Times New Roman" w:cs="Times New Roman"/>
          <w:sz w:val="24"/>
          <w:szCs w:val="24"/>
        </w:rPr>
        <w:t xml:space="preserve"> and Citizens Advice Scotland</w:t>
      </w:r>
      <w:r w:rsidR="009C4D02" w:rsidRPr="00FE670F">
        <w:rPr>
          <w:rFonts w:ascii="Times New Roman" w:eastAsia="Times New Roman" w:hAnsi="Times New Roman" w:cs="Times New Roman"/>
          <w:sz w:val="24"/>
          <w:szCs w:val="24"/>
        </w:rPr>
        <w:t xml:space="preserve">; </w:t>
      </w:r>
      <w:r w:rsidR="00A62425" w:rsidRPr="00FE670F">
        <w:rPr>
          <w:rFonts w:ascii="Times New Roman" w:eastAsia="Times New Roman" w:hAnsi="Times New Roman" w:cs="Times New Roman"/>
          <w:sz w:val="24"/>
          <w:szCs w:val="24"/>
        </w:rPr>
        <w:t>s</w:t>
      </w:r>
      <w:r w:rsidR="009C4D02" w:rsidRPr="00FE670F">
        <w:rPr>
          <w:rFonts w:ascii="Times New Roman" w:eastAsia="Times New Roman" w:hAnsi="Times New Roman" w:cs="Times New Roman"/>
          <w:sz w:val="24"/>
          <w:szCs w:val="24"/>
        </w:rPr>
        <w:t xml:space="preserve">ocial </w:t>
      </w:r>
      <w:r w:rsidR="00A62425" w:rsidRPr="00FE670F">
        <w:rPr>
          <w:rFonts w:ascii="Times New Roman" w:eastAsia="Times New Roman" w:hAnsi="Times New Roman" w:cs="Times New Roman"/>
          <w:sz w:val="24"/>
          <w:szCs w:val="24"/>
        </w:rPr>
        <w:t>s</w:t>
      </w:r>
      <w:r w:rsidR="009C4D02" w:rsidRPr="00FE670F">
        <w:rPr>
          <w:rFonts w:ascii="Times New Roman" w:eastAsia="Times New Roman" w:hAnsi="Times New Roman" w:cs="Times New Roman"/>
          <w:sz w:val="24"/>
          <w:szCs w:val="24"/>
        </w:rPr>
        <w:t>ervices)</w:t>
      </w:r>
      <w:r w:rsidRPr="00FE670F">
        <w:rPr>
          <w:rFonts w:ascii="Times New Roman" w:eastAsia="Times New Roman" w:hAnsi="Times New Roman" w:cs="Times New Roman"/>
          <w:sz w:val="24"/>
          <w:szCs w:val="24"/>
        </w:rPr>
        <w:t>; and</w:t>
      </w:r>
    </w:p>
    <w:p w14:paraId="4D748C0F" w14:textId="77777777" w:rsidR="00E51FFF" w:rsidRPr="00FE670F" w:rsidRDefault="00F32D93" w:rsidP="000705B8">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who to contact</w:t>
      </w:r>
      <w:r w:rsidR="00E51FFF" w:rsidRPr="00FE670F">
        <w:rPr>
          <w:rFonts w:ascii="Times New Roman" w:eastAsia="Times New Roman" w:hAnsi="Times New Roman" w:cs="Times New Roman"/>
          <w:sz w:val="24"/>
          <w:szCs w:val="24"/>
        </w:rPr>
        <w:t xml:space="preserve">, following </w:t>
      </w:r>
      <w:r w:rsidR="00CB67BC" w:rsidRPr="00FE670F">
        <w:rPr>
          <w:rFonts w:ascii="Times New Roman" w:eastAsia="Times New Roman" w:hAnsi="Times New Roman" w:cs="Times New Roman"/>
          <w:sz w:val="24"/>
          <w:szCs w:val="24"/>
        </w:rPr>
        <w:t xml:space="preserve">De-energisation or </w:t>
      </w:r>
      <w:r w:rsidR="00E51FFF" w:rsidRPr="00FE670F">
        <w:rPr>
          <w:rFonts w:ascii="Times New Roman" w:eastAsia="Times New Roman" w:hAnsi="Times New Roman" w:cs="Times New Roman"/>
          <w:sz w:val="24"/>
          <w:szCs w:val="24"/>
        </w:rPr>
        <w:t>Disconnection</w:t>
      </w:r>
      <w:r w:rsidRPr="00FE670F">
        <w:rPr>
          <w:rFonts w:ascii="Times New Roman" w:eastAsia="Times New Roman" w:hAnsi="Times New Roman" w:cs="Times New Roman"/>
          <w:sz w:val="24"/>
          <w:szCs w:val="24"/>
        </w:rPr>
        <w:t>,</w:t>
      </w:r>
      <w:r w:rsidR="00E51FFF" w:rsidRPr="00FE670F">
        <w:rPr>
          <w:rFonts w:ascii="Times New Roman" w:eastAsia="Times New Roman" w:hAnsi="Times New Roman" w:cs="Times New Roman"/>
          <w:sz w:val="24"/>
          <w:szCs w:val="24"/>
        </w:rPr>
        <w:t xml:space="preserve"> in order to find out how to get the supply reinstated.</w:t>
      </w:r>
    </w:p>
    <w:p w14:paraId="0B2DF2E5" w14:textId="77777777" w:rsidR="00E51FFF" w:rsidRPr="00FE670F" w:rsidRDefault="00E51FFF" w:rsidP="000705B8">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Where a Customer is not present at the Premises, written documentation shall be left at the Premises in a sealed and addressed envelope.</w:t>
      </w:r>
    </w:p>
    <w:p w14:paraId="7CCBEDB1" w14:textId="77777777" w:rsidR="00E51FFF" w:rsidRPr="00FE670F" w:rsidRDefault="00E51FFF" w:rsidP="000705B8">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Where it is not possible for a Party or its agent to leave the written information, as described above, with the Customer on leaving the Premises, this must be done so as soon as possible thereafter.</w:t>
      </w:r>
      <w:r w:rsidRPr="00FE670F">
        <w:rPr>
          <w:rFonts w:ascii="Times New Roman" w:eastAsia="Times New Roman" w:hAnsi="Times New Roman" w:cs="Times New Roman"/>
          <w:sz w:val="24"/>
          <w:szCs w:val="24"/>
        </w:rPr>
        <w:br w:type="page"/>
      </w:r>
    </w:p>
    <w:p w14:paraId="366A897A" w14:textId="77777777" w:rsidR="00F35A16" w:rsidRDefault="005041EF" w:rsidP="007D14A4">
      <w:pPr>
        <w:pStyle w:val="Heading1"/>
        <w:jc w:val="center"/>
        <w:rPr>
          <w:rFonts w:cs="Times New Roman"/>
        </w:rPr>
      </w:pPr>
      <w:bookmarkStart w:id="153" w:name="_Toc429488206"/>
      <w:r w:rsidRPr="00FE670F">
        <w:rPr>
          <w:rFonts w:cs="Times New Roman"/>
        </w:rPr>
        <w:lastRenderedPageBreak/>
        <w:t>A</w:t>
      </w:r>
      <w:r w:rsidR="00E12DF9" w:rsidRPr="00FE670F">
        <w:rPr>
          <w:rFonts w:cs="Times New Roman"/>
        </w:rPr>
        <w:t xml:space="preserve">PPENDIX </w:t>
      </w:r>
      <w:r w:rsidR="00DB4C99" w:rsidRPr="00FE670F">
        <w:rPr>
          <w:rFonts w:cs="Times New Roman"/>
        </w:rPr>
        <w:t>1</w:t>
      </w:r>
      <w:r w:rsidR="00E51465" w:rsidRPr="00FE670F">
        <w:rPr>
          <w:rFonts w:cs="Times New Roman"/>
        </w:rPr>
        <w:t xml:space="preserve"> </w:t>
      </w:r>
      <w:r w:rsidR="002C629C" w:rsidRPr="00FE670F">
        <w:rPr>
          <w:rFonts w:cs="Times New Roman"/>
        </w:rPr>
        <w:t xml:space="preserve">- </w:t>
      </w:r>
      <w:r w:rsidR="00E12DF9" w:rsidRPr="00FE670F">
        <w:rPr>
          <w:rFonts w:cs="Times New Roman"/>
        </w:rPr>
        <w:t>OUTLINE PROCESS DIAGRAM FOR RESOLVING UNREGISTERED</w:t>
      </w:r>
      <w:r w:rsidR="002C629C" w:rsidRPr="00FE670F">
        <w:rPr>
          <w:rFonts w:cs="Times New Roman"/>
        </w:rPr>
        <w:t xml:space="preserve"> </w:t>
      </w:r>
      <w:r w:rsidR="00E12DF9" w:rsidRPr="00FE670F">
        <w:rPr>
          <w:rFonts w:cs="Times New Roman"/>
        </w:rPr>
        <w:t>CUSTOMERS</w:t>
      </w:r>
      <w:bookmarkEnd w:id="153"/>
      <w:r w:rsidR="007D14A4" w:rsidRPr="00465F34">
        <w:rPr>
          <w:rFonts w:cs="Times New Roman"/>
        </w:rPr>
        <w:object w:dxaOrig="10988" w:dyaOrig="15835" w14:anchorId="6B32E5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25pt;height:639.85pt" o:ole="">
            <v:imagedata r:id="rId10" o:title=""/>
          </v:shape>
          <o:OLEObject Type="Embed" ProgID="VisioViewer.Viewer.1" ShapeID="_x0000_i1025" DrawAspect="Content" ObjectID="_1516711193" r:id="rId11"/>
        </w:object>
      </w:r>
    </w:p>
    <w:p w14:paraId="3028CFA2" w14:textId="77777777" w:rsidR="00DB4C99" w:rsidRPr="00FE670F" w:rsidRDefault="00DB4C99" w:rsidP="00F35A16">
      <w:pPr>
        <w:pStyle w:val="Heading1"/>
        <w:rPr>
          <w:rFonts w:cs="Times New Roman"/>
          <w:b w:val="0"/>
          <w:bCs w:val="0"/>
        </w:rPr>
      </w:pPr>
      <w:bookmarkStart w:id="154" w:name="_Toc429488207"/>
      <w:r w:rsidRPr="00FE670F">
        <w:rPr>
          <w:rFonts w:cs="Times New Roman"/>
        </w:rPr>
        <w:t>APPENDIX 2 – DISCONTINUATION OF SUPPLY</w:t>
      </w:r>
      <w:bookmarkEnd w:id="154"/>
    </w:p>
    <w:p w14:paraId="28B24A2D" w14:textId="77777777" w:rsidR="00DB4C99" w:rsidRPr="00FE670F" w:rsidRDefault="00DB4C99" w:rsidP="00DB4C99">
      <w:pPr>
        <w:spacing w:line="360" w:lineRule="auto"/>
        <w:jc w:val="both"/>
        <w:rPr>
          <w:rFonts w:ascii="Times New Roman" w:hAnsi="Times New Roman" w:cs="Times New Roman"/>
          <w:b/>
          <w:sz w:val="24"/>
          <w:szCs w:val="24"/>
          <w:u w:val="thick"/>
        </w:rPr>
      </w:pPr>
      <w:r w:rsidRPr="00FE670F">
        <w:rPr>
          <w:rFonts w:ascii="Times New Roman" w:hAnsi="Times New Roman" w:cs="Times New Roman"/>
          <w:b/>
          <w:sz w:val="24"/>
          <w:szCs w:val="24"/>
          <w:u w:val="thick"/>
        </w:rPr>
        <w:t>Introduction</w:t>
      </w:r>
    </w:p>
    <w:p w14:paraId="5AD46F65" w14:textId="77777777" w:rsidR="00DB4C99" w:rsidRPr="009E7724" w:rsidRDefault="00DB4C99" w:rsidP="00DB4C99">
      <w:pPr>
        <w:spacing w:line="360" w:lineRule="auto"/>
        <w:jc w:val="both"/>
        <w:rPr>
          <w:rFonts w:ascii="Times New Roman" w:hAnsi="Times New Roman" w:cs="Times New Roman"/>
          <w:sz w:val="24"/>
          <w:szCs w:val="24"/>
        </w:rPr>
      </w:pPr>
      <w:r w:rsidRPr="00FE670F">
        <w:rPr>
          <w:rFonts w:ascii="Times New Roman" w:hAnsi="Times New Roman" w:cs="Times New Roman"/>
          <w:sz w:val="24"/>
          <w:szCs w:val="24"/>
        </w:rPr>
        <w:t xml:space="preserve">Appendix </w:t>
      </w:r>
      <w:del w:id="155" w:author="Wragge-Law" w:date="2015-08-25T08:43:00Z">
        <w:r w:rsidRPr="00FE670F" w:rsidDel="0003031E">
          <w:rPr>
            <w:rFonts w:ascii="Times New Roman" w:hAnsi="Times New Roman" w:cs="Times New Roman"/>
            <w:sz w:val="24"/>
            <w:szCs w:val="24"/>
          </w:rPr>
          <w:delText xml:space="preserve">1 </w:delText>
        </w:r>
      </w:del>
      <w:ins w:id="156" w:author="Wragge-Law" w:date="2015-08-25T08:43:00Z">
        <w:r w:rsidR="0003031E">
          <w:rPr>
            <w:rFonts w:ascii="Times New Roman" w:hAnsi="Times New Roman" w:cs="Times New Roman"/>
            <w:sz w:val="24"/>
            <w:szCs w:val="24"/>
          </w:rPr>
          <w:t>2</w:t>
        </w:r>
        <w:r w:rsidR="0003031E" w:rsidRPr="00FE670F">
          <w:rPr>
            <w:rFonts w:ascii="Times New Roman" w:hAnsi="Times New Roman" w:cs="Times New Roman"/>
            <w:sz w:val="24"/>
            <w:szCs w:val="24"/>
          </w:rPr>
          <w:t xml:space="preserve"> </w:t>
        </w:r>
      </w:ins>
      <w:r w:rsidRPr="00FE670F">
        <w:rPr>
          <w:rFonts w:ascii="Times New Roman" w:hAnsi="Times New Roman" w:cs="Times New Roman"/>
          <w:sz w:val="24"/>
          <w:szCs w:val="24"/>
        </w:rPr>
        <w:t xml:space="preserve">sets out guidance regarding the statutory powers of Suppliers and Distributors to discontinue the supply of electricity which may arise where a person is an Unregistered Customer and fails to </w:t>
      </w:r>
      <w:bookmarkStart w:id="157" w:name="_GoBack"/>
      <w:bookmarkEnd w:id="157"/>
      <w:r w:rsidRPr="00775452">
        <w:rPr>
          <w:rFonts w:ascii="Times New Roman" w:hAnsi="Times New Roman" w:cs="Times New Roman"/>
          <w:sz w:val="24"/>
          <w:szCs w:val="24"/>
          <w:highlight w:val="yellow"/>
          <w:rPrChange w:id="158" w:author="Claire Hynes" w:date="2016-02-11T15:34:00Z">
            <w:rPr>
              <w:rFonts w:ascii="Times New Roman" w:hAnsi="Times New Roman" w:cs="Times New Roman"/>
              <w:sz w:val="24"/>
              <w:szCs w:val="24"/>
            </w:rPr>
          </w:rPrChange>
        </w:rPr>
        <w:t>resolve</w:t>
      </w:r>
      <w:r w:rsidRPr="00FE670F">
        <w:rPr>
          <w:rFonts w:ascii="Times New Roman" w:hAnsi="Times New Roman" w:cs="Times New Roman"/>
          <w:sz w:val="24"/>
          <w:szCs w:val="24"/>
        </w:rPr>
        <w:t xml:space="preserve"> the situation by appointing a Supplier of their choice.  For the avoidance of doubt, this Appendix </w:t>
      </w:r>
      <w:del w:id="159" w:author="Wragge-Law" w:date="2015-08-24T10:02:00Z">
        <w:r w:rsidRPr="00FE670F" w:rsidDel="00831196">
          <w:rPr>
            <w:rFonts w:ascii="Times New Roman" w:hAnsi="Times New Roman" w:cs="Times New Roman"/>
            <w:sz w:val="24"/>
            <w:szCs w:val="24"/>
          </w:rPr>
          <w:delText xml:space="preserve">1 </w:delText>
        </w:r>
      </w:del>
      <w:ins w:id="160" w:author="Wragge-Law" w:date="2015-08-24T10:02:00Z">
        <w:r w:rsidR="00831196">
          <w:rPr>
            <w:rFonts w:ascii="Times New Roman" w:hAnsi="Times New Roman" w:cs="Times New Roman"/>
            <w:sz w:val="24"/>
            <w:szCs w:val="24"/>
          </w:rPr>
          <w:t>2</w:t>
        </w:r>
        <w:r w:rsidR="00831196" w:rsidRPr="00831196">
          <w:rPr>
            <w:rFonts w:ascii="Times New Roman" w:hAnsi="Times New Roman" w:cs="Times New Roman"/>
            <w:sz w:val="24"/>
            <w:szCs w:val="24"/>
          </w:rPr>
          <w:t xml:space="preserve"> </w:t>
        </w:r>
      </w:ins>
      <w:r w:rsidRPr="009E7724">
        <w:rPr>
          <w:rFonts w:ascii="Times New Roman" w:hAnsi="Times New Roman" w:cs="Times New Roman"/>
          <w:sz w:val="24"/>
          <w:szCs w:val="24"/>
        </w:rPr>
        <w:t>does not seek to grant additional rights to signatories to this Code of Practice and is intended for guidance only.</w:t>
      </w:r>
    </w:p>
    <w:p w14:paraId="22C267BC" w14:textId="77777777" w:rsidR="00DB4C99" w:rsidRPr="00FE670F" w:rsidRDefault="002C629C" w:rsidP="00DB4C99">
      <w:pPr>
        <w:spacing w:line="360" w:lineRule="auto"/>
        <w:jc w:val="both"/>
        <w:rPr>
          <w:rFonts w:ascii="Times New Roman" w:hAnsi="Times New Roman" w:cs="Times New Roman"/>
          <w:sz w:val="24"/>
          <w:szCs w:val="24"/>
        </w:rPr>
      </w:pPr>
      <w:r w:rsidRPr="00FE670F">
        <w:rPr>
          <w:rFonts w:ascii="Times New Roman" w:hAnsi="Times New Roman" w:cs="Times New Roman"/>
          <w:sz w:val="24"/>
          <w:szCs w:val="24"/>
        </w:rPr>
        <w:t>For the avoidance of doubt, P</w:t>
      </w:r>
      <w:r w:rsidR="00DB4C99" w:rsidRPr="00FE670F">
        <w:rPr>
          <w:rFonts w:ascii="Times New Roman" w:hAnsi="Times New Roman" w:cs="Times New Roman"/>
          <w:sz w:val="24"/>
          <w:szCs w:val="24"/>
        </w:rPr>
        <w:t>arties may have additional statutory powers to discontinue supply which are not set out below, for example in relation to unpaid charges for the supply of electricity and Distributors may Disconnect under Regulation 26 of The Electricity Safety, Quality and Continuity Regulations 2002.</w:t>
      </w:r>
    </w:p>
    <w:p w14:paraId="17125C4F" w14:textId="77777777" w:rsidR="00DB4C99" w:rsidRPr="00FE670F" w:rsidRDefault="00DB4C99" w:rsidP="00DB4C99">
      <w:pPr>
        <w:spacing w:line="360" w:lineRule="auto"/>
        <w:jc w:val="both"/>
        <w:rPr>
          <w:rFonts w:ascii="Times New Roman" w:hAnsi="Times New Roman" w:cs="Times New Roman"/>
          <w:b/>
          <w:bCs/>
          <w:sz w:val="24"/>
          <w:szCs w:val="24"/>
        </w:rPr>
      </w:pPr>
      <w:r w:rsidRPr="00FE670F">
        <w:rPr>
          <w:rFonts w:ascii="Times New Roman" w:hAnsi="Times New Roman" w:cs="Times New Roman"/>
          <w:b/>
          <w:bCs/>
          <w:sz w:val="24"/>
          <w:szCs w:val="24"/>
        </w:rPr>
        <w:t>Not reasonable to maintain a connection</w:t>
      </w:r>
    </w:p>
    <w:p w14:paraId="366C0157" w14:textId="77777777" w:rsidR="00DB4C99" w:rsidRPr="00FE670F" w:rsidRDefault="00DB4C99" w:rsidP="00DB4C99">
      <w:pPr>
        <w:spacing w:line="360" w:lineRule="auto"/>
        <w:jc w:val="both"/>
        <w:rPr>
          <w:rFonts w:ascii="Times New Roman" w:hAnsi="Times New Roman" w:cs="Times New Roman"/>
          <w:sz w:val="24"/>
          <w:szCs w:val="24"/>
        </w:rPr>
      </w:pPr>
      <w:r w:rsidRPr="00FE670F">
        <w:rPr>
          <w:rFonts w:ascii="Times New Roman" w:hAnsi="Times New Roman" w:cs="Times New Roman"/>
          <w:sz w:val="24"/>
          <w:szCs w:val="24"/>
        </w:rPr>
        <w:t>The effect of section 17(1)(c) of the Electricity Act 1989 is that an electricity Distributor is not required to maintain a connection if and to the extent that it is not reasonable in all the circumstances for him to be required to do so.</w:t>
      </w:r>
    </w:p>
    <w:p w14:paraId="687C3ABF" w14:textId="77777777" w:rsidR="00E12DF9" w:rsidRDefault="00DB4C99" w:rsidP="002C629C">
      <w:pPr>
        <w:spacing w:line="360" w:lineRule="auto"/>
        <w:jc w:val="both"/>
        <w:rPr>
          <w:ins w:id="161" w:author="Wragge-Law" w:date="2015-08-25T08:06:00Z"/>
          <w:rFonts w:ascii="Times New Roman" w:hAnsi="Times New Roman" w:cs="Times New Roman"/>
          <w:sz w:val="24"/>
          <w:szCs w:val="24"/>
        </w:rPr>
      </w:pPr>
      <w:r w:rsidRPr="00FE670F">
        <w:rPr>
          <w:rFonts w:ascii="Times New Roman" w:hAnsi="Times New Roman" w:cs="Times New Roman"/>
          <w:sz w:val="24"/>
          <w:szCs w:val="24"/>
        </w:rPr>
        <w:t>This provision may therefore give rise to a power to discontinue the supply of electricity to a premise (or to another distribution system) where the occurrence of theft (or similar abstraction) means that it is no longer reasonable to require the connection to be maintained. Note, how</w:t>
      </w:r>
      <w:r w:rsidR="002C629C" w:rsidRPr="00FE670F">
        <w:rPr>
          <w:rFonts w:ascii="Times New Roman" w:hAnsi="Times New Roman" w:cs="Times New Roman"/>
          <w:sz w:val="24"/>
          <w:szCs w:val="24"/>
        </w:rPr>
        <w:t>ever, that not less than seven Working D</w:t>
      </w:r>
      <w:r w:rsidRPr="00FE670F">
        <w:rPr>
          <w:rFonts w:ascii="Times New Roman" w:hAnsi="Times New Roman" w:cs="Times New Roman"/>
          <w:sz w:val="24"/>
          <w:szCs w:val="24"/>
        </w:rPr>
        <w:t>ays’ notice</w:t>
      </w:r>
      <w:r w:rsidRPr="00FE670F">
        <w:rPr>
          <w:rStyle w:val="FootnoteReference"/>
          <w:rFonts w:ascii="Times New Roman" w:hAnsi="Times New Roman" w:cs="Times New Roman"/>
          <w:sz w:val="24"/>
          <w:szCs w:val="24"/>
        </w:rPr>
        <w:footnoteReference w:id="1"/>
      </w:r>
      <w:r w:rsidRPr="00FE670F">
        <w:rPr>
          <w:rFonts w:ascii="Times New Roman" w:hAnsi="Times New Roman" w:cs="Times New Roman"/>
          <w:sz w:val="24"/>
          <w:szCs w:val="24"/>
        </w:rPr>
        <w:t xml:space="preserve"> of the intention to discontinue the premises must be given to the occupier (or, if the premises are unoccupied, the owner).</w:t>
      </w:r>
    </w:p>
    <w:p w14:paraId="00E6B0EB" w14:textId="77777777" w:rsidR="00465F34" w:rsidRDefault="00465F34" w:rsidP="002C629C">
      <w:pPr>
        <w:spacing w:line="360" w:lineRule="auto"/>
        <w:jc w:val="both"/>
        <w:rPr>
          <w:ins w:id="162" w:author="Wragge-Law" w:date="2015-08-25T08:06:00Z"/>
          <w:rFonts w:ascii="Times New Roman" w:hAnsi="Times New Roman" w:cs="Times New Roman"/>
          <w:sz w:val="24"/>
          <w:szCs w:val="24"/>
        </w:rPr>
      </w:pPr>
    </w:p>
    <w:p w14:paraId="2D1DE0B1" w14:textId="77777777" w:rsidR="00465F34" w:rsidRPr="00465F34" w:rsidRDefault="00465F34" w:rsidP="00465F34">
      <w:pPr>
        <w:spacing w:line="360" w:lineRule="auto"/>
        <w:jc w:val="right"/>
        <w:rPr>
          <w:ins w:id="163" w:author="Wragge-Law" w:date="2015-08-25T08:06:00Z"/>
          <w:rFonts w:ascii="Times New Roman" w:hAnsi="Times New Roman" w:cs="Times New Roman"/>
          <w:sz w:val="24"/>
          <w:szCs w:val="24"/>
        </w:rPr>
      </w:pPr>
    </w:p>
    <w:p w14:paraId="6E41BE6A" w14:textId="77777777" w:rsidR="00465F34" w:rsidRPr="00FE670F" w:rsidRDefault="00465F34" w:rsidP="00465F34">
      <w:pPr>
        <w:spacing w:line="360" w:lineRule="auto"/>
        <w:jc w:val="right"/>
        <w:rPr>
          <w:rFonts w:ascii="Times New Roman" w:hAnsi="Times New Roman" w:cs="Times New Roman"/>
          <w:sz w:val="24"/>
          <w:szCs w:val="24"/>
        </w:rPr>
      </w:pPr>
      <w:ins w:id="164" w:author="Wragge-Law" w:date="2015-08-25T08:06:00Z">
        <w:r w:rsidRPr="00465F34">
          <w:rPr>
            <w:rFonts w:ascii="Times New Roman" w:hAnsi="Times New Roman" w:cs="Times New Roman"/>
            <w:sz w:val="24"/>
            <w:szCs w:val="24"/>
          </w:rPr>
          <w:t>Wragge Lawrence Graham &amp; Co LLP</w:t>
        </w:r>
        <w:r>
          <w:rPr>
            <w:rFonts w:ascii="Times New Roman" w:hAnsi="Times New Roman" w:cs="Times New Roman"/>
            <w:sz w:val="24"/>
            <w:szCs w:val="24"/>
          </w:rPr>
          <w:br/>
          <w:t>25</w:t>
        </w:r>
        <w:r w:rsidRPr="00465F34">
          <w:rPr>
            <w:rFonts w:ascii="Times New Roman" w:hAnsi="Times New Roman" w:cs="Times New Roman"/>
            <w:sz w:val="24"/>
            <w:szCs w:val="24"/>
          </w:rPr>
          <w:t xml:space="preserve"> August 2015</w:t>
        </w:r>
      </w:ins>
    </w:p>
    <w:sectPr w:rsidR="00465F34" w:rsidRPr="00FE670F" w:rsidSect="007D14A4">
      <w:headerReference w:type="even" r:id="rId12"/>
      <w:headerReference w:type="default" r:id="rId13"/>
      <w:footerReference w:type="even" r:id="rId14"/>
      <w:footerReference w:type="default" r:id="rId15"/>
      <w:pgSz w:w="11906" w:h="16838"/>
      <w:pgMar w:top="1440" w:right="1440" w:bottom="1440" w:left="1440" w:header="283"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7" w:author="Allanson, Chris" w:date="2015-09-02T12:54:00Z" w:initials="CJA">
    <w:p w14:paraId="3C9FB5BD" w14:textId="77777777" w:rsidR="00B57A47" w:rsidRDefault="00B57A47">
      <w:pPr>
        <w:pStyle w:val="CommentText"/>
      </w:pPr>
      <w:r>
        <w:rPr>
          <w:rStyle w:val="CommentReference"/>
        </w:rPr>
        <w:annotationRef/>
      </w:r>
      <w:r>
        <w:t>Deleted as the process at appendix 1 is best practice.</w:t>
      </w:r>
    </w:p>
  </w:comment>
  <w:comment w:id="10" w:author="Claire Hynes" w:date="2015-09-08T15:12:00Z" w:initials="CH">
    <w:p w14:paraId="560BE46F" w14:textId="77777777" w:rsidR="00285751" w:rsidRDefault="00285751">
      <w:pPr>
        <w:pStyle w:val="CommentText"/>
      </w:pPr>
      <w:r>
        <w:rPr>
          <w:rStyle w:val="CommentReference"/>
        </w:rPr>
        <w:annotationRef/>
      </w:r>
      <w:r>
        <w:t>Disconnection, de-energisation and discontinuation definitions have been checked.</w:t>
      </w:r>
    </w:p>
  </w:comment>
  <w:comment w:id="11" w:author="Claire Hynes" w:date="2016-02-10T16:12:00Z" w:initials="CH">
    <w:p w14:paraId="214748D3" w14:textId="77777777" w:rsidR="00096C0D" w:rsidRDefault="00096C0D">
      <w:pPr>
        <w:pStyle w:val="CommentText"/>
      </w:pPr>
      <w:r>
        <w:rPr>
          <w:rStyle w:val="CommentReference"/>
        </w:rPr>
        <w:annotationRef/>
      </w:r>
      <w:r>
        <w:t>Do you wish to add De-energise as set out below to this list</w:t>
      </w:r>
      <w:r w:rsidR="00C974DB">
        <w:t xml:space="preserve"> as per below?</w:t>
      </w:r>
    </w:p>
  </w:comment>
  <w:comment w:id="112" w:author="Allanson, Chris" w:date="2015-09-03T13:29:00Z" w:initials="CJA">
    <w:p w14:paraId="46C1799A" w14:textId="77777777" w:rsidR="002B366B" w:rsidRDefault="002B366B" w:rsidP="002B366B">
      <w:pPr>
        <w:pStyle w:val="CommentText"/>
      </w:pPr>
      <w:r>
        <w:rPr>
          <w:rStyle w:val="CommentReference"/>
        </w:rPr>
        <w:annotationRef/>
      </w:r>
      <w:r>
        <w:t>This may not be best fit here doesn’t seem to fit here as we don’t talk about disconnection until para 8.</w:t>
      </w:r>
    </w:p>
    <w:p w14:paraId="0762F692" w14:textId="77777777" w:rsidR="002B366B" w:rsidRDefault="002B366B">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C9FB5BD" w15:done="0"/>
  <w15:commentEx w15:paraId="560BE46F" w15:done="0"/>
  <w15:commentEx w15:paraId="214748D3" w15:done="0"/>
  <w15:commentEx w15:paraId="0762F69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27409E" w14:textId="77777777" w:rsidR="00AC0004" w:rsidRDefault="00AC0004" w:rsidP="00C45473">
      <w:pPr>
        <w:spacing w:after="0" w:line="240" w:lineRule="auto"/>
      </w:pPr>
      <w:r>
        <w:separator/>
      </w:r>
    </w:p>
  </w:endnote>
  <w:endnote w:type="continuationSeparator" w:id="0">
    <w:p w14:paraId="239661F1" w14:textId="77777777" w:rsidR="00AC0004" w:rsidRDefault="00AC0004" w:rsidP="00C45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B9DE5" w14:textId="77777777" w:rsidR="00731AA9" w:rsidRDefault="00731AA9">
    <w:pPr>
      <w:pStyle w:val="Footer"/>
    </w:pPr>
  </w:p>
  <w:p w14:paraId="67A54E41" w14:textId="77777777" w:rsidR="009D5038" w:rsidRDefault="009D503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Times New Roman" w:hAnsi="Times New Roman" w:cs="Times New Roman"/>
        <w:sz w:val="24"/>
        <w:szCs w:val="24"/>
      </w:rPr>
      <w:id w:val="-1702471386"/>
      <w:docPartObj>
        <w:docPartGallery w:val="Page Numbers (Bottom of Page)"/>
        <w:docPartUnique/>
      </w:docPartObj>
    </w:sdtPr>
    <w:sdtEndPr/>
    <w:sdtContent>
      <w:p w14:paraId="6C33F4C1" w14:textId="5E5FFFB2" w:rsidR="00A90495" w:rsidRPr="00E02F63" w:rsidRDefault="00A90495" w:rsidP="00E02F63">
        <w:pPr>
          <w:tabs>
            <w:tab w:val="center" w:pos="4536"/>
            <w:tab w:val="right" w:pos="8306"/>
          </w:tabs>
          <w:spacing w:after="0" w:line="240" w:lineRule="auto"/>
          <w:ind w:left="167" w:hanging="167"/>
          <w:rPr>
            <w:rFonts w:ascii="Times New Roman" w:eastAsia="Times New Roman" w:hAnsi="Times New Roman" w:cs="Times New Roman"/>
            <w:sz w:val="24"/>
            <w:szCs w:val="24"/>
          </w:rPr>
        </w:pPr>
        <w:r w:rsidRPr="00E02F63">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chedule </w:t>
        </w:r>
        <w:r w:rsidRPr="006617A5">
          <w:rPr>
            <w:rFonts w:ascii="Times New Roman" w:eastAsia="Times New Roman" w:hAnsi="Times New Roman" w:cs="Times New Roman"/>
            <w:sz w:val="24"/>
            <w:szCs w:val="24"/>
            <w:highlight w:val="yellow"/>
          </w:rPr>
          <w:t>XX</w:t>
        </w:r>
        <w:r w:rsidRPr="00E02F63">
          <w:rPr>
            <w:rFonts w:ascii="Times New Roman" w:eastAsia="Times New Roman" w:hAnsi="Times New Roman" w:cs="Times New Roman"/>
            <w:sz w:val="24"/>
            <w:szCs w:val="24"/>
          </w:rPr>
          <w:tab/>
        </w:r>
        <w:r w:rsidRPr="00E02F63">
          <w:rPr>
            <w:rFonts w:ascii="Times New Roman" w:eastAsia="Times New Roman" w:hAnsi="Times New Roman" w:cs="Times New Roman"/>
            <w:sz w:val="24"/>
            <w:szCs w:val="24"/>
          </w:rPr>
          <w:fldChar w:fldCharType="begin"/>
        </w:r>
        <w:r w:rsidRPr="00E02F63">
          <w:rPr>
            <w:rFonts w:ascii="Times New Roman" w:eastAsia="Times New Roman" w:hAnsi="Times New Roman" w:cs="Times New Roman"/>
            <w:sz w:val="24"/>
            <w:szCs w:val="24"/>
          </w:rPr>
          <w:instrText xml:space="preserve"> PAGE   \* MERGEFORMAT </w:instrText>
        </w:r>
        <w:r w:rsidRPr="00E02F63">
          <w:rPr>
            <w:rFonts w:ascii="Times New Roman" w:eastAsia="Times New Roman" w:hAnsi="Times New Roman" w:cs="Times New Roman"/>
            <w:sz w:val="24"/>
            <w:szCs w:val="24"/>
          </w:rPr>
          <w:fldChar w:fldCharType="separate"/>
        </w:r>
        <w:r w:rsidR="004E0E40">
          <w:rPr>
            <w:rFonts w:ascii="Times New Roman" w:eastAsia="Times New Roman" w:hAnsi="Times New Roman" w:cs="Times New Roman"/>
            <w:noProof/>
            <w:sz w:val="24"/>
            <w:szCs w:val="24"/>
          </w:rPr>
          <w:t>2</w:t>
        </w:r>
        <w:r w:rsidRPr="00E02F63">
          <w:rPr>
            <w:rFonts w:ascii="Times New Roman" w:eastAsia="Times New Roman" w:hAnsi="Times New Roman" w:cs="Times New Roman"/>
            <w:noProof/>
            <w:sz w:val="24"/>
            <w:szCs w:val="24"/>
          </w:rPr>
          <w:fldChar w:fldCharType="end"/>
        </w:r>
      </w:p>
    </w:sdtContent>
  </w:sdt>
  <w:p w14:paraId="2041909E" w14:textId="77777777" w:rsidR="00A90495" w:rsidRDefault="00A90495" w:rsidP="00B23C24">
    <w:pPr>
      <w:pStyle w:val="Footer"/>
    </w:pPr>
  </w:p>
  <w:p w14:paraId="0E55C4A9" w14:textId="77777777" w:rsidR="009D5038" w:rsidRDefault="009D503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7B34D2" w14:textId="77777777" w:rsidR="00AC0004" w:rsidRDefault="00AC0004" w:rsidP="00C45473">
      <w:pPr>
        <w:spacing w:after="0" w:line="240" w:lineRule="auto"/>
      </w:pPr>
      <w:r>
        <w:separator/>
      </w:r>
    </w:p>
  </w:footnote>
  <w:footnote w:type="continuationSeparator" w:id="0">
    <w:p w14:paraId="5CCF4D28" w14:textId="77777777" w:rsidR="00AC0004" w:rsidRDefault="00AC0004" w:rsidP="00C45473">
      <w:pPr>
        <w:spacing w:after="0" w:line="240" w:lineRule="auto"/>
      </w:pPr>
      <w:r>
        <w:continuationSeparator/>
      </w:r>
    </w:p>
  </w:footnote>
  <w:footnote w:id="1">
    <w:p w14:paraId="3F5B6581" w14:textId="77777777" w:rsidR="00DB4C99" w:rsidRDefault="00DB4C99" w:rsidP="00DB4C99">
      <w:pPr>
        <w:pStyle w:val="FootnoteText"/>
      </w:pPr>
      <w:r>
        <w:rPr>
          <w:rStyle w:val="FootnoteReference"/>
        </w:rPr>
        <w:footnoteRef/>
      </w:r>
      <w:r>
        <w:t xml:space="preserve"> </w:t>
      </w:r>
      <w:r w:rsidRPr="0068713C">
        <w:t>See section 17(3) of the Electricity Act 1989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353A1" w14:textId="77777777" w:rsidR="00731AA9" w:rsidRDefault="00731AA9">
    <w:pPr>
      <w:pStyle w:val="Header"/>
    </w:pPr>
  </w:p>
  <w:p w14:paraId="7EBBF7D0" w14:textId="77777777" w:rsidR="009D5038" w:rsidRDefault="009D503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09467" w14:textId="77777777" w:rsidR="00465F34" w:rsidRPr="00EE4D95" w:rsidRDefault="00465F34" w:rsidP="00465F34">
    <w:pPr>
      <w:pStyle w:val="Header"/>
      <w:jc w:val="right"/>
      <w:rPr>
        <w:ins w:id="165" w:author="Wragge-Law" w:date="2015-08-25T08:06:00Z"/>
        <w:rFonts w:cs="Times New Roman"/>
        <w:b/>
      </w:rPr>
    </w:pPr>
    <w:ins w:id="166" w:author="Wragge-Law" w:date="2015-08-25T08:06:00Z">
      <w:r w:rsidRPr="00EE4D95">
        <w:rPr>
          <w:rFonts w:cs="Times New Roman"/>
        </w:rPr>
        <w:t xml:space="preserve">WLG: </w:t>
      </w:r>
      <w:r>
        <w:rPr>
          <w:rFonts w:cs="Times New Roman"/>
        </w:rPr>
        <w:t>25</w:t>
      </w:r>
      <w:r w:rsidRPr="00EE4D95">
        <w:rPr>
          <w:rFonts w:cs="Times New Roman"/>
        </w:rPr>
        <w:t xml:space="preserve"> August 2015</w:t>
      </w:r>
    </w:ins>
  </w:p>
  <w:p w14:paraId="0EF9F1E9" w14:textId="77777777" w:rsidR="00465F34" w:rsidRDefault="00465F34" w:rsidP="00465F34">
    <w:pPr>
      <w:pStyle w:val="Header"/>
      <w:rPr>
        <w:ins w:id="167" w:author="Wragge-Law" w:date="2015-08-25T08:06:00Z"/>
      </w:rPr>
    </w:pPr>
  </w:p>
  <w:p w14:paraId="25C23DDB" w14:textId="77777777" w:rsidR="00A90495" w:rsidRPr="002D70AF" w:rsidRDefault="00A90495" w:rsidP="007D14A4">
    <w:pPr>
      <w:pStyle w:val="Header"/>
      <w:tabs>
        <w:tab w:val="left" w:pos="1016"/>
        <w:tab w:val="left" w:pos="7377"/>
      </w:tabs>
      <w:rPr>
        <w:rFonts w:ascii="Times New Roman" w:hAnsi="Times New Roman" w:cs="Times New Roman"/>
        <w:sz w:val="24"/>
        <w:szCs w:val="24"/>
      </w:rPr>
    </w:pPr>
    <w:r>
      <w:tab/>
    </w:r>
    <w:r w:rsidR="007D14A4">
      <w:tab/>
    </w:r>
    <w:r>
      <w:tab/>
    </w:r>
    <w:r>
      <w:tab/>
    </w:r>
    <w:r>
      <w:rPr>
        <w:rFonts w:ascii="Times New Roman" w:hAnsi="Times New Roman" w:cs="Times New Roman"/>
        <w:sz w:val="24"/>
        <w:szCs w:val="24"/>
      </w:rPr>
      <w:t>Version X.X</w:t>
    </w:r>
  </w:p>
  <w:p w14:paraId="27CBB59B" w14:textId="77777777" w:rsidR="009D5038" w:rsidRDefault="009D503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337F"/>
    <w:multiLevelType w:val="multilevel"/>
    <w:tmpl w:val="220ED42A"/>
    <w:lvl w:ilvl="0">
      <w:start w:val="2"/>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bullet"/>
      <w:lvlText w:val="•"/>
      <w:lvlJc w:val="left"/>
      <w:pPr>
        <w:ind w:left="2388" w:hanging="720"/>
      </w:pPr>
      <w:rPr>
        <w:rFonts w:hint="default"/>
      </w:rPr>
    </w:lvl>
    <w:lvl w:ilvl="3">
      <w:start w:val="1"/>
      <w:numFmt w:val="bullet"/>
      <w:lvlText w:val="•"/>
      <w:lvlJc w:val="left"/>
      <w:pPr>
        <w:ind w:left="3162" w:hanging="720"/>
      </w:pPr>
      <w:rPr>
        <w:rFonts w:hint="default"/>
      </w:rPr>
    </w:lvl>
    <w:lvl w:ilvl="4">
      <w:start w:val="1"/>
      <w:numFmt w:val="bullet"/>
      <w:lvlText w:val="•"/>
      <w:lvlJc w:val="left"/>
      <w:pPr>
        <w:ind w:left="3936" w:hanging="720"/>
      </w:pPr>
      <w:rPr>
        <w:rFonts w:hint="default"/>
      </w:rPr>
    </w:lvl>
    <w:lvl w:ilvl="5">
      <w:start w:val="1"/>
      <w:numFmt w:val="bullet"/>
      <w:lvlText w:val="•"/>
      <w:lvlJc w:val="left"/>
      <w:pPr>
        <w:ind w:left="4710" w:hanging="720"/>
      </w:pPr>
      <w:rPr>
        <w:rFonts w:hint="default"/>
      </w:rPr>
    </w:lvl>
    <w:lvl w:ilvl="6">
      <w:start w:val="1"/>
      <w:numFmt w:val="bullet"/>
      <w:lvlText w:val="•"/>
      <w:lvlJc w:val="left"/>
      <w:pPr>
        <w:ind w:left="5484" w:hanging="720"/>
      </w:pPr>
      <w:rPr>
        <w:rFonts w:hint="default"/>
      </w:rPr>
    </w:lvl>
    <w:lvl w:ilvl="7">
      <w:start w:val="1"/>
      <w:numFmt w:val="bullet"/>
      <w:lvlText w:val="•"/>
      <w:lvlJc w:val="left"/>
      <w:pPr>
        <w:ind w:left="6258" w:hanging="720"/>
      </w:pPr>
      <w:rPr>
        <w:rFonts w:hint="default"/>
      </w:rPr>
    </w:lvl>
    <w:lvl w:ilvl="8">
      <w:start w:val="1"/>
      <w:numFmt w:val="bullet"/>
      <w:lvlText w:val="•"/>
      <w:lvlJc w:val="left"/>
      <w:pPr>
        <w:ind w:left="7032" w:hanging="720"/>
      </w:pPr>
      <w:rPr>
        <w:rFonts w:hint="default"/>
      </w:rPr>
    </w:lvl>
  </w:abstractNum>
  <w:abstractNum w:abstractNumId="1" w15:restartNumberingAfterBreak="0">
    <w:nsid w:val="173E6BC4"/>
    <w:multiLevelType w:val="hybridMultilevel"/>
    <w:tmpl w:val="7F2C587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93107EE"/>
    <w:multiLevelType w:val="hybridMultilevel"/>
    <w:tmpl w:val="BA3ABBF2"/>
    <w:lvl w:ilvl="0" w:tplc="DFE848AA">
      <w:start w:val="1"/>
      <w:numFmt w:val="lowerLetter"/>
      <w:lvlText w:val="(%1)"/>
      <w:lvlJc w:val="left"/>
      <w:pPr>
        <w:ind w:left="1003" w:hanging="567"/>
      </w:pPr>
      <w:rPr>
        <w:rFonts w:ascii="Times New Roman" w:eastAsia="Times New Roman" w:hAnsi="Times New Roman" w:hint="default"/>
        <w:spacing w:val="-1"/>
        <w:w w:val="99"/>
        <w:sz w:val="24"/>
        <w:szCs w:val="24"/>
      </w:rPr>
    </w:lvl>
    <w:lvl w:ilvl="1" w:tplc="2278E180">
      <w:start w:val="1"/>
      <w:numFmt w:val="lowerRoman"/>
      <w:lvlText w:val="(%2)"/>
      <w:lvlJc w:val="left"/>
      <w:pPr>
        <w:ind w:left="1569" w:hanging="567"/>
      </w:pPr>
      <w:rPr>
        <w:rFonts w:ascii="Times New Roman" w:eastAsia="Times New Roman" w:hAnsi="Times New Roman" w:hint="default"/>
        <w:spacing w:val="-1"/>
        <w:w w:val="99"/>
        <w:sz w:val="24"/>
        <w:szCs w:val="24"/>
      </w:rPr>
    </w:lvl>
    <w:lvl w:ilvl="2" w:tplc="8F181B70">
      <w:start w:val="1"/>
      <w:numFmt w:val="bullet"/>
      <w:lvlText w:val="•"/>
      <w:lvlJc w:val="left"/>
      <w:pPr>
        <w:ind w:left="1985" w:hanging="567"/>
      </w:pPr>
      <w:rPr>
        <w:rFonts w:hint="default"/>
      </w:rPr>
    </w:lvl>
    <w:lvl w:ilvl="3" w:tplc="F5E4B3E4">
      <w:start w:val="1"/>
      <w:numFmt w:val="bullet"/>
      <w:lvlText w:val="•"/>
      <w:lvlJc w:val="left"/>
      <w:pPr>
        <w:ind w:left="2411" w:hanging="567"/>
      </w:pPr>
      <w:rPr>
        <w:rFonts w:hint="default"/>
      </w:rPr>
    </w:lvl>
    <w:lvl w:ilvl="4" w:tplc="BD168D56">
      <w:start w:val="1"/>
      <w:numFmt w:val="bullet"/>
      <w:lvlText w:val="•"/>
      <w:lvlJc w:val="left"/>
      <w:pPr>
        <w:ind w:left="2836" w:hanging="567"/>
      </w:pPr>
      <w:rPr>
        <w:rFonts w:hint="default"/>
      </w:rPr>
    </w:lvl>
    <w:lvl w:ilvl="5" w:tplc="7CD471D4">
      <w:start w:val="1"/>
      <w:numFmt w:val="bullet"/>
      <w:lvlText w:val="•"/>
      <w:lvlJc w:val="left"/>
      <w:pPr>
        <w:ind w:left="3262" w:hanging="567"/>
      </w:pPr>
      <w:rPr>
        <w:rFonts w:hint="default"/>
      </w:rPr>
    </w:lvl>
    <w:lvl w:ilvl="6" w:tplc="2E76AE8C">
      <w:start w:val="1"/>
      <w:numFmt w:val="bullet"/>
      <w:lvlText w:val="•"/>
      <w:lvlJc w:val="left"/>
      <w:pPr>
        <w:ind w:left="3688" w:hanging="567"/>
      </w:pPr>
      <w:rPr>
        <w:rFonts w:hint="default"/>
      </w:rPr>
    </w:lvl>
    <w:lvl w:ilvl="7" w:tplc="B2B434C2">
      <w:start w:val="1"/>
      <w:numFmt w:val="bullet"/>
      <w:lvlText w:val="•"/>
      <w:lvlJc w:val="left"/>
      <w:pPr>
        <w:ind w:left="4113" w:hanging="567"/>
      </w:pPr>
      <w:rPr>
        <w:rFonts w:hint="default"/>
      </w:rPr>
    </w:lvl>
    <w:lvl w:ilvl="8" w:tplc="68D05448">
      <w:start w:val="1"/>
      <w:numFmt w:val="bullet"/>
      <w:lvlText w:val="•"/>
      <w:lvlJc w:val="left"/>
      <w:pPr>
        <w:ind w:left="4539" w:hanging="567"/>
      </w:pPr>
      <w:rPr>
        <w:rFonts w:hint="default"/>
      </w:rPr>
    </w:lvl>
  </w:abstractNum>
  <w:abstractNum w:abstractNumId="3" w15:restartNumberingAfterBreak="0">
    <w:nsid w:val="2E4420D2"/>
    <w:multiLevelType w:val="hybridMultilevel"/>
    <w:tmpl w:val="962C82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5" w15:restartNumberingAfterBreak="0">
    <w:nsid w:val="301C55BF"/>
    <w:multiLevelType w:val="hybridMultilevel"/>
    <w:tmpl w:val="8708C192"/>
    <w:lvl w:ilvl="0" w:tplc="08090001">
      <w:start w:val="1"/>
      <w:numFmt w:val="bullet"/>
      <w:lvlText w:val=""/>
      <w:lvlJc w:val="left"/>
      <w:pPr>
        <w:ind w:left="795" w:hanging="360"/>
      </w:pPr>
      <w:rPr>
        <w:rFonts w:ascii="Symbol" w:hAnsi="Symbol"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6" w15:restartNumberingAfterBreak="0">
    <w:nsid w:val="3534531A"/>
    <w:multiLevelType w:val="hybridMultilevel"/>
    <w:tmpl w:val="9ADC7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AA564C"/>
    <w:multiLevelType w:val="multilevel"/>
    <w:tmpl w:val="2176EE78"/>
    <w:lvl w:ilvl="0">
      <w:start w:val="1"/>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8" w15:restartNumberingAfterBreak="0">
    <w:nsid w:val="3AF17AF0"/>
    <w:multiLevelType w:val="hybridMultilevel"/>
    <w:tmpl w:val="FBC69B08"/>
    <w:lvl w:ilvl="0" w:tplc="1374B8E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0357BC2"/>
    <w:multiLevelType w:val="hybridMultilevel"/>
    <w:tmpl w:val="1F5C51A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30A2852"/>
    <w:multiLevelType w:val="hybridMultilevel"/>
    <w:tmpl w:val="F33C0DE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445E49"/>
    <w:multiLevelType w:val="hybridMultilevel"/>
    <w:tmpl w:val="A19C48D6"/>
    <w:lvl w:ilvl="0" w:tplc="CEA07ADE">
      <w:start w:val="1"/>
      <w:numFmt w:val="lowerLetter"/>
      <w:lvlText w:val="(%1)"/>
      <w:lvlJc w:val="left"/>
      <w:pPr>
        <w:ind w:left="1003" w:hanging="567"/>
      </w:pPr>
      <w:rPr>
        <w:rFonts w:ascii="Times New Roman" w:eastAsia="Times New Roman" w:hAnsi="Times New Roman" w:hint="default"/>
        <w:spacing w:val="-1"/>
        <w:w w:val="99"/>
        <w:sz w:val="24"/>
        <w:szCs w:val="24"/>
      </w:rPr>
    </w:lvl>
    <w:lvl w:ilvl="1" w:tplc="0D18C598">
      <w:start w:val="1"/>
      <w:numFmt w:val="bullet"/>
      <w:lvlText w:val="•"/>
      <w:lvlJc w:val="left"/>
      <w:pPr>
        <w:ind w:left="1439" w:hanging="567"/>
      </w:pPr>
      <w:rPr>
        <w:rFonts w:hint="default"/>
      </w:rPr>
    </w:lvl>
    <w:lvl w:ilvl="2" w:tplc="F21A72BA">
      <w:start w:val="1"/>
      <w:numFmt w:val="bullet"/>
      <w:lvlText w:val="•"/>
      <w:lvlJc w:val="left"/>
      <w:pPr>
        <w:ind w:left="1878" w:hanging="567"/>
      </w:pPr>
      <w:rPr>
        <w:rFonts w:hint="default"/>
      </w:rPr>
    </w:lvl>
    <w:lvl w:ilvl="3" w:tplc="C2608C08">
      <w:start w:val="1"/>
      <w:numFmt w:val="bullet"/>
      <w:lvlText w:val="•"/>
      <w:lvlJc w:val="left"/>
      <w:pPr>
        <w:ind w:left="2317" w:hanging="567"/>
      </w:pPr>
      <w:rPr>
        <w:rFonts w:hint="default"/>
      </w:rPr>
    </w:lvl>
    <w:lvl w:ilvl="4" w:tplc="98C071BA">
      <w:start w:val="1"/>
      <w:numFmt w:val="bullet"/>
      <w:lvlText w:val="•"/>
      <w:lvlJc w:val="left"/>
      <w:pPr>
        <w:ind w:left="2756" w:hanging="567"/>
      </w:pPr>
      <w:rPr>
        <w:rFonts w:hint="default"/>
      </w:rPr>
    </w:lvl>
    <w:lvl w:ilvl="5" w:tplc="5E4A9A66">
      <w:start w:val="1"/>
      <w:numFmt w:val="bullet"/>
      <w:lvlText w:val="•"/>
      <w:lvlJc w:val="left"/>
      <w:pPr>
        <w:ind w:left="3195" w:hanging="567"/>
      </w:pPr>
      <w:rPr>
        <w:rFonts w:hint="default"/>
      </w:rPr>
    </w:lvl>
    <w:lvl w:ilvl="6" w:tplc="B6A69676">
      <w:start w:val="1"/>
      <w:numFmt w:val="bullet"/>
      <w:lvlText w:val="•"/>
      <w:lvlJc w:val="left"/>
      <w:pPr>
        <w:ind w:left="3634" w:hanging="567"/>
      </w:pPr>
      <w:rPr>
        <w:rFonts w:hint="default"/>
      </w:rPr>
    </w:lvl>
    <w:lvl w:ilvl="7" w:tplc="97089858">
      <w:start w:val="1"/>
      <w:numFmt w:val="bullet"/>
      <w:lvlText w:val="•"/>
      <w:lvlJc w:val="left"/>
      <w:pPr>
        <w:ind w:left="4073" w:hanging="567"/>
      </w:pPr>
      <w:rPr>
        <w:rFonts w:hint="default"/>
      </w:rPr>
    </w:lvl>
    <w:lvl w:ilvl="8" w:tplc="0BFE63BA">
      <w:start w:val="1"/>
      <w:numFmt w:val="bullet"/>
      <w:lvlText w:val="•"/>
      <w:lvlJc w:val="left"/>
      <w:pPr>
        <w:ind w:left="4512" w:hanging="567"/>
      </w:pPr>
      <w:rPr>
        <w:rFonts w:hint="default"/>
      </w:rPr>
    </w:lvl>
  </w:abstractNum>
  <w:abstractNum w:abstractNumId="12" w15:restartNumberingAfterBreak="0">
    <w:nsid w:val="4ADA62FC"/>
    <w:multiLevelType w:val="hybridMultilevel"/>
    <w:tmpl w:val="CE0C29C8"/>
    <w:lvl w:ilvl="0" w:tplc="1374B8E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50591C30"/>
    <w:multiLevelType w:val="hybridMultilevel"/>
    <w:tmpl w:val="FBC69B08"/>
    <w:lvl w:ilvl="0" w:tplc="1374B8E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5D316012"/>
    <w:multiLevelType w:val="hybridMultilevel"/>
    <w:tmpl w:val="DC426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E232CC5"/>
    <w:multiLevelType w:val="hybridMultilevel"/>
    <w:tmpl w:val="5BE24AD0"/>
    <w:lvl w:ilvl="0" w:tplc="8B34BFD6">
      <w:start w:val="1"/>
      <w:numFmt w:val="lowerLetter"/>
      <w:lvlText w:val="(%1)"/>
      <w:lvlJc w:val="left"/>
      <w:pPr>
        <w:ind w:left="1003" w:hanging="567"/>
      </w:pPr>
      <w:rPr>
        <w:rFonts w:ascii="Times New Roman" w:eastAsia="Times New Roman" w:hAnsi="Times New Roman" w:hint="default"/>
        <w:spacing w:val="-1"/>
        <w:w w:val="99"/>
        <w:sz w:val="24"/>
        <w:szCs w:val="24"/>
      </w:rPr>
    </w:lvl>
    <w:lvl w:ilvl="1" w:tplc="F698CA8E">
      <w:start w:val="1"/>
      <w:numFmt w:val="bullet"/>
      <w:lvlText w:val="•"/>
      <w:lvlJc w:val="left"/>
      <w:pPr>
        <w:ind w:left="1439" w:hanging="567"/>
      </w:pPr>
      <w:rPr>
        <w:rFonts w:hint="default"/>
      </w:rPr>
    </w:lvl>
    <w:lvl w:ilvl="2" w:tplc="48042AF8">
      <w:start w:val="1"/>
      <w:numFmt w:val="bullet"/>
      <w:lvlText w:val="•"/>
      <w:lvlJc w:val="left"/>
      <w:pPr>
        <w:ind w:left="1878" w:hanging="567"/>
      </w:pPr>
      <w:rPr>
        <w:rFonts w:hint="default"/>
      </w:rPr>
    </w:lvl>
    <w:lvl w:ilvl="3" w:tplc="C9AEC716">
      <w:start w:val="1"/>
      <w:numFmt w:val="bullet"/>
      <w:lvlText w:val="•"/>
      <w:lvlJc w:val="left"/>
      <w:pPr>
        <w:ind w:left="2317" w:hanging="567"/>
      </w:pPr>
      <w:rPr>
        <w:rFonts w:hint="default"/>
      </w:rPr>
    </w:lvl>
    <w:lvl w:ilvl="4" w:tplc="3D88D748">
      <w:start w:val="1"/>
      <w:numFmt w:val="bullet"/>
      <w:lvlText w:val="•"/>
      <w:lvlJc w:val="left"/>
      <w:pPr>
        <w:ind w:left="2756" w:hanging="567"/>
      </w:pPr>
      <w:rPr>
        <w:rFonts w:hint="default"/>
      </w:rPr>
    </w:lvl>
    <w:lvl w:ilvl="5" w:tplc="6DCC8F9A">
      <w:start w:val="1"/>
      <w:numFmt w:val="bullet"/>
      <w:lvlText w:val="•"/>
      <w:lvlJc w:val="left"/>
      <w:pPr>
        <w:ind w:left="3195" w:hanging="567"/>
      </w:pPr>
      <w:rPr>
        <w:rFonts w:hint="default"/>
      </w:rPr>
    </w:lvl>
    <w:lvl w:ilvl="6" w:tplc="7122B9E0">
      <w:start w:val="1"/>
      <w:numFmt w:val="bullet"/>
      <w:lvlText w:val="•"/>
      <w:lvlJc w:val="left"/>
      <w:pPr>
        <w:ind w:left="3634" w:hanging="567"/>
      </w:pPr>
      <w:rPr>
        <w:rFonts w:hint="default"/>
      </w:rPr>
    </w:lvl>
    <w:lvl w:ilvl="7" w:tplc="7B48F2D4">
      <w:start w:val="1"/>
      <w:numFmt w:val="bullet"/>
      <w:lvlText w:val="•"/>
      <w:lvlJc w:val="left"/>
      <w:pPr>
        <w:ind w:left="4073" w:hanging="567"/>
      </w:pPr>
      <w:rPr>
        <w:rFonts w:hint="default"/>
      </w:rPr>
    </w:lvl>
    <w:lvl w:ilvl="8" w:tplc="5EEC05BA">
      <w:start w:val="1"/>
      <w:numFmt w:val="bullet"/>
      <w:lvlText w:val="•"/>
      <w:lvlJc w:val="left"/>
      <w:pPr>
        <w:ind w:left="4512" w:hanging="567"/>
      </w:pPr>
      <w:rPr>
        <w:rFonts w:hint="default"/>
      </w:rPr>
    </w:lvl>
  </w:abstractNum>
  <w:abstractNum w:abstractNumId="16" w15:restartNumberingAfterBreak="0">
    <w:nsid w:val="5FB331AF"/>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17" w15:restartNumberingAfterBreak="0">
    <w:nsid w:val="697D38AF"/>
    <w:multiLevelType w:val="hybridMultilevel"/>
    <w:tmpl w:val="E6587B8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F0F5149"/>
    <w:multiLevelType w:val="hybridMultilevel"/>
    <w:tmpl w:val="22FCA22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393222E"/>
    <w:multiLevelType w:val="hybridMultilevel"/>
    <w:tmpl w:val="BB1A6D6C"/>
    <w:lvl w:ilvl="0" w:tplc="1374B8E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76804D4D"/>
    <w:multiLevelType w:val="hybridMultilevel"/>
    <w:tmpl w:val="99C491C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F8019EB"/>
    <w:multiLevelType w:val="hybridMultilevel"/>
    <w:tmpl w:val="E89EA438"/>
    <w:lvl w:ilvl="0" w:tplc="A85094AA">
      <w:start w:val="1"/>
      <w:numFmt w:val="decimal"/>
      <w:lvlText w:val="%1"/>
      <w:lvlJc w:val="left"/>
      <w:pPr>
        <w:ind w:left="1203" w:hanging="550"/>
      </w:pPr>
      <w:rPr>
        <w:rFonts w:ascii="Times New Roman" w:eastAsia="Times New Roman" w:hAnsi="Times New Roman" w:hint="default"/>
        <w:b/>
        <w:bCs/>
        <w:w w:val="102"/>
        <w:sz w:val="21"/>
        <w:szCs w:val="21"/>
      </w:rPr>
    </w:lvl>
    <w:lvl w:ilvl="1" w:tplc="D778BF5C">
      <w:start w:val="1"/>
      <w:numFmt w:val="decimal"/>
      <w:lvlText w:val="%2."/>
      <w:lvlJc w:val="left"/>
      <w:pPr>
        <w:ind w:left="2368" w:hanging="720"/>
        <w:jc w:val="right"/>
      </w:pPr>
      <w:rPr>
        <w:rFonts w:ascii="Times New Roman" w:eastAsia="Times New Roman" w:hAnsi="Times New Roman" w:hint="default"/>
        <w:b/>
        <w:bCs/>
        <w:w w:val="99"/>
        <w:sz w:val="24"/>
        <w:szCs w:val="24"/>
      </w:rPr>
    </w:lvl>
    <w:lvl w:ilvl="2" w:tplc="A33265FC">
      <w:start w:val="1"/>
      <w:numFmt w:val="bullet"/>
      <w:lvlText w:val="•"/>
      <w:lvlJc w:val="left"/>
      <w:pPr>
        <w:ind w:left="3051" w:hanging="720"/>
      </w:pPr>
      <w:rPr>
        <w:rFonts w:hint="default"/>
      </w:rPr>
    </w:lvl>
    <w:lvl w:ilvl="3" w:tplc="FC30643E">
      <w:start w:val="1"/>
      <w:numFmt w:val="bullet"/>
      <w:lvlText w:val="•"/>
      <w:lvlJc w:val="left"/>
      <w:pPr>
        <w:ind w:left="3742" w:hanging="720"/>
      </w:pPr>
      <w:rPr>
        <w:rFonts w:hint="default"/>
      </w:rPr>
    </w:lvl>
    <w:lvl w:ilvl="4" w:tplc="03C296BE">
      <w:start w:val="1"/>
      <w:numFmt w:val="bullet"/>
      <w:lvlText w:val="•"/>
      <w:lvlJc w:val="left"/>
      <w:pPr>
        <w:ind w:left="4433" w:hanging="720"/>
      </w:pPr>
      <w:rPr>
        <w:rFonts w:hint="default"/>
      </w:rPr>
    </w:lvl>
    <w:lvl w:ilvl="5" w:tplc="75664210">
      <w:start w:val="1"/>
      <w:numFmt w:val="bullet"/>
      <w:lvlText w:val="•"/>
      <w:lvlJc w:val="left"/>
      <w:pPr>
        <w:ind w:left="5124" w:hanging="720"/>
      </w:pPr>
      <w:rPr>
        <w:rFonts w:hint="default"/>
      </w:rPr>
    </w:lvl>
    <w:lvl w:ilvl="6" w:tplc="ABF6886A">
      <w:start w:val="1"/>
      <w:numFmt w:val="bullet"/>
      <w:lvlText w:val="•"/>
      <w:lvlJc w:val="left"/>
      <w:pPr>
        <w:ind w:left="5815" w:hanging="720"/>
      </w:pPr>
      <w:rPr>
        <w:rFonts w:hint="default"/>
      </w:rPr>
    </w:lvl>
    <w:lvl w:ilvl="7" w:tplc="D0D2A88E">
      <w:start w:val="1"/>
      <w:numFmt w:val="bullet"/>
      <w:lvlText w:val="•"/>
      <w:lvlJc w:val="left"/>
      <w:pPr>
        <w:ind w:left="6506" w:hanging="720"/>
      </w:pPr>
      <w:rPr>
        <w:rFonts w:hint="default"/>
      </w:rPr>
    </w:lvl>
    <w:lvl w:ilvl="8" w:tplc="E9D8C460">
      <w:start w:val="1"/>
      <w:numFmt w:val="bullet"/>
      <w:lvlText w:val="•"/>
      <w:lvlJc w:val="left"/>
      <w:pPr>
        <w:ind w:left="7197" w:hanging="720"/>
      </w:pPr>
      <w:rPr>
        <w:rFonts w:hint="default"/>
      </w:rPr>
    </w:lvl>
  </w:abstractNum>
  <w:num w:numId="1">
    <w:abstractNumId w:val="16"/>
  </w:num>
  <w:num w:numId="2">
    <w:abstractNumId w:val="0"/>
  </w:num>
  <w:num w:numId="3">
    <w:abstractNumId w:val="7"/>
  </w:num>
  <w:num w:numId="4">
    <w:abstractNumId w:val="21"/>
  </w:num>
  <w:num w:numId="5">
    <w:abstractNumId w:val="3"/>
  </w:num>
  <w:num w:numId="6">
    <w:abstractNumId w:val="12"/>
  </w:num>
  <w:num w:numId="7">
    <w:abstractNumId w:val="19"/>
  </w:num>
  <w:num w:numId="8">
    <w:abstractNumId w:val="17"/>
  </w:num>
  <w:num w:numId="9">
    <w:abstractNumId w:val="20"/>
  </w:num>
  <w:num w:numId="10">
    <w:abstractNumId w:val="13"/>
  </w:num>
  <w:num w:numId="11">
    <w:abstractNumId w:val="18"/>
  </w:num>
  <w:num w:numId="12">
    <w:abstractNumId w:val="8"/>
  </w:num>
  <w:num w:numId="13">
    <w:abstractNumId w:val="1"/>
  </w:num>
  <w:num w:numId="14">
    <w:abstractNumId w:val="9"/>
  </w:num>
  <w:num w:numId="15">
    <w:abstractNumId w:val="2"/>
  </w:num>
  <w:num w:numId="16">
    <w:abstractNumId w:val="15"/>
  </w:num>
  <w:num w:numId="17">
    <w:abstractNumId w:val="11"/>
  </w:num>
  <w:num w:numId="18">
    <w:abstractNumId w:val="6"/>
  </w:num>
  <w:num w:numId="19">
    <w:abstractNumId w:val="5"/>
  </w:num>
  <w:num w:numId="20">
    <w:abstractNumId w:val="14"/>
  </w:num>
  <w:num w:numId="21">
    <w:abstractNumId w:val="10"/>
  </w:num>
  <w:num w:numId="22">
    <w:abstractNumId w:val="4"/>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laire Hynes">
    <w15:presenceInfo w15:providerId="AD" w15:userId="S-1-5-21-1220945662-1229272821-1417001333-33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473"/>
    <w:rsid w:val="000200B3"/>
    <w:rsid w:val="0003031E"/>
    <w:rsid w:val="00056E96"/>
    <w:rsid w:val="000705B8"/>
    <w:rsid w:val="00074D4A"/>
    <w:rsid w:val="00096C0D"/>
    <w:rsid w:val="00097D97"/>
    <w:rsid w:val="000D1FC0"/>
    <w:rsid w:val="000E0974"/>
    <w:rsid w:val="000E2650"/>
    <w:rsid w:val="000E760C"/>
    <w:rsid w:val="000F0226"/>
    <w:rsid w:val="000F14C2"/>
    <w:rsid w:val="000F4D1F"/>
    <w:rsid w:val="00100394"/>
    <w:rsid w:val="00101161"/>
    <w:rsid w:val="00116C77"/>
    <w:rsid w:val="00116F7B"/>
    <w:rsid w:val="001263B8"/>
    <w:rsid w:val="00140905"/>
    <w:rsid w:val="00161C4D"/>
    <w:rsid w:val="001728D3"/>
    <w:rsid w:val="00172AF2"/>
    <w:rsid w:val="00187625"/>
    <w:rsid w:val="00191E68"/>
    <w:rsid w:val="001B5309"/>
    <w:rsid w:val="001C48A1"/>
    <w:rsid w:val="001C530E"/>
    <w:rsid w:val="001C55E0"/>
    <w:rsid w:val="001C673F"/>
    <w:rsid w:val="001D5B6B"/>
    <w:rsid w:val="001D6E2F"/>
    <w:rsid w:val="001F4481"/>
    <w:rsid w:val="00206772"/>
    <w:rsid w:val="00210F72"/>
    <w:rsid w:val="0021310E"/>
    <w:rsid w:val="00216E0A"/>
    <w:rsid w:val="002230E1"/>
    <w:rsid w:val="00224AF5"/>
    <w:rsid w:val="002254F2"/>
    <w:rsid w:val="00232501"/>
    <w:rsid w:val="0023252F"/>
    <w:rsid w:val="00263872"/>
    <w:rsid w:val="00265F13"/>
    <w:rsid w:val="0027592F"/>
    <w:rsid w:val="00285751"/>
    <w:rsid w:val="002A46A4"/>
    <w:rsid w:val="002B366B"/>
    <w:rsid w:val="002B73AC"/>
    <w:rsid w:val="002C5ADE"/>
    <w:rsid w:val="002C629C"/>
    <w:rsid w:val="002D70AF"/>
    <w:rsid w:val="002D718B"/>
    <w:rsid w:val="002F59BF"/>
    <w:rsid w:val="003067BF"/>
    <w:rsid w:val="00322404"/>
    <w:rsid w:val="00332389"/>
    <w:rsid w:val="00335120"/>
    <w:rsid w:val="0034470A"/>
    <w:rsid w:val="00365149"/>
    <w:rsid w:val="00366950"/>
    <w:rsid w:val="003748AA"/>
    <w:rsid w:val="0037761C"/>
    <w:rsid w:val="0038258E"/>
    <w:rsid w:val="00383239"/>
    <w:rsid w:val="00392EC0"/>
    <w:rsid w:val="003A580F"/>
    <w:rsid w:val="003A7DDC"/>
    <w:rsid w:val="003B47AD"/>
    <w:rsid w:val="003B5D41"/>
    <w:rsid w:val="003C43B1"/>
    <w:rsid w:val="003C6B0C"/>
    <w:rsid w:val="003E23E5"/>
    <w:rsid w:val="003E4D25"/>
    <w:rsid w:val="003E72D0"/>
    <w:rsid w:val="004025BF"/>
    <w:rsid w:val="004048D9"/>
    <w:rsid w:val="00412E11"/>
    <w:rsid w:val="0042129A"/>
    <w:rsid w:val="004623FD"/>
    <w:rsid w:val="004633FE"/>
    <w:rsid w:val="00464968"/>
    <w:rsid w:val="00465F34"/>
    <w:rsid w:val="00486E48"/>
    <w:rsid w:val="004903B4"/>
    <w:rsid w:val="004C6776"/>
    <w:rsid w:val="004D6FA0"/>
    <w:rsid w:val="004E0E40"/>
    <w:rsid w:val="004E16BB"/>
    <w:rsid w:val="005041EF"/>
    <w:rsid w:val="0051292D"/>
    <w:rsid w:val="00513621"/>
    <w:rsid w:val="00542F7E"/>
    <w:rsid w:val="00551395"/>
    <w:rsid w:val="00553A43"/>
    <w:rsid w:val="0055741B"/>
    <w:rsid w:val="005620DA"/>
    <w:rsid w:val="005676DC"/>
    <w:rsid w:val="005718E3"/>
    <w:rsid w:val="005A1BA4"/>
    <w:rsid w:val="005A6A57"/>
    <w:rsid w:val="005A74CB"/>
    <w:rsid w:val="005B21A4"/>
    <w:rsid w:val="005C67DF"/>
    <w:rsid w:val="005D148D"/>
    <w:rsid w:val="005D1C4B"/>
    <w:rsid w:val="005E046E"/>
    <w:rsid w:val="005F3DC7"/>
    <w:rsid w:val="0060063D"/>
    <w:rsid w:val="00613899"/>
    <w:rsid w:val="00613CF7"/>
    <w:rsid w:val="00621DD5"/>
    <w:rsid w:val="006517CB"/>
    <w:rsid w:val="00653F61"/>
    <w:rsid w:val="00654924"/>
    <w:rsid w:val="006617A5"/>
    <w:rsid w:val="00663C9C"/>
    <w:rsid w:val="00664908"/>
    <w:rsid w:val="00677ADD"/>
    <w:rsid w:val="0068457F"/>
    <w:rsid w:val="0068713C"/>
    <w:rsid w:val="006B1168"/>
    <w:rsid w:val="006C02BE"/>
    <w:rsid w:val="006C1445"/>
    <w:rsid w:val="006D635E"/>
    <w:rsid w:val="006E63A9"/>
    <w:rsid w:val="006E77E9"/>
    <w:rsid w:val="006F1028"/>
    <w:rsid w:val="006F6D4A"/>
    <w:rsid w:val="006F74FF"/>
    <w:rsid w:val="00701F88"/>
    <w:rsid w:val="00711DF2"/>
    <w:rsid w:val="007122A8"/>
    <w:rsid w:val="0072137A"/>
    <w:rsid w:val="00731AA9"/>
    <w:rsid w:val="007358A2"/>
    <w:rsid w:val="00736C29"/>
    <w:rsid w:val="00743BD5"/>
    <w:rsid w:val="0076740E"/>
    <w:rsid w:val="00767DF2"/>
    <w:rsid w:val="00771D43"/>
    <w:rsid w:val="00775452"/>
    <w:rsid w:val="00776546"/>
    <w:rsid w:val="00777120"/>
    <w:rsid w:val="00796619"/>
    <w:rsid w:val="007D14A4"/>
    <w:rsid w:val="007E1FB7"/>
    <w:rsid w:val="007E6AC2"/>
    <w:rsid w:val="007F37B7"/>
    <w:rsid w:val="007F45E0"/>
    <w:rsid w:val="00801FA1"/>
    <w:rsid w:val="008177F1"/>
    <w:rsid w:val="00831196"/>
    <w:rsid w:val="00857485"/>
    <w:rsid w:val="00860A4A"/>
    <w:rsid w:val="00860E69"/>
    <w:rsid w:val="00883398"/>
    <w:rsid w:val="00883F55"/>
    <w:rsid w:val="0088479F"/>
    <w:rsid w:val="008C2C43"/>
    <w:rsid w:val="008D42A3"/>
    <w:rsid w:val="008E75DB"/>
    <w:rsid w:val="008E7DD9"/>
    <w:rsid w:val="008F1ADD"/>
    <w:rsid w:val="00902F4E"/>
    <w:rsid w:val="009052FB"/>
    <w:rsid w:val="009065D3"/>
    <w:rsid w:val="00913520"/>
    <w:rsid w:val="00914DFD"/>
    <w:rsid w:val="00922ECD"/>
    <w:rsid w:val="00923800"/>
    <w:rsid w:val="00935678"/>
    <w:rsid w:val="00947418"/>
    <w:rsid w:val="009549C7"/>
    <w:rsid w:val="0095667E"/>
    <w:rsid w:val="00974876"/>
    <w:rsid w:val="00987735"/>
    <w:rsid w:val="00991DE3"/>
    <w:rsid w:val="00992D50"/>
    <w:rsid w:val="00996BA7"/>
    <w:rsid w:val="009A0C60"/>
    <w:rsid w:val="009A290C"/>
    <w:rsid w:val="009A5103"/>
    <w:rsid w:val="009C4D02"/>
    <w:rsid w:val="009D0B05"/>
    <w:rsid w:val="009D5038"/>
    <w:rsid w:val="009E3698"/>
    <w:rsid w:val="009E3B77"/>
    <w:rsid w:val="009E7724"/>
    <w:rsid w:val="009F3F2E"/>
    <w:rsid w:val="00A01B56"/>
    <w:rsid w:val="00A11B81"/>
    <w:rsid w:val="00A129DC"/>
    <w:rsid w:val="00A151F6"/>
    <w:rsid w:val="00A160C2"/>
    <w:rsid w:val="00A21DB6"/>
    <w:rsid w:val="00A223CC"/>
    <w:rsid w:val="00A27747"/>
    <w:rsid w:val="00A31C45"/>
    <w:rsid w:val="00A328B8"/>
    <w:rsid w:val="00A37246"/>
    <w:rsid w:val="00A40728"/>
    <w:rsid w:val="00A54E0E"/>
    <w:rsid w:val="00A62425"/>
    <w:rsid w:val="00A657F9"/>
    <w:rsid w:val="00A73D05"/>
    <w:rsid w:val="00A770DD"/>
    <w:rsid w:val="00A90495"/>
    <w:rsid w:val="00AA0156"/>
    <w:rsid w:val="00AC0004"/>
    <w:rsid w:val="00AC53D7"/>
    <w:rsid w:val="00AF0607"/>
    <w:rsid w:val="00AF108E"/>
    <w:rsid w:val="00AF464D"/>
    <w:rsid w:val="00B01B6C"/>
    <w:rsid w:val="00B0288F"/>
    <w:rsid w:val="00B0603A"/>
    <w:rsid w:val="00B12F94"/>
    <w:rsid w:val="00B23C24"/>
    <w:rsid w:val="00B251EA"/>
    <w:rsid w:val="00B34D60"/>
    <w:rsid w:val="00B36BA1"/>
    <w:rsid w:val="00B4166A"/>
    <w:rsid w:val="00B54F71"/>
    <w:rsid w:val="00B57A47"/>
    <w:rsid w:val="00B64534"/>
    <w:rsid w:val="00B724B7"/>
    <w:rsid w:val="00B777B6"/>
    <w:rsid w:val="00B85A00"/>
    <w:rsid w:val="00BB7768"/>
    <w:rsid w:val="00BB7F8F"/>
    <w:rsid w:val="00C06525"/>
    <w:rsid w:val="00C10591"/>
    <w:rsid w:val="00C14083"/>
    <w:rsid w:val="00C2790F"/>
    <w:rsid w:val="00C3223A"/>
    <w:rsid w:val="00C44FC7"/>
    <w:rsid w:val="00C45473"/>
    <w:rsid w:val="00C56089"/>
    <w:rsid w:val="00C56B74"/>
    <w:rsid w:val="00C974DB"/>
    <w:rsid w:val="00CA0F55"/>
    <w:rsid w:val="00CB3E50"/>
    <w:rsid w:val="00CB67BC"/>
    <w:rsid w:val="00CE5A1C"/>
    <w:rsid w:val="00D05AD4"/>
    <w:rsid w:val="00D24467"/>
    <w:rsid w:val="00D2678D"/>
    <w:rsid w:val="00D369E8"/>
    <w:rsid w:val="00D36DD7"/>
    <w:rsid w:val="00D4118A"/>
    <w:rsid w:val="00D47728"/>
    <w:rsid w:val="00D528A1"/>
    <w:rsid w:val="00D66877"/>
    <w:rsid w:val="00D67031"/>
    <w:rsid w:val="00D67088"/>
    <w:rsid w:val="00D73C0D"/>
    <w:rsid w:val="00D8318D"/>
    <w:rsid w:val="00D84762"/>
    <w:rsid w:val="00DA1DAD"/>
    <w:rsid w:val="00DB4C99"/>
    <w:rsid w:val="00DB507D"/>
    <w:rsid w:val="00DC5CEA"/>
    <w:rsid w:val="00DC6C0F"/>
    <w:rsid w:val="00DD29BB"/>
    <w:rsid w:val="00DD61EC"/>
    <w:rsid w:val="00DE3F61"/>
    <w:rsid w:val="00E02F63"/>
    <w:rsid w:val="00E07621"/>
    <w:rsid w:val="00E1000D"/>
    <w:rsid w:val="00E10CA8"/>
    <w:rsid w:val="00E1135A"/>
    <w:rsid w:val="00E12DF9"/>
    <w:rsid w:val="00E24F31"/>
    <w:rsid w:val="00E33EE2"/>
    <w:rsid w:val="00E3411B"/>
    <w:rsid w:val="00E40BCD"/>
    <w:rsid w:val="00E41B96"/>
    <w:rsid w:val="00E51465"/>
    <w:rsid w:val="00E51FFF"/>
    <w:rsid w:val="00E52ABD"/>
    <w:rsid w:val="00E5504D"/>
    <w:rsid w:val="00EA6056"/>
    <w:rsid w:val="00EC16C8"/>
    <w:rsid w:val="00EF1112"/>
    <w:rsid w:val="00EF5BB7"/>
    <w:rsid w:val="00F32D93"/>
    <w:rsid w:val="00F35A16"/>
    <w:rsid w:val="00F44E61"/>
    <w:rsid w:val="00F557FC"/>
    <w:rsid w:val="00F60A5F"/>
    <w:rsid w:val="00F62DBE"/>
    <w:rsid w:val="00F7409A"/>
    <w:rsid w:val="00F77055"/>
    <w:rsid w:val="00F8293A"/>
    <w:rsid w:val="00FA0C92"/>
    <w:rsid w:val="00FA0D09"/>
    <w:rsid w:val="00FA4D40"/>
    <w:rsid w:val="00FA5512"/>
    <w:rsid w:val="00FC4D23"/>
    <w:rsid w:val="00FC63FB"/>
    <w:rsid w:val="00FD0937"/>
    <w:rsid w:val="00FD5CC3"/>
    <w:rsid w:val="00FE670F"/>
    <w:rsid w:val="00FE75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6A1407C"/>
  <w15:docId w15:val="{9CAECAF9-C0C0-4D1B-A8EF-2C2D10868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5"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740E"/>
  </w:style>
  <w:style w:type="paragraph" w:styleId="Heading1">
    <w:name w:val="heading 1"/>
    <w:basedOn w:val="Normal"/>
    <w:link w:val="Heading1Char"/>
    <w:uiPriority w:val="1"/>
    <w:qFormat/>
    <w:rsid w:val="00C45473"/>
    <w:pPr>
      <w:widowControl w:val="0"/>
      <w:spacing w:before="61" w:after="0" w:line="240" w:lineRule="auto"/>
      <w:ind w:left="937" w:hanging="720"/>
      <w:outlineLvl w:val="0"/>
    </w:pPr>
    <w:rPr>
      <w:rFonts w:ascii="Times New Roman" w:eastAsia="Times New Roman" w:hAnsi="Times New Roman"/>
      <w:b/>
      <w:bCs/>
      <w:sz w:val="24"/>
      <w:szCs w:val="24"/>
    </w:rPr>
  </w:style>
  <w:style w:type="paragraph" w:styleId="Heading2">
    <w:name w:val="heading 2"/>
    <w:basedOn w:val="Normal"/>
    <w:link w:val="Heading2Char"/>
    <w:uiPriority w:val="1"/>
    <w:qFormat/>
    <w:rsid w:val="0068713C"/>
    <w:pPr>
      <w:widowControl w:val="0"/>
      <w:spacing w:after="0" w:line="240" w:lineRule="auto"/>
      <w:ind w:left="716" w:hanging="2482"/>
      <w:outlineLvl w:val="1"/>
    </w:pPr>
    <w:rPr>
      <w:rFonts w:ascii="Times New Roman" w:eastAsia="Times New Roman" w:hAnsi="Times New Roman"/>
      <w:b/>
      <w:bCs/>
      <w:i/>
      <w:sz w:val="24"/>
      <w:szCs w:val="24"/>
    </w:rPr>
  </w:style>
  <w:style w:type="paragraph" w:styleId="Heading3">
    <w:name w:val="heading 3"/>
    <w:basedOn w:val="Normal"/>
    <w:next w:val="Normal"/>
    <w:link w:val="Heading3Char"/>
    <w:uiPriority w:val="9"/>
    <w:semiHidden/>
    <w:unhideWhenUsed/>
    <w:qFormat/>
    <w:rsid w:val="00263872"/>
    <w:pPr>
      <w:keepNext/>
      <w:keepLines/>
      <w:spacing w:before="200" w:after="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uiPriority w:val="9"/>
    <w:semiHidden/>
    <w:unhideWhenUsed/>
    <w:qFormat/>
    <w:rsid w:val="00096C0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5"/>
    <w:unhideWhenUsed/>
    <w:qFormat/>
    <w:rsid w:val="00C45473"/>
    <w:pPr>
      <w:tabs>
        <w:tab w:val="center" w:pos="4513"/>
        <w:tab w:val="right" w:pos="9026"/>
      </w:tabs>
      <w:spacing w:after="0" w:line="240" w:lineRule="auto"/>
    </w:pPr>
  </w:style>
  <w:style w:type="character" w:customStyle="1" w:styleId="HeaderChar">
    <w:name w:val="Header Char"/>
    <w:basedOn w:val="DefaultParagraphFont"/>
    <w:link w:val="Header"/>
    <w:uiPriority w:val="5"/>
    <w:rsid w:val="00C45473"/>
  </w:style>
  <w:style w:type="paragraph" w:styleId="Footer">
    <w:name w:val="footer"/>
    <w:basedOn w:val="Normal"/>
    <w:link w:val="FooterChar"/>
    <w:uiPriority w:val="99"/>
    <w:unhideWhenUsed/>
    <w:rsid w:val="00C454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5473"/>
  </w:style>
  <w:style w:type="character" w:customStyle="1" w:styleId="Heading1Char">
    <w:name w:val="Heading 1 Char"/>
    <w:basedOn w:val="DefaultParagraphFont"/>
    <w:link w:val="Heading1"/>
    <w:uiPriority w:val="1"/>
    <w:rsid w:val="00C45473"/>
    <w:rPr>
      <w:rFonts w:ascii="Times New Roman" w:eastAsia="Times New Roman" w:hAnsi="Times New Roman"/>
      <w:b/>
      <w:bCs/>
      <w:sz w:val="24"/>
      <w:szCs w:val="24"/>
    </w:rPr>
  </w:style>
  <w:style w:type="paragraph" w:styleId="BodyText">
    <w:name w:val="Body Text"/>
    <w:basedOn w:val="Normal"/>
    <w:link w:val="BodyTextChar"/>
    <w:uiPriority w:val="1"/>
    <w:qFormat/>
    <w:rsid w:val="00C45473"/>
    <w:pPr>
      <w:widowControl w:val="0"/>
      <w:spacing w:after="0" w:line="240" w:lineRule="auto"/>
      <w:ind w:left="475"/>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C45473"/>
    <w:rPr>
      <w:rFonts w:ascii="Times New Roman" w:eastAsia="Times New Roman" w:hAnsi="Times New Roman"/>
      <w:sz w:val="24"/>
      <w:szCs w:val="24"/>
    </w:rPr>
  </w:style>
  <w:style w:type="paragraph" w:styleId="ListParagraph">
    <w:name w:val="List Paragraph"/>
    <w:basedOn w:val="Normal"/>
    <w:uiPriority w:val="34"/>
    <w:qFormat/>
    <w:rsid w:val="00C45473"/>
    <w:pPr>
      <w:widowControl w:val="0"/>
      <w:spacing w:after="0" w:line="240" w:lineRule="auto"/>
    </w:pPr>
  </w:style>
  <w:style w:type="character" w:styleId="CommentReference">
    <w:name w:val="annotation reference"/>
    <w:basedOn w:val="DefaultParagraphFont"/>
    <w:uiPriority w:val="99"/>
    <w:semiHidden/>
    <w:unhideWhenUsed/>
    <w:rsid w:val="00C45473"/>
    <w:rPr>
      <w:sz w:val="16"/>
      <w:szCs w:val="16"/>
    </w:rPr>
  </w:style>
  <w:style w:type="paragraph" w:styleId="CommentText">
    <w:name w:val="annotation text"/>
    <w:basedOn w:val="Normal"/>
    <w:link w:val="CommentTextChar"/>
    <w:uiPriority w:val="99"/>
    <w:semiHidden/>
    <w:unhideWhenUsed/>
    <w:rsid w:val="00C45473"/>
    <w:pPr>
      <w:widowControl w:val="0"/>
      <w:spacing w:after="0" w:line="240" w:lineRule="auto"/>
    </w:pPr>
    <w:rPr>
      <w:sz w:val="20"/>
      <w:szCs w:val="20"/>
    </w:rPr>
  </w:style>
  <w:style w:type="character" w:customStyle="1" w:styleId="CommentTextChar">
    <w:name w:val="Comment Text Char"/>
    <w:basedOn w:val="DefaultParagraphFont"/>
    <w:link w:val="CommentText"/>
    <w:uiPriority w:val="99"/>
    <w:semiHidden/>
    <w:rsid w:val="00C45473"/>
    <w:rPr>
      <w:sz w:val="20"/>
      <w:szCs w:val="20"/>
    </w:rPr>
  </w:style>
  <w:style w:type="paragraph" w:styleId="BalloonText">
    <w:name w:val="Balloon Text"/>
    <w:basedOn w:val="Normal"/>
    <w:link w:val="BalloonTextChar"/>
    <w:uiPriority w:val="99"/>
    <w:semiHidden/>
    <w:unhideWhenUsed/>
    <w:rsid w:val="00C454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473"/>
    <w:rPr>
      <w:rFonts w:ascii="Tahoma" w:hAnsi="Tahoma" w:cs="Tahoma"/>
      <w:sz w:val="16"/>
      <w:szCs w:val="16"/>
    </w:rPr>
  </w:style>
  <w:style w:type="table" w:styleId="TableGrid">
    <w:name w:val="Table Grid"/>
    <w:basedOn w:val="TableNormal"/>
    <w:uiPriority w:val="59"/>
    <w:rsid w:val="003067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1"/>
    <w:rsid w:val="0068713C"/>
    <w:rPr>
      <w:rFonts w:ascii="Times New Roman" w:eastAsia="Times New Roman" w:hAnsi="Times New Roman"/>
      <w:b/>
      <w:bCs/>
      <w:i/>
      <w:sz w:val="24"/>
      <w:szCs w:val="24"/>
    </w:rPr>
  </w:style>
  <w:style w:type="paragraph" w:styleId="TOC1">
    <w:name w:val="toc 1"/>
    <w:basedOn w:val="Normal"/>
    <w:uiPriority w:val="39"/>
    <w:qFormat/>
    <w:rsid w:val="0068713C"/>
    <w:pPr>
      <w:widowControl w:val="0"/>
      <w:spacing w:before="121" w:after="0" w:line="240" w:lineRule="auto"/>
      <w:ind w:left="1203" w:hanging="550"/>
    </w:pPr>
    <w:rPr>
      <w:rFonts w:ascii="Times New Roman" w:eastAsia="Times New Roman" w:hAnsi="Times New Roman"/>
      <w:b/>
      <w:bCs/>
      <w:sz w:val="21"/>
      <w:szCs w:val="21"/>
    </w:rPr>
  </w:style>
  <w:style w:type="paragraph" w:styleId="TOC2">
    <w:name w:val="toc 2"/>
    <w:basedOn w:val="Normal"/>
    <w:uiPriority w:val="39"/>
    <w:qFormat/>
    <w:rsid w:val="0068713C"/>
    <w:pPr>
      <w:widowControl w:val="0"/>
      <w:spacing w:before="118" w:after="0" w:line="240" w:lineRule="auto"/>
      <w:ind w:left="1203" w:hanging="550"/>
    </w:pPr>
    <w:rPr>
      <w:rFonts w:ascii="Times New Roman" w:eastAsia="Times New Roman" w:hAnsi="Times New Roman"/>
      <w:b/>
      <w:bCs/>
      <w:i/>
    </w:rPr>
  </w:style>
  <w:style w:type="paragraph" w:customStyle="1" w:styleId="TableParagraph">
    <w:name w:val="Table Paragraph"/>
    <w:basedOn w:val="Normal"/>
    <w:uiPriority w:val="1"/>
    <w:qFormat/>
    <w:rsid w:val="0068713C"/>
    <w:pPr>
      <w:widowControl w:val="0"/>
      <w:spacing w:after="0" w:line="240" w:lineRule="auto"/>
    </w:pPr>
  </w:style>
  <w:style w:type="paragraph" w:styleId="CommentSubject">
    <w:name w:val="annotation subject"/>
    <w:basedOn w:val="CommentText"/>
    <w:next w:val="CommentText"/>
    <w:link w:val="CommentSubjectChar"/>
    <w:uiPriority w:val="99"/>
    <w:semiHidden/>
    <w:unhideWhenUsed/>
    <w:rsid w:val="0068713C"/>
    <w:rPr>
      <w:b/>
      <w:bCs/>
    </w:rPr>
  </w:style>
  <w:style w:type="character" w:customStyle="1" w:styleId="CommentSubjectChar">
    <w:name w:val="Comment Subject Char"/>
    <w:basedOn w:val="CommentTextChar"/>
    <w:link w:val="CommentSubject"/>
    <w:uiPriority w:val="99"/>
    <w:semiHidden/>
    <w:rsid w:val="0068713C"/>
    <w:rPr>
      <w:b/>
      <w:bCs/>
      <w:sz w:val="20"/>
      <w:szCs w:val="20"/>
    </w:rPr>
  </w:style>
  <w:style w:type="paragraph" w:styleId="FootnoteText">
    <w:name w:val="footnote text"/>
    <w:basedOn w:val="Normal"/>
    <w:link w:val="FootnoteTextChar"/>
    <w:uiPriority w:val="99"/>
    <w:semiHidden/>
    <w:unhideWhenUsed/>
    <w:rsid w:val="0068713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713C"/>
    <w:rPr>
      <w:sz w:val="20"/>
      <w:szCs w:val="20"/>
    </w:rPr>
  </w:style>
  <w:style w:type="character" w:styleId="FootnoteReference">
    <w:name w:val="footnote reference"/>
    <w:basedOn w:val="DefaultParagraphFont"/>
    <w:uiPriority w:val="99"/>
    <w:semiHidden/>
    <w:unhideWhenUsed/>
    <w:rsid w:val="0068713C"/>
    <w:rPr>
      <w:vertAlign w:val="superscript"/>
    </w:rPr>
  </w:style>
  <w:style w:type="paragraph" w:styleId="TOCHeading">
    <w:name w:val="TOC Heading"/>
    <w:basedOn w:val="Heading1"/>
    <w:next w:val="Normal"/>
    <w:uiPriority w:val="39"/>
    <w:semiHidden/>
    <w:unhideWhenUsed/>
    <w:qFormat/>
    <w:rsid w:val="00F44E61"/>
    <w:pPr>
      <w:keepNext/>
      <w:keepLines/>
      <w:widowControl/>
      <w:spacing w:before="480" w:line="276" w:lineRule="auto"/>
      <w:ind w:left="0" w:firstLine="0"/>
      <w:outlineLvl w:val="9"/>
    </w:pPr>
    <w:rPr>
      <w:rFonts w:asciiTheme="majorHAnsi" w:eastAsiaTheme="majorEastAsia" w:hAnsiTheme="majorHAnsi" w:cstheme="majorBidi"/>
      <w:color w:val="365F91" w:themeColor="accent1" w:themeShade="BF"/>
      <w:sz w:val="28"/>
      <w:szCs w:val="28"/>
      <w:lang w:val="en-US" w:eastAsia="ja-JP"/>
    </w:rPr>
  </w:style>
  <w:style w:type="character" w:styleId="Hyperlink">
    <w:name w:val="Hyperlink"/>
    <w:basedOn w:val="DefaultParagraphFont"/>
    <w:uiPriority w:val="99"/>
    <w:unhideWhenUsed/>
    <w:rsid w:val="00F44E61"/>
    <w:rPr>
      <w:color w:val="0000FF" w:themeColor="hyperlink"/>
      <w:u w:val="single"/>
    </w:rPr>
  </w:style>
  <w:style w:type="paragraph" w:styleId="Revision">
    <w:name w:val="Revision"/>
    <w:hidden/>
    <w:uiPriority w:val="99"/>
    <w:semiHidden/>
    <w:rsid w:val="00AC53D7"/>
    <w:pPr>
      <w:spacing w:after="0" w:line="240" w:lineRule="auto"/>
    </w:pPr>
  </w:style>
  <w:style w:type="character" w:customStyle="1" w:styleId="Heading3Char">
    <w:name w:val="Heading 3 Char"/>
    <w:basedOn w:val="DefaultParagraphFont"/>
    <w:link w:val="Heading3"/>
    <w:rsid w:val="00263872"/>
    <w:rPr>
      <w:rFonts w:asciiTheme="majorHAnsi" w:eastAsiaTheme="majorEastAsia" w:hAnsiTheme="majorHAnsi" w:cstheme="majorBidi"/>
      <w:b/>
      <w:bCs/>
      <w:color w:val="4F81BD" w:themeColor="accent1"/>
    </w:rPr>
  </w:style>
  <w:style w:type="paragraph" w:customStyle="1" w:styleId="Heading2Title">
    <w:name w:val="Heading 2 Title"/>
    <w:basedOn w:val="Normal"/>
    <w:uiPriority w:val="99"/>
    <w:rsid w:val="00D05AD4"/>
    <w:pPr>
      <w:spacing w:after="240" w:line="360" w:lineRule="auto"/>
      <w:jc w:val="both"/>
    </w:pPr>
    <w:rPr>
      <w:rFonts w:ascii="Times New Roman" w:eastAsia="Times New Roman" w:hAnsi="Times New Roman" w:cs="Times New Roman"/>
      <w:sz w:val="24"/>
      <w:szCs w:val="24"/>
      <w:lang w:eastAsia="en-GB"/>
    </w:rPr>
  </w:style>
  <w:style w:type="paragraph" w:styleId="TOC3">
    <w:name w:val="toc 3"/>
    <w:basedOn w:val="Normal"/>
    <w:next w:val="Normal"/>
    <w:autoRedefine/>
    <w:uiPriority w:val="39"/>
    <w:semiHidden/>
    <w:unhideWhenUsed/>
    <w:qFormat/>
    <w:rsid w:val="00C44FC7"/>
    <w:pPr>
      <w:spacing w:after="100"/>
      <w:ind w:left="440"/>
    </w:pPr>
    <w:rPr>
      <w:rFonts w:eastAsiaTheme="minorEastAsia"/>
      <w:lang w:val="en-US" w:eastAsia="ja-JP"/>
    </w:rPr>
  </w:style>
  <w:style w:type="paragraph" w:styleId="Closing">
    <w:name w:val="Closing"/>
    <w:basedOn w:val="Normal"/>
    <w:link w:val="ClosingChar"/>
    <w:uiPriority w:val="5"/>
    <w:unhideWhenUsed/>
    <w:rsid w:val="00216E0A"/>
    <w:pPr>
      <w:spacing w:before="480" w:after="960"/>
      <w:contextualSpacing/>
    </w:pPr>
    <w:rPr>
      <w:rFonts w:eastAsiaTheme="minorEastAsia"/>
      <w:lang w:val="en-US"/>
    </w:rPr>
  </w:style>
  <w:style w:type="character" w:customStyle="1" w:styleId="ClosingChar">
    <w:name w:val="Closing Char"/>
    <w:basedOn w:val="DefaultParagraphFont"/>
    <w:link w:val="Closing"/>
    <w:uiPriority w:val="5"/>
    <w:rsid w:val="00216E0A"/>
    <w:rPr>
      <w:rFonts w:eastAsiaTheme="minorEastAsia"/>
      <w:lang w:val="en-US"/>
    </w:rPr>
  </w:style>
  <w:style w:type="paragraph" w:customStyle="1" w:styleId="RecipientAddress">
    <w:name w:val="Recipient Address"/>
    <w:basedOn w:val="NoSpacing"/>
    <w:uiPriority w:val="3"/>
    <w:rsid w:val="00216E0A"/>
    <w:pPr>
      <w:spacing w:after="360"/>
      <w:contextualSpacing/>
    </w:pPr>
    <w:rPr>
      <w:rFonts w:eastAsiaTheme="minorEastAsia"/>
      <w:lang w:val="en-US"/>
    </w:rPr>
  </w:style>
  <w:style w:type="paragraph" w:styleId="Salutation">
    <w:name w:val="Salutation"/>
    <w:basedOn w:val="NoSpacing"/>
    <w:next w:val="Normal"/>
    <w:link w:val="SalutationChar"/>
    <w:uiPriority w:val="4"/>
    <w:unhideWhenUsed/>
    <w:rsid w:val="00216E0A"/>
    <w:pPr>
      <w:spacing w:before="480" w:after="320"/>
      <w:contextualSpacing/>
    </w:pPr>
    <w:rPr>
      <w:rFonts w:eastAsiaTheme="minorEastAsia"/>
      <w:b/>
      <w:lang w:val="en-US"/>
    </w:rPr>
  </w:style>
  <w:style w:type="character" w:customStyle="1" w:styleId="SalutationChar">
    <w:name w:val="Salutation Char"/>
    <w:basedOn w:val="DefaultParagraphFont"/>
    <w:link w:val="Salutation"/>
    <w:uiPriority w:val="4"/>
    <w:rsid w:val="00216E0A"/>
    <w:rPr>
      <w:rFonts w:eastAsiaTheme="minorEastAsia"/>
      <w:b/>
      <w:lang w:val="en-US"/>
    </w:rPr>
  </w:style>
  <w:style w:type="paragraph" w:customStyle="1" w:styleId="SenderAddress">
    <w:name w:val="Sender Address"/>
    <w:basedOn w:val="NoSpacing"/>
    <w:uiPriority w:val="2"/>
    <w:rsid w:val="00216E0A"/>
    <w:pPr>
      <w:spacing w:after="360"/>
      <w:contextualSpacing/>
    </w:pPr>
    <w:rPr>
      <w:rFonts w:eastAsiaTheme="minorEastAsia"/>
      <w:lang w:val="en-US"/>
    </w:rPr>
  </w:style>
  <w:style w:type="character" w:styleId="PlaceholderText">
    <w:name w:val="Placeholder Text"/>
    <w:basedOn w:val="DefaultParagraphFont"/>
    <w:uiPriority w:val="99"/>
    <w:unhideWhenUsed/>
    <w:rsid w:val="00216E0A"/>
    <w:rPr>
      <w:color w:val="808080"/>
    </w:rPr>
  </w:style>
  <w:style w:type="paragraph" w:styleId="Signature">
    <w:name w:val="Signature"/>
    <w:basedOn w:val="Normal"/>
    <w:link w:val="SignatureChar"/>
    <w:uiPriority w:val="99"/>
    <w:unhideWhenUsed/>
    <w:rsid w:val="00216E0A"/>
    <w:pPr>
      <w:contextualSpacing/>
    </w:pPr>
    <w:rPr>
      <w:rFonts w:eastAsiaTheme="minorEastAsia"/>
      <w:lang w:val="en-US"/>
    </w:rPr>
  </w:style>
  <w:style w:type="character" w:customStyle="1" w:styleId="SignatureChar">
    <w:name w:val="Signature Char"/>
    <w:basedOn w:val="DefaultParagraphFont"/>
    <w:link w:val="Signature"/>
    <w:uiPriority w:val="99"/>
    <w:rsid w:val="00216E0A"/>
    <w:rPr>
      <w:rFonts w:eastAsiaTheme="minorEastAsia"/>
      <w:lang w:val="en-US"/>
    </w:rPr>
  </w:style>
  <w:style w:type="paragraph" w:styleId="NoSpacing">
    <w:name w:val="No Spacing"/>
    <w:uiPriority w:val="1"/>
    <w:qFormat/>
    <w:rsid w:val="00216E0A"/>
    <w:pPr>
      <w:spacing w:after="0" w:line="240" w:lineRule="auto"/>
    </w:pPr>
  </w:style>
  <w:style w:type="character" w:customStyle="1" w:styleId="Heading6Char">
    <w:name w:val="Heading 6 Char"/>
    <w:basedOn w:val="DefaultParagraphFont"/>
    <w:link w:val="Heading6"/>
    <w:uiPriority w:val="9"/>
    <w:semiHidden/>
    <w:rsid w:val="00096C0D"/>
    <w:rPr>
      <w:rFonts w:asciiTheme="majorHAnsi" w:eastAsiaTheme="majorEastAsia" w:hAnsiTheme="majorHAnsi" w:cstheme="majorBidi"/>
      <w:i/>
      <w:iCs/>
      <w:color w:val="243F60" w:themeColor="accent1" w:themeShade="7F"/>
    </w:rPr>
  </w:style>
  <w:style w:type="paragraph" w:customStyle="1" w:styleId="DCUSATableText">
    <w:name w:val="DCUSA Table Text"/>
    <w:basedOn w:val="Normal"/>
    <w:link w:val="DCUSATableTextChar"/>
    <w:qFormat/>
    <w:rsid w:val="00096C0D"/>
    <w:pPr>
      <w:spacing w:before="120" w:after="120" w:line="264" w:lineRule="auto"/>
    </w:pPr>
    <w:rPr>
      <w:rFonts w:ascii="Times New Roman" w:hAnsi="Times New Roman"/>
      <w:sz w:val="24"/>
    </w:rPr>
  </w:style>
  <w:style w:type="character" w:customStyle="1" w:styleId="DCUSATableTextChar">
    <w:name w:val="DCUSA Table Text Char"/>
    <w:basedOn w:val="DefaultParagraphFont"/>
    <w:link w:val="DCUSATableText"/>
    <w:rsid w:val="00096C0D"/>
    <w:rPr>
      <w:rFonts w:ascii="Times New Roman" w:hAnsi="Times New Roman"/>
      <w:sz w:val="24"/>
    </w:rPr>
  </w:style>
  <w:style w:type="paragraph" w:customStyle="1" w:styleId="DCUSATableTexta">
    <w:name w:val="DCUSA Table Text a)"/>
    <w:basedOn w:val="Normal"/>
    <w:qFormat/>
    <w:rsid w:val="00096C0D"/>
    <w:pPr>
      <w:numPr>
        <w:numId w:val="22"/>
      </w:numPr>
      <w:spacing w:before="120" w:after="120" w:line="240" w:lineRule="auto"/>
    </w:pPr>
    <w:rPr>
      <w:rFonts w:ascii="Times New Roman" w:hAnsi="Times New Roman"/>
      <w:sz w:val="24"/>
    </w:rPr>
  </w:style>
  <w:style w:type="paragraph" w:customStyle="1" w:styleId="DCUSATableTextbulletpt">
    <w:name w:val="DCUSA Table Text bullet pt"/>
    <w:basedOn w:val="DCUSATableText"/>
    <w:qFormat/>
    <w:rsid w:val="00096C0D"/>
    <w:pPr>
      <w:numPr>
        <w:ilvl w:val="1"/>
        <w:numId w:val="22"/>
      </w:numPr>
      <w:spacing w:line="36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873219">
      <w:bodyDiv w:val="1"/>
      <w:marLeft w:val="0"/>
      <w:marRight w:val="0"/>
      <w:marTop w:val="0"/>
      <w:marBottom w:val="0"/>
      <w:divBdr>
        <w:top w:val="none" w:sz="0" w:space="0" w:color="auto"/>
        <w:left w:val="none" w:sz="0" w:space="0" w:color="auto"/>
        <w:bottom w:val="none" w:sz="0" w:space="0" w:color="auto"/>
        <w:right w:val="none" w:sz="0" w:space="0" w:color="auto"/>
      </w:divBdr>
    </w:div>
    <w:div w:id="282611394">
      <w:bodyDiv w:val="1"/>
      <w:marLeft w:val="0"/>
      <w:marRight w:val="0"/>
      <w:marTop w:val="0"/>
      <w:marBottom w:val="0"/>
      <w:divBdr>
        <w:top w:val="none" w:sz="0" w:space="0" w:color="auto"/>
        <w:left w:val="none" w:sz="0" w:space="0" w:color="auto"/>
        <w:bottom w:val="none" w:sz="0" w:space="0" w:color="auto"/>
        <w:right w:val="none" w:sz="0" w:space="0" w:color="auto"/>
      </w:divBdr>
    </w:div>
    <w:div w:id="465439513">
      <w:bodyDiv w:val="1"/>
      <w:marLeft w:val="0"/>
      <w:marRight w:val="0"/>
      <w:marTop w:val="0"/>
      <w:marBottom w:val="0"/>
      <w:divBdr>
        <w:top w:val="none" w:sz="0" w:space="0" w:color="auto"/>
        <w:left w:val="none" w:sz="0" w:space="0" w:color="auto"/>
        <w:bottom w:val="none" w:sz="0" w:space="0" w:color="auto"/>
        <w:right w:val="none" w:sz="0" w:space="0" w:color="auto"/>
      </w:divBdr>
    </w:div>
    <w:div w:id="940721203">
      <w:bodyDiv w:val="1"/>
      <w:marLeft w:val="0"/>
      <w:marRight w:val="0"/>
      <w:marTop w:val="0"/>
      <w:marBottom w:val="0"/>
      <w:divBdr>
        <w:top w:val="none" w:sz="0" w:space="0" w:color="auto"/>
        <w:left w:val="none" w:sz="0" w:space="0" w:color="auto"/>
        <w:bottom w:val="none" w:sz="0" w:space="0" w:color="auto"/>
        <w:right w:val="none" w:sz="0" w:space="0" w:color="auto"/>
      </w:divBdr>
    </w:div>
    <w:div w:id="1005016700">
      <w:bodyDiv w:val="1"/>
      <w:marLeft w:val="0"/>
      <w:marRight w:val="0"/>
      <w:marTop w:val="0"/>
      <w:marBottom w:val="0"/>
      <w:divBdr>
        <w:top w:val="none" w:sz="0" w:space="0" w:color="auto"/>
        <w:left w:val="none" w:sz="0" w:space="0" w:color="auto"/>
        <w:bottom w:val="none" w:sz="0" w:space="0" w:color="auto"/>
        <w:right w:val="none" w:sz="0" w:space="0" w:color="auto"/>
      </w:divBdr>
    </w:div>
    <w:div w:id="1299719924">
      <w:bodyDiv w:val="1"/>
      <w:marLeft w:val="0"/>
      <w:marRight w:val="0"/>
      <w:marTop w:val="0"/>
      <w:marBottom w:val="0"/>
      <w:divBdr>
        <w:top w:val="none" w:sz="0" w:space="0" w:color="auto"/>
        <w:left w:val="none" w:sz="0" w:space="0" w:color="auto"/>
        <w:bottom w:val="none" w:sz="0" w:space="0" w:color="auto"/>
        <w:right w:val="none" w:sz="0" w:space="0" w:color="auto"/>
      </w:divBdr>
    </w:div>
    <w:div w:id="1808233593">
      <w:bodyDiv w:val="1"/>
      <w:marLeft w:val="0"/>
      <w:marRight w:val="0"/>
      <w:marTop w:val="0"/>
      <w:marBottom w:val="0"/>
      <w:divBdr>
        <w:top w:val="none" w:sz="0" w:space="0" w:color="auto"/>
        <w:left w:val="none" w:sz="0" w:space="0" w:color="auto"/>
        <w:bottom w:val="none" w:sz="0" w:space="0" w:color="auto"/>
        <w:right w:val="none" w:sz="0" w:space="0" w:color="auto"/>
      </w:divBdr>
    </w:div>
    <w:div w:id="188082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emf"/><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9406D-D260-4D61-90DA-706FEE8CF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18</Pages>
  <Words>3795</Words>
  <Characters>21636</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‘Distributor name is the local Distributor for the Distributors region’</Company>
  <LinksUpToDate>false</LinksUpToDate>
  <CharactersWithSpaces>25381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Name</dc:creator>
  <cp:lastModifiedBy>Claire Hynes</cp:lastModifiedBy>
  <cp:revision>4</cp:revision>
  <cp:lastPrinted>2015-08-25T07:44:00Z</cp:lastPrinted>
  <dcterms:created xsi:type="dcterms:W3CDTF">2016-02-10T16:12:00Z</dcterms:created>
  <dcterms:modified xsi:type="dcterms:W3CDTF">2016-02-11T15:53:00Z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kitDocRef">
    <vt:lpwstr>Legal02#54439332v1[AXG01]</vt:lpwstr>
  </property>
  <property fmtid="{D5CDD505-2E9C-101B-9397-08002B2CF9AE}" pid="3" name="tikitDocNumber">
    <vt:lpwstr>54439332</vt:lpwstr>
  </property>
  <property fmtid="{D5CDD505-2E9C-101B-9397-08002B2CF9AE}" pid="4" name="tikitVersionNumber">
    <vt:lpwstr>1</vt:lpwstr>
  </property>
  <property fmtid="{D5CDD505-2E9C-101B-9397-08002B2CF9AE}" pid="5" name="tikitDocDescription">
    <vt:lpwstr>DCP 209 - Draft Schedule XX (WLG)</vt:lpwstr>
  </property>
  <property fmtid="{D5CDD505-2E9C-101B-9397-08002B2CF9AE}" pid="6" name="tikitAuthor">
    <vt:lpwstr>Anieka Golhar</vt:lpwstr>
  </property>
  <property fmtid="{D5CDD505-2E9C-101B-9397-08002B2CF9AE}" pid="7" name="tikitAuthorID">
    <vt:lpwstr>AXG01</vt:lpwstr>
  </property>
  <property fmtid="{D5CDD505-2E9C-101B-9397-08002B2CF9AE}" pid="8" name="tikitTypistID">
    <vt:lpwstr>AXG01</vt:lpwstr>
  </property>
  <property fmtid="{D5CDD505-2E9C-101B-9397-08002B2CF9AE}" pid="9" name="tikitClientDescription">
    <vt:lpwstr>DCUSA Limited</vt:lpwstr>
  </property>
  <property fmtid="{D5CDD505-2E9C-101B-9397-08002B2CF9AE}" pid="10" name="tikitMatterDescription">
    <vt:lpwstr>Change Proposals 2015</vt:lpwstr>
  </property>
  <property fmtid="{D5CDD505-2E9C-101B-9397-08002B2CF9AE}" pid="11" name="tikitClientID">
    <vt:lpwstr>588326</vt:lpwstr>
  </property>
  <property fmtid="{D5CDD505-2E9C-101B-9397-08002B2CF9AE}" pid="12" name="tikitMatterID">
    <vt:lpwstr>2111933</vt:lpwstr>
  </property>
</Properties>
</file>