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444" w:rsidRPr="00CE5BC9" w:rsidRDefault="00AD0444" w:rsidP="00AD0444">
      <w:pPr>
        <w:pStyle w:val="BodyText"/>
        <w:spacing w:after="240" w:line="360" w:lineRule="auto"/>
        <w:jc w:val="center"/>
        <w:rPr>
          <w:rFonts w:ascii="Times New Roman" w:hAnsi="Times New Roman" w:cs="Times New Roman"/>
          <w:b/>
          <w:sz w:val="24"/>
          <w:szCs w:val="24"/>
        </w:rPr>
      </w:pPr>
      <w:r w:rsidRPr="00CE5BC9">
        <w:rPr>
          <w:rFonts w:ascii="Times New Roman" w:hAnsi="Times New Roman" w:cs="Times New Roman"/>
          <w:b/>
          <w:sz w:val="24"/>
          <w:szCs w:val="24"/>
        </w:rPr>
        <w:t>DCP 2</w:t>
      </w:r>
      <w:r w:rsidR="00C96CFF">
        <w:rPr>
          <w:rFonts w:ascii="Times New Roman" w:hAnsi="Times New Roman" w:cs="Times New Roman"/>
          <w:b/>
          <w:sz w:val="24"/>
          <w:szCs w:val="24"/>
        </w:rPr>
        <w:t>09</w:t>
      </w:r>
      <w:r w:rsidRPr="00CE5BC9">
        <w:rPr>
          <w:rFonts w:ascii="Times New Roman" w:hAnsi="Times New Roman" w:cs="Times New Roman"/>
          <w:b/>
          <w:sz w:val="24"/>
          <w:szCs w:val="24"/>
        </w:rPr>
        <w:t xml:space="preserve"> Draft Legal </w:t>
      </w:r>
      <w:proofErr w:type="gramStart"/>
      <w:r w:rsidRPr="00CE5BC9">
        <w:rPr>
          <w:rFonts w:ascii="Times New Roman" w:hAnsi="Times New Roman" w:cs="Times New Roman"/>
          <w:b/>
          <w:sz w:val="24"/>
          <w:szCs w:val="24"/>
        </w:rPr>
        <w:t>Text</w:t>
      </w:r>
      <w:proofErr w:type="gramEnd"/>
    </w:p>
    <w:p w:rsidR="00AD0444" w:rsidRPr="00CE5BC9" w:rsidRDefault="00C96CFF" w:rsidP="00AD0444">
      <w:pPr>
        <w:pStyle w:val="BodyText"/>
        <w:spacing w:after="240" w:line="360" w:lineRule="auto"/>
        <w:jc w:val="center"/>
        <w:rPr>
          <w:rFonts w:ascii="Times New Roman" w:hAnsi="Times New Roman" w:cs="Times New Roman"/>
          <w:b/>
          <w:sz w:val="24"/>
          <w:szCs w:val="24"/>
        </w:rPr>
      </w:pPr>
      <w:r>
        <w:rPr>
          <w:rFonts w:ascii="Times New Roman" w:hAnsi="Times New Roman" w:cs="Times New Roman"/>
          <w:b/>
          <w:sz w:val="24"/>
          <w:szCs w:val="24"/>
        </w:rPr>
        <w:t>Resolving Unregistered Customers</w:t>
      </w:r>
    </w:p>
    <w:p w:rsidR="009E1F39" w:rsidRPr="004117D4" w:rsidRDefault="009E1F39" w:rsidP="009E1F39">
      <w:pPr>
        <w:pStyle w:val="BodyText"/>
        <w:rPr>
          <w:rFonts w:ascii="Times New Roman" w:hAnsi="Times New Roman" w:cs="Times New Roman"/>
          <w:b/>
          <w:sz w:val="24"/>
          <w:szCs w:val="24"/>
          <w:u w:val="single"/>
        </w:rPr>
      </w:pPr>
      <w:r w:rsidRPr="004117D4">
        <w:rPr>
          <w:rFonts w:ascii="Times New Roman" w:hAnsi="Times New Roman" w:cs="Times New Roman"/>
          <w:b/>
          <w:sz w:val="24"/>
          <w:szCs w:val="24"/>
          <w:u w:val="single"/>
        </w:rPr>
        <w:t>Add a new definition in Clause 1.1 as follows:</w:t>
      </w:r>
    </w:p>
    <w:tbl>
      <w:tblPr>
        <w:tblStyle w:val="TableGrid"/>
        <w:tblW w:w="0" w:type="auto"/>
        <w:tblLook w:val="04A0" w:firstRow="1" w:lastRow="0" w:firstColumn="1" w:lastColumn="0" w:noHBand="0" w:noVBand="1"/>
      </w:tblPr>
      <w:tblGrid>
        <w:gridCol w:w="3652"/>
        <w:gridCol w:w="5590"/>
      </w:tblGrid>
      <w:tr w:rsidR="009E1F39" w:rsidTr="001C61E1">
        <w:tc>
          <w:tcPr>
            <w:tcW w:w="3652" w:type="dxa"/>
          </w:tcPr>
          <w:p w:rsidR="009E1F39" w:rsidRPr="001945C1" w:rsidRDefault="001945C1" w:rsidP="001C61E1">
            <w:pPr>
              <w:pStyle w:val="Heading3"/>
              <w:numPr>
                <w:ilvl w:val="0"/>
                <w:numId w:val="0"/>
              </w:numPr>
              <w:outlineLvl w:val="2"/>
              <w:rPr>
                <w:rFonts w:cs="Times New Roman"/>
                <w:b/>
                <w:szCs w:val="24"/>
              </w:rPr>
            </w:pPr>
            <w:r w:rsidRPr="001945C1">
              <w:rPr>
                <w:b/>
              </w:rPr>
              <w:t>Resolving Unregistered Customers Code of Practice</w:t>
            </w:r>
          </w:p>
        </w:tc>
        <w:tc>
          <w:tcPr>
            <w:tcW w:w="5590" w:type="dxa"/>
          </w:tcPr>
          <w:p w:rsidR="009E1F39" w:rsidRPr="00BE117F" w:rsidRDefault="001945C1" w:rsidP="001945C1">
            <w:pPr>
              <w:pStyle w:val="Heading3"/>
              <w:numPr>
                <w:ilvl w:val="0"/>
                <w:numId w:val="0"/>
              </w:numPr>
              <w:outlineLvl w:val="2"/>
              <w:rPr>
                <w:rFonts w:cs="Times New Roman"/>
                <w:szCs w:val="24"/>
              </w:rPr>
            </w:pPr>
            <w:proofErr w:type="gramStart"/>
            <w:r w:rsidRPr="001945C1">
              <w:rPr>
                <w:rFonts w:cs="Times New Roman"/>
                <w:szCs w:val="24"/>
              </w:rPr>
              <w:t>means</w:t>
            </w:r>
            <w:proofErr w:type="gramEnd"/>
            <w:r w:rsidRPr="001945C1">
              <w:rPr>
                <w:rFonts w:cs="Times New Roman"/>
                <w:szCs w:val="24"/>
              </w:rPr>
              <w:t xml:space="preserve"> the code of practice of that name set out in Schedule </w:t>
            </w:r>
            <w:r w:rsidRPr="001945C1">
              <w:rPr>
                <w:rFonts w:cs="Times New Roman"/>
                <w:szCs w:val="24"/>
                <w:highlight w:val="yellow"/>
              </w:rPr>
              <w:t>[  ]</w:t>
            </w:r>
            <w:r w:rsidRPr="001945C1">
              <w:rPr>
                <w:rFonts w:cs="Times New Roman"/>
                <w:szCs w:val="24"/>
              </w:rPr>
              <w:t>.</w:t>
            </w:r>
          </w:p>
        </w:tc>
      </w:tr>
    </w:tbl>
    <w:p w:rsidR="009E1F39" w:rsidRDefault="009E1F39" w:rsidP="00AD0444">
      <w:pPr>
        <w:pStyle w:val="BodyText"/>
        <w:spacing w:after="240" w:line="360" w:lineRule="auto"/>
        <w:rPr>
          <w:rFonts w:ascii="Times New Roman" w:hAnsi="Times New Roman" w:cs="Times New Roman"/>
          <w:b/>
          <w:sz w:val="24"/>
          <w:szCs w:val="24"/>
          <w:u w:val="single"/>
        </w:rPr>
      </w:pPr>
    </w:p>
    <w:p w:rsidR="00AD0444" w:rsidRPr="00CE5BC9" w:rsidRDefault="00C96CFF" w:rsidP="00AD0444">
      <w:pPr>
        <w:pStyle w:val="BodyText"/>
        <w:spacing w:after="240" w:line="360" w:lineRule="auto"/>
        <w:rPr>
          <w:rFonts w:ascii="Times New Roman" w:hAnsi="Times New Roman" w:cs="Times New Roman"/>
          <w:b/>
          <w:sz w:val="24"/>
          <w:szCs w:val="24"/>
          <w:u w:val="single"/>
        </w:rPr>
      </w:pPr>
      <w:r>
        <w:rPr>
          <w:rFonts w:ascii="Times New Roman" w:hAnsi="Times New Roman" w:cs="Times New Roman"/>
          <w:b/>
          <w:sz w:val="24"/>
          <w:szCs w:val="24"/>
          <w:u w:val="single"/>
        </w:rPr>
        <w:t>Add a new Clause 32A</w:t>
      </w:r>
      <w:r w:rsidR="00AD0444" w:rsidRPr="00CE5BC9">
        <w:rPr>
          <w:rFonts w:ascii="Times New Roman" w:hAnsi="Times New Roman" w:cs="Times New Roman"/>
          <w:b/>
          <w:sz w:val="24"/>
          <w:szCs w:val="24"/>
          <w:u w:val="single"/>
        </w:rPr>
        <w:t xml:space="preserve"> as follows:</w:t>
      </w:r>
    </w:p>
    <w:p w:rsidR="00C96CFF" w:rsidRPr="00C96CFF" w:rsidRDefault="00C96CFF" w:rsidP="00C96CFF">
      <w:pPr>
        <w:jc w:val="center"/>
        <w:rPr>
          <w:b/>
        </w:rPr>
      </w:pPr>
      <w:r w:rsidRPr="00C96CFF">
        <w:rPr>
          <w:b/>
        </w:rPr>
        <w:t>32A.</w:t>
      </w:r>
      <w:r w:rsidRPr="00C96CFF">
        <w:rPr>
          <w:b/>
        </w:rPr>
        <w:tab/>
      </w:r>
      <w:r w:rsidRPr="00C96CFF">
        <w:rPr>
          <w:b/>
          <w:u w:val="single"/>
        </w:rPr>
        <w:t>RESOLVING UNREGISTERED CUSTOMERS</w:t>
      </w:r>
    </w:p>
    <w:p w:rsidR="00482585" w:rsidRDefault="00482585" w:rsidP="00491149">
      <w:pPr>
        <w:ind w:left="720" w:hanging="720"/>
        <w:jc w:val="both"/>
        <w:rPr>
          <w:ins w:id="0" w:author="Claire Hynes" w:date="2015-09-14T11:01:00Z"/>
        </w:rPr>
      </w:pPr>
      <w:ins w:id="1" w:author="Claire Hynes" w:date="2015-09-14T11:01:00Z">
        <w:r>
          <w:t xml:space="preserve">32A.1 From the date that is 3 months after </w:t>
        </w:r>
        <w:r w:rsidRPr="00C56762">
          <w:rPr>
            <w:highlight w:val="yellow"/>
          </w:rPr>
          <w:t>[implementation date]</w:t>
        </w:r>
        <w:r w:rsidRPr="00C56762">
          <w:t>*</w:t>
        </w:r>
        <w:r>
          <w:t xml:space="preserve"> the Company shall comply with the obligations of the ‘Distributor’ set out in the Resolving Unregistered Customers Code of Practice (or procure that another person undertakes such obligations on the Company’s behalf) and shall use reasonable endeavours to do so prior to then.  </w:t>
        </w:r>
      </w:ins>
    </w:p>
    <w:p w:rsidR="00482585" w:rsidRDefault="00482585" w:rsidP="00491149">
      <w:pPr>
        <w:ind w:left="720" w:hanging="720"/>
        <w:jc w:val="both"/>
        <w:rPr>
          <w:ins w:id="2" w:author="Claire Hynes" w:date="2015-09-14T11:01:00Z"/>
        </w:rPr>
      </w:pPr>
      <w:ins w:id="3" w:author="Claire Hynes" w:date="2015-09-14T11:01:00Z">
        <w:r>
          <w:t xml:space="preserve">32A.2 From the date that is 3 months after </w:t>
        </w:r>
        <w:r w:rsidRPr="00C56762">
          <w:rPr>
            <w:highlight w:val="yellow"/>
          </w:rPr>
          <w:t>[implementation date]</w:t>
        </w:r>
        <w:r w:rsidRPr="00C37F3D">
          <w:t>*</w:t>
        </w:r>
        <w:r>
          <w:t xml:space="preserve"> the User (where it is a Supplier Party) shall comply with the obligations of the ‘Supplier’ set out in the Resolving Unregistered Customers Code of Practice (or procure that another person undertakes such obligations on the User’s behalf) and shall use reasonable endeavours to do so prior to then.</w:t>
        </w:r>
        <w:bookmarkStart w:id="4" w:name="_GoBack"/>
        <w:bookmarkEnd w:id="4"/>
      </w:ins>
    </w:p>
    <w:p w:rsidR="00C96CFF" w:rsidDel="00482585" w:rsidRDefault="00C96CFF" w:rsidP="00C96CFF">
      <w:pPr>
        <w:ind w:left="720" w:hanging="720"/>
        <w:jc w:val="both"/>
        <w:rPr>
          <w:del w:id="5" w:author="Claire Hynes" w:date="2015-09-14T11:01:00Z"/>
        </w:rPr>
      </w:pPr>
      <w:del w:id="6" w:author="Claire Hynes" w:date="2015-09-14T11:01:00Z">
        <w:r w:rsidDel="00482585">
          <w:delText>32A.1</w:delText>
        </w:r>
        <w:r w:rsidDel="00482585">
          <w:tab/>
          <w:delText xml:space="preserve">The Company shall comply with the obligations of the ‘Distributor’ set out in the Resolving Unregistered Customers Code of Practice (or procure that another person undertakes such obligations on the Company’s behalf).  </w:delText>
        </w:r>
      </w:del>
    </w:p>
    <w:p w:rsidR="00C96CFF" w:rsidDel="00482585" w:rsidRDefault="00C96CFF" w:rsidP="00C96CFF">
      <w:pPr>
        <w:ind w:left="720" w:hanging="720"/>
        <w:jc w:val="both"/>
        <w:rPr>
          <w:del w:id="7" w:author="Claire Hynes" w:date="2015-09-14T11:01:00Z"/>
        </w:rPr>
      </w:pPr>
      <w:del w:id="8" w:author="Claire Hynes" w:date="2015-09-14T11:01:00Z">
        <w:r w:rsidDel="00482585">
          <w:delText>32A.2</w:delText>
        </w:r>
        <w:r w:rsidDel="00482585">
          <w:tab/>
          <w:delText xml:space="preserve">The User (where it is a Supplier Party) shall comply with the obligations of the ‘Supplier’ set out in the </w:delText>
        </w:r>
        <w:r w:rsidRPr="002A76EE" w:rsidDel="00482585">
          <w:delText>Resolving Unregistered Customers</w:delText>
        </w:r>
        <w:r w:rsidDel="00482585">
          <w:delText xml:space="preserve"> Code of Practice (or procure that another person undertakes such obligations on the User’s behalf).</w:delText>
        </w:r>
      </w:del>
    </w:p>
    <w:p w:rsidR="00C96CFF" w:rsidRDefault="00C96CFF" w:rsidP="00C96CFF">
      <w:pPr>
        <w:ind w:left="720" w:hanging="720"/>
        <w:jc w:val="both"/>
      </w:pPr>
      <w:r>
        <w:t>32A.3</w:t>
      </w:r>
      <w:r>
        <w:tab/>
        <w:t xml:space="preserve">The </w:t>
      </w:r>
      <w:r w:rsidRPr="002A76EE">
        <w:t>Resolving Unregistered Customers</w:t>
      </w:r>
      <w:r>
        <w:t xml:space="preserve"> Code of Practice establishes a minimum standard. Nothing in this Clause 32A shall prevent a Party providing or procuring a </w:t>
      </w:r>
      <w:r>
        <w:lastRenderedPageBreak/>
        <w:t xml:space="preserve">service to </w:t>
      </w:r>
      <w:r w:rsidRPr="002A76EE">
        <w:t>Resolving Unregistered Customers</w:t>
      </w:r>
      <w:r>
        <w:t xml:space="preserve"> that goes beyond the obligations set out in the </w:t>
      </w:r>
      <w:r w:rsidRPr="002A76EE">
        <w:t>Resolving Unregistered Customers</w:t>
      </w:r>
      <w:r>
        <w:t xml:space="preserve"> Code of Practice.</w:t>
      </w:r>
    </w:p>
    <w:p w:rsidR="00C96CFF" w:rsidRPr="00C96CFF" w:rsidRDefault="00C96CFF" w:rsidP="00C96CFF">
      <w:pPr>
        <w:jc w:val="both"/>
        <w:rPr>
          <w:rFonts w:cs="Times New Roman"/>
          <w:szCs w:val="24"/>
        </w:rPr>
      </w:pPr>
    </w:p>
    <w:p w:rsidR="00915736" w:rsidRPr="00CE5BC9" w:rsidRDefault="00915736" w:rsidP="00915736">
      <w:pPr>
        <w:jc w:val="right"/>
        <w:rPr>
          <w:rFonts w:cs="Times New Roman"/>
          <w:b/>
          <w:szCs w:val="24"/>
        </w:rPr>
      </w:pPr>
      <w:r w:rsidRPr="00CE5BC9">
        <w:rPr>
          <w:rFonts w:cs="Times New Roman"/>
          <w:b/>
          <w:szCs w:val="24"/>
        </w:rPr>
        <w:t>Wragge Lawrence Graham &amp; Co LLP</w:t>
      </w:r>
      <w:r w:rsidR="00F37BBF" w:rsidRPr="00CE5BC9">
        <w:rPr>
          <w:rFonts w:cs="Times New Roman"/>
          <w:b/>
          <w:szCs w:val="24"/>
        </w:rPr>
        <w:br/>
      </w:r>
      <w:r w:rsidR="005C520C" w:rsidRPr="00CE5BC9">
        <w:rPr>
          <w:rFonts w:cs="Times New Roman"/>
          <w:b/>
          <w:szCs w:val="24"/>
        </w:rPr>
        <w:t>1</w:t>
      </w:r>
      <w:r w:rsidR="00C96CFF">
        <w:rPr>
          <w:rFonts w:cs="Times New Roman"/>
          <w:b/>
          <w:szCs w:val="24"/>
        </w:rPr>
        <w:t>9</w:t>
      </w:r>
      <w:r w:rsidR="00123899" w:rsidRPr="00CE5BC9">
        <w:rPr>
          <w:rFonts w:cs="Times New Roman"/>
          <w:b/>
          <w:szCs w:val="24"/>
        </w:rPr>
        <w:t xml:space="preserve"> </w:t>
      </w:r>
      <w:r w:rsidRPr="00CE5BC9">
        <w:rPr>
          <w:rFonts w:cs="Times New Roman"/>
          <w:b/>
          <w:szCs w:val="24"/>
        </w:rPr>
        <w:t>August 2015</w:t>
      </w:r>
    </w:p>
    <w:sectPr w:rsidR="00915736" w:rsidRPr="00CE5BC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8A8" w:rsidRDefault="00AB68A8" w:rsidP="00AB68A8">
      <w:pPr>
        <w:spacing w:after="0" w:line="240" w:lineRule="auto"/>
      </w:pPr>
      <w:r>
        <w:separator/>
      </w:r>
    </w:p>
  </w:endnote>
  <w:endnote w:type="continuationSeparator" w:id="0">
    <w:p w:rsidR="00AB68A8" w:rsidRDefault="00AB68A8" w:rsidP="00AB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444" w:rsidRDefault="00AD04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444" w:rsidRDefault="00AD04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444" w:rsidRDefault="00AD04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8A8" w:rsidRDefault="00AB68A8" w:rsidP="00AB68A8">
      <w:pPr>
        <w:spacing w:after="0" w:line="240" w:lineRule="auto"/>
      </w:pPr>
      <w:r>
        <w:separator/>
      </w:r>
    </w:p>
  </w:footnote>
  <w:footnote w:type="continuationSeparator" w:id="0">
    <w:p w:rsidR="00AB68A8" w:rsidRDefault="00AB68A8" w:rsidP="00AB68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444" w:rsidRDefault="00AD04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566" w:rsidRPr="00EE4D95" w:rsidRDefault="002A3566" w:rsidP="002A3566">
    <w:pPr>
      <w:pStyle w:val="Header"/>
      <w:jc w:val="right"/>
      <w:rPr>
        <w:rFonts w:cs="Times New Roman"/>
        <w:b/>
      </w:rPr>
    </w:pPr>
    <w:r w:rsidRPr="00EE4D95">
      <w:rPr>
        <w:rFonts w:cs="Times New Roman"/>
      </w:rPr>
      <w:t xml:space="preserve">WLG: </w:t>
    </w:r>
    <w:r w:rsidR="00BA0735">
      <w:rPr>
        <w:rFonts w:cs="Times New Roman"/>
      </w:rPr>
      <w:t>1</w:t>
    </w:r>
    <w:r w:rsidR="003D0E7A">
      <w:rPr>
        <w:rFonts w:cs="Times New Roman"/>
      </w:rPr>
      <w:t>9</w:t>
    </w:r>
    <w:r w:rsidRPr="00EE4D95">
      <w:rPr>
        <w:rFonts w:cs="Times New Roman"/>
      </w:rPr>
      <w:t xml:space="preserve"> August 2015</w:t>
    </w:r>
  </w:p>
  <w:p w:rsidR="00AB68A8" w:rsidRDefault="00AB68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444" w:rsidRDefault="00AD04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31F4"/>
    <w:multiLevelType w:val="multilevel"/>
    <w:tmpl w:val="102259E4"/>
    <w:lvl w:ilvl="0">
      <w:start w:val="24"/>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2EF6446"/>
    <w:multiLevelType w:val="hybridMultilevel"/>
    <w:tmpl w:val="181AF012"/>
    <w:lvl w:ilvl="0" w:tplc="276473F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4">
    <w:nsid w:val="355A079F"/>
    <w:multiLevelType w:val="hybridMultilevel"/>
    <w:tmpl w:val="0FA8129E"/>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
    <w:nsid w:val="3D1F093F"/>
    <w:multiLevelType w:val="hybridMultilevel"/>
    <w:tmpl w:val="2C1206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2EF1D55"/>
    <w:multiLevelType w:val="hybridMultilevel"/>
    <w:tmpl w:val="E0CC6EDA"/>
    <w:lvl w:ilvl="0" w:tplc="69CC55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B8B43F6"/>
    <w:multiLevelType w:val="hybridMultilevel"/>
    <w:tmpl w:val="0464BCEE"/>
    <w:lvl w:ilvl="0" w:tplc="69CC55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7D"/>
    <w:rsid w:val="0000024A"/>
    <w:rsid w:val="000017D9"/>
    <w:rsid w:val="00002227"/>
    <w:rsid w:val="00011ECB"/>
    <w:rsid w:val="000134D5"/>
    <w:rsid w:val="00014344"/>
    <w:rsid w:val="00017B41"/>
    <w:rsid w:val="000205F6"/>
    <w:rsid w:val="00021EA8"/>
    <w:rsid w:val="00022079"/>
    <w:rsid w:val="00024FC0"/>
    <w:rsid w:val="00026035"/>
    <w:rsid w:val="00027A8D"/>
    <w:rsid w:val="0003036E"/>
    <w:rsid w:val="00030A0C"/>
    <w:rsid w:val="0003117B"/>
    <w:rsid w:val="0003209B"/>
    <w:rsid w:val="00032660"/>
    <w:rsid w:val="00035E56"/>
    <w:rsid w:val="0003716F"/>
    <w:rsid w:val="00037500"/>
    <w:rsid w:val="00037D2F"/>
    <w:rsid w:val="0004122A"/>
    <w:rsid w:val="00043475"/>
    <w:rsid w:val="0004778A"/>
    <w:rsid w:val="00051BD5"/>
    <w:rsid w:val="000520B6"/>
    <w:rsid w:val="0005369E"/>
    <w:rsid w:val="00053F6E"/>
    <w:rsid w:val="00060A1D"/>
    <w:rsid w:val="00064AFD"/>
    <w:rsid w:val="00064EEB"/>
    <w:rsid w:val="00066185"/>
    <w:rsid w:val="000701FE"/>
    <w:rsid w:val="00070B16"/>
    <w:rsid w:val="000739BE"/>
    <w:rsid w:val="000745CA"/>
    <w:rsid w:val="00076FF7"/>
    <w:rsid w:val="000772A2"/>
    <w:rsid w:val="0008191E"/>
    <w:rsid w:val="00081A04"/>
    <w:rsid w:val="0008257C"/>
    <w:rsid w:val="00084A1D"/>
    <w:rsid w:val="00085421"/>
    <w:rsid w:val="000876E2"/>
    <w:rsid w:val="0009184D"/>
    <w:rsid w:val="00093208"/>
    <w:rsid w:val="00093259"/>
    <w:rsid w:val="00094560"/>
    <w:rsid w:val="000A2D63"/>
    <w:rsid w:val="000A36DF"/>
    <w:rsid w:val="000A4C36"/>
    <w:rsid w:val="000B278F"/>
    <w:rsid w:val="000B509B"/>
    <w:rsid w:val="000B5F55"/>
    <w:rsid w:val="000C2F47"/>
    <w:rsid w:val="000D22F8"/>
    <w:rsid w:val="000D2821"/>
    <w:rsid w:val="000D525D"/>
    <w:rsid w:val="000D6175"/>
    <w:rsid w:val="000D69E6"/>
    <w:rsid w:val="000D798A"/>
    <w:rsid w:val="000E1F95"/>
    <w:rsid w:val="000E400C"/>
    <w:rsid w:val="000E4BB2"/>
    <w:rsid w:val="000E5C09"/>
    <w:rsid w:val="000E5CE5"/>
    <w:rsid w:val="000E5E75"/>
    <w:rsid w:val="000F00C3"/>
    <w:rsid w:val="000F0258"/>
    <w:rsid w:val="000F0724"/>
    <w:rsid w:val="000F0EE6"/>
    <w:rsid w:val="000F12C6"/>
    <w:rsid w:val="000F13FE"/>
    <w:rsid w:val="000F198B"/>
    <w:rsid w:val="000F39F8"/>
    <w:rsid w:val="000F3AB5"/>
    <w:rsid w:val="000F3F5A"/>
    <w:rsid w:val="000F489F"/>
    <w:rsid w:val="000F70F8"/>
    <w:rsid w:val="000F7408"/>
    <w:rsid w:val="000F7DAF"/>
    <w:rsid w:val="001028AC"/>
    <w:rsid w:val="0010348E"/>
    <w:rsid w:val="001035B1"/>
    <w:rsid w:val="00107301"/>
    <w:rsid w:val="00110F9E"/>
    <w:rsid w:val="00115E36"/>
    <w:rsid w:val="00117F3B"/>
    <w:rsid w:val="00123899"/>
    <w:rsid w:val="00124A69"/>
    <w:rsid w:val="0012556B"/>
    <w:rsid w:val="00126267"/>
    <w:rsid w:val="00126A43"/>
    <w:rsid w:val="0013042A"/>
    <w:rsid w:val="0013585D"/>
    <w:rsid w:val="00135C03"/>
    <w:rsid w:val="00136CD9"/>
    <w:rsid w:val="00140329"/>
    <w:rsid w:val="0014130C"/>
    <w:rsid w:val="00141E05"/>
    <w:rsid w:val="00143039"/>
    <w:rsid w:val="001452E4"/>
    <w:rsid w:val="00146D34"/>
    <w:rsid w:val="00150380"/>
    <w:rsid w:val="001505FC"/>
    <w:rsid w:val="0015251B"/>
    <w:rsid w:val="00152CF4"/>
    <w:rsid w:val="00153B56"/>
    <w:rsid w:val="00155BF6"/>
    <w:rsid w:val="00155E9B"/>
    <w:rsid w:val="00156F8F"/>
    <w:rsid w:val="0016101D"/>
    <w:rsid w:val="00162087"/>
    <w:rsid w:val="00162166"/>
    <w:rsid w:val="00164CD4"/>
    <w:rsid w:val="00165359"/>
    <w:rsid w:val="00165EC3"/>
    <w:rsid w:val="00166853"/>
    <w:rsid w:val="00172BF2"/>
    <w:rsid w:val="00173472"/>
    <w:rsid w:val="001737C5"/>
    <w:rsid w:val="00174211"/>
    <w:rsid w:val="00175C4E"/>
    <w:rsid w:val="001762B1"/>
    <w:rsid w:val="0017647F"/>
    <w:rsid w:val="00177226"/>
    <w:rsid w:val="00181D74"/>
    <w:rsid w:val="00182B3F"/>
    <w:rsid w:val="001832A0"/>
    <w:rsid w:val="001838DD"/>
    <w:rsid w:val="00184CB6"/>
    <w:rsid w:val="00185A91"/>
    <w:rsid w:val="00185E85"/>
    <w:rsid w:val="001868BC"/>
    <w:rsid w:val="001873D9"/>
    <w:rsid w:val="001913BD"/>
    <w:rsid w:val="00192968"/>
    <w:rsid w:val="00193405"/>
    <w:rsid w:val="00193E09"/>
    <w:rsid w:val="001945C1"/>
    <w:rsid w:val="001A07DC"/>
    <w:rsid w:val="001A54FA"/>
    <w:rsid w:val="001B509D"/>
    <w:rsid w:val="001B5BB7"/>
    <w:rsid w:val="001B708D"/>
    <w:rsid w:val="001B7BEB"/>
    <w:rsid w:val="001C3023"/>
    <w:rsid w:val="001C43BB"/>
    <w:rsid w:val="001C5477"/>
    <w:rsid w:val="001D11A9"/>
    <w:rsid w:val="001D7914"/>
    <w:rsid w:val="001E0BAD"/>
    <w:rsid w:val="001E3FB7"/>
    <w:rsid w:val="001E6C84"/>
    <w:rsid w:val="001E75B5"/>
    <w:rsid w:val="001E7935"/>
    <w:rsid w:val="001F0E88"/>
    <w:rsid w:val="001F36BA"/>
    <w:rsid w:val="001F509F"/>
    <w:rsid w:val="001F5B00"/>
    <w:rsid w:val="001F717D"/>
    <w:rsid w:val="002000E2"/>
    <w:rsid w:val="0020084E"/>
    <w:rsid w:val="00204AFA"/>
    <w:rsid w:val="0020734E"/>
    <w:rsid w:val="00213850"/>
    <w:rsid w:val="0021539E"/>
    <w:rsid w:val="002154A9"/>
    <w:rsid w:val="002158C6"/>
    <w:rsid w:val="00216C95"/>
    <w:rsid w:val="002205AC"/>
    <w:rsid w:val="002221B8"/>
    <w:rsid w:val="00222422"/>
    <w:rsid w:val="00222F72"/>
    <w:rsid w:val="00223B00"/>
    <w:rsid w:val="00224913"/>
    <w:rsid w:val="002255D3"/>
    <w:rsid w:val="00226BBD"/>
    <w:rsid w:val="00230A84"/>
    <w:rsid w:val="00231779"/>
    <w:rsid w:val="00231E82"/>
    <w:rsid w:val="0023321D"/>
    <w:rsid w:val="00234B0E"/>
    <w:rsid w:val="00234D9D"/>
    <w:rsid w:val="002363A0"/>
    <w:rsid w:val="002364AF"/>
    <w:rsid w:val="00237123"/>
    <w:rsid w:val="00240348"/>
    <w:rsid w:val="00241EC9"/>
    <w:rsid w:val="002428CC"/>
    <w:rsid w:val="00247825"/>
    <w:rsid w:val="00250E08"/>
    <w:rsid w:val="00254C98"/>
    <w:rsid w:val="0025592E"/>
    <w:rsid w:val="00261ECC"/>
    <w:rsid w:val="00264C58"/>
    <w:rsid w:val="00265457"/>
    <w:rsid w:val="002665A5"/>
    <w:rsid w:val="00271EAF"/>
    <w:rsid w:val="0027576B"/>
    <w:rsid w:val="002762C2"/>
    <w:rsid w:val="002915AA"/>
    <w:rsid w:val="0029364C"/>
    <w:rsid w:val="002938C5"/>
    <w:rsid w:val="002A01E8"/>
    <w:rsid w:val="002A3566"/>
    <w:rsid w:val="002A5919"/>
    <w:rsid w:val="002B1EBC"/>
    <w:rsid w:val="002B3863"/>
    <w:rsid w:val="002B49B4"/>
    <w:rsid w:val="002B4A59"/>
    <w:rsid w:val="002B746C"/>
    <w:rsid w:val="002C52A8"/>
    <w:rsid w:val="002C60D7"/>
    <w:rsid w:val="002C708F"/>
    <w:rsid w:val="002C79A8"/>
    <w:rsid w:val="002D40D0"/>
    <w:rsid w:val="002D5945"/>
    <w:rsid w:val="002D5F4F"/>
    <w:rsid w:val="002D6BE4"/>
    <w:rsid w:val="002D6FCA"/>
    <w:rsid w:val="002E0205"/>
    <w:rsid w:val="002E2782"/>
    <w:rsid w:val="002E3890"/>
    <w:rsid w:val="002E4D5C"/>
    <w:rsid w:val="002E5744"/>
    <w:rsid w:val="002F5AC7"/>
    <w:rsid w:val="002F66BD"/>
    <w:rsid w:val="003036BB"/>
    <w:rsid w:val="00303A0A"/>
    <w:rsid w:val="00303CBE"/>
    <w:rsid w:val="00305862"/>
    <w:rsid w:val="00306694"/>
    <w:rsid w:val="00306C90"/>
    <w:rsid w:val="00307210"/>
    <w:rsid w:val="003072DA"/>
    <w:rsid w:val="003073A8"/>
    <w:rsid w:val="00307808"/>
    <w:rsid w:val="00307B57"/>
    <w:rsid w:val="00307C69"/>
    <w:rsid w:val="0031070D"/>
    <w:rsid w:val="0031293F"/>
    <w:rsid w:val="00312B98"/>
    <w:rsid w:val="00314453"/>
    <w:rsid w:val="00314501"/>
    <w:rsid w:val="00314F79"/>
    <w:rsid w:val="003158CA"/>
    <w:rsid w:val="00322232"/>
    <w:rsid w:val="003234B4"/>
    <w:rsid w:val="003319C0"/>
    <w:rsid w:val="00341A43"/>
    <w:rsid w:val="003420EA"/>
    <w:rsid w:val="00342E38"/>
    <w:rsid w:val="003435B3"/>
    <w:rsid w:val="00343B08"/>
    <w:rsid w:val="00345FA6"/>
    <w:rsid w:val="00347EED"/>
    <w:rsid w:val="00355565"/>
    <w:rsid w:val="003566A7"/>
    <w:rsid w:val="00356834"/>
    <w:rsid w:val="00357125"/>
    <w:rsid w:val="003606AF"/>
    <w:rsid w:val="003615CF"/>
    <w:rsid w:val="00362A80"/>
    <w:rsid w:val="00363947"/>
    <w:rsid w:val="00363EDC"/>
    <w:rsid w:val="0036693E"/>
    <w:rsid w:val="00370B4D"/>
    <w:rsid w:val="00370D30"/>
    <w:rsid w:val="0037354A"/>
    <w:rsid w:val="00374CB7"/>
    <w:rsid w:val="00376221"/>
    <w:rsid w:val="003821CF"/>
    <w:rsid w:val="003829AA"/>
    <w:rsid w:val="0038527F"/>
    <w:rsid w:val="003854A9"/>
    <w:rsid w:val="00387E7E"/>
    <w:rsid w:val="00391A1B"/>
    <w:rsid w:val="003939EB"/>
    <w:rsid w:val="00395435"/>
    <w:rsid w:val="003A0C19"/>
    <w:rsid w:val="003A1D12"/>
    <w:rsid w:val="003A3426"/>
    <w:rsid w:val="003A3BF4"/>
    <w:rsid w:val="003A4424"/>
    <w:rsid w:val="003A5564"/>
    <w:rsid w:val="003A6515"/>
    <w:rsid w:val="003B19A8"/>
    <w:rsid w:val="003B341B"/>
    <w:rsid w:val="003B6016"/>
    <w:rsid w:val="003B6A2C"/>
    <w:rsid w:val="003C0EA1"/>
    <w:rsid w:val="003C1E3E"/>
    <w:rsid w:val="003C3A44"/>
    <w:rsid w:val="003C5AAA"/>
    <w:rsid w:val="003D0BA6"/>
    <w:rsid w:val="003D0E7A"/>
    <w:rsid w:val="003D2A9A"/>
    <w:rsid w:val="003D6018"/>
    <w:rsid w:val="003D6794"/>
    <w:rsid w:val="003D7A25"/>
    <w:rsid w:val="003D7A69"/>
    <w:rsid w:val="003E1785"/>
    <w:rsid w:val="003E1FD6"/>
    <w:rsid w:val="003E203E"/>
    <w:rsid w:val="003E2B5B"/>
    <w:rsid w:val="003E2C6A"/>
    <w:rsid w:val="003E3B32"/>
    <w:rsid w:val="003E4F7A"/>
    <w:rsid w:val="003E6830"/>
    <w:rsid w:val="003F018B"/>
    <w:rsid w:val="003F3DBD"/>
    <w:rsid w:val="003F45A2"/>
    <w:rsid w:val="003F565B"/>
    <w:rsid w:val="00400FA7"/>
    <w:rsid w:val="0040606D"/>
    <w:rsid w:val="00413F76"/>
    <w:rsid w:val="00416981"/>
    <w:rsid w:val="00416A59"/>
    <w:rsid w:val="00420A67"/>
    <w:rsid w:val="00421132"/>
    <w:rsid w:val="0042554F"/>
    <w:rsid w:val="004261C5"/>
    <w:rsid w:val="004266F4"/>
    <w:rsid w:val="00426AA8"/>
    <w:rsid w:val="00431F7A"/>
    <w:rsid w:val="004355D0"/>
    <w:rsid w:val="004373B7"/>
    <w:rsid w:val="00437B5F"/>
    <w:rsid w:val="0044098A"/>
    <w:rsid w:val="00445F20"/>
    <w:rsid w:val="00446228"/>
    <w:rsid w:val="00450289"/>
    <w:rsid w:val="0045161B"/>
    <w:rsid w:val="00451970"/>
    <w:rsid w:val="004530EF"/>
    <w:rsid w:val="00453C0A"/>
    <w:rsid w:val="00453F3F"/>
    <w:rsid w:val="00455CD6"/>
    <w:rsid w:val="00456A21"/>
    <w:rsid w:val="00457C6E"/>
    <w:rsid w:val="00457CAE"/>
    <w:rsid w:val="00460FEF"/>
    <w:rsid w:val="00462377"/>
    <w:rsid w:val="00462506"/>
    <w:rsid w:val="00462D0A"/>
    <w:rsid w:val="00462D65"/>
    <w:rsid w:val="00466390"/>
    <w:rsid w:val="00466B84"/>
    <w:rsid w:val="00467C05"/>
    <w:rsid w:val="00467E81"/>
    <w:rsid w:val="00473E8C"/>
    <w:rsid w:val="0047575B"/>
    <w:rsid w:val="00475E17"/>
    <w:rsid w:val="00477898"/>
    <w:rsid w:val="0048047A"/>
    <w:rsid w:val="00481190"/>
    <w:rsid w:val="00482585"/>
    <w:rsid w:val="00484103"/>
    <w:rsid w:val="00484A15"/>
    <w:rsid w:val="004862A1"/>
    <w:rsid w:val="004909B5"/>
    <w:rsid w:val="00491149"/>
    <w:rsid w:val="004924AE"/>
    <w:rsid w:val="0049336F"/>
    <w:rsid w:val="00495132"/>
    <w:rsid w:val="00497A0B"/>
    <w:rsid w:val="004A2818"/>
    <w:rsid w:val="004B0A17"/>
    <w:rsid w:val="004B13F9"/>
    <w:rsid w:val="004B209A"/>
    <w:rsid w:val="004B6A5C"/>
    <w:rsid w:val="004B7DED"/>
    <w:rsid w:val="004C06B1"/>
    <w:rsid w:val="004C447A"/>
    <w:rsid w:val="004C6419"/>
    <w:rsid w:val="004C64FA"/>
    <w:rsid w:val="004C6E0F"/>
    <w:rsid w:val="004D4317"/>
    <w:rsid w:val="004E4499"/>
    <w:rsid w:val="004E58D2"/>
    <w:rsid w:val="004E6009"/>
    <w:rsid w:val="004E6AFC"/>
    <w:rsid w:val="004E7200"/>
    <w:rsid w:val="004F2D3D"/>
    <w:rsid w:val="004F3317"/>
    <w:rsid w:val="004F5618"/>
    <w:rsid w:val="0050095F"/>
    <w:rsid w:val="005011DC"/>
    <w:rsid w:val="005055B2"/>
    <w:rsid w:val="00510908"/>
    <w:rsid w:val="005109FA"/>
    <w:rsid w:val="00511755"/>
    <w:rsid w:val="0051189C"/>
    <w:rsid w:val="00513DBB"/>
    <w:rsid w:val="005151C0"/>
    <w:rsid w:val="00523FF1"/>
    <w:rsid w:val="00524220"/>
    <w:rsid w:val="005257C5"/>
    <w:rsid w:val="0052598D"/>
    <w:rsid w:val="00525EEF"/>
    <w:rsid w:val="00532D5B"/>
    <w:rsid w:val="0053783D"/>
    <w:rsid w:val="00541263"/>
    <w:rsid w:val="00541EFD"/>
    <w:rsid w:val="005430D6"/>
    <w:rsid w:val="0054349D"/>
    <w:rsid w:val="005434DF"/>
    <w:rsid w:val="00545E16"/>
    <w:rsid w:val="00546046"/>
    <w:rsid w:val="0054694E"/>
    <w:rsid w:val="005519EE"/>
    <w:rsid w:val="00551D10"/>
    <w:rsid w:val="00552011"/>
    <w:rsid w:val="00554430"/>
    <w:rsid w:val="00557F6B"/>
    <w:rsid w:val="005604CF"/>
    <w:rsid w:val="00560673"/>
    <w:rsid w:val="00560B91"/>
    <w:rsid w:val="0056171A"/>
    <w:rsid w:val="00564958"/>
    <w:rsid w:val="005650D0"/>
    <w:rsid w:val="00566FBC"/>
    <w:rsid w:val="00573493"/>
    <w:rsid w:val="00576B1E"/>
    <w:rsid w:val="00582087"/>
    <w:rsid w:val="0058275F"/>
    <w:rsid w:val="00582C4F"/>
    <w:rsid w:val="00586919"/>
    <w:rsid w:val="005876E2"/>
    <w:rsid w:val="00587DE5"/>
    <w:rsid w:val="00590E00"/>
    <w:rsid w:val="0059127C"/>
    <w:rsid w:val="00591B34"/>
    <w:rsid w:val="0059266A"/>
    <w:rsid w:val="00595752"/>
    <w:rsid w:val="00595E75"/>
    <w:rsid w:val="005960A9"/>
    <w:rsid w:val="005A1B1E"/>
    <w:rsid w:val="005A22BF"/>
    <w:rsid w:val="005A2684"/>
    <w:rsid w:val="005A278E"/>
    <w:rsid w:val="005A4525"/>
    <w:rsid w:val="005A4965"/>
    <w:rsid w:val="005A5903"/>
    <w:rsid w:val="005A5AC4"/>
    <w:rsid w:val="005A79AB"/>
    <w:rsid w:val="005B2268"/>
    <w:rsid w:val="005B267F"/>
    <w:rsid w:val="005B69EC"/>
    <w:rsid w:val="005C0735"/>
    <w:rsid w:val="005C0F91"/>
    <w:rsid w:val="005C10DA"/>
    <w:rsid w:val="005C128C"/>
    <w:rsid w:val="005C19CD"/>
    <w:rsid w:val="005C2AD9"/>
    <w:rsid w:val="005C2E84"/>
    <w:rsid w:val="005C46D1"/>
    <w:rsid w:val="005C520C"/>
    <w:rsid w:val="005C7551"/>
    <w:rsid w:val="005D0C2D"/>
    <w:rsid w:val="005D51AD"/>
    <w:rsid w:val="005D52BE"/>
    <w:rsid w:val="005D5FB4"/>
    <w:rsid w:val="005D6C43"/>
    <w:rsid w:val="005E395C"/>
    <w:rsid w:val="005F2263"/>
    <w:rsid w:val="005F2FC0"/>
    <w:rsid w:val="005F31C3"/>
    <w:rsid w:val="005F7318"/>
    <w:rsid w:val="006002A0"/>
    <w:rsid w:val="00601AA1"/>
    <w:rsid w:val="00601BC7"/>
    <w:rsid w:val="00603928"/>
    <w:rsid w:val="00604DCB"/>
    <w:rsid w:val="006066CC"/>
    <w:rsid w:val="006068C0"/>
    <w:rsid w:val="00614A56"/>
    <w:rsid w:val="00622B8C"/>
    <w:rsid w:val="00623614"/>
    <w:rsid w:val="006245C1"/>
    <w:rsid w:val="0062607B"/>
    <w:rsid w:val="0062633B"/>
    <w:rsid w:val="00630645"/>
    <w:rsid w:val="006312B2"/>
    <w:rsid w:val="006336D4"/>
    <w:rsid w:val="00634692"/>
    <w:rsid w:val="0063527B"/>
    <w:rsid w:val="00635341"/>
    <w:rsid w:val="00637BD7"/>
    <w:rsid w:val="0064002B"/>
    <w:rsid w:val="00642190"/>
    <w:rsid w:val="0064220C"/>
    <w:rsid w:val="0064320B"/>
    <w:rsid w:val="00643293"/>
    <w:rsid w:val="00644E45"/>
    <w:rsid w:val="00646C63"/>
    <w:rsid w:val="006471CE"/>
    <w:rsid w:val="006500BD"/>
    <w:rsid w:val="006529CB"/>
    <w:rsid w:val="00652A2A"/>
    <w:rsid w:val="006549BD"/>
    <w:rsid w:val="00656880"/>
    <w:rsid w:val="006601BD"/>
    <w:rsid w:val="006613A0"/>
    <w:rsid w:val="006625BE"/>
    <w:rsid w:val="006677CF"/>
    <w:rsid w:val="0067423D"/>
    <w:rsid w:val="006742C4"/>
    <w:rsid w:val="00674DA5"/>
    <w:rsid w:val="0067685F"/>
    <w:rsid w:val="00676A8F"/>
    <w:rsid w:val="0068096E"/>
    <w:rsid w:val="00681ABB"/>
    <w:rsid w:val="00682DC4"/>
    <w:rsid w:val="00682EA9"/>
    <w:rsid w:val="0068689F"/>
    <w:rsid w:val="0068752F"/>
    <w:rsid w:val="006908E1"/>
    <w:rsid w:val="00693A41"/>
    <w:rsid w:val="00694686"/>
    <w:rsid w:val="00694F0C"/>
    <w:rsid w:val="006950C2"/>
    <w:rsid w:val="006956B8"/>
    <w:rsid w:val="00695E97"/>
    <w:rsid w:val="006A1CBD"/>
    <w:rsid w:val="006A1CD7"/>
    <w:rsid w:val="006A2BDF"/>
    <w:rsid w:val="006A338F"/>
    <w:rsid w:val="006A46A9"/>
    <w:rsid w:val="006A6127"/>
    <w:rsid w:val="006B3975"/>
    <w:rsid w:val="006B573F"/>
    <w:rsid w:val="006C0110"/>
    <w:rsid w:val="006C2414"/>
    <w:rsid w:val="006C4B39"/>
    <w:rsid w:val="006C4FAA"/>
    <w:rsid w:val="006C59D6"/>
    <w:rsid w:val="006C5E76"/>
    <w:rsid w:val="006C62AC"/>
    <w:rsid w:val="006D2841"/>
    <w:rsid w:val="006D3DC1"/>
    <w:rsid w:val="006D5419"/>
    <w:rsid w:val="006D79FE"/>
    <w:rsid w:val="006E0521"/>
    <w:rsid w:val="006E07F0"/>
    <w:rsid w:val="006E11B0"/>
    <w:rsid w:val="006E397E"/>
    <w:rsid w:val="006E5886"/>
    <w:rsid w:val="006E5D4A"/>
    <w:rsid w:val="006E604C"/>
    <w:rsid w:val="006F13C3"/>
    <w:rsid w:val="006F1B0D"/>
    <w:rsid w:val="006F326F"/>
    <w:rsid w:val="006F34A2"/>
    <w:rsid w:val="006F4D6A"/>
    <w:rsid w:val="006F5D33"/>
    <w:rsid w:val="006F69AD"/>
    <w:rsid w:val="0070081F"/>
    <w:rsid w:val="007030D0"/>
    <w:rsid w:val="00707677"/>
    <w:rsid w:val="00710A3F"/>
    <w:rsid w:val="00710A84"/>
    <w:rsid w:val="00712A48"/>
    <w:rsid w:val="00714ED4"/>
    <w:rsid w:val="00715C2F"/>
    <w:rsid w:val="00717ABB"/>
    <w:rsid w:val="0072388E"/>
    <w:rsid w:val="00723B94"/>
    <w:rsid w:val="007328C4"/>
    <w:rsid w:val="00732D4F"/>
    <w:rsid w:val="007349B1"/>
    <w:rsid w:val="00734A85"/>
    <w:rsid w:val="00734D61"/>
    <w:rsid w:val="007354C0"/>
    <w:rsid w:val="0073682F"/>
    <w:rsid w:val="00736981"/>
    <w:rsid w:val="007372A0"/>
    <w:rsid w:val="00740D24"/>
    <w:rsid w:val="007444C8"/>
    <w:rsid w:val="00747344"/>
    <w:rsid w:val="007501C7"/>
    <w:rsid w:val="00750CDE"/>
    <w:rsid w:val="0075122B"/>
    <w:rsid w:val="007526C4"/>
    <w:rsid w:val="00753A2A"/>
    <w:rsid w:val="0075786E"/>
    <w:rsid w:val="00761852"/>
    <w:rsid w:val="00762CB8"/>
    <w:rsid w:val="007674D0"/>
    <w:rsid w:val="0077020B"/>
    <w:rsid w:val="00771078"/>
    <w:rsid w:val="00773DA5"/>
    <w:rsid w:val="0077496F"/>
    <w:rsid w:val="00782AF1"/>
    <w:rsid w:val="00784AF1"/>
    <w:rsid w:val="00785108"/>
    <w:rsid w:val="007909A4"/>
    <w:rsid w:val="00791A98"/>
    <w:rsid w:val="00792FE9"/>
    <w:rsid w:val="00793700"/>
    <w:rsid w:val="007943AA"/>
    <w:rsid w:val="0079476B"/>
    <w:rsid w:val="00794D4F"/>
    <w:rsid w:val="00794F2C"/>
    <w:rsid w:val="0079538A"/>
    <w:rsid w:val="00797A7A"/>
    <w:rsid w:val="007A3B06"/>
    <w:rsid w:val="007A3C5E"/>
    <w:rsid w:val="007A409E"/>
    <w:rsid w:val="007A458E"/>
    <w:rsid w:val="007A5D82"/>
    <w:rsid w:val="007A6428"/>
    <w:rsid w:val="007A7976"/>
    <w:rsid w:val="007A7F99"/>
    <w:rsid w:val="007B1C71"/>
    <w:rsid w:val="007B62CC"/>
    <w:rsid w:val="007B6DDF"/>
    <w:rsid w:val="007C2169"/>
    <w:rsid w:val="007C2E49"/>
    <w:rsid w:val="007D1333"/>
    <w:rsid w:val="007D2D9E"/>
    <w:rsid w:val="007D5123"/>
    <w:rsid w:val="007D512B"/>
    <w:rsid w:val="007D62A0"/>
    <w:rsid w:val="007D7E51"/>
    <w:rsid w:val="007E0A23"/>
    <w:rsid w:val="007E0E85"/>
    <w:rsid w:val="007F3474"/>
    <w:rsid w:val="007F3B56"/>
    <w:rsid w:val="007F4ED7"/>
    <w:rsid w:val="007F60A2"/>
    <w:rsid w:val="007F6197"/>
    <w:rsid w:val="007F6705"/>
    <w:rsid w:val="007F6ED2"/>
    <w:rsid w:val="007F7215"/>
    <w:rsid w:val="0080034E"/>
    <w:rsid w:val="00800458"/>
    <w:rsid w:val="00800F6B"/>
    <w:rsid w:val="00801981"/>
    <w:rsid w:val="00801991"/>
    <w:rsid w:val="00803514"/>
    <w:rsid w:val="00804FFF"/>
    <w:rsid w:val="008068AC"/>
    <w:rsid w:val="00807469"/>
    <w:rsid w:val="008110D2"/>
    <w:rsid w:val="0081195E"/>
    <w:rsid w:val="00812C99"/>
    <w:rsid w:val="008142BC"/>
    <w:rsid w:val="00815E2C"/>
    <w:rsid w:val="00820985"/>
    <w:rsid w:val="00824004"/>
    <w:rsid w:val="008259EE"/>
    <w:rsid w:val="00827D60"/>
    <w:rsid w:val="008347FB"/>
    <w:rsid w:val="008407DF"/>
    <w:rsid w:val="00842074"/>
    <w:rsid w:val="00844A16"/>
    <w:rsid w:val="00850ADB"/>
    <w:rsid w:val="00850C36"/>
    <w:rsid w:val="008528B5"/>
    <w:rsid w:val="00852B8D"/>
    <w:rsid w:val="008532C9"/>
    <w:rsid w:val="008537D5"/>
    <w:rsid w:val="00857EA2"/>
    <w:rsid w:val="00862E48"/>
    <w:rsid w:val="00865B76"/>
    <w:rsid w:val="00865FA3"/>
    <w:rsid w:val="00867970"/>
    <w:rsid w:val="008703FA"/>
    <w:rsid w:val="0087086E"/>
    <w:rsid w:val="008709B1"/>
    <w:rsid w:val="00873152"/>
    <w:rsid w:val="00875A10"/>
    <w:rsid w:val="00876346"/>
    <w:rsid w:val="00876923"/>
    <w:rsid w:val="00877376"/>
    <w:rsid w:val="008850AC"/>
    <w:rsid w:val="00894761"/>
    <w:rsid w:val="0089495E"/>
    <w:rsid w:val="008967AD"/>
    <w:rsid w:val="008973AC"/>
    <w:rsid w:val="008A03BA"/>
    <w:rsid w:val="008A055F"/>
    <w:rsid w:val="008A05C3"/>
    <w:rsid w:val="008A3AD5"/>
    <w:rsid w:val="008A5D9B"/>
    <w:rsid w:val="008A6484"/>
    <w:rsid w:val="008B083F"/>
    <w:rsid w:val="008B2FCE"/>
    <w:rsid w:val="008B4235"/>
    <w:rsid w:val="008B5A6D"/>
    <w:rsid w:val="008B6081"/>
    <w:rsid w:val="008B6122"/>
    <w:rsid w:val="008B7E31"/>
    <w:rsid w:val="008C1222"/>
    <w:rsid w:val="008C1A30"/>
    <w:rsid w:val="008C48A8"/>
    <w:rsid w:val="008C5F87"/>
    <w:rsid w:val="008C6B30"/>
    <w:rsid w:val="008C6BBA"/>
    <w:rsid w:val="008C7119"/>
    <w:rsid w:val="008C755F"/>
    <w:rsid w:val="008D066A"/>
    <w:rsid w:val="008D1EDD"/>
    <w:rsid w:val="008D531B"/>
    <w:rsid w:val="008E0942"/>
    <w:rsid w:val="008E107D"/>
    <w:rsid w:val="008E5C44"/>
    <w:rsid w:val="008F0F9A"/>
    <w:rsid w:val="008F1878"/>
    <w:rsid w:val="008F343C"/>
    <w:rsid w:val="008F56A7"/>
    <w:rsid w:val="008F59AA"/>
    <w:rsid w:val="008F5B0A"/>
    <w:rsid w:val="00901490"/>
    <w:rsid w:val="009024A7"/>
    <w:rsid w:val="00904780"/>
    <w:rsid w:val="00907540"/>
    <w:rsid w:val="0091086E"/>
    <w:rsid w:val="00910DBC"/>
    <w:rsid w:val="009135CE"/>
    <w:rsid w:val="00915570"/>
    <w:rsid w:val="00915736"/>
    <w:rsid w:val="00916A5B"/>
    <w:rsid w:val="009173B9"/>
    <w:rsid w:val="00917403"/>
    <w:rsid w:val="009216AA"/>
    <w:rsid w:val="0092282A"/>
    <w:rsid w:val="00922B8D"/>
    <w:rsid w:val="00926BAE"/>
    <w:rsid w:val="0093025F"/>
    <w:rsid w:val="009322CF"/>
    <w:rsid w:val="009334E1"/>
    <w:rsid w:val="009335BA"/>
    <w:rsid w:val="00936E6D"/>
    <w:rsid w:val="0094143D"/>
    <w:rsid w:val="00941F49"/>
    <w:rsid w:val="009444B6"/>
    <w:rsid w:val="009447A7"/>
    <w:rsid w:val="00947875"/>
    <w:rsid w:val="009513D2"/>
    <w:rsid w:val="0095303A"/>
    <w:rsid w:val="00953608"/>
    <w:rsid w:val="009542FF"/>
    <w:rsid w:val="009561F3"/>
    <w:rsid w:val="009572AE"/>
    <w:rsid w:val="00963D7E"/>
    <w:rsid w:val="00966BE9"/>
    <w:rsid w:val="0097228F"/>
    <w:rsid w:val="00973B6D"/>
    <w:rsid w:val="009748E4"/>
    <w:rsid w:val="009756F2"/>
    <w:rsid w:val="00976412"/>
    <w:rsid w:val="009777E4"/>
    <w:rsid w:val="0098033F"/>
    <w:rsid w:val="009848F8"/>
    <w:rsid w:val="00986158"/>
    <w:rsid w:val="00986444"/>
    <w:rsid w:val="00986BA8"/>
    <w:rsid w:val="00987EA4"/>
    <w:rsid w:val="009906AD"/>
    <w:rsid w:val="00992363"/>
    <w:rsid w:val="00993711"/>
    <w:rsid w:val="00993800"/>
    <w:rsid w:val="00994463"/>
    <w:rsid w:val="00995042"/>
    <w:rsid w:val="00995AD8"/>
    <w:rsid w:val="0099689E"/>
    <w:rsid w:val="00997C7F"/>
    <w:rsid w:val="009A2019"/>
    <w:rsid w:val="009A2FF7"/>
    <w:rsid w:val="009A3361"/>
    <w:rsid w:val="009A6195"/>
    <w:rsid w:val="009B0D61"/>
    <w:rsid w:val="009B1BCF"/>
    <w:rsid w:val="009B267B"/>
    <w:rsid w:val="009B2F9B"/>
    <w:rsid w:val="009B5960"/>
    <w:rsid w:val="009B64F7"/>
    <w:rsid w:val="009B783D"/>
    <w:rsid w:val="009C21FF"/>
    <w:rsid w:val="009C28F7"/>
    <w:rsid w:val="009C4017"/>
    <w:rsid w:val="009C4FAA"/>
    <w:rsid w:val="009C54B0"/>
    <w:rsid w:val="009C6E52"/>
    <w:rsid w:val="009C73B9"/>
    <w:rsid w:val="009D11FD"/>
    <w:rsid w:val="009D1822"/>
    <w:rsid w:val="009D18A4"/>
    <w:rsid w:val="009D291E"/>
    <w:rsid w:val="009D30E3"/>
    <w:rsid w:val="009D604F"/>
    <w:rsid w:val="009D7ADE"/>
    <w:rsid w:val="009D7F9C"/>
    <w:rsid w:val="009E1DB4"/>
    <w:rsid w:val="009E1F39"/>
    <w:rsid w:val="009E24FB"/>
    <w:rsid w:val="009E385D"/>
    <w:rsid w:val="009E6EE1"/>
    <w:rsid w:val="009E7EB5"/>
    <w:rsid w:val="009F64DE"/>
    <w:rsid w:val="00A0039A"/>
    <w:rsid w:val="00A004DB"/>
    <w:rsid w:val="00A01D0B"/>
    <w:rsid w:val="00A01D8B"/>
    <w:rsid w:val="00A02314"/>
    <w:rsid w:val="00A04389"/>
    <w:rsid w:val="00A04A33"/>
    <w:rsid w:val="00A06A00"/>
    <w:rsid w:val="00A0767E"/>
    <w:rsid w:val="00A1011A"/>
    <w:rsid w:val="00A10180"/>
    <w:rsid w:val="00A11AE7"/>
    <w:rsid w:val="00A127D9"/>
    <w:rsid w:val="00A205D9"/>
    <w:rsid w:val="00A21765"/>
    <w:rsid w:val="00A219A7"/>
    <w:rsid w:val="00A255E3"/>
    <w:rsid w:val="00A30B2B"/>
    <w:rsid w:val="00A329A6"/>
    <w:rsid w:val="00A338E1"/>
    <w:rsid w:val="00A34C0F"/>
    <w:rsid w:val="00A352B0"/>
    <w:rsid w:val="00A37B23"/>
    <w:rsid w:val="00A40277"/>
    <w:rsid w:val="00A407A6"/>
    <w:rsid w:val="00A41762"/>
    <w:rsid w:val="00A42013"/>
    <w:rsid w:val="00A4250D"/>
    <w:rsid w:val="00A45EE3"/>
    <w:rsid w:val="00A51A21"/>
    <w:rsid w:val="00A524A0"/>
    <w:rsid w:val="00A52DF8"/>
    <w:rsid w:val="00A5609C"/>
    <w:rsid w:val="00A60F94"/>
    <w:rsid w:val="00A61474"/>
    <w:rsid w:val="00A631C7"/>
    <w:rsid w:val="00A648D5"/>
    <w:rsid w:val="00A64A8F"/>
    <w:rsid w:val="00A6639A"/>
    <w:rsid w:val="00A73C99"/>
    <w:rsid w:val="00A75FC3"/>
    <w:rsid w:val="00A764AD"/>
    <w:rsid w:val="00A8062A"/>
    <w:rsid w:val="00A80A7E"/>
    <w:rsid w:val="00A819B1"/>
    <w:rsid w:val="00A849F1"/>
    <w:rsid w:val="00A85220"/>
    <w:rsid w:val="00A8588D"/>
    <w:rsid w:val="00A8756B"/>
    <w:rsid w:val="00A900A3"/>
    <w:rsid w:val="00A90297"/>
    <w:rsid w:val="00A90589"/>
    <w:rsid w:val="00A91B9B"/>
    <w:rsid w:val="00A92139"/>
    <w:rsid w:val="00A92D21"/>
    <w:rsid w:val="00A9679A"/>
    <w:rsid w:val="00A96916"/>
    <w:rsid w:val="00A97D13"/>
    <w:rsid w:val="00AA282A"/>
    <w:rsid w:val="00AA324B"/>
    <w:rsid w:val="00AA3E0B"/>
    <w:rsid w:val="00AA40B6"/>
    <w:rsid w:val="00AA672F"/>
    <w:rsid w:val="00AA7CA1"/>
    <w:rsid w:val="00AA7EF4"/>
    <w:rsid w:val="00AB1085"/>
    <w:rsid w:val="00AB133C"/>
    <w:rsid w:val="00AB2922"/>
    <w:rsid w:val="00AB3F8F"/>
    <w:rsid w:val="00AB4508"/>
    <w:rsid w:val="00AB59A7"/>
    <w:rsid w:val="00AB5CEF"/>
    <w:rsid w:val="00AB68A8"/>
    <w:rsid w:val="00AB7FCE"/>
    <w:rsid w:val="00AC0677"/>
    <w:rsid w:val="00AC1F4F"/>
    <w:rsid w:val="00AC5AEF"/>
    <w:rsid w:val="00AD0444"/>
    <w:rsid w:val="00AD0A77"/>
    <w:rsid w:val="00AD201E"/>
    <w:rsid w:val="00AD2737"/>
    <w:rsid w:val="00AD2A1E"/>
    <w:rsid w:val="00AD2E5B"/>
    <w:rsid w:val="00AD5240"/>
    <w:rsid w:val="00AD6788"/>
    <w:rsid w:val="00AE19BA"/>
    <w:rsid w:val="00AE1E30"/>
    <w:rsid w:val="00AE4A4B"/>
    <w:rsid w:val="00AE54FD"/>
    <w:rsid w:val="00AE5D63"/>
    <w:rsid w:val="00AE6769"/>
    <w:rsid w:val="00AE6F97"/>
    <w:rsid w:val="00AF2516"/>
    <w:rsid w:val="00AF4643"/>
    <w:rsid w:val="00B006D6"/>
    <w:rsid w:val="00B03952"/>
    <w:rsid w:val="00B03D85"/>
    <w:rsid w:val="00B04346"/>
    <w:rsid w:val="00B06AD4"/>
    <w:rsid w:val="00B1135E"/>
    <w:rsid w:val="00B1574C"/>
    <w:rsid w:val="00B2114B"/>
    <w:rsid w:val="00B22055"/>
    <w:rsid w:val="00B25EA7"/>
    <w:rsid w:val="00B263AD"/>
    <w:rsid w:val="00B26AF5"/>
    <w:rsid w:val="00B26D7A"/>
    <w:rsid w:val="00B33A47"/>
    <w:rsid w:val="00B33C06"/>
    <w:rsid w:val="00B33E8F"/>
    <w:rsid w:val="00B402F2"/>
    <w:rsid w:val="00B42A41"/>
    <w:rsid w:val="00B43073"/>
    <w:rsid w:val="00B45AB2"/>
    <w:rsid w:val="00B51BA2"/>
    <w:rsid w:val="00B51D19"/>
    <w:rsid w:val="00B52B38"/>
    <w:rsid w:val="00B555A1"/>
    <w:rsid w:val="00B561FB"/>
    <w:rsid w:val="00B6011F"/>
    <w:rsid w:val="00B60458"/>
    <w:rsid w:val="00B6104A"/>
    <w:rsid w:val="00B63F41"/>
    <w:rsid w:val="00B653C9"/>
    <w:rsid w:val="00B65429"/>
    <w:rsid w:val="00B70802"/>
    <w:rsid w:val="00B71737"/>
    <w:rsid w:val="00B740B0"/>
    <w:rsid w:val="00B74AEF"/>
    <w:rsid w:val="00B77A97"/>
    <w:rsid w:val="00B8076D"/>
    <w:rsid w:val="00B8103F"/>
    <w:rsid w:val="00B82BB9"/>
    <w:rsid w:val="00B83FDF"/>
    <w:rsid w:val="00B85D1E"/>
    <w:rsid w:val="00B868AE"/>
    <w:rsid w:val="00B90E61"/>
    <w:rsid w:val="00B91127"/>
    <w:rsid w:val="00B917FC"/>
    <w:rsid w:val="00B9232D"/>
    <w:rsid w:val="00B947CE"/>
    <w:rsid w:val="00B94C1E"/>
    <w:rsid w:val="00B94C69"/>
    <w:rsid w:val="00B973C6"/>
    <w:rsid w:val="00B977CA"/>
    <w:rsid w:val="00BA0735"/>
    <w:rsid w:val="00BA31D1"/>
    <w:rsid w:val="00BA61DA"/>
    <w:rsid w:val="00BA63CC"/>
    <w:rsid w:val="00BA6D0F"/>
    <w:rsid w:val="00BA764E"/>
    <w:rsid w:val="00BB7110"/>
    <w:rsid w:val="00BC06D0"/>
    <w:rsid w:val="00BC0CBE"/>
    <w:rsid w:val="00BC1883"/>
    <w:rsid w:val="00BC5FB4"/>
    <w:rsid w:val="00BC681F"/>
    <w:rsid w:val="00BD0C91"/>
    <w:rsid w:val="00BD18D5"/>
    <w:rsid w:val="00BD31E0"/>
    <w:rsid w:val="00BD34EB"/>
    <w:rsid w:val="00BD4273"/>
    <w:rsid w:val="00BD595A"/>
    <w:rsid w:val="00BD67A8"/>
    <w:rsid w:val="00BE185A"/>
    <w:rsid w:val="00BE1C53"/>
    <w:rsid w:val="00BE2339"/>
    <w:rsid w:val="00BE3806"/>
    <w:rsid w:val="00BE4032"/>
    <w:rsid w:val="00BE43A5"/>
    <w:rsid w:val="00BE58A4"/>
    <w:rsid w:val="00BE61A3"/>
    <w:rsid w:val="00BE6C3A"/>
    <w:rsid w:val="00BE6D1D"/>
    <w:rsid w:val="00BE72DC"/>
    <w:rsid w:val="00BE7893"/>
    <w:rsid w:val="00BF1423"/>
    <w:rsid w:val="00BF2913"/>
    <w:rsid w:val="00BF3D3F"/>
    <w:rsid w:val="00BF407C"/>
    <w:rsid w:val="00C01100"/>
    <w:rsid w:val="00C0404D"/>
    <w:rsid w:val="00C047DB"/>
    <w:rsid w:val="00C059E3"/>
    <w:rsid w:val="00C0633A"/>
    <w:rsid w:val="00C06D7A"/>
    <w:rsid w:val="00C072E1"/>
    <w:rsid w:val="00C07CD6"/>
    <w:rsid w:val="00C11F50"/>
    <w:rsid w:val="00C159C8"/>
    <w:rsid w:val="00C23311"/>
    <w:rsid w:val="00C25F05"/>
    <w:rsid w:val="00C304B7"/>
    <w:rsid w:val="00C343E2"/>
    <w:rsid w:val="00C34607"/>
    <w:rsid w:val="00C3470F"/>
    <w:rsid w:val="00C34CC4"/>
    <w:rsid w:val="00C362F8"/>
    <w:rsid w:val="00C37F3D"/>
    <w:rsid w:val="00C416A8"/>
    <w:rsid w:val="00C433FC"/>
    <w:rsid w:val="00C46FFF"/>
    <w:rsid w:val="00C47E50"/>
    <w:rsid w:val="00C525DD"/>
    <w:rsid w:val="00C52A7F"/>
    <w:rsid w:val="00C54610"/>
    <w:rsid w:val="00C549B4"/>
    <w:rsid w:val="00C5563B"/>
    <w:rsid w:val="00C560BA"/>
    <w:rsid w:val="00C56762"/>
    <w:rsid w:val="00C61A7F"/>
    <w:rsid w:val="00C61ADE"/>
    <w:rsid w:val="00C62FB6"/>
    <w:rsid w:val="00C64C7C"/>
    <w:rsid w:val="00C6518B"/>
    <w:rsid w:val="00C6533A"/>
    <w:rsid w:val="00C65A7F"/>
    <w:rsid w:val="00C65DA0"/>
    <w:rsid w:val="00C6606C"/>
    <w:rsid w:val="00C671E6"/>
    <w:rsid w:val="00C710B8"/>
    <w:rsid w:val="00C719C9"/>
    <w:rsid w:val="00C71B7E"/>
    <w:rsid w:val="00C7349E"/>
    <w:rsid w:val="00C74B0D"/>
    <w:rsid w:val="00C74BDD"/>
    <w:rsid w:val="00C81A00"/>
    <w:rsid w:val="00C825B4"/>
    <w:rsid w:val="00C834F1"/>
    <w:rsid w:val="00C857AA"/>
    <w:rsid w:val="00C86C3C"/>
    <w:rsid w:val="00C8767A"/>
    <w:rsid w:val="00C909F2"/>
    <w:rsid w:val="00C90C47"/>
    <w:rsid w:val="00C921F7"/>
    <w:rsid w:val="00C932A1"/>
    <w:rsid w:val="00C94005"/>
    <w:rsid w:val="00C948AF"/>
    <w:rsid w:val="00C96CFF"/>
    <w:rsid w:val="00C9780A"/>
    <w:rsid w:val="00C97AC2"/>
    <w:rsid w:val="00CA03B3"/>
    <w:rsid w:val="00CA0E28"/>
    <w:rsid w:val="00CA1C8F"/>
    <w:rsid w:val="00CA1ED4"/>
    <w:rsid w:val="00CA2130"/>
    <w:rsid w:val="00CA3F3F"/>
    <w:rsid w:val="00CA4117"/>
    <w:rsid w:val="00CB0B00"/>
    <w:rsid w:val="00CB0B0A"/>
    <w:rsid w:val="00CB266A"/>
    <w:rsid w:val="00CB5656"/>
    <w:rsid w:val="00CB56E4"/>
    <w:rsid w:val="00CB5DB2"/>
    <w:rsid w:val="00CB7EDF"/>
    <w:rsid w:val="00CC2BCF"/>
    <w:rsid w:val="00CC64A6"/>
    <w:rsid w:val="00CC7C8E"/>
    <w:rsid w:val="00CD215F"/>
    <w:rsid w:val="00CD5128"/>
    <w:rsid w:val="00CD6A3E"/>
    <w:rsid w:val="00CE1760"/>
    <w:rsid w:val="00CE4AA1"/>
    <w:rsid w:val="00CE5BC9"/>
    <w:rsid w:val="00CE6E3B"/>
    <w:rsid w:val="00CE6F09"/>
    <w:rsid w:val="00CF0081"/>
    <w:rsid w:val="00CF1E69"/>
    <w:rsid w:val="00CF2050"/>
    <w:rsid w:val="00CF25BF"/>
    <w:rsid w:val="00CF3F3C"/>
    <w:rsid w:val="00CF4137"/>
    <w:rsid w:val="00CF77BD"/>
    <w:rsid w:val="00CF7A18"/>
    <w:rsid w:val="00D03CB2"/>
    <w:rsid w:val="00D0535A"/>
    <w:rsid w:val="00D056EF"/>
    <w:rsid w:val="00D05AC8"/>
    <w:rsid w:val="00D1159E"/>
    <w:rsid w:val="00D20794"/>
    <w:rsid w:val="00D21956"/>
    <w:rsid w:val="00D22851"/>
    <w:rsid w:val="00D229A6"/>
    <w:rsid w:val="00D241F2"/>
    <w:rsid w:val="00D25715"/>
    <w:rsid w:val="00D26BCE"/>
    <w:rsid w:val="00D322BB"/>
    <w:rsid w:val="00D33BCA"/>
    <w:rsid w:val="00D41C37"/>
    <w:rsid w:val="00D41DEF"/>
    <w:rsid w:val="00D43EF7"/>
    <w:rsid w:val="00D44612"/>
    <w:rsid w:val="00D50722"/>
    <w:rsid w:val="00D542D6"/>
    <w:rsid w:val="00D617A2"/>
    <w:rsid w:val="00D61DAF"/>
    <w:rsid w:val="00D65772"/>
    <w:rsid w:val="00D670DD"/>
    <w:rsid w:val="00D67BDB"/>
    <w:rsid w:val="00D76534"/>
    <w:rsid w:val="00D776C9"/>
    <w:rsid w:val="00D81AAA"/>
    <w:rsid w:val="00D82B48"/>
    <w:rsid w:val="00D83E5C"/>
    <w:rsid w:val="00D85440"/>
    <w:rsid w:val="00D8750F"/>
    <w:rsid w:val="00D87DEF"/>
    <w:rsid w:val="00D902CF"/>
    <w:rsid w:val="00D925DF"/>
    <w:rsid w:val="00D94459"/>
    <w:rsid w:val="00D9557A"/>
    <w:rsid w:val="00D959DC"/>
    <w:rsid w:val="00D972B4"/>
    <w:rsid w:val="00D974DC"/>
    <w:rsid w:val="00D97757"/>
    <w:rsid w:val="00DA6AFE"/>
    <w:rsid w:val="00DB40ED"/>
    <w:rsid w:val="00DB54FC"/>
    <w:rsid w:val="00DB5E7A"/>
    <w:rsid w:val="00DB6D8F"/>
    <w:rsid w:val="00DC1422"/>
    <w:rsid w:val="00DC3B81"/>
    <w:rsid w:val="00DC4DEE"/>
    <w:rsid w:val="00DC64C2"/>
    <w:rsid w:val="00DD0D8E"/>
    <w:rsid w:val="00DD203A"/>
    <w:rsid w:val="00DD2478"/>
    <w:rsid w:val="00DD3D5B"/>
    <w:rsid w:val="00DD6940"/>
    <w:rsid w:val="00DE018F"/>
    <w:rsid w:val="00DE317A"/>
    <w:rsid w:val="00DE3A6D"/>
    <w:rsid w:val="00DE71D5"/>
    <w:rsid w:val="00DF279E"/>
    <w:rsid w:val="00DF2897"/>
    <w:rsid w:val="00DF3A7D"/>
    <w:rsid w:val="00DF4E22"/>
    <w:rsid w:val="00DF58B3"/>
    <w:rsid w:val="00DF6F02"/>
    <w:rsid w:val="00DF7934"/>
    <w:rsid w:val="00DF7D5E"/>
    <w:rsid w:val="00E00155"/>
    <w:rsid w:val="00E02262"/>
    <w:rsid w:val="00E04F87"/>
    <w:rsid w:val="00E05390"/>
    <w:rsid w:val="00E05C45"/>
    <w:rsid w:val="00E07F77"/>
    <w:rsid w:val="00E1419A"/>
    <w:rsid w:val="00E21CB2"/>
    <w:rsid w:val="00E23C6F"/>
    <w:rsid w:val="00E24FE1"/>
    <w:rsid w:val="00E26A14"/>
    <w:rsid w:val="00E2729C"/>
    <w:rsid w:val="00E33070"/>
    <w:rsid w:val="00E344CA"/>
    <w:rsid w:val="00E36DDB"/>
    <w:rsid w:val="00E4466B"/>
    <w:rsid w:val="00E4608B"/>
    <w:rsid w:val="00E47B58"/>
    <w:rsid w:val="00E50D47"/>
    <w:rsid w:val="00E51541"/>
    <w:rsid w:val="00E5305B"/>
    <w:rsid w:val="00E53B72"/>
    <w:rsid w:val="00E54D6A"/>
    <w:rsid w:val="00E55616"/>
    <w:rsid w:val="00E57526"/>
    <w:rsid w:val="00E6016E"/>
    <w:rsid w:val="00E61920"/>
    <w:rsid w:val="00E638E1"/>
    <w:rsid w:val="00E63BF8"/>
    <w:rsid w:val="00E66773"/>
    <w:rsid w:val="00E7056F"/>
    <w:rsid w:val="00E7109D"/>
    <w:rsid w:val="00E72C96"/>
    <w:rsid w:val="00E73FD9"/>
    <w:rsid w:val="00E752B7"/>
    <w:rsid w:val="00E81A24"/>
    <w:rsid w:val="00E91EA6"/>
    <w:rsid w:val="00E96304"/>
    <w:rsid w:val="00EA317A"/>
    <w:rsid w:val="00EA3483"/>
    <w:rsid w:val="00EA5D03"/>
    <w:rsid w:val="00EB1993"/>
    <w:rsid w:val="00EB3D20"/>
    <w:rsid w:val="00EB47A5"/>
    <w:rsid w:val="00EB4B53"/>
    <w:rsid w:val="00EB5529"/>
    <w:rsid w:val="00EB62B6"/>
    <w:rsid w:val="00EC24DD"/>
    <w:rsid w:val="00EC4345"/>
    <w:rsid w:val="00EC7E1A"/>
    <w:rsid w:val="00ED0344"/>
    <w:rsid w:val="00ED0DE6"/>
    <w:rsid w:val="00ED1F89"/>
    <w:rsid w:val="00ED3B1F"/>
    <w:rsid w:val="00ED6B53"/>
    <w:rsid w:val="00ED7269"/>
    <w:rsid w:val="00ED72DE"/>
    <w:rsid w:val="00ED7422"/>
    <w:rsid w:val="00EE045F"/>
    <w:rsid w:val="00EE2106"/>
    <w:rsid w:val="00EE2322"/>
    <w:rsid w:val="00EE2CFE"/>
    <w:rsid w:val="00EE42F2"/>
    <w:rsid w:val="00EE43F1"/>
    <w:rsid w:val="00EE72C4"/>
    <w:rsid w:val="00EF2C20"/>
    <w:rsid w:val="00EF566E"/>
    <w:rsid w:val="00EF5FF7"/>
    <w:rsid w:val="00EF751B"/>
    <w:rsid w:val="00F0103B"/>
    <w:rsid w:val="00F02F14"/>
    <w:rsid w:val="00F0364E"/>
    <w:rsid w:val="00F03AAD"/>
    <w:rsid w:val="00F03FD6"/>
    <w:rsid w:val="00F05379"/>
    <w:rsid w:val="00F10298"/>
    <w:rsid w:val="00F11057"/>
    <w:rsid w:val="00F122E2"/>
    <w:rsid w:val="00F13D00"/>
    <w:rsid w:val="00F147A5"/>
    <w:rsid w:val="00F15BC2"/>
    <w:rsid w:val="00F161C1"/>
    <w:rsid w:val="00F241CE"/>
    <w:rsid w:val="00F242BF"/>
    <w:rsid w:val="00F253C0"/>
    <w:rsid w:val="00F26154"/>
    <w:rsid w:val="00F31AD6"/>
    <w:rsid w:val="00F31E76"/>
    <w:rsid w:val="00F33B54"/>
    <w:rsid w:val="00F33BBA"/>
    <w:rsid w:val="00F346B6"/>
    <w:rsid w:val="00F350D0"/>
    <w:rsid w:val="00F35A2E"/>
    <w:rsid w:val="00F36C71"/>
    <w:rsid w:val="00F37BBF"/>
    <w:rsid w:val="00F425BE"/>
    <w:rsid w:val="00F455A1"/>
    <w:rsid w:val="00F45D27"/>
    <w:rsid w:val="00F4602E"/>
    <w:rsid w:val="00F4653A"/>
    <w:rsid w:val="00F468CE"/>
    <w:rsid w:val="00F506C0"/>
    <w:rsid w:val="00F52699"/>
    <w:rsid w:val="00F53FF4"/>
    <w:rsid w:val="00F54B5D"/>
    <w:rsid w:val="00F54F08"/>
    <w:rsid w:val="00F5526A"/>
    <w:rsid w:val="00F559F6"/>
    <w:rsid w:val="00F55FF4"/>
    <w:rsid w:val="00F560F8"/>
    <w:rsid w:val="00F56B20"/>
    <w:rsid w:val="00F601A0"/>
    <w:rsid w:val="00F611FC"/>
    <w:rsid w:val="00F618A5"/>
    <w:rsid w:val="00F63ABD"/>
    <w:rsid w:val="00F63CE1"/>
    <w:rsid w:val="00F64485"/>
    <w:rsid w:val="00F648D9"/>
    <w:rsid w:val="00F6628F"/>
    <w:rsid w:val="00F67D85"/>
    <w:rsid w:val="00F72144"/>
    <w:rsid w:val="00F72D32"/>
    <w:rsid w:val="00F74A1B"/>
    <w:rsid w:val="00F7757F"/>
    <w:rsid w:val="00F77B57"/>
    <w:rsid w:val="00F808CE"/>
    <w:rsid w:val="00F83504"/>
    <w:rsid w:val="00F900C1"/>
    <w:rsid w:val="00FA0662"/>
    <w:rsid w:val="00FA0D64"/>
    <w:rsid w:val="00FA1068"/>
    <w:rsid w:val="00FA120E"/>
    <w:rsid w:val="00FA1F4E"/>
    <w:rsid w:val="00FA3022"/>
    <w:rsid w:val="00FA3D5C"/>
    <w:rsid w:val="00FA7347"/>
    <w:rsid w:val="00FB199D"/>
    <w:rsid w:val="00FB231C"/>
    <w:rsid w:val="00FB37BB"/>
    <w:rsid w:val="00FB3A10"/>
    <w:rsid w:val="00FB55E5"/>
    <w:rsid w:val="00FB6AB6"/>
    <w:rsid w:val="00FB7299"/>
    <w:rsid w:val="00FB7D58"/>
    <w:rsid w:val="00FC1117"/>
    <w:rsid w:val="00FC2185"/>
    <w:rsid w:val="00FC7805"/>
    <w:rsid w:val="00FD13BE"/>
    <w:rsid w:val="00FD1C05"/>
    <w:rsid w:val="00FD38A6"/>
    <w:rsid w:val="00FD63C9"/>
    <w:rsid w:val="00FD7A68"/>
    <w:rsid w:val="00FD7E59"/>
    <w:rsid w:val="00FE1FCA"/>
    <w:rsid w:val="00FE1FF6"/>
    <w:rsid w:val="00FE671C"/>
    <w:rsid w:val="00FF1AE2"/>
    <w:rsid w:val="00FF24E9"/>
    <w:rsid w:val="00FF3746"/>
    <w:rsid w:val="00FF53DB"/>
    <w:rsid w:val="00FF59B5"/>
    <w:rsid w:val="00FF6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07D"/>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8E107D"/>
    <w:pPr>
      <w:keepNext/>
      <w:keepLines/>
      <w:numPr>
        <w:numId w:val="3"/>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8E107D"/>
    <w:pPr>
      <w:keepNext w:val="0"/>
      <w:keepLines w:val="0"/>
      <w:numPr>
        <w:ilvl w:val="1"/>
      </w:numPr>
      <w:spacing w:before="0"/>
      <w:ind w:left="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8E107D"/>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8E107D"/>
    <w:pPr>
      <w:keepNext/>
      <w:keepLines/>
      <w:numPr>
        <w:ilvl w:val="3"/>
        <w:numId w:val="3"/>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8E107D"/>
    <w:pPr>
      <w:keepNext/>
      <w:keepLines/>
      <w:numPr>
        <w:ilvl w:val="4"/>
        <w:numId w:val="3"/>
      </w:numPr>
      <w:spacing w:before="200" w:after="1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8E107D"/>
    <w:pPr>
      <w:keepNext/>
      <w:keepLines/>
      <w:numPr>
        <w:ilvl w:val="5"/>
        <w:numId w:val="3"/>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8E107D"/>
    <w:pPr>
      <w:keepNext/>
      <w:keepLines/>
      <w:numPr>
        <w:ilvl w:val="6"/>
        <w:numId w:val="3"/>
      </w:numPr>
      <w:spacing w:before="200" w:after="0"/>
      <w:outlineLvl w:val="6"/>
    </w:pPr>
    <w:rPr>
      <w:rFonts w:eastAsiaTheme="majorEastAsia" w:cstheme="majorBidi"/>
      <w:iCs/>
    </w:rPr>
  </w:style>
  <w:style w:type="paragraph" w:styleId="Heading8">
    <w:name w:val="heading 8"/>
    <w:aliases w:val="level2(a)"/>
    <w:basedOn w:val="Normal"/>
    <w:next w:val="Normal"/>
    <w:link w:val="Heading8Char"/>
    <w:unhideWhenUsed/>
    <w:qFormat/>
    <w:rsid w:val="008E107D"/>
    <w:pPr>
      <w:keepNext/>
      <w:keepLines/>
      <w:numPr>
        <w:ilvl w:val="7"/>
        <w:numId w:val="3"/>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8E107D"/>
    <w:pPr>
      <w:keepNext/>
      <w:keepLines/>
      <w:numPr>
        <w:ilvl w:val="8"/>
        <w:numId w:val="3"/>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8E107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8E107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8E107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8E107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8E107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8E107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E107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8E107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8E107D"/>
    <w:rPr>
      <w:rFonts w:asciiTheme="majorHAnsi" w:eastAsiaTheme="majorEastAsia" w:hAnsiTheme="majorHAnsi" w:cstheme="majorBidi"/>
      <w:i/>
      <w:iCs/>
      <w:color w:val="404040" w:themeColor="text1" w:themeTint="BF"/>
      <w:sz w:val="20"/>
      <w:szCs w:val="20"/>
    </w:rPr>
  </w:style>
  <w:style w:type="paragraph" w:customStyle="1" w:styleId="DCSubHeading2Level2">
    <w:name w:val="DC Sub Heading 2 Level 2"/>
    <w:basedOn w:val="Normal"/>
    <w:link w:val="DCSubHeading2Level2Char"/>
    <w:qFormat/>
    <w:rsid w:val="008E107D"/>
    <w:pPr>
      <w:ind w:left="720"/>
    </w:pPr>
    <w:rPr>
      <w:rFonts w:ascii="Times New Roman Bold" w:hAnsi="Times New Roman Bold"/>
    </w:rPr>
  </w:style>
  <w:style w:type="character" w:customStyle="1" w:styleId="DCSubHeading2Level2Char">
    <w:name w:val="DC Sub Heading 2 Level 2 Char"/>
    <w:basedOn w:val="DefaultParagraphFont"/>
    <w:link w:val="DCSubHeading2Level2"/>
    <w:rsid w:val="008E107D"/>
    <w:rPr>
      <w:rFonts w:ascii="Times New Roman Bold" w:hAnsi="Times New Roman Bold"/>
      <w:sz w:val="24"/>
    </w:rPr>
  </w:style>
  <w:style w:type="paragraph" w:styleId="ListParagraph">
    <w:name w:val="List Paragraph"/>
    <w:basedOn w:val="Normal"/>
    <w:uiPriority w:val="34"/>
    <w:qFormat/>
    <w:rsid w:val="008E107D"/>
    <w:pPr>
      <w:ind w:left="720"/>
      <w:contextualSpacing/>
    </w:pPr>
  </w:style>
  <w:style w:type="paragraph" w:customStyle="1" w:styleId="DCNormParaL3">
    <w:name w:val="DC Norm Para L3"/>
    <w:basedOn w:val="Normal"/>
    <w:link w:val="DCNormParaL3Char"/>
    <w:qFormat/>
    <w:rsid w:val="008E107D"/>
    <w:pPr>
      <w:ind w:left="737"/>
    </w:pPr>
  </w:style>
  <w:style w:type="character" w:customStyle="1" w:styleId="DCNormParaL3Char">
    <w:name w:val="DC Norm Para L3 Char"/>
    <w:basedOn w:val="DefaultParagraphFont"/>
    <w:link w:val="DCNormParaL3"/>
    <w:rsid w:val="008E107D"/>
    <w:rPr>
      <w:rFonts w:ascii="Times New Roman" w:hAnsi="Times New Roman"/>
      <w:sz w:val="24"/>
    </w:rPr>
  </w:style>
  <w:style w:type="paragraph" w:customStyle="1" w:styleId="DCNormParabulletptL2">
    <w:name w:val="DC Norm Para bullet pt L2"/>
    <w:basedOn w:val="Normal"/>
    <w:link w:val="DCNormParabulletptL2Char"/>
    <w:rsid w:val="008E107D"/>
    <w:pPr>
      <w:numPr>
        <w:numId w:val="1"/>
      </w:numPr>
      <w:outlineLvl w:val="1"/>
    </w:pPr>
  </w:style>
  <w:style w:type="paragraph" w:customStyle="1" w:styleId="DCNormParabulletptL3">
    <w:name w:val="DC Norm Para bullet pt L3"/>
    <w:basedOn w:val="DCNormParabulletptL2"/>
    <w:autoRedefine/>
    <w:qFormat/>
    <w:rsid w:val="008E107D"/>
    <w:pPr>
      <w:numPr>
        <w:ilvl w:val="2"/>
      </w:numPr>
      <w:tabs>
        <w:tab w:val="num" w:pos="360"/>
      </w:tabs>
      <w:outlineLvl w:val="2"/>
    </w:pPr>
  </w:style>
  <w:style w:type="paragraph" w:customStyle="1" w:styleId="DCUSATableTexta">
    <w:name w:val="DCUSA Table Text a)"/>
    <w:basedOn w:val="Normal"/>
    <w:qFormat/>
    <w:rsid w:val="008E107D"/>
    <w:pPr>
      <w:numPr>
        <w:numId w:val="2"/>
      </w:numPr>
      <w:spacing w:before="120" w:after="120" w:line="240" w:lineRule="auto"/>
    </w:pPr>
  </w:style>
  <w:style w:type="paragraph" w:customStyle="1" w:styleId="DCUSATableTextbulletpt">
    <w:name w:val="DCUSA Table Text bullet pt"/>
    <w:basedOn w:val="Normal"/>
    <w:qFormat/>
    <w:rsid w:val="008E107D"/>
    <w:pPr>
      <w:numPr>
        <w:ilvl w:val="1"/>
        <w:numId w:val="2"/>
      </w:numPr>
      <w:spacing w:before="120" w:after="120"/>
    </w:pPr>
  </w:style>
  <w:style w:type="character" w:customStyle="1" w:styleId="DCNormParabulletptL2Char">
    <w:name w:val="DC Norm Para bullet pt L2 Char"/>
    <w:basedOn w:val="DefaultParagraphFont"/>
    <w:link w:val="DCNormParabulletptL2"/>
    <w:rsid w:val="008E107D"/>
    <w:rPr>
      <w:rFonts w:ascii="Times New Roman" w:hAnsi="Times New Roman"/>
      <w:sz w:val="24"/>
    </w:rPr>
  </w:style>
  <w:style w:type="paragraph" w:styleId="BalloonText">
    <w:name w:val="Balloon Text"/>
    <w:basedOn w:val="Normal"/>
    <w:link w:val="BalloonTextChar"/>
    <w:uiPriority w:val="99"/>
    <w:semiHidden/>
    <w:unhideWhenUsed/>
    <w:rsid w:val="00695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E97"/>
    <w:rPr>
      <w:rFonts w:ascii="Tahoma" w:hAnsi="Tahoma" w:cs="Tahoma"/>
      <w:sz w:val="16"/>
      <w:szCs w:val="16"/>
    </w:rPr>
  </w:style>
  <w:style w:type="paragraph" w:styleId="Header">
    <w:name w:val="header"/>
    <w:basedOn w:val="Normal"/>
    <w:link w:val="HeaderChar"/>
    <w:uiPriority w:val="5"/>
    <w:unhideWhenUsed/>
    <w:qFormat/>
    <w:rsid w:val="00AB68A8"/>
    <w:pPr>
      <w:tabs>
        <w:tab w:val="center" w:pos="4513"/>
        <w:tab w:val="right" w:pos="9026"/>
      </w:tabs>
      <w:spacing w:after="0" w:line="240" w:lineRule="auto"/>
    </w:pPr>
  </w:style>
  <w:style w:type="character" w:customStyle="1" w:styleId="HeaderChar">
    <w:name w:val="Header Char"/>
    <w:basedOn w:val="DefaultParagraphFont"/>
    <w:link w:val="Header"/>
    <w:uiPriority w:val="5"/>
    <w:rsid w:val="00AB68A8"/>
    <w:rPr>
      <w:rFonts w:ascii="Times New Roman" w:hAnsi="Times New Roman"/>
      <w:sz w:val="24"/>
    </w:rPr>
  </w:style>
  <w:style w:type="paragraph" w:styleId="Footer">
    <w:name w:val="footer"/>
    <w:basedOn w:val="Normal"/>
    <w:link w:val="FooterChar"/>
    <w:uiPriority w:val="99"/>
    <w:unhideWhenUsed/>
    <w:rsid w:val="00AB68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68A8"/>
    <w:rPr>
      <w:rFonts w:ascii="Times New Roman" w:hAnsi="Times New Roman"/>
      <w:sz w:val="24"/>
    </w:rPr>
  </w:style>
  <w:style w:type="paragraph" w:styleId="BodyText">
    <w:name w:val="Body Text"/>
    <w:basedOn w:val="Normal"/>
    <w:link w:val="BodyTextChar"/>
    <w:qFormat/>
    <w:rsid w:val="00AD0444"/>
    <w:pPr>
      <w:spacing w:after="280" w:line="280" w:lineRule="atLeast"/>
      <w:jc w:val="both"/>
    </w:pPr>
    <w:rPr>
      <w:rFonts w:ascii="Arial" w:hAnsi="Arial"/>
      <w:sz w:val="20"/>
      <w:szCs w:val="20"/>
    </w:rPr>
  </w:style>
  <w:style w:type="character" w:customStyle="1" w:styleId="BodyTextChar">
    <w:name w:val="Body Text Char"/>
    <w:basedOn w:val="DefaultParagraphFont"/>
    <w:link w:val="BodyText"/>
    <w:rsid w:val="00AD0444"/>
    <w:rPr>
      <w:rFonts w:ascii="Arial" w:hAnsi="Arial"/>
      <w:sz w:val="20"/>
      <w:szCs w:val="20"/>
    </w:rPr>
  </w:style>
  <w:style w:type="paragraph" w:styleId="FootnoteText">
    <w:name w:val="footnote text"/>
    <w:basedOn w:val="Normal"/>
    <w:link w:val="FootnoteTextChar"/>
    <w:uiPriority w:val="99"/>
    <w:semiHidden/>
    <w:unhideWhenUsed/>
    <w:rsid w:val="00750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0CDE"/>
    <w:rPr>
      <w:rFonts w:ascii="Times New Roman" w:hAnsi="Times New Roman"/>
      <w:sz w:val="20"/>
      <w:szCs w:val="20"/>
    </w:rPr>
  </w:style>
  <w:style w:type="character" w:styleId="FootnoteReference">
    <w:name w:val="footnote reference"/>
    <w:basedOn w:val="DefaultParagraphFont"/>
    <w:uiPriority w:val="99"/>
    <w:semiHidden/>
    <w:unhideWhenUsed/>
    <w:rsid w:val="00750CDE"/>
    <w:rPr>
      <w:vertAlign w:val="superscript"/>
    </w:rPr>
  </w:style>
  <w:style w:type="character" w:styleId="CommentReference">
    <w:name w:val="annotation reference"/>
    <w:basedOn w:val="DefaultParagraphFont"/>
    <w:uiPriority w:val="99"/>
    <w:semiHidden/>
    <w:unhideWhenUsed/>
    <w:rsid w:val="00C96CFF"/>
    <w:rPr>
      <w:sz w:val="16"/>
      <w:szCs w:val="16"/>
    </w:rPr>
  </w:style>
  <w:style w:type="paragraph" w:styleId="CommentText">
    <w:name w:val="annotation text"/>
    <w:basedOn w:val="Normal"/>
    <w:link w:val="CommentTextChar"/>
    <w:uiPriority w:val="99"/>
    <w:semiHidden/>
    <w:unhideWhenUsed/>
    <w:rsid w:val="00C96CFF"/>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C96CFF"/>
    <w:rPr>
      <w:sz w:val="20"/>
      <w:szCs w:val="20"/>
    </w:rPr>
  </w:style>
  <w:style w:type="table" w:styleId="TableGrid">
    <w:name w:val="Table Grid"/>
    <w:basedOn w:val="TableNormal"/>
    <w:uiPriority w:val="59"/>
    <w:rsid w:val="009E1F39"/>
    <w:pPr>
      <w:spacing w:after="280" w:line="280" w:lineRule="exact"/>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07D"/>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8E107D"/>
    <w:pPr>
      <w:keepNext/>
      <w:keepLines/>
      <w:numPr>
        <w:numId w:val="3"/>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8E107D"/>
    <w:pPr>
      <w:keepNext w:val="0"/>
      <w:keepLines w:val="0"/>
      <w:numPr>
        <w:ilvl w:val="1"/>
      </w:numPr>
      <w:spacing w:before="0"/>
      <w:ind w:left="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8E107D"/>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8E107D"/>
    <w:pPr>
      <w:keepNext/>
      <w:keepLines/>
      <w:numPr>
        <w:ilvl w:val="3"/>
        <w:numId w:val="3"/>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8E107D"/>
    <w:pPr>
      <w:keepNext/>
      <w:keepLines/>
      <w:numPr>
        <w:ilvl w:val="4"/>
        <w:numId w:val="3"/>
      </w:numPr>
      <w:spacing w:before="200" w:after="1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8E107D"/>
    <w:pPr>
      <w:keepNext/>
      <w:keepLines/>
      <w:numPr>
        <w:ilvl w:val="5"/>
        <w:numId w:val="3"/>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8E107D"/>
    <w:pPr>
      <w:keepNext/>
      <w:keepLines/>
      <w:numPr>
        <w:ilvl w:val="6"/>
        <w:numId w:val="3"/>
      </w:numPr>
      <w:spacing w:before="200" w:after="0"/>
      <w:outlineLvl w:val="6"/>
    </w:pPr>
    <w:rPr>
      <w:rFonts w:eastAsiaTheme="majorEastAsia" w:cstheme="majorBidi"/>
      <w:iCs/>
    </w:rPr>
  </w:style>
  <w:style w:type="paragraph" w:styleId="Heading8">
    <w:name w:val="heading 8"/>
    <w:aliases w:val="level2(a)"/>
    <w:basedOn w:val="Normal"/>
    <w:next w:val="Normal"/>
    <w:link w:val="Heading8Char"/>
    <w:unhideWhenUsed/>
    <w:qFormat/>
    <w:rsid w:val="008E107D"/>
    <w:pPr>
      <w:keepNext/>
      <w:keepLines/>
      <w:numPr>
        <w:ilvl w:val="7"/>
        <w:numId w:val="3"/>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8E107D"/>
    <w:pPr>
      <w:keepNext/>
      <w:keepLines/>
      <w:numPr>
        <w:ilvl w:val="8"/>
        <w:numId w:val="3"/>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8E107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8E107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8E107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8E107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8E107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8E107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E107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8E107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8E107D"/>
    <w:rPr>
      <w:rFonts w:asciiTheme="majorHAnsi" w:eastAsiaTheme="majorEastAsia" w:hAnsiTheme="majorHAnsi" w:cstheme="majorBidi"/>
      <w:i/>
      <w:iCs/>
      <w:color w:val="404040" w:themeColor="text1" w:themeTint="BF"/>
      <w:sz w:val="20"/>
      <w:szCs w:val="20"/>
    </w:rPr>
  </w:style>
  <w:style w:type="paragraph" w:customStyle="1" w:styleId="DCSubHeading2Level2">
    <w:name w:val="DC Sub Heading 2 Level 2"/>
    <w:basedOn w:val="Normal"/>
    <w:link w:val="DCSubHeading2Level2Char"/>
    <w:qFormat/>
    <w:rsid w:val="008E107D"/>
    <w:pPr>
      <w:ind w:left="720"/>
    </w:pPr>
    <w:rPr>
      <w:rFonts w:ascii="Times New Roman Bold" w:hAnsi="Times New Roman Bold"/>
    </w:rPr>
  </w:style>
  <w:style w:type="character" w:customStyle="1" w:styleId="DCSubHeading2Level2Char">
    <w:name w:val="DC Sub Heading 2 Level 2 Char"/>
    <w:basedOn w:val="DefaultParagraphFont"/>
    <w:link w:val="DCSubHeading2Level2"/>
    <w:rsid w:val="008E107D"/>
    <w:rPr>
      <w:rFonts w:ascii="Times New Roman Bold" w:hAnsi="Times New Roman Bold"/>
      <w:sz w:val="24"/>
    </w:rPr>
  </w:style>
  <w:style w:type="paragraph" w:styleId="ListParagraph">
    <w:name w:val="List Paragraph"/>
    <w:basedOn w:val="Normal"/>
    <w:uiPriority w:val="34"/>
    <w:qFormat/>
    <w:rsid w:val="008E107D"/>
    <w:pPr>
      <w:ind w:left="720"/>
      <w:contextualSpacing/>
    </w:pPr>
  </w:style>
  <w:style w:type="paragraph" w:customStyle="1" w:styleId="DCNormParaL3">
    <w:name w:val="DC Norm Para L3"/>
    <w:basedOn w:val="Normal"/>
    <w:link w:val="DCNormParaL3Char"/>
    <w:qFormat/>
    <w:rsid w:val="008E107D"/>
    <w:pPr>
      <w:ind w:left="737"/>
    </w:pPr>
  </w:style>
  <w:style w:type="character" w:customStyle="1" w:styleId="DCNormParaL3Char">
    <w:name w:val="DC Norm Para L3 Char"/>
    <w:basedOn w:val="DefaultParagraphFont"/>
    <w:link w:val="DCNormParaL3"/>
    <w:rsid w:val="008E107D"/>
    <w:rPr>
      <w:rFonts w:ascii="Times New Roman" w:hAnsi="Times New Roman"/>
      <w:sz w:val="24"/>
    </w:rPr>
  </w:style>
  <w:style w:type="paragraph" w:customStyle="1" w:styleId="DCNormParabulletptL2">
    <w:name w:val="DC Norm Para bullet pt L2"/>
    <w:basedOn w:val="Normal"/>
    <w:link w:val="DCNormParabulletptL2Char"/>
    <w:rsid w:val="008E107D"/>
    <w:pPr>
      <w:numPr>
        <w:numId w:val="1"/>
      </w:numPr>
      <w:outlineLvl w:val="1"/>
    </w:pPr>
  </w:style>
  <w:style w:type="paragraph" w:customStyle="1" w:styleId="DCNormParabulletptL3">
    <w:name w:val="DC Norm Para bullet pt L3"/>
    <w:basedOn w:val="DCNormParabulletptL2"/>
    <w:autoRedefine/>
    <w:qFormat/>
    <w:rsid w:val="008E107D"/>
    <w:pPr>
      <w:numPr>
        <w:ilvl w:val="2"/>
      </w:numPr>
      <w:tabs>
        <w:tab w:val="num" w:pos="360"/>
      </w:tabs>
      <w:outlineLvl w:val="2"/>
    </w:pPr>
  </w:style>
  <w:style w:type="paragraph" w:customStyle="1" w:styleId="DCUSATableTexta">
    <w:name w:val="DCUSA Table Text a)"/>
    <w:basedOn w:val="Normal"/>
    <w:qFormat/>
    <w:rsid w:val="008E107D"/>
    <w:pPr>
      <w:numPr>
        <w:numId w:val="2"/>
      </w:numPr>
      <w:spacing w:before="120" w:after="120" w:line="240" w:lineRule="auto"/>
    </w:pPr>
  </w:style>
  <w:style w:type="paragraph" w:customStyle="1" w:styleId="DCUSATableTextbulletpt">
    <w:name w:val="DCUSA Table Text bullet pt"/>
    <w:basedOn w:val="Normal"/>
    <w:qFormat/>
    <w:rsid w:val="008E107D"/>
    <w:pPr>
      <w:numPr>
        <w:ilvl w:val="1"/>
        <w:numId w:val="2"/>
      </w:numPr>
      <w:spacing w:before="120" w:after="120"/>
    </w:pPr>
  </w:style>
  <w:style w:type="character" w:customStyle="1" w:styleId="DCNormParabulletptL2Char">
    <w:name w:val="DC Norm Para bullet pt L2 Char"/>
    <w:basedOn w:val="DefaultParagraphFont"/>
    <w:link w:val="DCNormParabulletptL2"/>
    <w:rsid w:val="008E107D"/>
    <w:rPr>
      <w:rFonts w:ascii="Times New Roman" w:hAnsi="Times New Roman"/>
      <w:sz w:val="24"/>
    </w:rPr>
  </w:style>
  <w:style w:type="paragraph" w:styleId="BalloonText">
    <w:name w:val="Balloon Text"/>
    <w:basedOn w:val="Normal"/>
    <w:link w:val="BalloonTextChar"/>
    <w:uiPriority w:val="99"/>
    <w:semiHidden/>
    <w:unhideWhenUsed/>
    <w:rsid w:val="00695E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E97"/>
    <w:rPr>
      <w:rFonts w:ascii="Tahoma" w:hAnsi="Tahoma" w:cs="Tahoma"/>
      <w:sz w:val="16"/>
      <w:szCs w:val="16"/>
    </w:rPr>
  </w:style>
  <w:style w:type="paragraph" w:styleId="Header">
    <w:name w:val="header"/>
    <w:basedOn w:val="Normal"/>
    <w:link w:val="HeaderChar"/>
    <w:uiPriority w:val="5"/>
    <w:unhideWhenUsed/>
    <w:qFormat/>
    <w:rsid w:val="00AB68A8"/>
    <w:pPr>
      <w:tabs>
        <w:tab w:val="center" w:pos="4513"/>
        <w:tab w:val="right" w:pos="9026"/>
      </w:tabs>
      <w:spacing w:after="0" w:line="240" w:lineRule="auto"/>
    </w:pPr>
  </w:style>
  <w:style w:type="character" w:customStyle="1" w:styleId="HeaderChar">
    <w:name w:val="Header Char"/>
    <w:basedOn w:val="DefaultParagraphFont"/>
    <w:link w:val="Header"/>
    <w:uiPriority w:val="5"/>
    <w:rsid w:val="00AB68A8"/>
    <w:rPr>
      <w:rFonts w:ascii="Times New Roman" w:hAnsi="Times New Roman"/>
      <w:sz w:val="24"/>
    </w:rPr>
  </w:style>
  <w:style w:type="paragraph" w:styleId="Footer">
    <w:name w:val="footer"/>
    <w:basedOn w:val="Normal"/>
    <w:link w:val="FooterChar"/>
    <w:uiPriority w:val="99"/>
    <w:unhideWhenUsed/>
    <w:rsid w:val="00AB68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68A8"/>
    <w:rPr>
      <w:rFonts w:ascii="Times New Roman" w:hAnsi="Times New Roman"/>
      <w:sz w:val="24"/>
    </w:rPr>
  </w:style>
  <w:style w:type="paragraph" w:styleId="BodyText">
    <w:name w:val="Body Text"/>
    <w:basedOn w:val="Normal"/>
    <w:link w:val="BodyTextChar"/>
    <w:qFormat/>
    <w:rsid w:val="00AD0444"/>
    <w:pPr>
      <w:spacing w:after="280" w:line="280" w:lineRule="atLeast"/>
      <w:jc w:val="both"/>
    </w:pPr>
    <w:rPr>
      <w:rFonts w:ascii="Arial" w:hAnsi="Arial"/>
      <w:sz w:val="20"/>
      <w:szCs w:val="20"/>
    </w:rPr>
  </w:style>
  <w:style w:type="character" w:customStyle="1" w:styleId="BodyTextChar">
    <w:name w:val="Body Text Char"/>
    <w:basedOn w:val="DefaultParagraphFont"/>
    <w:link w:val="BodyText"/>
    <w:rsid w:val="00AD0444"/>
    <w:rPr>
      <w:rFonts w:ascii="Arial" w:hAnsi="Arial"/>
      <w:sz w:val="20"/>
      <w:szCs w:val="20"/>
    </w:rPr>
  </w:style>
  <w:style w:type="paragraph" w:styleId="FootnoteText">
    <w:name w:val="footnote text"/>
    <w:basedOn w:val="Normal"/>
    <w:link w:val="FootnoteTextChar"/>
    <w:uiPriority w:val="99"/>
    <w:semiHidden/>
    <w:unhideWhenUsed/>
    <w:rsid w:val="00750C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0CDE"/>
    <w:rPr>
      <w:rFonts w:ascii="Times New Roman" w:hAnsi="Times New Roman"/>
      <w:sz w:val="20"/>
      <w:szCs w:val="20"/>
    </w:rPr>
  </w:style>
  <w:style w:type="character" w:styleId="FootnoteReference">
    <w:name w:val="footnote reference"/>
    <w:basedOn w:val="DefaultParagraphFont"/>
    <w:uiPriority w:val="99"/>
    <w:semiHidden/>
    <w:unhideWhenUsed/>
    <w:rsid w:val="00750CDE"/>
    <w:rPr>
      <w:vertAlign w:val="superscript"/>
    </w:rPr>
  </w:style>
  <w:style w:type="character" w:styleId="CommentReference">
    <w:name w:val="annotation reference"/>
    <w:basedOn w:val="DefaultParagraphFont"/>
    <w:uiPriority w:val="99"/>
    <w:semiHidden/>
    <w:unhideWhenUsed/>
    <w:rsid w:val="00C96CFF"/>
    <w:rPr>
      <w:sz w:val="16"/>
      <w:szCs w:val="16"/>
    </w:rPr>
  </w:style>
  <w:style w:type="paragraph" w:styleId="CommentText">
    <w:name w:val="annotation text"/>
    <w:basedOn w:val="Normal"/>
    <w:link w:val="CommentTextChar"/>
    <w:uiPriority w:val="99"/>
    <w:semiHidden/>
    <w:unhideWhenUsed/>
    <w:rsid w:val="00C96CFF"/>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C96CFF"/>
    <w:rPr>
      <w:sz w:val="20"/>
      <w:szCs w:val="20"/>
    </w:rPr>
  </w:style>
  <w:style w:type="table" w:styleId="TableGrid">
    <w:name w:val="Table Grid"/>
    <w:basedOn w:val="TableNormal"/>
    <w:uiPriority w:val="59"/>
    <w:rsid w:val="009E1F39"/>
    <w:pPr>
      <w:spacing w:after="280" w:line="280" w:lineRule="exact"/>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300729">
      <w:bodyDiv w:val="1"/>
      <w:marLeft w:val="0"/>
      <w:marRight w:val="0"/>
      <w:marTop w:val="0"/>
      <w:marBottom w:val="0"/>
      <w:divBdr>
        <w:top w:val="none" w:sz="0" w:space="0" w:color="auto"/>
        <w:left w:val="none" w:sz="0" w:space="0" w:color="auto"/>
        <w:bottom w:val="none" w:sz="0" w:space="0" w:color="auto"/>
        <w:right w:val="none" w:sz="0" w:space="0" w:color="auto"/>
      </w:divBdr>
    </w:div>
    <w:div w:id="145216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273</Words>
  <Characters>1560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Harding</dc:creator>
  <cp:lastModifiedBy>Claire Hynes</cp:lastModifiedBy>
  <cp:revision>2</cp:revision>
  <cp:lastPrinted>2015-08-14T17:01:00Z</cp:lastPrinted>
  <dcterms:created xsi:type="dcterms:W3CDTF">2016-02-10T16:15:00Z</dcterms:created>
  <dcterms:modified xsi:type="dcterms:W3CDTF">2016-02-10T16:15:00Z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Legal02#54386033v1[AXG01]</vt:lpwstr>
  </property>
  <property fmtid="{D5CDD505-2E9C-101B-9397-08002B2CF9AE}" pid="3" name="tikitDocNumber">
    <vt:lpwstr>54386033</vt:lpwstr>
  </property>
  <property fmtid="{D5CDD505-2E9C-101B-9397-08002B2CF9AE}" pid="4" name="tikitVersionNumber">
    <vt:lpwstr>1</vt:lpwstr>
  </property>
  <property fmtid="{D5CDD505-2E9C-101B-9397-08002B2CF9AE}" pid="5" name="tikitDocDescription">
    <vt:lpwstr>DCP 209 - Draft Legal Text 19 August 2015 (WLG)</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Change Proposals 2015</vt:lpwstr>
  </property>
  <property fmtid="{D5CDD505-2E9C-101B-9397-08002B2CF9AE}" pid="11" name="tikitClientID">
    <vt:lpwstr>588326</vt:lpwstr>
  </property>
  <property fmtid="{D5CDD505-2E9C-101B-9397-08002B2CF9AE}" pid="12" name="tikitMatterID">
    <vt:lpwstr>2111933</vt:lpwstr>
  </property>
</Properties>
</file>