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EC6" w:rsidRPr="00B26479" w:rsidRDefault="009D5EC6" w:rsidP="000F3944"/>
    <w:p w:rsidR="009D5EC6" w:rsidRPr="00B26479" w:rsidRDefault="009D5EC6" w:rsidP="00A1447E">
      <w:pPr>
        <w:ind w:hanging="851"/>
        <w:rPr>
          <w:rFonts w:ascii="Calibri" w:hAnsi="Calibri"/>
          <w:noProof/>
          <w:lang w:val="en-US"/>
        </w:rPr>
      </w:pPr>
      <w:r w:rsidRPr="00B26479">
        <w:rPr>
          <w:rFonts w:ascii="Calibri" w:hAnsi="Calibri"/>
          <w:sz w:val="20"/>
          <w:szCs w:val="20"/>
        </w:rPr>
        <w:t xml:space="preserve"> </w:t>
      </w:r>
      <w:r w:rsidR="00FD785F" w:rsidRPr="00B26479">
        <w:rPr>
          <w:rFonts w:ascii="Calibri" w:hAnsi="Calibri"/>
          <w:noProof/>
        </w:rPr>
        <w:drawing>
          <wp:inline distT="0" distB="0" distL="0" distR="0" wp14:anchorId="44729A65" wp14:editId="7B99DDD1">
            <wp:extent cx="2590800" cy="83820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590800" cy="838200"/>
                    </a:xfrm>
                    <a:prstGeom prst="rect">
                      <a:avLst/>
                    </a:prstGeom>
                    <a:noFill/>
                    <a:ln w="9525">
                      <a:noFill/>
                      <a:miter lim="800000"/>
                      <a:headEnd/>
                      <a:tailEnd/>
                    </a:ln>
                  </pic:spPr>
                </pic:pic>
              </a:graphicData>
            </a:graphic>
          </wp:inline>
        </w:drawing>
      </w:r>
    </w:p>
    <w:p w:rsidR="009D5EC6" w:rsidRPr="00B26479" w:rsidRDefault="009D5EC6" w:rsidP="00A1447E">
      <w:pPr>
        <w:rPr>
          <w:rFonts w:ascii="Calibri" w:hAnsi="Calibri"/>
          <w:noProof/>
          <w:lang w:val="en-US"/>
        </w:rPr>
      </w:pPr>
    </w:p>
    <w:p w:rsidR="009D5EC6" w:rsidRPr="00B26479" w:rsidRDefault="009D5EC6" w:rsidP="00A1447E">
      <w:pPr>
        <w:rPr>
          <w:rFonts w:ascii="Calibri" w:hAnsi="Calibri"/>
          <w:noProof/>
          <w:lang w:val="en-US"/>
        </w:rPr>
      </w:pPr>
    </w:p>
    <w:p w:rsidR="009D5EC6" w:rsidRPr="00B26479" w:rsidRDefault="00E31F12" w:rsidP="00B239C0">
      <w:pPr>
        <w:rPr>
          <w:rFonts w:ascii="Calibri" w:hAnsi="Calibri"/>
        </w:rPr>
      </w:pPr>
      <w:r>
        <w:rPr>
          <w:rFonts w:ascii="Calibri" w:hAnsi="Calibri"/>
          <w:noProof/>
        </w:rPr>
        <mc:AlternateContent>
          <mc:Choice Requires="wpg">
            <w:drawing>
              <wp:anchor distT="0" distB="0" distL="114300" distR="114300" simplePos="0" relativeHeight="251659264" behindDoc="1" locked="0" layoutInCell="1" allowOverlap="1">
                <wp:simplePos x="0" y="0"/>
                <wp:positionH relativeFrom="column">
                  <wp:posOffset>-588645</wp:posOffset>
                </wp:positionH>
                <wp:positionV relativeFrom="paragraph">
                  <wp:posOffset>569595</wp:posOffset>
                </wp:positionV>
                <wp:extent cx="6108065" cy="1917065"/>
                <wp:effectExtent l="0" t="0" r="6985" b="0"/>
                <wp:wrapTight wrapText="bothSides">
                  <wp:wrapPolygon edited="0">
                    <wp:start x="135" y="644"/>
                    <wp:lineTo x="135" y="7942"/>
                    <wp:lineTo x="10779" y="7942"/>
                    <wp:lineTo x="674" y="9444"/>
                    <wp:lineTo x="135" y="9444"/>
                    <wp:lineTo x="135" y="20820"/>
                    <wp:lineTo x="19065" y="20820"/>
                    <wp:lineTo x="19200" y="9659"/>
                    <wp:lineTo x="18122" y="9230"/>
                    <wp:lineTo x="10779" y="7942"/>
                    <wp:lineTo x="21557" y="7942"/>
                    <wp:lineTo x="21557" y="7727"/>
                    <wp:lineTo x="20008" y="4507"/>
                    <wp:lineTo x="20008" y="644"/>
                    <wp:lineTo x="135" y="644"/>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065" cy="1917065"/>
                          <a:chOff x="1678" y="10736"/>
                          <a:chExt cx="9619" cy="2922"/>
                        </a:xfrm>
                      </wpg:grpSpPr>
                      <wps:wsp>
                        <wps:cNvPr id="3" name="Text Box 3"/>
                        <wps:cNvSpPr txBox="1">
                          <a:spLocks noChangeArrowheads="1"/>
                        </wps:cNvSpPr>
                        <wps:spPr bwMode="auto">
                          <a:xfrm>
                            <a:off x="1678" y="10736"/>
                            <a:ext cx="9000" cy="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88D" w:rsidRPr="001A465E" w:rsidRDefault="0086288D" w:rsidP="00A1447E">
                              <w:pPr>
                                <w:rPr>
                                  <w:rFonts w:asciiTheme="minorHAnsi" w:hAnsiTheme="minorHAnsi" w:cstheme="minorHAnsi"/>
                                  <w:b/>
                                  <w:sz w:val="40"/>
                                  <w:szCs w:val="40"/>
                                </w:rPr>
                              </w:pPr>
                              <w:r w:rsidRPr="001A465E">
                                <w:rPr>
                                  <w:rFonts w:asciiTheme="minorHAnsi" w:hAnsiTheme="minorHAnsi" w:cstheme="minorHAnsi"/>
                                  <w:b/>
                                  <w:sz w:val="40"/>
                                  <w:szCs w:val="40"/>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918"/>
                            <a:ext cx="8603" cy="1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88D" w:rsidRPr="001A465E" w:rsidRDefault="0086288D" w:rsidP="00A148CF">
                              <w:pPr>
                                <w:rPr>
                                  <w:rFonts w:asciiTheme="minorHAnsi" w:hAnsiTheme="minorHAnsi" w:cstheme="minorHAnsi"/>
                                  <w:sz w:val="36"/>
                                  <w:szCs w:val="36"/>
                                </w:rPr>
                              </w:pPr>
                              <w:r w:rsidRPr="001A465E">
                                <w:rPr>
                                  <w:rFonts w:asciiTheme="minorHAnsi" w:hAnsiTheme="minorHAnsi" w:cstheme="minorHAnsi"/>
                                  <w:sz w:val="36"/>
                                  <w:szCs w:val="36"/>
                                </w:rPr>
                                <w:t xml:space="preserve">DCP </w:t>
                              </w:r>
                              <w:r w:rsidR="004629B0" w:rsidRPr="001A465E">
                                <w:rPr>
                                  <w:rFonts w:asciiTheme="minorHAnsi" w:hAnsiTheme="minorHAnsi" w:cstheme="minorHAnsi"/>
                                  <w:sz w:val="36"/>
                                  <w:szCs w:val="36"/>
                                </w:rPr>
                                <w:t>20</w:t>
                              </w:r>
                              <w:r w:rsidR="001A465E" w:rsidRPr="001A465E">
                                <w:rPr>
                                  <w:rFonts w:asciiTheme="minorHAnsi" w:hAnsiTheme="minorHAnsi" w:cstheme="minorHAnsi"/>
                                  <w:sz w:val="36"/>
                                  <w:szCs w:val="36"/>
                                </w:rPr>
                                <w:t>6</w:t>
                              </w:r>
                              <w:r w:rsidR="00302929" w:rsidRPr="001A465E">
                                <w:rPr>
                                  <w:rFonts w:asciiTheme="minorHAnsi" w:hAnsiTheme="minorHAnsi" w:cstheme="minorHAnsi"/>
                                  <w:sz w:val="36"/>
                                  <w:szCs w:val="36"/>
                                </w:rPr>
                                <w:t xml:space="preserve"> - </w:t>
                              </w:r>
                              <w:r w:rsidR="001A465E" w:rsidRPr="001A465E">
                                <w:rPr>
                                  <w:rFonts w:asciiTheme="minorHAnsi" w:hAnsiTheme="minorHAnsi" w:cstheme="minorHAnsi"/>
                                  <w:sz w:val="36"/>
                                  <w:szCs w:val="36"/>
                                </w:rPr>
                                <w:t>Removal of Charge 1 from the EDCM</w:t>
                              </w:r>
                            </w:p>
                            <w:p w:rsidR="0086288D" w:rsidRPr="00435098" w:rsidRDefault="0086288D" w:rsidP="00A148CF">
                              <w:pPr>
                                <w:rPr>
                                  <w:rFonts w:ascii="Verdana" w:hAnsi="Verdana"/>
                                  <w:sz w:val="36"/>
                                  <w:szCs w:val="36"/>
                                </w:rPr>
                              </w:pPr>
                            </w:p>
                          </w:txbxContent>
                        </wps:txbx>
                        <wps:bodyPr rot="0" vert="horz" wrap="square" lIns="91440" tIns="91440" rIns="91440" bIns="91440" anchor="t" anchorCtr="0" upright="1">
                          <a:noAutofit/>
                        </wps:bodyPr>
                      </wps:wsp>
                      <wps:wsp>
                        <wps:cNvPr id="5" name="Line 5"/>
                        <wps:cNvCnPr/>
                        <wps:spPr bwMode="auto">
                          <a:xfrm>
                            <a:off x="1803" y="11782"/>
                            <a:ext cx="9494" cy="0"/>
                          </a:xfrm>
                          <a:prstGeom prst="line">
                            <a:avLst/>
                          </a:prstGeom>
                          <a:noFill/>
                          <a:ln w="12700">
                            <a:solidFill>
                              <a:srgbClr val="4E612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6.35pt;margin-top:44.85pt;width:480.95pt;height:150.95pt;z-index:-251657216" coordorigin="1678,10736" coordsize="9619,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">
                <v:shapetype id="_x0000_t202" coordsize="21600,21600" o:spt="202" path="m,l,21600r21600,l21600,xe">
                  <v:stroke joinstyle="miter"/>
                  <v:path gradientshapeok="t" o:connecttype="rect"/>
                </v:shapetype>
                <v:shape id="Text Box 3" o:spid="_x0000_s1027" type="#_x0000_t202" style="position:absolute;left:1678;top:10736;width:900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wDeMEA&#10;AADaAAAADwAAAGRycy9kb3ducmV2LnhtbESPQWsCMRSE74L/ITzBm2ZVWm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8A3jBAAAA2gAAAA8AAAAAAAAAAAAAAAAAmAIAAGRycy9kb3du&#10;cmV2LnhtbFBLBQYAAAAABAAEAPUAAACGAwAAAAA=&#10;" filled="f" stroked="f">
                  <v:textbox inset=",7.2pt,,7.2pt">
                    <w:txbxContent>
                      <w:p w:rsidR="0086288D" w:rsidRPr="001A465E" w:rsidRDefault="0086288D" w:rsidP="00A1447E">
                        <w:pPr>
                          <w:rPr>
                            <w:rFonts w:asciiTheme="minorHAnsi" w:hAnsiTheme="minorHAnsi" w:cstheme="minorHAnsi"/>
                            <w:b/>
                            <w:sz w:val="40"/>
                            <w:szCs w:val="40"/>
                          </w:rPr>
                        </w:pPr>
                        <w:r w:rsidRPr="001A465E">
                          <w:rPr>
                            <w:rFonts w:asciiTheme="minorHAnsi" w:hAnsiTheme="minorHAnsi" w:cstheme="minorHAnsi"/>
                            <w:b/>
                            <w:sz w:val="40"/>
                            <w:szCs w:val="40"/>
                          </w:rPr>
                          <w:t>DCUSA Change Report</w:t>
                        </w:r>
                      </w:p>
                    </w:txbxContent>
                  </v:textbox>
                </v:shape>
                <v:shape id="Text Box 4" o:spid="_x0000_s1028" type="#_x0000_t202" style="position:absolute;left:1678;top:11918;width:8603;height:1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bDMEA&#10;AADaAAAADwAAAGRycy9kb3ducmV2LnhtbESPQWsCMRSE74L/ITzBm2YVW2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mwzBAAAA2gAAAA8AAAAAAAAAAAAAAAAAmAIAAGRycy9kb3du&#10;cmV2LnhtbFBLBQYAAAAABAAEAPUAAACGAwAAAAA=&#10;" filled="f" stroked="f">
                  <v:textbox inset=",7.2pt,,7.2pt">
                    <w:txbxContent>
                      <w:p w:rsidR="0086288D" w:rsidRPr="001A465E" w:rsidRDefault="0086288D" w:rsidP="00A148CF">
                        <w:pPr>
                          <w:rPr>
                            <w:rFonts w:asciiTheme="minorHAnsi" w:hAnsiTheme="minorHAnsi" w:cstheme="minorHAnsi"/>
                            <w:sz w:val="36"/>
                            <w:szCs w:val="36"/>
                          </w:rPr>
                        </w:pPr>
                        <w:r w:rsidRPr="001A465E">
                          <w:rPr>
                            <w:rFonts w:asciiTheme="minorHAnsi" w:hAnsiTheme="minorHAnsi" w:cstheme="minorHAnsi"/>
                            <w:sz w:val="36"/>
                            <w:szCs w:val="36"/>
                          </w:rPr>
                          <w:t xml:space="preserve">DCP </w:t>
                        </w:r>
                        <w:r w:rsidR="004629B0" w:rsidRPr="001A465E">
                          <w:rPr>
                            <w:rFonts w:asciiTheme="minorHAnsi" w:hAnsiTheme="minorHAnsi" w:cstheme="minorHAnsi"/>
                            <w:sz w:val="36"/>
                            <w:szCs w:val="36"/>
                          </w:rPr>
                          <w:t>20</w:t>
                        </w:r>
                        <w:r w:rsidR="001A465E" w:rsidRPr="001A465E">
                          <w:rPr>
                            <w:rFonts w:asciiTheme="minorHAnsi" w:hAnsiTheme="minorHAnsi" w:cstheme="minorHAnsi"/>
                            <w:sz w:val="36"/>
                            <w:szCs w:val="36"/>
                          </w:rPr>
                          <w:t>6</w:t>
                        </w:r>
                        <w:r w:rsidR="00302929" w:rsidRPr="001A465E">
                          <w:rPr>
                            <w:rFonts w:asciiTheme="minorHAnsi" w:hAnsiTheme="minorHAnsi" w:cstheme="minorHAnsi"/>
                            <w:sz w:val="36"/>
                            <w:szCs w:val="36"/>
                          </w:rPr>
                          <w:t xml:space="preserve"> - </w:t>
                        </w:r>
                        <w:r w:rsidR="001A465E" w:rsidRPr="001A465E">
                          <w:rPr>
                            <w:rFonts w:asciiTheme="minorHAnsi" w:hAnsiTheme="minorHAnsi" w:cstheme="minorHAnsi"/>
                            <w:sz w:val="36"/>
                            <w:szCs w:val="36"/>
                          </w:rPr>
                          <w:t>Removal of Charge 1 from the EDCM</w:t>
                        </w:r>
                      </w:p>
                      <w:p w:rsidR="0086288D" w:rsidRPr="00435098" w:rsidRDefault="0086288D" w:rsidP="00A148CF">
                        <w:pPr>
                          <w:rPr>
                            <w:rFonts w:ascii="Verdana" w:hAnsi="Verdana"/>
                            <w:sz w:val="36"/>
                            <w:szCs w:val="36"/>
                          </w:rPr>
                        </w:pPr>
                      </w:p>
                    </w:txbxContent>
                  </v:textbox>
                </v:shape>
                <v:line id="Line 5" o:spid="_x0000_s1029" style="position:absolute;visibility:visible;mso-wrap-style:square" from="1803,11782" to="11297,1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PrPMMAAADaAAAADwAAAGRycy9kb3ducmV2LnhtbESPQYvCMBSE7wv+h/AEb2uqoEjXKKug&#10;qCBsq5e9PZtn27V5KU3U+u/NguBxmJlvmOm8NZW4UeNKywoG/QgEcWZ1ybmC42H1OQHhPLLGyjIp&#10;eJCD+azzMcVY2zsndEt9LgKEXYwKCu/rWEqXFWTQ9W1NHLyzbQz6IJtc6gbvAW4qOYyisTRYclgo&#10;sKZlQdklvRoFh5/1yZvETn6rv2S3X1y2ezOslep12+8vEJ5a/w6/2hutYAT/V8INkL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T6zzDAAAA2gAAAA8AAAAAAAAAAAAA&#10;AAAAoQIAAGRycy9kb3ducmV2LnhtbFBLBQYAAAAABAAEAPkAAACRAwAAAAA=&#10;" strokecolor="#4e6128" strokeweight="1pt">
                  <v:shadow opacity="22938f" offset="0"/>
                </v:line>
                <w10:wrap type="tight"/>
              </v:group>
            </w:pict>
          </mc:Fallback>
        </mc:AlternateContent>
      </w:r>
      <w:r w:rsidR="009D5EC6" w:rsidRPr="00B26479">
        <w:rPr>
          <w:rFonts w:ascii="Calibri" w:hAnsi="Calibri"/>
        </w:rPr>
        <w:br w:type="page"/>
      </w:r>
    </w:p>
    <w:p w:rsidR="009D5EC6" w:rsidRPr="00B26479" w:rsidRDefault="009D5EC6" w:rsidP="00DA131D">
      <w:pPr>
        <w:pStyle w:val="Heading1"/>
        <w:numPr>
          <w:ilvl w:val="0"/>
          <w:numId w:val="5"/>
        </w:numPr>
        <w:spacing w:line="360" w:lineRule="auto"/>
        <w:rPr>
          <w:rFonts w:ascii="Calibri" w:hAnsi="Calibri"/>
          <w:sz w:val="22"/>
        </w:rPr>
      </w:pPr>
      <w:r w:rsidRPr="00B26479">
        <w:rPr>
          <w:rFonts w:ascii="Calibri" w:hAnsi="Calibri"/>
          <w:sz w:val="22"/>
        </w:rPr>
        <w:lastRenderedPageBreak/>
        <w:t>PURPOSE</w:t>
      </w:r>
    </w:p>
    <w:p w:rsidR="004E6E03" w:rsidRPr="00B26479" w:rsidRDefault="009D5EC6" w:rsidP="001A465E">
      <w:pPr>
        <w:pStyle w:val="Heading2"/>
        <w:numPr>
          <w:ilvl w:val="1"/>
          <w:numId w:val="5"/>
        </w:numPr>
        <w:spacing w:line="360" w:lineRule="auto"/>
        <w:rPr>
          <w:rFonts w:ascii="Calibri" w:hAnsi="Calibri"/>
          <w:sz w:val="22"/>
        </w:rPr>
      </w:pPr>
      <w:r w:rsidRPr="00B26479">
        <w:rPr>
          <w:rFonts w:ascii="Calibri" w:hAnsi="Calibri"/>
          <w:sz w:val="22"/>
        </w:rPr>
        <w:t xml:space="preserve">This document is issued in accordance with Clause 11.20 of the DCUSA and details DCP </w:t>
      </w:r>
      <w:r w:rsidR="004629B0">
        <w:rPr>
          <w:rFonts w:ascii="Calibri" w:hAnsi="Calibri"/>
          <w:sz w:val="22"/>
        </w:rPr>
        <w:t>20</w:t>
      </w:r>
      <w:r w:rsidR="001A465E">
        <w:rPr>
          <w:rFonts w:ascii="Calibri" w:hAnsi="Calibri"/>
          <w:sz w:val="22"/>
        </w:rPr>
        <w:t>6</w:t>
      </w:r>
      <w:r w:rsidR="00302929">
        <w:rPr>
          <w:rFonts w:ascii="Calibri" w:hAnsi="Calibri"/>
          <w:sz w:val="22"/>
        </w:rPr>
        <w:t xml:space="preserve"> ‘</w:t>
      </w:r>
      <w:r w:rsidR="001A465E" w:rsidRPr="001A465E">
        <w:rPr>
          <w:rFonts w:ascii="Calibri" w:hAnsi="Calibri"/>
          <w:sz w:val="22"/>
        </w:rPr>
        <w:t xml:space="preserve">Removal of </w:t>
      </w:r>
      <w:r w:rsidR="001A465E">
        <w:rPr>
          <w:rFonts w:ascii="Calibri" w:hAnsi="Calibri"/>
          <w:sz w:val="22"/>
        </w:rPr>
        <w:t>C</w:t>
      </w:r>
      <w:r w:rsidR="001A465E" w:rsidRPr="001A465E">
        <w:rPr>
          <w:rFonts w:ascii="Calibri" w:hAnsi="Calibri"/>
          <w:sz w:val="22"/>
        </w:rPr>
        <w:t>harge 1 from the EDCM</w:t>
      </w:r>
      <w:r w:rsidR="001A465E">
        <w:rPr>
          <w:rFonts w:ascii="Calibri" w:hAnsi="Calibri"/>
          <w:sz w:val="22"/>
        </w:rPr>
        <w:t>’</w:t>
      </w:r>
      <w:r w:rsidR="00302929">
        <w:rPr>
          <w:rFonts w:ascii="Calibri" w:hAnsi="Calibri"/>
          <w:sz w:val="22"/>
        </w:rPr>
        <w:t xml:space="preserve">. </w:t>
      </w:r>
      <w:r w:rsidR="0071600C">
        <w:t xml:space="preserve"> </w:t>
      </w:r>
    </w:p>
    <w:p w:rsidR="009D5EC6" w:rsidRPr="00B26479" w:rsidRDefault="009D5EC6" w:rsidP="00DA131D">
      <w:pPr>
        <w:pStyle w:val="Heading2"/>
        <w:numPr>
          <w:ilvl w:val="1"/>
          <w:numId w:val="5"/>
        </w:numPr>
        <w:spacing w:line="360" w:lineRule="auto"/>
        <w:rPr>
          <w:rFonts w:ascii="Calibri" w:hAnsi="Calibri"/>
          <w:sz w:val="22"/>
        </w:rPr>
      </w:pPr>
      <w:r w:rsidRPr="00B26479">
        <w:rPr>
          <w:rFonts w:ascii="Calibri" w:hAnsi="Calibri"/>
          <w:sz w:val="22"/>
        </w:rPr>
        <w:t xml:space="preserve">The voting process for the proposed variation and the timetable of the progression of the Change Proposal (CP) through the DCUSA Change Control Process is set out in this document. </w:t>
      </w:r>
    </w:p>
    <w:p w:rsidR="00C86340" w:rsidRPr="00B26479" w:rsidRDefault="00360D14" w:rsidP="00C86340">
      <w:pPr>
        <w:pStyle w:val="Heading2"/>
        <w:numPr>
          <w:ilvl w:val="1"/>
          <w:numId w:val="5"/>
        </w:numPr>
        <w:spacing w:line="360" w:lineRule="auto"/>
        <w:rPr>
          <w:rFonts w:ascii="Calibri" w:hAnsi="Calibri"/>
          <w:sz w:val="22"/>
        </w:rPr>
      </w:pPr>
      <w:r w:rsidRPr="00B26479">
        <w:rPr>
          <w:rFonts w:ascii="Calibri" w:hAnsi="Calibri"/>
          <w:sz w:val="22"/>
        </w:rPr>
        <w:t>Parties are invited to consider the</w:t>
      </w:r>
      <w:r w:rsidR="0071600C">
        <w:rPr>
          <w:rFonts w:ascii="Calibri" w:hAnsi="Calibri"/>
          <w:sz w:val="22"/>
        </w:rPr>
        <w:t xml:space="preserve"> proposed amendments provided as Attachment </w:t>
      </w:r>
      <w:r w:rsidR="00F63E3D">
        <w:rPr>
          <w:rFonts w:ascii="Calibri" w:hAnsi="Calibri"/>
          <w:sz w:val="22"/>
        </w:rPr>
        <w:t>2</w:t>
      </w:r>
      <w:r w:rsidRPr="00B26479">
        <w:rPr>
          <w:rFonts w:ascii="Calibri" w:hAnsi="Calibri"/>
          <w:sz w:val="22"/>
        </w:rPr>
        <w:t xml:space="preserve"> and</w:t>
      </w:r>
      <w:r w:rsidR="0071600C">
        <w:rPr>
          <w:rFonts w:ascii="Calibri" w:hAnsi="Calibri"/>
          <w:sz w:val="22"/>
        </w:rPr>
        <w:t xml:space="preserve"> submit votes using the form provided as Attachment </w:t>
      </w:r>
      <w:r w:rsidR="00F63E3D">
        <w:rPr>
          <w:rFonts w:ascii="Calibri" w:hAnsi="Calibri"/>
          <w:sz w:val="22"/>
        </w:rPr>
        <w:t>5</w:t>
      </w:r>
      <w:r w:rsidR="001A465E">
        <w:rPr>
          <w:rFonts w:ascii="Calibri" w:hAnsi="Calibri"/>
          <w:sz w:val="22"/>
        </w:rPr>
        <w:t xml:space="preserve"> </w:t>
      </w:r>
      <w:r w:rsidRPr="00B26479">
        <w:rPr>
          <w:rFonts w:ascii="Calibri" w:hAnsi="Calibri"/>
          <w:sz w:val="22"/>
        </w:rPr>
        <w:t xml:space="preserve">to </w:t>
      </w:r>
      <w:r w:rsidRPr="00B26479">
        <w:rPr>
          <w:rFonts w:ascii="Calibri" w:hAnsi="Calibri"/>
          <w:color w:val="0000FF"/>
          <w:sz w:val="22"/>
          <w:u w:val="single"/>
        </w:rPr>
        <w:t>dcusa@electralink.co.uk</w:t>
      </w:r>
      <w:r w:rsidRPr="00B26479">
        <w:rPr>
          <w:rFonts w:ascii="Calibri" w:hAnsi="Calibri"/>
          <w:sz w:val="22"/>
        </w:rPr>
        <w:t xml:space="preserve"> by </w:t>
      </w:r>
      <w:r w:rsidR="001A465E">
        <w:rPr>
          <w:rFonts w:ascii="Calibri" w:hAnsi="Calibri"/>
          <w:b/>
          <w:sz w:val="22"/>
        </w:rPr>
        <w:t>31 October</w:t>
      </w:r>
      <w:r w:rsidR="0071600C" w:rsidRPr="00927966">
        <w:rPr>
          <w:rFonts w:ascii="Calibri" w:hAnsi="Calibri"/>
          <w:b/>
          <w:sz w:val="22"/>
        </w:rPr>
        <w:t xml:space="preserve"> </w:t>
      </w:r>
      <w:r w:rsidR="00496BBA" w:rsidRPr="00927966">
        <w:rPr>
          <w:rFonts w:ascii="Calibri" w:hAnsi="Calibri"/>
          <w:b/>
          <w:sz w:val="22"/>
        </w:rPr>
        <w:t>201</w:t>
      </w:r>
      <w:r w:rsidR="00E16FFE" w:rsidRPr="00927966">
        <w:rPr>
          <w:rFonts w:ascii="Calibri" w:hAnsi="Calibri"/>
          <w:b/>
          <w:sz w:val="22"/>
        </w:rPr>
        <w:t>4</w:t>
      </w:r>
      <w:r w:rsidR="00496BBA" w:rsidRPr="00927966">
        <w:rPr>
          <w:rFonts w:ascii="Calibri" w:hAnsi="Calibri"/>
          <w:b/>
          <w:sz w:val="22"/>
        </w:rPr>
        <w:t>.</w:t>
      </w:r>
    </w:p>
    <w:p w:rsidR="004E6E03" w:rsidRPr="00B26479" w:rsidRDefault="004E6E03" w:rsidP="001A465E">
      <w:pPr>
        <w:pStyle w:val="Heading1"/>
        <w:numPr>
          <w:ilvl w:val="0"/>
          <w:numId w:val="5"/>
        </w:numPr>
        <w:spacing w:line="360" w:lineRule="auto"/>
        <w:rPr>
          <w:rFonts w:ascii="Calibri" w:hAnsi="Calibri"/>
          <w:sz w:val="22"/>
        </w:rPr>
      </w:pPr>
      <w:r w:rsidRPr="00B26479">
        <w:rPr>
          <w:rFonts w:ascii="Calibri" w:hAnsi="Calibri"/>
          <w:sz w:val="22"/>
        </w:rPr>
        <w:t>BACKGROUND</w:t>
      </w:r>
      <w:r w:rsidR="00A86E8F" w:rsidRPr="00B26479">
        <w:rPr>
          <w:rFonts w:ascii="Calibri" w:hAnsi="Calibri"/>
          <w:sz w:val="22"/>
        </w:rPr>
        <w:t xml:space="preserve"> AND SUMMARY </w:t>
      </w:r>
      <w:r w:rsidR="00FF5CBC" w:rsidRPr="00B26479">
        <w:rPr>
          <w:rFonts w:ascii="Calibri" w:hAnsi="Calibri"/>
          <w:sz w:val="22"/>
        </w:rPr>
        <w:t xml:space="preserve">OF </w:t>
      </w:r>
      <w:r w:rsidR="00A37E45">
        <w:rPr>
          <w:rFonts w:ascii="Calibri" w:hAnsi="Calibri"/>
          <w:sz w:val="22"/>
        </w:rPr>
        <w:t xml:space="preserve">DCP </w:t>
      </w:r>
      <w:r w:rsidR="00ED6BF4">
        <w:rPr>
          <w:rFonts w:ascii="Calibri" w:hAnsi="Calibri"/>
          <w:sz w:val="22"/>
        </w:rPr>
        <w:t>2</w:t>
      </w:r>
      <w:r w:rsidR="00927966">
        <w:rPr>
          <w:rFonts w:ascii="Calibri" w:hAnsi="Calibri"/>
          <w:sz w:val="22"/>
        </w:rPr>
        <w:t>0</w:t>
      </w:r>
      <w:r w:rsidR="001A465E">
        <w:rPr>
          <w:rFonts w:ascii="Calibri" w:hAnsi="Calibri"/>
          <w:sz w:val="22"/>
        </w:rPr>
        <w:t>6</w:t>
      </w:r>
      <w:r w:rsidR="00302929">
        <w:rPr>
          <w:rFonts w:ascii="Calibri" w:hAnsi="Calibri"/>
          <w:sz w:val="22"/>
        </w:rPr>
        <w:t xml:space="preserve"> </w:t>
      </w:r>
      <w:r w:rsidR="00645FD6">
        <w:rPr>
          <w:rFonts w:ascii="Calibri" w:hAnsi="Calibri"/>
          <w:sz w:val="22"/>
        </w:rPr>
        <w:t>‘</w:t>
      </w:r>
      <w:r w:rsidR="001A465E" w:rsidRPr="001A465E">
        <w:rPr>
          <w:rFonts w:ascii="Calibri" w:hAnsi="Calibri"/>
          <w:sz w:val="22"/>
        </w:rPr>
        <w:t xml:space="preserve">Removal of </w:t>
      </w:r>
      <w:r w:rsidR="001A465E">
        <w:rPr>
          <w:rFonts w:ascii="Calibri" w:hAnsi="Calibri"/>
          <w:sz w:val="22"/>
        </w:rPr>
        <w:t>Ch</w:t>
      </w:r>
      <w:r w:rsidR="001A465E" w:rsidRPr="001A465E">
        <w:rPr>
          <w:rFonts w:ascii="Calibri" w:hAnsi="Calibri"/>
          <w:sz w:val="22"/>
        </w:rPr>
        <w:t>arge 1 from the EDCM</w:t>
      </w:r>
      <w:r w:rsidR="001A465E">
        <w:rPr>
          <w:rFonts w:ascii="Calibri" w:hAnsi="Calibri"/>
          <w:sz w:val="22"/>
        </w:rPr>
        <w:t>’</w:t>
      </w:r>
    </w:p>
    <w:p w:rsidR="00302929" w:rsidRDefault="00302929" w:rsidP="001A465E">
      <w:pPr>
        <w:pStyle w:val="Heading2"/>
        <w:numPr>
          <w:ilvl w:val="1"/>
          <w:numId w:val="5"/>
        </w:numPr>
        <w:spacing w:line="360" w:lineRule="auto"/>
        <w:rPr>
          <w:rFonts w:ascii="Calibri" w:hAnsi="Calibri"/>
          <w:sz w:val="22"/>
        </w:rPr>
      </w:pPr>
      <w:r>
        <w:rPr>
          <w:rFonts w:ascii="Calibri" w:hAnsi="Calibri"/>
          <w:sz w:val="22"/>
        </w:rPr>
        <w:t xml:space="preserve">DCP </w:t>
      </w:r>
      <w:r w:rsidR="00C27C8F">
        <w:rPr>
          <w:rFonts w:ascii="Calibri" w:hAnsi="Calibri"/>
          <w:sz w:val="22"/>
        </w:rPr>
        <w:t>20</w:t>
      </w:r>
      <w:r w:rsidR="001A465E">
        <w:rPr>
          <w:rFonts w:ascii="Calibri" w:hAnsi="Calibri"/>
          <w:sz w:val="22"/>
        </w:rPr>
        <w:t xml:space="preserve">6 </w:t>
      </w:r>
      <w:r w:rsidR="00CB546B">
        <w:rPr>
          <w:rFonts w:ascii="Calibri" w:hAnsi="Calibri"/>
          <w:sz w:val="22"/>
        </w:rPr>
        <w:t xml:space="preserve">has been raised by </w:t>
      </w:r>
      <w:r w:rsidR="001A465E">
        <w:rPr>
          <w:rFonts w:ascii="Calibri" w:hAnsi="Calibri"/>
          <w:sz w:val="22"/>
        </w:rPr>
        <w:t>E.ON</w:t>
      </w:r>
      <w:r w:rsidR="00106A9B">
        <w:rPr>
          <w:rFonts w:ascii="Calibri" w:hAnsi="Calibri"/>
          <w:sz w:val="22"/>
        </w:rPr>
        <w:t xml:space="preserve"> following </w:t>
      </w:r>
      <w:r w:rsidR="001A465E">
        <w:rPr>
          <w:rFonts w:ascii="Calibri" w:hAnsi="Calibri"/>
          <w:sz w:val="22"/>
        </w:rPr>
        <w:t>discussions in the Distribution Charging Methodologies Forum (DCMF) Methodologies Issues Group (MIG)</w:t>
      </w:r>
      <w:r w:rsidR="00BE0F87" w:rsidRPr="00BE0F87">
        <w:rPr>
          <w:rFonts w:ascii="Calibri" w:hAnsi="Calibri"/>
          <w:sz w:val="22"/>
        </w:rPr>
        <w:t>.</w:t>
      </w:r>
      <w:r w:rsidR="001A465E">
        <w:rPr>
          <w:rFonts w:ascii="Calibri" w:hAnsi="Calibri"/>
          <w:sz w:val="22"/>
        </w:rPr>
        <w:t xml:space="preserve"> DCP 206 seeks to </w:t>
      </w:r>
      <w:r w:rsidR="001A465E" w:rsidRPr="001A465E">
        <w:rPr>
          <w:rFonts w:ascii="Calibri" w:hAnsi="Calibri"/>
          <w:sz w:val="22"/>
        </w:rPr>
        <w:t xml:space="preserve">remove </w:t>
      </w:r>
      <w:r w:rsidR="008A7D4A">
        <w:rPr>
          <w:rFonts w:ascii="Calibri" w:hAnsi="Calibri"/>
          <w:sz w:val="22"/>
        </w:rPr>
        <w:t>C</w:t>
      </w:r>
      <w:r w:rsidR="008A7D4A" w:rsidRPr="001A465E">
        <w:rPr>
          <w:rFonts w:ascii="Calibri" w:hAnsi="Calibri"/>
          <w:sz w:val="22"/>
        </w:rPr>
        <w:t xml:space="preserve">harge </w:t>
      </w:r>
      <w:r w:rsidR="001A465E" w:rsidRPr="001A465E">
        <w:rPr>
          <w:rFonts w:ascii="Calibri" w:hAnsi="Calibri"/>
          <w:sz w:val="22"/>
        </w:rPr>
        <w:t>1 from the calculation of import charges under Schedule 17 “EHV charging methodology (FCP model)” and under Schedule 18 “EHV charging methodology (LRIC model)”.</w:t>
      </w:r>
      <w:r w:rsidR="00031DA2">
        <w:rPr>
          <w:rFonts w:ascii="Calibri" w:hAnsi="Calibri"/>
          <w:sz w:val="22"/>
        </w:rPr>
        <w:t xml:space="preserve"> </w:t>
      </w:r>
    </w:p>
    <w:p w:rsidR="001A465E" w:rsidRPr="001A465E" w:rsidRDefault="001A465E" w:rsidP="001A465E">
      <w:pPr>
        <w:pStyle w:val="Heading2"/>
        <w:numPr>
          <w:ilvl w:val="1"/>
          <w:numId w:val="5"/>
        </w:numPr>
        <w:spacing w:line="360" w:lineRule="auto"/>
        <w:rPr>
          <w:rFonts w:ascii="Calibri" w:hAnsi="Calibri"/>
          <w:sz w:val="22"/>
        </w:rPr>
      </w:pPr>
      <w:r>
        <w:rPr>
          <w:rFonts w:ascii="Calibri" w:hAnsi="Calibri"/>
          <w:sz w:val="22"/>
        </w:rPr>
        <w:t>The Proposer explains that t</w:t>
      </w:r>
      <w:r w:rsidRPr="001A465E">
        <w:rPr>
          <w:rFonts w:ascii="Calibri" w:hAnsi="Calibri"/>
          <w:sz w:val="22"/>
        </w:rPr>
        <w:t xml:space="preserve">his </w:t>
      </w:r>
      <w:r>
        <w:rPr>
          <w:rFonts w:ascii="Calibri" w:hAnsi="Calibri"/>
          <w:sz w:val="22"/>
        </w:rPr>
        <w:t>C</w:t>
      </w:r>
      <w:r w:rsidRPr="001A465E">
        <w:rPr>
          <w:rFonts w:ascii="Calibri" w:hAnsi="Calibri"/>
          <w:sz w:val="22"/>
        </w:rPr>
        <w:t xml:space="preserve">hange </w:t>
      </w:r>
      <w:r>
        <w:rPr>
          <w:rFonts w:ascii="Calibri" w:hAnsi="Calibri"/>
          <w:sz w:val="22"/>
        </w:rPr>
        <w:t>P</w:t>
      </w:r>
      <w:r w:rsidRPr="001A465E">
        <w:rPr>
          <w:rFonts w:ascii="Calibri" w:hAnsi="Calibri"/>
          <w:sz w:val="22"/>
        </w:rPr>
        <w:t>roposal seeks to address a</w:t>
      </w:r>
      <w:r w:rsidR="008A7D4A">
        <w:rPr>
          <w:rFonts w:ascii="Calibri" w:hAnsi="Calibri"/>
          <w:sz w:val="22"/>
        </w:rPr>
        <w:t xml:space="preserve"> perceived</w:t>
      </w:r>
      <w:r w:rsidRPr="001A465E">
        <w:rPr>
          <w:rFonts w:ascii="Calibri" w:hAnsi="Calibri"/>
          <w:sz w:val="22"/>
        </w:rPr>
        <w:t xml:space="preserve"> defect in the EDCM methodologies.  The</w:t>
      </w:r>
      <w:r>
        <w:rPr>
          <w:rFonts w:ascii="Calibri" w:hAnsi="Calibri"/>
          <w:sz w:val="22"/>
        </w:rPr>
        <w:t xml:space="preserve"> </w:t>
      </w:r>
      <w:r w:rsidRPr="001A465E">
        <w:rPr>
          <w:rFonts w:ascii="Calibri" w:hAnsi="Calibri"/>
          <w:sz w:val="22"/>
        </w:rPr>
        <w:t>Proposer</w:t>
      </w:r>
      <w:r>
        <w:rPr>
          <w:rFonts w:ascii="Calibri" w:hAnsi="Calibri"/>
          <w:sz w:val="22"/>
        </w:rPr>
        <w:t xml:space="preserve"> feels that the </w:t>
      </w:r>
      <w:r w:rsidRPr="001A465E">
        <w:rPr>
          <w:rFonts w:ascii="Calibri" w:hAnsi="Calibri"/>
          <w:sz w:val="22"/>
        </w:rPr>
        <w:t xml:space="preserve">defect is that the </w:t>
      </w:r>
      <w:r>
        <w:rPr>
          <w:rFonts w:ascii="Calibri" w:hAnsi="Calibri"/>
          <w:sz w:val="22"/>
        </w:rPr>
        <w:t>C</w:t>
      </w:r>
      <w:r w:rsidRPr="001A465E">
        <w:rPr>
          <w:rFonts w:ascii="Calibri" w:hAnsi="Calibri"/>
          <w:sz w:val="22"/>
        </w:rPr>
        <w:t xml:space="preserve">harge 1 elements of the EDCM could impose charges that reflect future hypothetical investments needed to meet the growth in demand of other customers.  </w:t>
      </w:r>
      <w:r>
        <w:rPr>
          <w:rFonts w:ascii="Calibri" w:hAnsi="Calibri"/>
          <w:sz w:val="22"/>
        </w:rPr>
        <w:t xml:space="preserve">It is further explained that </w:t>
      </w:r>
      <w:r w:rsidRPr="001A465E">
        <w:rPr>
          <w:rFonts w:ascii="Calibri" w:hAnsi="Calibri"/>
          <w:sz w:val="22"/>
        </w:rPr>
        <w:t xml:space="preserve">these </w:t>
      </w:r>
      <w:r>
        <w:rPr>
          <w:rFonts w:ascii="Calibri" w:hAnsi="Calibri"/>
          <w:sz w:val="22"/>
        </w:rPr>
        <w:t>C</w:t>
      </w:r>
      <w:r w:rsidRPr="001A465E">
        <w:rPr>
          <w:rFonts w:ascii="Calibri" w:hAnsi="Calibri"/>
          <w:sz w:val="22"/>
        </w:rPr>
        <w:t xml:space="preserve">harge 1 elements could require a current EDCM customer to pay for some of the costs to the DNO of supplying future EDCM or CDCM customers.  </w:t>
      </w:r>
      <w:r>
        <w:rPr>
          <w:rFonts w:ascii="Calibri" w:hAnsi="Calibri"/>
          <w:sz w:val="22"/>
        </w:rPr>
        <w:t>In the Proposer’s view, t</w:t>
      </w:r>
      <w:r w:rsidRPr="001A465E">
        <w:rPr>
          <w:rFonts w:ascii="Calibri" w:hAnsi="Calibri"/>
          <w:sz w:val="22"/>
        </w:rPr>
        <w:t xml:space="preserve">his application of </w:t>
      </w:r>
      <w:r>
        <w:rPr>
          <w:rFonts w:ascii="Calibri" w:hAnsi="Calibri"/>
          <w:sz w:val="22"/>
        </w:rPr>
        <w:t>Ch</w:t>
      </w:r>
      <w:r w:rsidRPr="001A465E">
        <w:rPr>
          <w:rFonts w:ascii="Calibri" w:hAnsi="Calibri"/>
          <w:sz w:val="22"/>
        </w:rPr>
        <w:t>arge 1 is not cost reflective</w:t>
      </w:r>
      <w:r>
        <w:rPr>
          <w:rFonts w:ascii="Calibri" w:hAnsi="Calibri"/>
          <w:sz w:val="22"/>
        </w:rPr>
        <w:t>, which may</w:t>
      </w:r>
      <w:r w:rsidRPr="001A465E">
        <w:rPr>
          <w:rFonts w:ascii="Calibri" w:hAnsi="Calibri"/>
          <w:sz w:val="22"/>
        </w:rPr>
        <w:t xml:space="preserve"> lead to unfair charges in cases where the costs underpinning </w:t>
      </w:r>
      <w:r>
        <w:rPr>
          <w:rFonts w:ascii="Calibri" w:hAnsi="Calibri"/>
          <w:sz w:val="22"/>
        </w:rPr>
        <w:t>C</w:t>
      </w:r>
      <w:r w:rsidRPr="001A465E">
        <w:rPr>
          <w:rFonts w:ascii="Calibri" w:hAnsi="Calibri"/>
          <w:sz w:val="22"/>
        </w:rPr>
        <w:t xml:space="preserve">harge 1 are not needed or used to distribute electricity, now or in the future, to an EDCM demand customer who would be paying </w:t>
      </w:r>
      <w:r>
        <w:rPr>
          <w:rFonts w:ascii="Calibri" w:hAnsi="Calibri"/>
          <w:sz w:val="22"/>
        </w:rPr>
        <w:t>C</w:t>
      </w:r>
      <w:r w:rsidRPr="001A465E">
        <w:rPr>
          <w:rFonts w:ascii="Calibri" w:hAnsi="Calibri"/>
          <w:sz w:val="22"/>
        </w:rPr>
        <w:t>harge 1.</w:t>
      </w:r>
    </w:p>
    <w:p w:rsidR="001A465E" w:rsidRPr="001A465E" w:rsidRDefault="001A465E" w:rsidP="001A465E">
      <w:pPr>
        <w:pStyle w:val="Heading2"/>
        <w:numPr>
          <w:ilvl w:val="1"/>
          <w:numId w:val="5"/>
        </w:numPr>
        <w:spacing w:line="360" w:lineRule="auto"/>
        <w:rPr>
          <w:rFonts w:ascii="Calibri" w:hAnsi="Calibri"/>
          <w:sz w:val="22"/>
        </w:rPr>
      </w:pPr>
      <w:r w:rsidRPr="001A465E">
        <w:rPr>
          <w:rFonts w:ascii="Calibri" w:hAnsi="Calibri"/>
          <w:sz w:val="22"/>
        </w:rPr>
        <w:t>The proposed solution</w:t>
      </w:r>
      <w:r>
        <w:rPr>
          <w:rFonts w:ascii="Calibri" w:hAnsi="Calibri"/>
          <w:sz w:val="22"/>
        </w:rPr>
        <w:t xml:space="preserve"> under DCP 206</w:t>
      </w:r>
      <w:r w:rsidRPr="001A465E">
        <w:rPr>
          <w:rFonts w:ascii="Calibri" w:hAnsi="Calibri"/>
          <w:sz w:val="22"/>
        </w:rPr>
        <w:t xml:space="preserve"> of removing </w:t>
      </w:r>
      <w:r>
        <w:rPr>
          <w:rFonts w:ascii="Calibri" w:hAnsi="Calibri"/>
          <w:sz w:val="22"/>
        </w:rPr>
        <w:t>C</w:t>
      </w:r>
      <w:r w:rsidRPr="001A465E">
        <w:rPr>
          <w:rFonts w:ascii="Calibri" w:hAnsi="Calibri"/>
          <w:sz w:val="22"/>
        </w:rPr>
        <w:t>harge 1 from the calculation of EDCM import tariffs is</w:t>
      </w:r>
      <w:r>
        <w:rPr>
          <w:rFonts w:ascii="Calibri" w:hAnsi="Calibri"/>
          <w:sz w:val="22"/>
        </w:rPr>
        <w:t>, in the Proposer’s view,</w:t>
      </w:r>
      <w:r w:rsidRPr="001A465E">
        <w:rPr>
          <w:rFonts w:ascii="Calibri" w:hAnsi="Calibri"/>
          <w:sz w:val="22"/>
        </w:rPr>
        <w:t xml:space="preserve"> a targeted, simple and effective way of addressing the</w:t>
      </w:r>
      <w:r w:rsidR="00AB71C4">
        <w:rPr>
          <w:rFonts w:ascii="Calibri" w:hAnsi="Calibri"/>
          <w:sz w:val="22"/>
        </w:rPr>
        <w:t xml:space="preserve"> perceived</w:t>
      </w:r>
      <w:r w:rsidRPr="001A465E">
        <w:rPr>
          <w:rFonts w:ascii="Calibri" w:hAnsi="Calibri"/>
          <w:sz w:val="22"/>
        </w:rPr>
        <w:t xml:space="preserve"> defect.</w:t>
      </w:r>
    </w:p>
    <w:p w:rsidR="001A465E" w:rsidRPr="001A465E" w:rsidRDefault="001A465E" w:rsidP="001A465E">
      <w:pPr>
        <w:pStyle w:val="Heading2"/>
        <w:numPr>
          <w:ilvl w:val="1"/>
          <w:numId w:val="5"/>
        </w:numPr>
        <w:spacing w:line="360" w:lineRule="auto"/>
        <w:rPr>
          <w:rFonts w:ascii="Calibri" w:hAnsi="Calibri"/>
          <w:sz w:val="22"/>
        </w:rPr>
      </w:pPr>
      <w:r>
        <w:rPr>
          <w:rFonts w:ascii="Calibri" w:hAnsi="Calibri"/>
          <w:sz w:val="22"/>
        </w:rPr>
        <w:t xml:space="preserve">It was noted by the Proposer that the </w:t>
      </w:r>
      <w:r w:rsidRPr="001A465E">
        <w:rPr>
          <w:rFonts w:ascii="Calibri" w:hAnsi="Calibri"/>
          <w:sz w:val="22"/>
        </w:rPr>
        <w:t xml:space="preserve">omission of </w:t>
      </w:r>
      <w:r>
        <w:rPr>
          <w:rFonts w:ascii="Calibri" w:hAnsi="Calibri"/>
          <w:sz w:val="22"/>
        </w:rPr>
        <w:t>C</w:t>
      </w:r>
      <w:r w:rsidRPr="001A465E">
        <w:rPr>
          <w:rFonts w:ascii="Calibri" w:hAnsi="Calibri"/>
          <w:sz w:val="22"/>
        </w:rPr>
        <w:t xml:space="preserve">harge 2 from the EDCM for generation (which came into effect on 1 April </w:t>
      </w:r>
      <w:r w:rsidR="0044289E" w:rsidRPr="001A465E">
        <w:rPr>
          <w:rFonts w:ascii="Calibri" w:hAnsi="Calibri"/>
          <w:sz w:val="22"/>
        </w:rPr>
        <w:t>201</w:t>
      </w:r>
      <w:r w:rsidR="0044289E">
        <w:rPr>
          <w:rFonts w:ascii="Calibri" w:hAnsi="Calibri"/>
          <w:sz w:val="22"/>
        </w:rPr>
        <w:t>3</w:t>
      </w:r>
      <w:r w:rsidRPr="001A465E">
        <w:rPr>
          <w:rFonts w:ascii="Calibri" w:hAnsi="Calibri"/>
          <w:sz w:val="22"/>
        </w:rPr>
        <w:t xml:space="preserve">) has already addressed the </w:t>
      </w:r>
      <w:r w:rsidRPr="001A465E">
        <w:rPr>
          <w:rFonts w:ascii="Calibri" w:hAnsi="Calibri"/>
          <w:sz w:val="22"/>
        </w:rPr>
        <w:lastRenderedPageBreak/>
        <w:t>corresponding issue for EDCM export tariffs.  This change proposal would apply the same principle to EDCM import tariffs.</w:t>
      </w:r>
    </w:p>
    <w:p w:rsidR="001A465E" w:rsidRPr="001A465E" w:rsidRDefault="001A465E" w:rsidP="00150527">
      <w:pPr>
        <w:pStyle w:val="Heading2"/>
        <w:numPr>
          <w:ilvl w:val="1"/>
          <w:numId w:val="5"/>
        </w:numPr>
        <w:spacing w:line="360" w:lineRule="auto"/>
        <w:rPr>
          <w:rFonts w:ascii="Calibri" w:hAnsi="Calibri"/>
          <w:sz w:val="22"/>
        </w:rPr>
      </w:pPr>
      <w:r w:rsidRPr="001A465E">
        <w:rPr>
          <w:rFonts w:ascii="Calibri" w:hAnsi="Calibri"/>
          <w:sz w:val="22"/>
        </w:rPr>
        <w:t xml:space="preserve">The proposed implementation date is </w:t>
      </w:r>
      <w:r w:rsidRPr="00335800">
        <w:rPr>
          <w:rFonts w:ascii="Calibri" w:hAnsi="Calibri"/>
          <w:sz w:val="22"/>
        </w:rPr>
        <w:t>1 April 201</w:t>
      </w:r>
      <w:r w:rsidR="00335800" w:rsidRPr="00335800">
        <w:rPr>
          <w:rFonts w:ascii="Calibri" w:hAnsi="Calibri"/>
          <w:sz w:val="22"/>
        </w:rPr>
        <w:t>7</w:t>
      </w:r>
      <w:r w:rsidR="00150527" w:rsidRPr="00335800">
        <w:rPr>
          <w:rFonts w:ascii="Calibri" w:hAnsi="Calibri"/>
          <w:sz w:val="22"/>
        </w:rPr>
        <w:t>.</w:t>
      </w:r>
    </w:p>
    <w:p w:rsidR="00282766" w:rsidRPr="00B26479" w:rsidRDefault="00282766" w:rsidP="00282766">
      <w:pPr>
        <w:pStyle w:val="Heading1"/>
        <w:numPr>
          <w:ilvl w:val="0"/>
          <w:numId w:val="5"/>
        </w:numPr>
        <w:spacing w:line="360" w:lineRule="auto"/>
        <w:rPr>
          <w:rFonts w:ascii="Calibri" w:hAnsi="Calibri"/>
          <w:sz w:val="22"/>
        </w:rPr>
      </w:pPr>
      <w:r w:rsidRPr="00B26479">
        <w:rPr>
          <w:rFonts w:ascii="Calibri" w:hAnsi="Calibri"/>
          <w:sz w:val="22"/>
        </w:rPr>
        <w:t>PROPO</w:t>
      </w:r>
      <w:r>
        <w:rPr>
          <w:rFonts w:ascii="Calibri" w:hAnsi="Calibri"/>
          <w:sz w:val="22"/>
        </w:rPr>
        <w:t>SED LEGAL DRAFTING</w:t>
      </w:r>
    </w:p>
    <w:p w:rsidR="0071600C" w:rsidRPr="0071600C" w:rsidRDefault="00D02A17" w:rsidP="0071600C">
      <w:pPr>
        <w:pStyle w:val="Heading2"/>
        <w:keepNext w:val="0"/>
        <w:widowControl w:val="0"/>
        <w:numPr>
          <w:ilvl w:val="1"/>
          <w:numId w:val="5"/>
        </w:numPr>
        <w:spacing w:line="360" w:lineRule="auto"/>
        <w:rPr>
          <w:rFonts w:ascii="Calibri" w:hAnsi="Calibri"/>
          <w:color w:val="000000" w:themeColor="text1"/>
          <w:sz w:val="22"/>
        </w:rPr>
      </w:pPr>
      <w:r>
        <w:rPr>
          <w:rFonts w:ascii="Calibri" w:hAnsi="Calibri"/>
          <w:color w:val="000000" w:themeColor="text1"/>
          <w:sz w:val="22"/>
        </w:rPr>
        <w:t xml:space="preserve">The draft </w:t>
      </w:r>
      <w:r w:rsidRPr="000C5B9F">
        <w:rPr>
          <w:rFonts w:ascii="Calibri" w:hAnsi="Calibri"/>
          <w:color w:val="000000" w:themeColor="text1"/>
          <w:sz w:val="22"/>
        </w:rPr>
        <w:t>legal</w:t>
      </w:r>
      <w:r w:rsidR="00031DA2">
        <w:rPr>
          <w:rFonts w:ascii="Calibri" w:hAnsi="Calibri"/>
          <w:color w:val="000000" w:themeColor="text1"/>
          <w:sz w:val="22"/>
        </w:rPr>
        <w:t xml:space="preserve"> text for DCP </w:t>
      </w:r>
      <w:r w:rsidR="00BE0F87">
        <w:rPr>
          <w:rFonts w:ascii="Calibri" w:hAnsi="Calibri"/>
          <w:color w:val="000000" w:themeColor="text1"/>
          <w:sz w:val="22"/>
        </w:rPr>
        <w:t>20</w:t>
      </w:r>
      <w:r w:rsidR="00150527">
        <w:rPr>
          <w:rFonts w:ascii="Calibri" w:hAnsi="Calibri"/>
          <w:color w:val="000000" w:themeColor="text1"/>
          <w:sz w:val="22"/>
        </w:rPr>
        <w:t>6</w:t>
      </w:r>
      <w:r w:rsidR="00282766" w:rsidRPr="00B26479">
        <w:rPr>
          <w:rFonts w:ascii="Calibri" w:hAnsi="Calibri"/>
          <w:color w:val="000000" w:themeColor="text1"/>
          <w:sz w:val="22"/>
        </w:rPr>
        <w:t xml:space="preserve"> has been </w:t>
      </w:r>
      <w:r w:rsidR="00282766" w:rsidRPr="00645FD6">
        <w:rPr>
          <w:rFonts w:ascii="Calibri" w:hAnsi="Calibri"/>
          <w:color w:val="000000" w:themeColor="text1"/>
          <w:sz w:val="22"/>
        </w:rPr>
        <w:t xml:space="preserve">reviewed by </w:t>
      </w:r>
      <w:r w:rsidR="00F65973">
        <w:rPr>
          <w:rFonts w:ascii="Calibri" w:hAnsi="Calibri"/>
          <w:color w:val="000000" w:themeColor="text1"/>
          <w:sz w:val="22"/>
        </w:rPr>
        <w:t>the DCUSA legal advisors</w:t>
      </w:r>
      <w:r w:rsidR="00282766" w:rsidRPr="00B26479">
        <w:rPr>
          <w:rFonts w:ascii="Calibri" w:hAnsi="Calibri"/>
          <w:color w:val="000000" w:themeColor="text1"/>
          <w:sz w:val="22"/>
        </w:rPr>
        <w:t xml:space="preserve"> and is </w:t>
      </w:r>
      <w:r w:rsidR="0071600C">
        <w:rPr>
          <w:rFonts w:ascii="Calibri" w:hAnsi="Calibri"/>
          <w:color w:val="000000" w:themeColor="text1"/>
          <w:sz w:val="22"/>
        </w:rPr>
        <w:t xml:space="preserve">provided as Attachment </w:t>
      </w:r>
      <w:r w:rsidR="00150527">
        <w:rPr>
          <w:rFonts w:ascii="Calibri" w:hAnsi="Calibri"/>
          <w:color w:val="000000" w:themeColor="text1"/>
          <w:sz w:val="22"/>
        </w:rPr>
        <w:t>2</w:t>
      </w:r>
      <w:r w:rsidR="0071600C">
        <w:rPr>
          <w:rFonts w:ascii="Calibri" w:hAnsi="Calibri"/>
          <w:color w:val="000000" w:themeColor="text1"/>
          <w:sz w:val="22"/>
        </w:rPr>
        <w:t xml:space="preserve">. </w:t>
      </w:r>
    </w:p>
    <w:p w:rsidR="00E07420" w:rsidRDefault="00E31F12" w:rsidP="00E07420">
      <w:pPr>
        <w:pStyle w:val="Heading2"/>
        <w:keepNext w:val="0"/>
        <w:widowControl w:val="0"/>
        <w:numPr>
          <w:ilvl w:val="1"/>
          <w:numId w:val="5"/>
        </w:numPr>
        <w:spacing w:line="360" w:lineRule="auto"/>
        <w:rPr>
          <w:rFonts w:ascii="Calibri" w:hAnsi="Calibri"/>
          <w:color w:val="000000" w:themeColor="text1"/>
          <w:sz w:val="22"/>
        </w:rPr>
      </w:pPr>
      <w:r w:rsidRPr="000C5B9F">
        <w:rPr>
          <w:rFonts w:ascii="Calibri" w:hAnsi="Calibri"/>
          <w:color w:val="000000" w:themeColor="text1"/>
          <w:sz w:val="22"/>
        </w:rPr>
        <w:t xml:space="preserve">The legal drafting </w:t>
      </w:r>
      <w:r w:rsidR="00DD3A25">
        <w:rPr>
          <w:rFonts w:ascii="Calibri" w:hAnsi="Calibri"/>
          <w:color w:val="000000" w:themeColor="text1"/>
          <w:sz w:val="22"/>
        </w:rPr>
        <w:t xml:space="preserve">will amend </w:t>
      </w:r>
      <w:r w:rsidR="00150527">
        <w:rPr>
          <w:rFonts w:ascii="Calibri" w:hAnsi="Calibri"/>
          <w:color w:val="000000" w:themeColor="text1"/>
          <w:sz w:val="22"/>
        </w:rPr>
        <w:t>clauses within DCUSA Schedules 17 and 18 in order to remove Charge 1 from the EDCM Methodology</w:t>
      </w:r>
      <w:r w:rsidR="00DD3A25">
        <w:rPr>
          <w:rFonts w:ascii="Calibri" w:hAnsi="Calibri"/>
          <w:color w:val="000000" w:themeColor="text1"/>
          <w:sz w:val="22"/>
        </w:rPr>
        <w:t xml:space="preserve">. </w:t>
      </w:r>
    </w:p>
    <w:p w:rsidR="0028477D" w:rsidRPr="0021562F" w:rsidRDefault="0028477D" w:rsidP="0028477D">
      <w:pPr>
        <w:pStyle w:val="Heading1"/>
        <w:numPr>
          <w:ilvl w:val="0"/>
          <w:numId w:val="5"/>
        </w:numPr>
        <w:spacing w:line="360" w:lineRule="auto"/>
        <w:rPr>
          <w:rFonts w:ascii="Calibri" w:hAnsi="Calibri"/>
          <w:b w:val="0"/>
          <w:caps/>
          <w:sz w:val="24"/>
          <w:szCs w:val="24"/>
        </w:rPr>
      </w:pPr>
      <w:r w:rsidRPr="0021562F">
        <w:rPr>
          <w:rFonts w:ascii="Calibri" w:hAnsi="Calibri"/>
          <w:caps/>
          <w:sz w:val="24"/>
          <w:szCs w:val="24"/>
        </w:rPr>
        <w:t>Working Group</w:t>
      </w:r>
      <w:ins w:id="0" w:author="Inglis, Steven" w:date="2014-09-17T14:50:00Z">
        <w:r w:rsidR="00AB71C4">
          <w:rPr>
            <w:rFonts w:ascii="Calibri" w:hAnsi="Calibri"/>
            <w:caps/>
            <w:sz w:val="24"/>
            <w:szCs w:val="24"/>
          </w:rPr>
          <w:t xml:space="preserve"> </w:t>
        </w:r>
      </w:ins>
      <w:r w:rsidRPr="0021562F">
        <w:rPr>
          <w:rFonts w:ascii="Calibri" w:hAnsi="Calibri"/>
          <w:caps/>
          <w:sz w:val="24"/>
          <w:szCs w:val="24"/>
        </w:rPr>
        <w:t xml:space="preserve">Assessment of DCP </w:t>
      </w:r>
      <w:r w:rsidR="005F2121">
        <w:rPr>
          <w:rFonts w:ascii="Calibri" w:hAnsi="Calibri"/>
          <w:caps/>
          <w:sz w:val="24"/>
          <w:szCs w:val="24"/>
        </w:rPr>
        <w:t>206</w:t>
      </w:r>
    </w:p>
    <w:p w:rsidR="0028477D" w:rsidRDefault="0028477D" w:rsidP="0028477D">
      <w:pPr>
        <w:pStyle w:val="Heading2"/>
        <w:keepNext w:val="0"/>
        <w:widowControl w:val="0"/>
        <w:numPr>
          <w:ilvl w:val="1"/>
          <w:numId w:val="5"/>
        </w:numPr>
        <w:spacing w:line="360" w:lineRule="auto"/>
        <w:jc w:val="both"/>
        <w:rPr>
          <w:rFonts w:ascii="Calibri" w:hAnsi="Calibri"/>
          <w:sz w:val="22"/>
          <w:szCs w:val="22"/>
        </w:rPr>
      </w:pPr>
      <w:r w:rsidRPr="0021562F">
        <w:rPr>
          <w:rFonts w:ascii="Calibri" w:hAnsi="Calibri"/>
          <w:bCs w:val="0"/>
          <w:iCs w:val="0"/>
          <w:sz w:val="22"/>
          <w:szCs w:val="22"/>
        </w:rPr>
        <w:t xml:space="preserve">The DCP </w:t>
      </w:r>
      <w:r>
        <w:rPr>
          <w:rFonts w:ascii="Calibri" w:hAnsi="Calibri"/>
          <w:bCs w:val="0"/>
          <w:iCs w:val="0"/>
          <w:sz w:val="22"/>
          <w:szCs w:val="22"/>
        </w:rPr>
        <w:t>206</w:t>
      </w:r>
      <w:r w:rsidRPr="0021562F">
        <w:rPr>
          <w:rFonts w:ascii="Calibri" w:hAnsi="Calibri"/>
          <w:bCs w:val="0"/>
          <w:iCs w:val="0"/>
          <w:sz w:val="22"/>
          <w:szCs w:val="22"/>
        </w:rPr>
        <w:t xml:space="preserve"> Working Group met on </w:t>
      </w:r>
      <w:r>
        <w:rPr>
          <w:rFonts w:ascii="Calibri" w:hAnsi="Calibri"/>
          <w:bCs w:val="0"/>
          <w:iCs w:val="0"/>
          <w:sz w:val="22"/>
          <w:szCs w:val="22"/>
        </w:rPr>
        <w:t>7</w:t>
      </w:r>
      <w:r w:rsidRPr="0021562F">
        <w:rPr>
          <w:rFonts w:ascii="Calibri" w:hAnsi="Calibri"/>
          <w:bCs w:val="0"/>
          <w:iCs w:val="0"/>
          <w:sz w:val="22"/>
          <w:szCs w:val="22"/>
        </w:rPr>
        <w:t xml:space="preserve"> occasions. The Working Group was comprised of </w:t>
      </w:r>
      <w:r>
        <w:rPr>
          <w:rFonts w:ascii="Calibri" w:hAnsi="Calibri"/>
          <w:bCs w:val="0"/>
          <w:iCs w:val="0"/>
          <w:sz w:val="22"/>
          <w:szCs w:val="22"/>
        </w:rPr>
        <w:t>DNO</w:t>
      </w:r>
      <w:r w:rsidRPr="0021562F">
        <w:rPr>
          <w:rFonts w:ascii="Calibri" w:hAnsi="Calibri"/>
          <w:bCs w:val="0"/>
          <w:iCs w:val="0"/>
          <w:sz w:val="22"/>
          <w:szCs w:val="22"/>
        </w:rPr>
        <w:t>, Supplier</w:t>
      </w:r>
      <w:r>
        <w:rPr>
          <w:rFonts w:ascii="Calibri" w:hAnsi="Calibri"/>
          <w:bCs w:val="0"/>
          <w:iCs w:val="0"/>
          <w:sz w:val="22"/>
          <w:szCs w:val="22"/>
        </w:rPr>
        <w:t xml:space="preserve">, </w:t>
      </w:r>
      <w:r w:rsidRPr="0021562F">
        <w:rPr>
          <w:rFonts w:ascii="Calibri" w:hAnsi="Calibri"/>
          <w:bCs w:val="0"/>
          <w:iCs w:val="0"/>
          <w:sz w:val="22"/>
          <w:szCs w:val="22"/>
        </w:rPr>
        <w:t>other interested Parties, as well as Ofgem representation.</w:t>
      </w:r>
      <w:r>
        <w:rPr>
          <w:rFonts w:ascii="Calibri" w:hAnsi="Calibri"/>
          <w:bCs w:val="0"/>
          <w:iCs w:val="0"/>
          <w:sz w:val="22"/>
          <w:szCs w:val="22"/>
        </w:rPr>
        <w:t xml:space="preserve"> </w:t>
      </w:r>
      <w:r w:rsidRPr="0021562F">
        <w:rPr>
          <w:rFonts w:ascii="Calibri" w:hAnsi="Calibri"/>
          <w:bCs w:val="0"/>
          <w:iCs w:val="0"/>
          <w:sz w:val="22"/>
          <w:szCs w:val="22"/>
        </w:rPr>
        <w:t xml:space="preserve">It is noted that all DCUSA Parties were invited to attend the Working Group. </w:t>
      </w:r>
      <w:r w:rsidRPr="0021562F">
        <w:rPr>
          <w:rFonts w:ascii="Calibri" w:hAnsi="Calibri"/>
          <w:sz w:val="22"/>
          <w:szCs w:val="22"/>
        </w:rPr>
        <w:t xml:space="preserve"> Meetings are held in open session and the documents of each meeting are available on the DCUSA website – </w:t>
      </w:r>
      <w:hyperlink r:id="rId10" w:history="1">
        <w:r w:rsidRPr="0021562F">
          <w:rPr>
            <w:rStyle w:val="Hyperlink"/>
            <w:rFonts w:ascii="Calibri" w:hAnsi="Calibri"/>
            <w:sz w:val="22"/>
            <w:szCs w:val="22"/>
          </w:rPr>
          <w:t>www.dcusa.co.uk</w:t>
        </w:r>
      </w:hyperlink>
      <w:r w:rsidRPr="0021562F">
        <w:rPr>
          <w:rFonts w:ascii="Calibri" w:hAnsi="Calibri"/>
          <w:sz w:val="22"/>
          <w:szCs w:val="22"/>
        </w:rPr>
        <w:t>.</w:t>
      </w:r>
    </w:p>
    <w:p w:rsidR="0028477D" w:rsidRPr="003777BF" w:rsidRDefault="0028477D" w:rsidP="0028477D">
      <w:pPr>
        <w:pStyle w:val="Heading2"/>
        <w:keepNext w:val="0"/>
        <w:widowControl w:val="0"/>
        <w:numPr>
          <w:ilvl w:val="1"/>
          <w:numId w:val="5"/>
        </w:numPr>
        <w:spacing w:line="360" w:lineRule="auto"/>
        <w:rPr>
          <w:rFonts w:ascii="Calibri" w:hAnsi="Calibri"/>
          <w:bCs w:val="0"/>
          <w:iCs w:val="0"/>
          <w:sz w:val="22"/>
          <w:szCs w:val="22"/>
        </w:rPr>
      </w:pPr>
      <w:r>
        <w:rPr>
          <w:rFonts w:ascii="Calibri" w:hAnsi="Calibri"/>
          <w:bCs w:val="0"/>
          <w:iCs w:val="0"/>
          <w:sz w:val="22"/>
          <w:szCs w:val="22"/>
        </w:rPr>
        <w:t>The Working Group issued one</w:t>
      </w:r>
      <w:r w:rsidRPr="003777BF">
        <w:rPr>
          <w:rFonts w:ascii="Calibri" w:hAnsi="Calibri"/>
          <w:bCs w:val="0"/>
          <w:iCs w:val="0"/>
          <w:sz w:val="22"/>
          <w:szCs w:val="22"/>
        </w:rPr>
        <w:t xml:space="preserve"> Request for Information (RFI) and </w:t>
      </w:r>
      <w:r>
        <w:rPr>
          <w:rFonts w:ascii="Calibri" w:hAnsi="Calibri"/>
          <w:bCs w:val="0"/>
          <w:iCs w:val="0"/>
          <w:sz w:val="22"/>
          <w:szCs w:val="22"/>
        </w:rPr>
        <w:t xml:space="preserve">one </w:t>
      </w:r>
      <w:r w:rsidRPr="003777BF">
        <w:rPr>
          <w:rFonts w:ascii="Calibri" w:hAnsi="Calibri"/>
          <w:bCs w:val="0"/>
          <w:iCs w:val="0"/>
          <w:sz w:val="22"/>
          <w:szCs w:val="22"/>
        </w:rPr>
        <w:t xml:space="preserve">consultation. These documents are included as </w:t>
      </w:r>
      <w:r w:rsidRPr="00850FB7">
        <w:rPr>
          <w:rFonts w:ascii="Calibri" w:hAnsi="Calibri"/>
          <w:bCs w:val="0"/>
          <w:iCs w:val="0"/>
          <w:sz w:val="22"/>
          <w:szCs w:val="22"/>
        </w:rPr>
        <w:t xml:space="preserve">Attachments </w:t>
      </w:r>
      <w:r>
        <w:rPr>
          <w:rFonts w:ascii="Calibri" w:hAnsi="Calibri"/>
          <w:bCs w:val="0"/>
          <w:iCs w:val="0"/>
          <w:sz w:val="22"/>
          <w:szCs w:val="22"/>
        </w:rPr>
        <w:t>3 and 4</w:t>
      </w:r>
      <w:r w:rsidRPr="00850FB7">
        <w:rPr>
          <w:rFonts w:ascii="Calibri" w:hAnsi="Calibri"/>
          <w:bCs w:val="0"/>
          <w:iCs w:val="0"/>
          <w:sz w:val="22"/>
          <w:szCs w:val="22"/>
        </w:rPr>
        <w:t xml:space="preserve"> respectively</w:t>
      </w:r>
      <w:r w:rsidRPr="003777BF">
        <w:rPr>
          <w:rFonts w:ascii="Calibri" w:hAnsi="Calibri"/>
          <w:bCs w:val="0"/>
          <w:iCs w:val="0"/>
          <w:sz w:val="22"/>
          <w:szCs w:val="22"/>
        </w:rPr>
        <w:t>.</w:t>
      </w:r>
    </w:p>
    <w:p w:rsidR="0028477D" w:rsidRDefault="0028477D" w:rsidP="00593A36">
      <w:pPr>
        <w:pStyle w:val="Heading1"/>
        <w:numPr>
          <w:ilvl w:val="0"/>
          <w:numId w:val="5"/>
        </w:numPr>
        <w:spacing w:line="360" w:lineRule="auto"/>
        <w:rPr>
          <w:rFonts w:ascii="Calibri" w:hAnsi="Calibri"/>
          <w:sz w:val="22"/>
        </w:rPr>
      </w:pPr>
      <w:r>
        <w:rPr>
          <w:rFonts w:ascii="Calibri" w:hAnsi="Calibri"/>
          <w:sz w:val="22"/>
        </w:rPr>
        <w:t>REQUEST FOR INFORMATION – MAY 2014</w:t>
      </w:r>
    </w:p>
    <w:p w:rsidR="0028477D" w:rsidRDefault="006C7D87" w:rsidP="0028477D">
      <w:pPr>
        <w:pStyle w:val="Heading2"/>
        <w:keepNext w:val="0"/>
        <w:widowControl w:val="0"/>
        <w:numPr>
          <w:ilvl w:val="1"/>
          <w:numId w:val="5"/>
        </w:numPr>
        <w:spacing w:line="360" w:lineRule="auto"/>
        <w:rPr>
          <w:rFonts w:asciiTheme="minorHAnsi" w:hAnsiTheme="minorHAnsi" w:cstheme="minorHAnsi"/>
          <w:sz w:val="22"/>
          <w:szCs w:val="22"/>
        </w:rPr>
      </w:pPr>
      <w:r w:rsidRPr="006C7D87">
        <w:rPr>
          <w:rFonts w:asciiTheme="minorHAnsi" w:hAnsiTheme="minorHAnsi" w:cstheme="minorHAnsi"/>
          <w:sz w:val="22"/>
          <w:szCs w:val="22"/>
        </w:rPr>
        <w:t>The RFI was issued on 2 May 2014 and requested information from Distribution Network Operators (DNOs)</w:t>
      </w:r>
      <w:r>
        <w:rPr>
          <w:rFonts w:asciiTheme="minorHAnsi" w:hAnsiTheme="minorHAnsi" w:cstheme="minorHAnsi"/>
          <w:sz w:val="22"/>
          <w:szCs w:val="22"/>
        </w:rPr>
        <w:t xml:space="preserve"> which would enable the Working Group to </w:t>
      </w:r>
      <w:r w:rsidRPr="001208C1">
        <w:rPr>
          <w:rFonts w:asciiTheme="minorHAnsi" w:hAnsiTheme="minorHAnsi" w:cstheme="minorHAnsi"/>
          <w:sz w:val="22"/>
          <w:szCs w:val="22"/>
        </w:rPr>
        <w:t>complete their impact assessment of the potential solutions to address the issues of DCP 206</w:t>
      </w:r>
      <w:r>
        <w:rPr>
          <w:rFonts w:asciiTheme="minorHAnsi" w:hAnsiTheme="minorHAnsi" w:cstheme="minorHAnsi"/>
          <w:sz w:val="22"/>
          <w:szCs w:val="22"/>
        </w:rPr>
        <w:t>.</w:t>
      </w:r>
    </w:p>
    <w:p w:rsidR="00335800" w:rsidRPr="00335800" w:rsidRDefault="00335800" w:rsidP="00335800">
      <w:pPr>
        <w:pStyle w:val="Heading2"/>
        <w:keepNext w:val="0"/>
        <w:widowControl w:val="0"/>
        <w:numPr>
          <w:ilvl w:val="1"/>
          <w:numId w:val="5"/>
        </w:numPr>
        <w:spacing w:line="360" w:lineRule="auto"/>
        <w:rPr>
          <w:rFonts w:asciiTheme="minorHAnsi" w:hAnsiTheme="minorHAnsi" w:cstheme="minorHAnsi"/>
          <w:sz w:val="22"/>
          <w:szCs w:val="22"/>
        </w:rPr>
      </w:pPr>
      <w:r w:rsidRPr="00335800">
        <w:rPr>
          <w:rFonts w:asciiTheme="minorHAnsi" w:hAnsiTheme="minorHAnsi" w:cstheme="minorHAnsi"/>
          <w:sz w:val="22"/>
          <w:szCs w:val="22"/>
        </w:rPr>
        <w:t>The DNOs provided the calculation of the impact of the change on tariffs using the 2014/15 data.</w:t>
      </w:r>
      <w:r>
        <w:rPr>
          <w:rFonts w:asciiTheme="minorHAnsi" w:hAnsiTheme="minorHAnsi" w:cstheme="minorHAnsi"/>
          <w:sz w:val="22"/>
          <w:szCs w:val="22"/>
        </w:rPr>
        <w:t xml:space="preserve">  There was additional information provided to Ofgem for analysis and the aggregated results of which </w:t>
      </w:r>
      <w:r>
        <w:rPr>
          <w:rFonts w:asciiTheme="minorHAnsi" w:hAnsiTheme="minorHAnsi" w:cstheme="minorHAnsi"/>
          <w:sz w:val="22"/>
          <w:szCs w:val="22"/>
        </w:rPr>
        <w:t>w</w:t>
      </w:r>
      <w:r>
        <w:rPr>
          <w:rFonts w:asciiTheme="minorHAnsi" w:hAnsiTheme="minorHAnsi" w:cstheme="minorHAnsi"/>
          <w:sz w:val="22"/>
          <w:szCs w:val="22"/>
        </w:rPr>
        <w:t>ere</w:t>
      </w:r>
      <w:r>
        <w:rPr>
          <w:rFonts w:asciiTheme="minorHAnsi" w:hAnsiTheme="minorHAnsi" w:cstheme="minorHAnsi"/>
          <w:sz w:val="22"/>
          <w:szCs w:val="22"/>
        </w:rPr>
        <w:t xml:space="preserve"> </w:t>
      </w:r>
      <w:r>
        <w:rPr>
          <w:rFonts w:asciiTheme="minorHAnsi" w:hAnsiTheme="minorHAnsi" w:cstheme="minorHAnsi"/>
          <w:sz w:val="22"/>
          <w:szCs w:val="22"/>
        </w:rPr>
        <w:t xml:space="preserve">circulated to the Working Group, these results are included within </w:t>
      </w:r>
      <w:r w:rsidRPr="00335800">
        <w:rPr>
          <w:rFonts w:asciiTheme="minorHAnsi" w:hAnsiTheme="minorHAnsi" w:cstheme="minorHAnsi"/>
          <w:sz w:val="22"/>
          <w:szCs w:val="22"/>
          <w:highlight w:val="red"/>
        </w:rPr>
        <w:t>Attachment X.</w:t>
      </w:r>
    </w:p>
    <w:p w:rsidR="006C7D87" w:rsidRPr="006C7D87" w:rsidRDefault="006C7D87" w:rsidP="006C7D87">
      <w:pPr>
        <w:pStyle w:val="Heading2"/>
        <w:keepNext w:val="0"/>
        <w:widowControl w:val="0"/>
        <w:numPr>
          <w:ilvl w:val="1"/>
          <w:numId w:val="5"/>
        </w:numPr>
        <w:spacing w:line="360" w:lineRule="auto"/>
        <w:rPr>
          <w:rFonts w:asciiTheme="minorHAnsi" w:hAnsiTheme="minorHAnsi" w:cstheme="minorHAnsi"/>
          <w:sz w:val="22"/>
          <w:szCs w:val="22"/>
        </w:rPr>
      </w:pPr>
      <w:r w:rsidRPr="006C7D87">
        <w:rPr>
          <w:rFonts w:asciiTheme="minorHAnsi" w:hAnsiTheme="minorHAnsi" w:cstheme="minorHAnsi"/>
          <w:sz w:val="22"/>
          <w:szCs w:val="22"/>
        </w:rPr>
        <w:t>The RFI and responses from the DNO</w:t>
      </w:r>
      <w:r w:rsidR="00FE320D">
        <w:rPr>
          <w:rFonts w:asciiTheme="minorHAnsi" w:hAnsiTheme="minorHAnsi" w:cstheme="minorHAnsi"/>
          <w:sz w:val="22"/>
          <w:szCs w:val="22"/>
        </w:rPr>
        <w:t>s</w:t>
      </w:r>
      <w:r w:rsidRPr="006C7D87">
        <w:rPr>
          <w:rFonts w:asciiTheme="minorHAnsi" w:hAnsiTheme="minorHAnsi" w:cstheme="minorHAnsi"/>
          <w:sz w:val="22"/>
          <w:szCs w:val="22"/>
        </w:rPr>
        <w:t xml:space="preserve"> are included as Attachment 3.</w:t>
      </w:r>
    </w:p>
    <w:p w:rsidR="006C7D87" w:rsidRDefault="006C7D87" w:rsidP="00593A36">
      <w:pPr>
        <w:pStyle w:val="Heading1"/>
        <w:numPr>
          <w:ilvl w:val="0"/>
          <w:numId w:val="5"/>
        </w:numPr>
        <w:spacing w:line="360" w:lineRule="auto"/>
        <w:rPr>
          <w:rFonts w:ascii="Calibri" w:hAnsi="Calibri"/>
          <w:sz w:val="22"/>
        </w:rPr>
      </w:pPr>
      <w:r>
        <w:rPr>
          <w:rFonts w:ascii="Calibri" w:hAnsi="Calibri"/>
          <w:sz w:val="22"/>
        </w:rPr>
        <w:t>WORKING GROUP CONSULTATION – JUNE 2014</w:t>
      </w:r>
    </w:p>
    <w:p w:rsidR="00692587" w:rsidRPr="00692587" w:rsidRDefault="00692587" w:rsidP="00692587">
      <w:pPr>
        <w:pStyle w:val="Heading2"/>
        <w:keepNext w:val="0"/>
        <w:widowControl w:val="0"/>
        <w:numPr>
          <w:ilvl w:val="1"/>
          <w:numId w:val="5"/>
        </w:numPr>
        <w:spacing w:line="360" w:lineRule="auto"/>
        <w:rPr>
          <w:rFonts w:asciiTheme="minorHAnsi" w:hAnsiTheme="minorHAnsi" w:cstheme="minorHAnsi"/>
          <w:sz w:val="22"/>
          <w:szCs w:val="22"/>
        </w:rPr>
      </w:pPr>
      <w:r w:rsidRPr="00692587">
        <w:rPr>
          <w:rFonts w:asciiTheme="minorHAnsi" w:hAnsiTheme="minorHAnsi" w:cstheme="minorHAnsi"/>
          <w:sz w:val="22"/>
          <w:szCs w:val="22"/>
        </w:rPr>
        <w:t xml:space="preserve">The Working Group carried out a consultation to give parties an opportunity to review </w:t>
      </w:r>
      <w:r w:rsidRPr="00692587">
        <w:rPr>
          <w:rFonts w:asciiTheme="minorHAnsi" w:hAnsiTheme="minorHAnsi" w:cstheme="minorHAnsi"/>
          <w:sz w:val="22"/>
          <w:szCs w:val="22"/>
        </w:rPr>
        <w:lastRenderedPageBreak/>
        <w:t xml:space="preserve">and comment on DCP 206. </w:t>
      </w:r>
    </w:p>
    <w:p w:rsidR="00692587" w:rsidRPr="00692587" w:rsidRDefault="00692587" w:rsidP="00692587">
      <w:pPr>
        <w:pStyle w:val="Heading2"/>
        <w:keepNext w:val="0"/>
        <w:widowControl w:val="0"/>
        <w:numPr>
          <w:ilvl w:val="1"/>
          <w:numId w:val="5"/>
        </w:numPr>
        <w:spacing w:line="360" w:lineRule="auto"/>
        <w:rPr>
          <w:rFonts w:asciiTheme="minorHAnsi" w:hAnsiTheme="minorHAnsi" w:cstheme="minorHAnsi"/>
          <w:sz w:val="22"/>
          <w:szCs w:val="22"/>
        </w:rPr>
      </w:pPr>
      <w:r w:rsidRPr="00692587">
        <w:rPr>
          <w:rFonts w:asciiTheme="minorHAnsi" w:hAnsiTheme="minorHAnsi" w:cstheme="minorHAnsi"/>
          <w:sz w:val="22"/>
          <w:szCs w:val="22"/>
        </w:rPr>
        <w:t xml:space="preserve">There were </w:t>
      </w:r>
      <w:r>
        <w:rPr>
          <w:rFonts w:asciiTheme="minorHAnsi" w:hAnsiTheme="minorHAnsi" w:cstheme="minorHAnsi"/>
          <w:sz w:val="22"/>
          <w:szCs w:val="22"/>
        </w:rPr>
        <w:t xml:space="preserve">9 </w:t>
      </w:r>
      <w:r w:rsidRPr="00692587">
        <w:rPr>
          <w:rFonts w:asciiTheme="minorHAnsi" w:hAnsiTheme="minorHAnsi" w:cstheme="minorHAnsi"/>
          <w:sz w:val="22"/>
          <w:szCs w:val="22"/>
        </w:rPr>
        <w:t xml:space="preserve">responses received to the consultation from DNOs, Suppliers and </w:t>
      </w:r>
      <w:r>
        <w:rPr>
          <w:rFonts w:asciiTheme="minorHAnsi" w:hAnsiTheme="minorHAnsi" w:cstheme="minorHAnsi"/>
          <w:sz w:val="22"/>
          <w:szCs w:val="22"/>
        </w:rPr>
        <w:t>other interested parties</w:t>
      </w:r>
      <w:r w:rsidRPr="00692587">
        <w:rPr>
          <w:rFonts w:asciiTheme="minorHAnsi" w:hAnsiTheme="minorHAnsi" w:cstheme="minorHAnsi"/>
          <w:sz w:val="22"/>
          <w:szCs w:val="22"/>
        </w:rPr>
        <w:t xml:space="preserve">. The Working Group discussed each response and its comments are summarised alongside the collated Consultation responses in Attachment 4.  </w:t>
      </w:r>
    </w:p>
    <w:p w:rsidR="00692587" w:rsidRDefault="00692587" w:rsidP="00692587">
      <w:pPr>
        <w:pStyle w:val="Heading2"/>
        <w:keepNext w:val="0"/>
        <w:widowControl w:val="0"/>
        <w:numPr>
          <w:ilvl w:val="1"/>
          <w:numId w:val="5"/>
        </w:numPr>
        <w:spacing w:line="360" w:lineRule="auto"/>
        <w:rPr>
          <w:rFonts w:asciiTheme="minorHAnsi" w:hAnsiTheme="minorHAnsi" w:cstheme="minorHAnsi"/>
          <w:sz w:val="22"/>
          <w:szCs w:val="22"/>
        </w:rPr>
      </w:pPr>
      <w:r w:rsidRPr="00692587">
        <w:rPr>
          <w:rFonts w:asciiTheme="minorHAnsi" w:hAnsiTheme="minorHAnsi" w:cstheme="minorHAnsi"/>
          <w:sz w:val="22"/>
          <w:szCs w:val="22"/>
        </w:rPr>
        <w:t>A summary of the responses received, and the Working Group’s conclusions are set out below:</w:t>
      </w:r>
    </w:p>
    <w:p w:rsidR="00692587" w:rsidRPr="00692587" w:rsidRDefault="00692587" w:rsidP="00692587">
      <w:pPr>
        <w:rPr>
          <w:rFonts w:asciiTheme="minorHAnsi" w:hAnsiTheme="minorHAnsi" w:cstheme="minorHAnsi"/>
          <w:b/>
          <w:sz w:val="22"/>
          <w:szCs w:val="22"/>
          <w:u w:val="single"/>
        </w:rPr>
      </w:pPr>
      <w:r w:rsidRPr="00692587">
        <w:rPr>
          <w:rFonts w:asciiTheme="minorHAnsi" w:hAnsiTheme="minorHAnsi" w:cstheme="minorHAnsi"/>
          <w:b/>
          <w:sz w:val="22"/>
          <w:szCs w:val="22"/>
          <w:u w:val="single"/>
        </w:rPr>
        <w:t>Question One - Do you agree with the intent of DCP 206?</w:t>
      </w:r>
    </w:p>
    <w:p w:rsidR="006C7D87" w:rsidRDefault="00692587" w:rsidP="00692587">
      <w:pPr>
        <w:pStyle w:val="Heading2"/>
        <w:keepNext w:val="0"/>
        <w:widowControl w:val="0"/>
        <w:numPr>
          <w:ilvl w:val="1"/>
          <w:numId w:val="5"/>
        </w:numPr>
        <w:spacing w:line="360" w:lineRule="auto"/>
        <w:rPr>
          <w:rFonts w:asciiTheme="minorHAnsi" w:hAnsiTheme="minorHAnsi" w:cstheme="minorHAnsi"/>
          <w:sz w:val="22"/>
          <w:szCs w:val="22"/>
        </w:rPr>
      </w:pPr>
      <w:r w:rsidRPr="00692587">
        <w:rPr>
          <w:rFonts w:asciiTheme="minorHAnsi" w:hAnsiTheme="minorHAnsi" w:cstheme="minorHAnsi"/>
          <w:sz w:val="22"/>
          <w:szCs w:val="22"/>
        </w:rPr>
        <w:t>The Working Group noted that majority of respondents did not agree with the intent</w:t>
      </w:r>
      <w:r w:rsidR="00FE320D">
        <w:rPr>
          <w:rFonts w:asciiTheme="minorHAnsi" w:hAnsiTheme="minorHAnsi" w:cstheme="minorHAnsi"/>
          <w:sz w:val="22"/>
          <w:szCs w:val="22"/>
        </w:rPr>
        <w:t xml:space="preserve"> and</w:t>
      </w:r>
      <w:r w:rsidRPr="00692587">
        <w:rPr>
          <w:rFonts w:asciiTheme="minorHAnsi" w:hAnsiTheme="minorHAnsi" w:cstheme="minorHAnsi"/>
          <w:sz w:val="22"/>
          <w:szCs w:val="22"/>
        </w:rPr>
        <w:t xml:space="preserve"> felt that the CP should be included within the DCMF MIG EDCM Review Group.</w:t>
      </w:r>
    </w:p>
    <w:p w:rsidR="00692587" w:rsidRDefault="00692587" w:rsidP="00692587">
      <w:pPr>
        <w:pStyle w:val="Heading2"/>
        <w:keepNext w:val="0"/>
        <w:widowControl w:val="0"/>
        <w:numPr>
          <w:ilvl w:val="1"/>
          <w:numId w:val="5"/>
        </w:numPr>
        <w:spacing w:line="360" w:lineRule="auto"/>
        <w:rPr>
          <w:rFonts w:asciiTheme="minorHAnsi" w:hAnsiTheme="minorHAnsi" w:cstheme="minorHAnsi"/>
          <w:sz w:val="22"/>
          <w:szCs w:val="22"/>
        </w:rPr>
      </w:pPr>
      <w:r w:rsidRPr="00692587">
        <w:rPr>
          <w:rFonts w:asciiTheme="minorHAnsi" w:hAnsiTheme="minorHAnsi" w:cstheme="minorHAnsi"/>
          <w:sz w:val="22"/>
          <w:szCs w:val="22"/>
        </w:rPr>
        <w:t xml:space="preserve">A DNO Respondent noted that </w:t>
      </w:r>
      <w:r>
        <w:rPr>
          <w:rFonts w:asciiTheme="minorHAnsi" w:hAnsiTheme="minorHAnsi" w:cstheme="minorHAnsi"/>
          <w:sz w:val="22"/>
          <w:szCs w:val="22"/>
        </w:rPr>
        <w:t>a</w:t>
      </w:r>
      <w:r w:rsidRPr="00692587">
        <w:rPr>
          <w:rFonts w:asciiTheme="minorHAnsi" w:hAnsiTheme="minorHAnsi" w:cstheme="minorHAnsi"/>
          <w:sz w:val="22"/>
          <w:szCs w:val="22"/>
        </w:rPr>
        <w:t xml:space="preserve">lthough </w:t>
      </w:r>
      <w:r>
        <w:rPr>
          <w:rFonts w:asciiTheme="minorHAnsi" w:hAnsiTheme="minorHAnsi" w:cstheme="minorHAnsi"/>
          <w:sz w:val="22"/>
          <w:szCs w:val="22"/>
        </w:rPr>
        <w:t>they</w:t>
      </w:r>
      <w:r w:rsidRPr="00692587">
        <w:rPr>
          <w:rFonts w:asciiTheme="minorHAnsi" w:hAnsiTheme="minorHAnsi" w:cstheme="minorHAnsi"/>
          <w:sz w:val="22"/>
          <w:szCs w:val="22"/>
        </w:rPr>
        <w:t xml:space="preserve"> understand that there is a good case for overhauling and simplifying the EDCM, </w:t>
      </w:r>
      <w:r>
        <w:rPr>
          <w:rFonts w:asciiTheme="minorHAnsi" w:hAnsiTheme="minorHAnsi" w:cstheme="minorHAnsi"/>
          <w:sz w:val="22"/>
          <w:szCs w:val="22"/>
        </w:rPr>
        <w:t>they</w:t>
      </w:r>
      <w:r w:rsidRPr="00692587">
        <w:rPr>
          <w:rFonts w:asciiTheme="minorHAnsi" w:hAnsiTheme="minorHAnsi" w:cstheme="minorHAnsi"/>
          <w:sz w:val="22"/>
          <w:szCs w:val="22"/>
        </w:rPr>
        <w:t xml:space="preserve"> believe that the removal of a fundamental building block of the methodology should only be considered as part of a wider review of the whole methodology, rather than be considered in isolation under this Change Proposal.</w:t>
      </w:r>
    </w:p>
    <w:p w:rsidR="00692587" w:rsidRPr="00692587" w:rsidRDefault="00692587" w:rsidP="00692587">
      <w:pPr>
        <w:pStyle w:val="Heading2"/>
        <w:keepNext w:val="0"/>
        <w:widowControl w:val="0"/>
        <w:numPr>
          <w:ilvl w:val="1"/>
          <w:numId w:val="5"/>
        </w:numPr>
        <w:spacing w:line="360" w:lineRule="auto"/>
        <w:rPr>
          <w:rFonts w:asciiTheme="minorHAnsi" w:hAnsiTheme="minorHAnsi" w:cstheme="minorHAnsi"/>
          <w:sz w:val="22"/>
          <w:szCs w:val="22"/>
        </w:rPr>
      </w:pPr>
      <w:r w:rsidRPr="00692587">
        <w:rPr>
          <w:rFonts w:asciiTheme="minorHAnsi" w:hAnsiTheme="minorHAnsi" w:cstheme="minorHAnsi"/>
          <w:sz w:val="22"/>
          <w:szCs w:val="22"/>
        </w:rPr>
        <w:t>An interested party explained that they do not agree with the intent of DCP 206 to remove locational charges from EDCM for demand and to keep the use of system credits for generators. It was further explained that this would be an asymmetrical charging arrangement that would encourage economic inefficiency by treating generation and demand differently.</w:t>
      </w:r>
    </w:p>
    <w:p w:rsidR="00692587" w:rsidRDefault="00692587" w:rsidP="00692587">
      <w:pPr>
        <w:pStyle w:val="Heading2"/>
        <w:keepNext w:val="0"/>
        <w:widowControl w:val="0"/>
        <w:numPr>
          <w:ilvl w:val="1"/>
          <w:numId w:val="5"/>
        </w:numPr>
        <w:spacing w:line="360" w:lineRule="auto"/>
        <w:rPr>
          <w:rFonts w:asciiTheme="minorHAnsi" w:hAnsiTheme="minorHAnsi" w:cstheme="minorHAnsi"/>
          <w:sz w:val="22"/>
          <w:szCs w:val="22"/>
        </w:rPr>
      </w:pPr>
      <w:r w:rsidRPr="00692587">
        <w:rPr>
          <w:rFonts w:asciiTheme="minorHAnsi" w:hAnsiTheme="minorHAnsi" w:cstheme="minorHAnsi"/>
          <w:sz w:val="22"/>
          <w:szCs w:val="22"/>
        </w:rPr>
        <w:t>The Working Group noted that the intent of the change is to introduce this difference. The Working Group discussed the reasons why this should or should not be kept symmetrical. One member of the Working Group felt that this argument was not valid; whilst other members did not agree and felt they should be treated symmetrically.</w:t>
      </w:r>
    </w:p>
    <w:p w:rsidR="00692587" w:rsidRDefault="00692587" w:rsidP="00692587">
      <w:pPr>
        <w:rPr>
          <w:rFonts w:asciiTheme="minorHAnsi" w:hAnsiTheme="minorHAnsi" w:cstheme="minorHAnsi"/>
          <w:b/>
          <w:sz w:val="22"/>
          <w:szCs w:val="22"/>
          <w:u w:val="single"/>
        </w:rPr>
      </w:pPr>
      <w:r w:rsidRPr="00692587">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Two</w:t>
      </w:r>
      <w:r w:rsidRPr="00692587">
        <w:rPr>
          <w:rFonts w:asciiTheme="minorHAnsi" w:hAnsiTheme="minorHAnsi" w:cstheme="minorHAnsi"/>
          <w:b/>
          <w:sz w:val="22"/>
          <w:szCs w:val="22"/>
          <w:u w:val="single"/>
        </w:rPr>
        <w:t xml:space="preserve"> - Do you agree with </w:t>
      </w:r>
      <w:r>
        <w:rPr>
          <w:rFonts w:asciiTheme="minorHAnsi" w:hAnsiTheme="minorHAnsi" w:cstheme="minorHAnsi"/>
          <w:b/>
          <w:sz w:val="22"/>
          <w:szCs w:val="22"/>
          <w:u w:val="single"/>
        </w:rPr>
        <w:t>the principles of DCP 206</w:t>
      </w:r>
      <w:r w:rsidRPr="00692587">
        <w:rPr>
          <w:rFonts w:asciiTheme="minorHAnsi" w:hAnsiTheme="minorHAnsi" w:cstheme="minorHAnsi"/>
          <w:b/>
          <w:sz w:val="22"/>
          <w:szCs w:val="22"/>
          <w:u w:val="single"/>
        </w:rPr>
        <w:t>?</w:t>
      </w:r>
    </w:p>
    <w:p w:rsidR="00692587" w:rsidRDefault="00A509F3" w:rsidP="00A509F3">
      <w:pPr>
        <w:pStyle w:val="Heading2"/>
        <w:keepNext w:val="0"/>
        <w:widowControl w:val="0"/>
        <w:numPr>
          <w:ilvl w:val="1"/>
          <w:numId w:val="5"/>
        </w:numPr>
        <w:spacing w:line="360" w:lineRule="auto"/>
        <w:rPr>
          <w:rFonts w:asciiTheme="minorHAnsi" w:hAnsiTheme="minorHAnsi" w:cstheme="minorHAnsi"/>
          <w:b/>
          <w:sz w:val="22"/>
          <w:szCs w:val="22"/>
          <w:u w:val="single"/>
        </w:rPr>
      </w:pPr>
      <w:r>
        <w:rPr>
          <w:rFonts w:asciiTheme="minorHAnsi" w:hAnsiTheme="minorHAnsi" w:cstheme="minorHAnsi"/>
          <w:sz w:val="22"/>
          <w:szCs w:val="22"/>
        </w:rPr>
        <w:t>The Working Group noted that the majority of respondents did not agree with the principles of DCP 206.</w:t>
      </w:r>
    </w:p>
    <w:p w:rsidR="00A509F3" w:rsidRPr="00A509F3" w:rsidRDefault="00A509F3" w:rsidP="00A509F3">
      <w:pPr>
        <w:pStyle w:val="Heading2"/>
        <w:keepNext w:val="0"/>
        <w:widowControl w:val="0"/>
        <w:numPr>
          <w:ilvl w:val="1"/>
          <w:numId w:val="5"/>
        </w:numPr>
        <w:spacing w:line="360" w:lineRule="auto"/>
        <w:rPr>
          <w:rFonts w:asciiTheme="minorHAnsi" w:hAnsiTheme="minorHAnsi" w:cstheme="minorHAnsi"/>
          <w:sz w:val="22"/>
          <w:szCs w:val="22"/>
        </w:rPr>
      </w:pPr>
      <w:r w:rsidRPr="00A509F3">
        <w:rPr>
          <w:rFonts w:asciiTheme="minorHAnsi" w:hAnsiTheme="minorHAnsi" w:cstheme="minorHAnsi"/>
          <w:sz w:val="22"/>
          <w:szCs w:val="22"/>
        </w:rPr>
        <w:t>One Supplier Party felt that the CP presents a well-argued case for the removal of Charge 1.</w:t>
      </w:r>
    </w:p>
    <w:p w:rsidR="00692587" w:rsidRDefault="00A509F3" w:rsidP="00A509F3">
      <w:pPr>
        <w:pStyle w:val="Heading2"/>
        <w:keepNext w:val="0"/>
        <w:widowControl w:val="0"/>
        <w:numPr>
          <w:ilvl w:val="1"/>
          <w:numId w:val="5"/>
        </w:numPr>
        <w:spacing w:line="360" w:lineRule="auto"/>
        <w:rPr>
          <w:rFonts w:asciiTheme="minorHAnsi" w:hAnsiTheme="minorHAnsi" w:cstheme="minorHAnsi"/>
          <w:sz w:val="22"/>
          <w:szCs w:val="22"/>
        </w:rPr>
      </w:pPr>
      <w:r w:rsidRPr="00A509F3">
        <w:rPr>
          <w:rFonts w:asciiTheme="minorHAnsi" w:hAnsiTheme="minorHAnsi" w:cstheme="minorHAnsi"/>
          <w:sz w:val="22"/>
          <w:szCs w:val="22"/>
        </w:rPr>
        <w:lastRenderedPageBreak/>
        <w:t xml:space="preserve">A DNO Party respondent explained that they are supportive; however the Working Group has not considered an alternative approach as part of the change.  </w:t>
      </w:r>
      <w:r w:rsidR="004A2555">
        <w:rPr>
          <w:rFonts w:asciiTheme="minorHAnsi" w:hAnsiTheme="minorHAnsi" w:cstheme="minorHAnsi"/>
          <w:sz w:val="22"/>
          <w:szCs w:val="22"/>
        </w:rPr>
        <w:t>Under this proposal t</w:t>
      </w:r>
      <w:r w:rsidRPr="00A509F3">
        <w:rPr>
          <w:rFonts w:asciiTheme="minorHAnsi" w:hAnsiTheme="minorHAnsi" w:cstheme="minorHAnsi"/>
          <w:sz w:val="22"/>
          <w:szCs w:val="22"/>
        </w:rPr>
        <w:t xml:space="preserve">he costs are simply moved to be allocated by scaling.  </w:t>
      </w:r>
      <w:r>
        <w:rPr>
          <w:rFonts w:asciiTheme="minorHAnsi" w:hAnsiTheme="minorHAnsi" w:cstheme="minorHAnsi"/>
          <w:sz w:val="22"/>
          <w:szCs w:val="22"/>
        </w:rPr>
        <w:t>This respondent felt that t</w:t>
      </w:r>
      <w:r w:rsidRPr="00A509F3">
        <w:rPr>
          <w:rFonts w:asciiTheme="minorHAnsi" w:hAnsiTheme="minorHAnsi" w:cstheme="minorHAnsi"/>
          <w:sz w:val="22"/>
          <w:szCs w:val="22"/>
        </w:rPr>
        <w:t xml:space="preserve">his should </w:t>
      </w:r>
      <w:r>
        <w:rPr>
          <w:rFonts w:asciiTheme="minorHAnsi" w:hAnsiTheme="minorHAnsi" w:cstheme="minorHAnsi"/>
          <w:sz w:val="22"/>
          <w:szCs w:val="22"/>
        </w:rPr>
        <w:t>be further reviewed by the Working Group.</w:t>
      </w:r>
    </w:p>
    <w:p w:rsidR="00A509F3" w:rsidRPr="00A509F3" w:rsidRDefault="00A509F3" w:rsidP="00A509F3">
      <w:pPr>
        <w:pStyle w:val="Heading2"/>
        <w:keepNext w:val="0"/>
        <w:widowControl w:val="0"/>
        <w:numPr>
          <w:ilvl w:val="1"/>
          <w:numId w:val="5"/>
        </w:numPr>
        <w:spacing w:line="360" w:lineRule="auto"/>
        <w:rPr>
          <w:rFonts w:asciiTheme="minorHAnsi" w:hAnsiTheme="minorHAnsi" w:cstheme="minorHAnsi"/>
          <w:sz w:val="22"/>
          <w:szCs w:val="22"/>
        </w:rPr>
      </w:pPr>
      <w:r w:rsidRPr="00A509F3">
        <w:rPr>
          <w:rFonts w:asciiTheme="minorHAnsi" w:hAnsiTheme="minorHAnsi" w:cstheme="minorHAnsi"/>
          <w:sz w:val="22"/>
          <w:szCs w:val="22"/>
        </w:rPr>
        <w:t xml:space="preserve">Another DNO Party noted that they </w:t>
      </w:r>
      <w:r w:rsidR="00DE6512">
        <w:rPr>
          <w:rFonts w:asciiTheme="minorHAnsi" w:hAnsiTheme="minorHAnsi" w:cstheme="minorHAnsi"/>
          <w:sz w:val="22"/>
          <w:szCs w:val="22"/>
        </w:rPr>
        <w:t xml:space="preserve">do not agree </w:t>
      </w:r>
      <w:r w:rsidRPr="00A509F3">
        <w:rPr>
          <w:rFonts w:asciiTheme="minorHAnsi" w:hAnsiTheme="minorHAnsi" w:cstheme="minorHAnsi"/>
          <w:sz w:val="22"/>
          <w:szCs w:val="22"/>
        </w:rPr>
        <w:t>with the principles of DCP 206 and also do not agree that a customer should be “protected” from changes in the network configuration that affect modelled investment needs.  We also do not agree that it is prudent to remove signals that are intended to drive demand away from congested areas of the network.</w:t>
      </w:r>
    </w:p>
    <w:p w:rsidR="00A509F3" w:rsidRDefault="00A509F3" w:rsidP="00A509F3">
      <w:pPr>
        <w:pStyle w:val="Heading2"/>
        <w:keepNext w:val="0"/>
        <w:widowControl w:val="0"/>
        <w:numPr>
          <w:ilvl w:val="1"/>
          <w:numId w:val="5"/>
        </w:numPr>
        <w:spacing w:line="360" w:lineRule="auto"/>
        <w:rPr>
          <w:rFonts w:asciiTheme="minorHAnsi" w:hAnsiTheme="minorHAnsi" w:cstheme="minorHAnsi"/>
          <w:sz w:val="22"/>
          <w:szCs w:val="22"/>
        </w:rPr>
      </w:pPr>
      <w:r>
        <w:rPr>
          <w:rFonts w:asciiTheme="minorHAnsi" w:hAnsiTheme="minorHAnsi" w:cstheme="minorHAnsi"/>
          <w:sz w:val="22"/>
          <w:szCs w:val="22"/>
        </w:rPr>
        <w:t>This respondent further explained that i</w:t>
      </w:r>
      <w:r w:rsidRPr="00A509F3">
        <w:rPr>
          <w:rFonts w:asciiTheme="minorHAnsi" w:hAnsiTheme="minorHAnsi" w:cstheme="minorHAnsi"/>
          <w:sz w:val="22"/>
          <w:szCs w:val="22"/>
        </w:rPr>
        <w:t>t is difficult to agree with the principles of this change as the methodology was always intended to include the forecast of future investments in the networks to address the growth of demand.  If this element of the charge is removed there is a need to develop an alternative approach to demonstrate the locational impact on customers connecting to the networks.</w:t>
      </w:r>
    </w:p>
    <w:p w:rsidR="00A509F3" w:rsidRPr="00A509F3" w:rsidRDefault="00A509F3" w:rsidP="00A509F3">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Question T</w:t>
      </w:r>
      <w:r>
        <w:rPr>
          <w:rFonts w:asciiTheme="minorHAnsi" w:hAnsiTheme="minorHAnsi" w:cstheme="minorHAnsi"/>
          <w:b/>
          <w:sz w:val="22"/>
          <w:szCs w:val="22"/>
          <w:u w:val="single"/>
        </w:rPr>
        <w:t>hree</w:t>
      </w:r>
      <w:r w:rsidRPr="00A509F3">
        <w:rPr>
          <w:rFonts w:asciiTheme="minorHAnsi" w:hAnsiTheme="minorHAnsi" w:cstheme="minorHAnsi"/>
          <w:b/>
          <w:sz w:val="22"/>
          <w:szCs w:val="22"/>
          <w:u w:val="single"/>
        </w:rPr>
        <w:t xml:space="preserve"> - Do you</w:t>
      </w:r>
      <w:r>
        <w:rPr>
          <w:rFonts w:asciiTheme="minorHAnsi" w:hAnsiTheme="minorHAnsi" w:cstheme="minorHAnsi"/>
          <w:b/>
          <w:sz w:val="22"/>
          <w:szCs w:val="22"/>
          <w:u w:val="single"/>
        </w:rPr>
        <w:t xml:space="preserve"> have any comments on the proposed solution</w:t>
      </w:r>
      <w:r w:rsidRPr="00A509F3">
        <w:rPr>
          <w:rFonts w:asciiTheme="minorHAnsi" w:hAnsiTheme="minorHAnsi" w:cstheme="minorHAnsi"/>
          <w:b/>
          <w:sz w:val="22"/>
          <w:szCs w:val="22"/>
          <w:u w:val="single"/>
        </w:rPr>
        <w:t>?</w:t>
      </w:r>
    </w:p>
    <w:p w:rsidR="00A509F3" w:rsidRDefault="00A509F3" w:rsidP="00A509F3"/>
    <w:p w:rsidR="00A509F3" w:rsidRPr="0080698E" w:rsidRDefault="000027FF" w:rsidP="000027FF">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One DNO respondent noted that they do not think the proposed solution is effective without considering an alternative; unfortunately this DCP does not propose any alternative to locational charging.  They did note paragraph 5.2 refers to a future change proposal that would identify a replacement for FCP and/or LRIC which would be charged in a similar manner. They explained that it would be their preference that any changes to the EDCM were not addressed piecemeal but as part of the wider EDCM review.</w:t>
      </w:r>
    </w:p>
    <w:p w:rsidR="000027FF" w:rsidRPr="0080698E" w:rsidRDefault="000027FF" w:rsidP="000027FF">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noted that this DNO would prefer to have this CP included within the wider EDCM review.  It was also agreed that it was suggested within the response that piecemeal responses could lead to volatility in the EDCM charges.</w:t>
      </w:r>
    </w:p>
    <w:p w:rsidR="0080698E" w:rsidRP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An interested party explained that</w:t>
      </w:r>
      <w:r>
        <w:rPr>
          <w:rFonts w:asciiTheme="minorHAnsi" w:hAnsiTheme="minorHAnsi" w:cstheme="minorHAnsi"/>
          <w:sz w:val="22"/>
          <w:szCs w:val="22"/>
        </w:rPr>
        <w:t xml:space="preserve"> in their view,</w:t>
      </w:r>
      <w:r w:rsidRPr="0080698E">
        <w:rPr>
          <w:rFonts w:asciiTheme="minorHAnsi" w:hAnsiTheme="minorHAnsi" w:cstheme="minorHAnsi"/>
          <w:sz w:val="22"/>
          <w:szCs w:val="22"/>
        </w:rPr>
        <w:t xml:space="preserve"> the consultation does not provide enough information to answer this question.</w:t>
      </w:r>
    </w:p>
    <w:p w:rsidR="000027FF"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Pr>
          <w:rFonts w:asciiTheme="minorHAnsi" w:hAnsiTheme="minorHAnsi" w:cstheme="minorHAnsi"/>
          <w:sz w:val="22"/>
          <w:szCs w:val="22"/>
        </w:rPr>
        <w:t>It was further noted that t</w:t>
      </w:r>
      <w:r w:rsidRPr="0080698E">
        <w:rPr>
          <w:rFonts w:asciiTheme="minorHAnsi" w:hAnsiTheme="minorHAnsi" w:cstheme="minorHAnsi"/>
          <w:sz w:val="22"/>
          <w:szCs w:val="22"/>
        </w:rPr>
        <w:t xml:space="preserve">he main issue is that </w:t>
      </w:r>
      <w:r>
        <w:rPr>
          <w:rFonts w:asciiTheme="minorHAnsi" w:hAnsiTheme="minorHAnsi" w:cstheme="minorHAnsi"/>
          <w:sz w:val="22"/>
          <w:szCs w:val="22"/>
        </w:rPr>
        <w:t>they</w:t>
      </w:r>
      <w:r w:rsidRPr="0080698E">
        <w:rPr>
          <w:rFonts w:asciiTheme="minorHAnsi" w:hAnsiTheme="minorHAnsi" w:cstheme="minorHAnsi"/>
          <w:sz w:val="22"/>
          <w:szCs w:val="22"/>
        </w:rPr>
        <w:t xml:space="preserve"> do not know whether DCP 206 would drive the fixed adder and asset </w:t>
      </w:r>
      <w:proofErr w:type="spellStart"/>
      <w:r w:rsidRPr="0080698E">
        <w:rPr>
          <w:rFonts w:asciiTheme="minorHAnsi" w:hAnsiTheme="minorHAnsi" w:cstheme="minorHAnsi"/>
          <w:sz w:val="22"/>
          <w:szCs w:val="22"/>
        </w:rPr>
        <w:t>scaler</w:t>
      </w:r>
      <w:proofErr w:type="spellEnd"/>
      <w:r w:rsidRPr="0080698E">
        <w:rPr>
          <w:rFonts w:asciiTheme="minorHAnsi" w:hAnsiTheme="minorHAnsi" w:cstheme="minorHAnsi"/>
          <w:sz w:val="22"/>
          <w:szCs w:val="22"/>
        </w:rPr>
        <w:t xml:space="preserve"> elements up to levels that exceed what would reasonably cover depreciation and return on capital.  If not, then the proposed </w:t>
      </w:r>
      <w:r w:rsidRPr="0080698E">
        <w:rPr>
          <w:rFonts w:asciiTheme="minorHAnsi" w:hAnsiTheme="minorHAnsi" w:cstheme="minorHAnsi"/>
          <w:sz w:val="22"/>
          <w:szCs w:val="22"/>
        </w:rPr>
        <w:lastRenderedPageBreak/>
        <w:t xml:space="preserve">solution is acceptable and is a clear improvement on the existing EDCM.  If the fixed adder or asset </w:t>
      </w:r>
      <w:proofErr w:type="spellStart"/>
      <w:r w:rsidRPr="0080698E">
        <w:rPr>
          <w:rFonts w:asciiTheme="minorHAnsi" w:hAnsiTheme="minorHAnsi" w:cstheme="minorHAnsi"/>
          <w:sz w:val="22"/>
          <w:szCs w:val="22"/>
        </w:rPr>
        <w:t>scaler</w:t>
      </w:r>
      <w:proofErr w:type="spellEnd"/>
      <w:r w:rsidRPr="0080698E">
        <w:rPr>
          <w:rFonts w:asciiTheme="minorHAnsi" w:hAnsiTheme="minorHAnsi" w:cstheme="minorHAnsi"/>
          <w:sz w:val="22"/>
          <w:szCs w:val="22"/>
        </w:rPr>
        <w:t xml:space="preserve"> elements are driven to unreasonably high levels by DCP 206, then the proposed solution needs to be complemented with a revision to the EDCM demand pot calculation or a change in the approach to demand scaling.</w:t>
      </w:r>
    </w:p>
    <w:p w:rsidR="0080698E" w:rsidRP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noted that the respondent thought that an alternative change may be required, but did not have enough information to determine whether this was necessary.</w:t>
      </w:r>
    </w:p>
    <w:p w:rsidR="0080698E" w:rsidRP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 xml:space="preserve">A DNO Party respondent noted that they believe that this solution, which would remove the unit rate charge, is detrimental to the ‘peak time’ cost signal component of the methodology. </w:t>
      </w:r>
    </w:p>
    <w:p w:rsid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They further explained that they are not convinced that there is a ‘defect’ in providing a price signal allocation of charges that is based on reflecting future hypothetical investments to meet the growth (or decline) in demand caused by users.</w:t>
      </w:r>
    </w:p>
    <w:p w:rsidR="0080698E" w:rsidRP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 xml:space="preserve">The Working Group questioned how much of the peak time cost signal would be removed as the peak time signals would still be part of DCP 206.  The Working Group does not know the effects of the removal of the unit rates, but it was </w:t>
      </w:r>
      <w:r>
        <w:rPr>
          <w:rFonts w:asciiTheme="minorHAnsi" w:hAnsiTheme="minorHAnsi" w:cstheme="minorHAnsi"/>
          <w:sz w:val="22"/>
          <w:szCs w:val="22"/>
        </w:rPr>
        <w:t>highlighted</w:t>
      </w:r>
      <w:r w:rsidRPr="0080698E">
        <w:rPr>
          <w:rFonts w:asciiTheme="minorHAnsi" w:hAnsiTheme="minorHAnsi" w:cstheme="minorHAnsi"/>
          <w:sz w:val="22"/>
          <w:szCs w:val="22"/>
        </w:rPr>
        <w:t xml:space="preserve"> that the visibility would be removed.</w:t>
      </w:r>
    </w:p>
    <w:p w:rsid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 xml:space="preserve">The Working Group noted that </w:t>
      </w:r>
      <w:r>
        <w:rPr>
          <w:rFonts w:asciiTheme="minorHAnsi" w:hAnsiTheme="minorHAnsi" w:cstheme="minorHAnsi"/>
          <w:sz w:val="22"/>
          <w:szCs w:val="22"/>
        </w:rPr>
        <w:t>this DNO</w:t>
      </w:r>
      <w:r w:rsidRPr="0080698E">
        <w:rPr>
          <w:rFonts w:asciiTheme="minorHAnsi" w:hAnsiTheme="minorHAnsi" w:cstheme="minorHAnsi"/>
          <w:sz w:val="22"/>
          <w:szCs w:val="22"/>
        </w:rPr>
        <w:t xml:space="preserve"> agrees with the current EDCM methodology, and does not agree with the removal of one element of thi</w:t>
      </w:r>
      <w:r w:rsidR="00DE6512">
        <w:rPr>
          <w:rFonts w:asciiTheme="minorHAnsi" w:hAnsiTheme="minorHAnsi" w:cstheme="minorHAnsi"/>
          <w:sz w:val="22"/>
          <w:szCs w:val="22"/>
        </w:rPr>
        <w:t>s</w:t>
      </w:r>
      <w:r w:rsidR="00CB49AD">
        <w:rPr>
          <w:rFonts w:asciiTheme="minorHAnsi" w:hAnsiTheme="minorHAnsi" w:cstheme="minorHAnsi"/>
          <w:sz w:val="22"/>
          <w:szCs w:val="22"/>
        </w:rPr>
        <w:t xml:space="preserve"> in isolation</w:t>
      </w:r>
      <w:r w:rsidR="00DE6512">
        <w:rPr>
          <w:rFonts w:asciiTheme="minorHAnsi" w:hAnsiTheme="minorHAnsi" w:cstheme="minorHAnsi"/>
          <w:sz w:val="22"/>
          <w:szCs w:val="22"/>
        </w:rPr>
        <w:t>.  O</w:t>
      </w:r>
      <w:r w:rsidRPr="0080698E">
        <w:rPr>
          <w:rFonts w:asciiTheme="minorHAnsi" w:hAnsiTheme="minorHAnsi" w:cstheme="minorHAnsi"/>
          <w:sz w:val="22"/>
          <w:szCs w:val="22"/>
        </w:rPr>
        <w:t>ne working group member felt that</w:t>
      </w:r>
      <w:r w:rsidR="00DE6512">
        <w:rPr>
          <w:rFonts w:asciiTheme="minorHAnsi" w:hAnsiTheme="minorHAnsi" w:cstheme="minorHAnsi"/>
          <w:sz w:val="22"/>
          <w:szCs w:val="22"/>
        </w:rPr>
        <w:t>,</w:t>
      </w:r>
      <w:r w:rsidRPr="0080698E">
        <w:rPr>
          <w:rFonts w:asciiTheme="minorHAnsi" w:hAnsiTheme="minorHAnsi" w:cstheme="minorHAnsi"/>
          <w:sz w:val="22"/>
          <w:szCs w:val="22"/>
        </w:rPr>
        <w:t xml:space="preserve"> in their opinion</w:t>
      </w:r>
      <w:r w:rsidR="00DE6512">
        <w:rPr>
          <w:rFonts w:asciiTheme="minorHAnsi" w:hAnsiTheme="minorHAnsi" w:cstheme="minorHAnsi"/>
          <w:sz w:val="22"/>
          <w:szCs w:val="22"/>
        </w:rPr>
        <w:t xml:space="preserve"> agreeing with the current approved EDCM</w:t>
      </w:r>
      <w:r w:rsidR="00474FAB">
        <w:rPr>
          <w:rFonts w:asciiTheme="minorHAnsi" w:hAnsiTheme="minorHAnsi" w:cstheme="minorHAnsi"/>
          <w:sz w:val="22"/>
          <w:szCs w:val="22"/>
        </w:rPr>
        <w:t xml:space="preserve"> methodology</w:t>
      </w:r>
      <w:r w:rsidRPr="0080698E">
        <w:rPr>
          <w:rFonts w:asciiTheme="minorHAnsi" w:hAnsiTheme="minorHAnsi" w:cstheme="minorHAnsi"/>
          <w:sz w:val="22"/>
          <w:szCs w:val="22"/>
        </w:rPr>
        <w:t xml:space="preserve"> impl</w:t>
      </w:r>
      <w:r w:rsidR="00DE6512">
        <w:rPr>
          <w:rFonts w:asciiTheme="minorHAnsi" w:hAnsiTheme="minorHAnsi" w:cstheme="minorHAnsi"/>
          <w:sz w:val="22"/>
          <w:szCs w:val="22"/>
        </w:rPr>
        <w:t xml:space="preserve">ies </w:t>
      </w:r>
      <w:r w:rsidR="00474FAB">
        <w:rPr>
          <w:rFonts w:asciiTheme="minorHAnsi" w:hAnsiTheme="minorHAnsi" w:cstheme="minorHAnsi"/>
          <w:sz w:val="22"/>
          <w:szCs w:val="22"/>
        </w:rPr>
        <w:t>that they support</w:t>
      </w:r>
      <w:r w:rsidR="00DE6512">
        <w:rPr>
          <w:rFonts w:asciiTheme="minorHAnsi" w:hAnsiTheme="minorHAnsi" w:cstheme="minorHAnsi"/>
          <w:sz w:val="22"/>
          <w:szCs w:val="22"/>
        </w:rPr>
        <w:t xml:space="preserve"> the</w:t>
      </w:r>
      <w:r w:rsidRPr="0080698E">
        <w:rPr>
          <w:rFonts w:asciiTheme="minorHAnsi" w:hAnsiTheme="minorHAnsi" w:cstheme="minorHAnsi"/>
          <w:sz w:val="22"/>
          <w:szCs w:val="22"/>
        </w:rPr>
        <w:t xml:space="preserve"> charging</w:t>
      </w:r>
      <w:r w:rsidR="00DE6512">
        <w:rPr>
          <w:rFonts w:asciiTheme="minorHAnsi" w:hAnsiTheme="minorHAnsi" w:cstheme="minorHAnsi"/>
          <w:sz w:val="22"/>
          <w:szCs w:val="22"/>
        </w:rPr>
        <w:t xml:space="preserve"> of</w:t>
      </w:r>
      <w:r w:rsidRPr="0080698E">
        <w:rPr>
          <w:rFonts w:asciiTheme="minorHAnsi" w:hAnsiTheme="minorHAnsi" w:cstheme="minorHAnsi"/>
          <w:sz w:val="22"/>
          <w:szCs w:val="22"/>
        </w:rPr>
        <w:t xml:space="preserve"> one customer for future reinforcement that may</w:t>
      </w:r>
      <w:r w:rsidR="00474FAB">
        <w:rPr>
          <w:rFonts w:asciiTheme="minorHAnsi" w:hAnsiTheme="minorHAnsi" w:cstheme="minorHAnsi"/>
          <w:sz w:val="22"/>
          <w:szCs w:val="22"/>
        </w:rPr>
        <w:t xml:space="preserve"> </w:t>
      </w:r>
      <w:r w:rsidRPr="0080698E">
        <w:rPr>
          <w:rFonts w:asciiTheme="minorHAnsi" w:hAnsiTheme="minorHAnsi" w:cstheme="minorHAnsi"/>
          <w:sz w:val="22"/>
          <w:szCs w:val="22"/>
        </w:rPr>
        <w:t>be of no benefit to them</w:t>
      </w:r>
      <w:r w:rsidR="00474FAB">
        <w:rPr>
          <w:rFonts w:asciiTheme="minorHAnsi" w:hAnsiTheme="minorHAnsi" w:cstheme="minorHAnsi"/>
          <w:sz w:val="22"/>
          <w:szCs w:val="22"/>
        </w:rPr>
        <w:t xml:space="preserve"> </w:t>
      </w:r>
      <w:r w:rsidRPr="0080698E">
        <w:rPr>
          <w:rFonts w:asciiTheme="minorHAnsi" w:hAnsiTheme="minorHAnsi" w:cstheme="minorHAnsi"/>
          <w:sz w:val="22"/>
          <w:szCs w:val="22"/>
        </w:rPr>
        <w:t>– the majority of the Working Group did not agree with the opinion of this Working Group memb</w:t>
      </w:r>
      <w:r w:rsidR="00DE6512">
        <w:rPr>
          <w:rFonts w:asciiTheme="minorHAnsi" w:hAnsiTheme="minorHAnsi" w:cstheme="minorHAnsi"/>
          <w:sz w:val="22"/>
          <w:szCs w:val="22"/>
        </w:rPr>
        <w:t>er</w:t>
      </w:r>
      <w:r w:rsidR="00CB49AD">
        <w:rPr>
          <w:rFonts w:asciiTheme="minorHAnsi" w:hAnsiTheme="minorHAnsi" w:cstheme="minorHAnsi"/>
          <w:sz w:val="22"/>
          <w:szCs w:val="22"/>
        </w:rPr>
        <w:t>.</w:t>
      </w:r>
      <w:r w:rsidR="00DE6512">
        <w:rPr>
          <w:rFonts w:asciiTheme="minorHAnsi" w:hAnsiTheme="minorHAnsi" w:cstheme="minorHAnsi"/>
          <w:sz w:val="22"/>
          <w:szCs w:val="22"/>
        </w:rPr>
        <w:t xml:space="preserve"> </w:t>
      </w:r>
    </w:p>
    <w:p w:rsidR="0080698E" w:rsidRP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A further interested party noted that the charging framework implemented pursuant to Ofgem’s May 2011 consultation introduced a three part charge in the EDCM. The cost reflectivity principle in the Licence is effectively delivered by the signal for investment efficiency in Charge 1, and the revelation of the economic drivers of Charge 2 in the chosen allocation methodology. Deleting Charge 1, or even setting it to zero, must therefore be a retrograde step in pursuing the charging principles enshrined in the Lice</w:t>
      </w:r>
      <w:r>
        <w:rPr>
          <w:rFonts w:asciiTheme="minorHAnsi" w:hAnsiTheme="minorHAnsi" w:cstheme="minorHAnsi"/>
          <w:sz w:val="22"/>
          <w:szCs w:val="22"/>
        </w:rPr>
        <w:t>nce. If there are shortcomings in</w:t>
      </w:r>
      <w:r w:rsidRPr="0080698E">
        <w:rPr>
          <w:rFonts w:asciiTheme="minorHAnsi" w:hAnsiTheme="minorHAnsi" w:cstheme="minorHAnsi"/>
          <w:sz w:val="22"/>
          <w:szCs w:val="22"/>
        </w:rPr>
        <w:t xml:space="preserve"> the manner in which the LRIC or FCP methodologies calculate Charge 1, then it is these that should be addressed </w:t>
      </w:r>
      <w:r w:rsidRPr="0080698E">
        <w:rPr>
          <w:rFonts w:asciiTheme="minorHAnsi" w:hAnsiTheme="minorHAnsi" w:cstheme="minorHAnsi"/>
          <w:sz w:val="22"/>
          <w:szCs w:val="22"/>
        </w:rPr>
        <w:lastRenderedPageBreak/>
        <w:t>rather than simply abandoning Charge 1 altogether.</w:t>
      </w:r>
    </w:p>
    <w:p w:rsid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Pr>
          <w:rFonts w:asciiTheme="minorHAnsi" w:hAnsiTheme="minorHAnsi" w:cstheme="minorHAnsi"/>
          <w:sz w:val="22"/>
          <w:szCs w:val="22"/>
        </w:rPr>
        <w:t>They further explained that t</w:t>
      </w:r>
      <w:r w:rsidRPr="0080698E">
        <w:rPr>
          <w:rFonts w:asciiTheme="minorHAnsi" w:hAnsiTheme="minorHAnsi" w:cstheme="minorHAnsi"/>
          <w:sz w:val="22"/>
          <w:szCs w:val="22"/>
        </w:rPr>
        <w:t>he key merit of the LRIC or FCP charging methodologies is their ability to reflect the future network investment cost from a relatively simple input matrix of load growth and network spare capacity. This enables the future costs of network reinforcement to accumulate gradually rather than presenting network users with a price shock when the need for network reinforcement does materialise.</w:t>
      </w:r>
    </w:p>
    <w:p w:rsidR="0080698E" w:rsidRP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considers that this response agrees with the current EDCM methodology.</w:t>
      </w:r>
    </w:p>
    <w:p w:rsidR="0080698E" w:rsidRP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 xml:space="preserve">The Working Group </w:t>
      </w:r>
      <w:r>
        <w:rPr>
          <w:rFonts w:asciiTheme="minorHAnsi" w:hAnsiTheme="minorHAnsi" w:cstheme="minorHAnsi"/>
          <w:sz w:val="22"/>
          <w:szCs w:val="22"/>
        </w:rPr>
        <w:t xml:space="preserve">also </w:t>
      </w:r>
      <w:r w:rsidRPr="0080698E">
        <w:rPr>
          <w:rFonts w:asciiTheme="minorHAnsi" w:hAnsiTheme="minorHAnsi" w:cstheme="minorHAnsi"/>
          <w:sz w:val="22"/>
          <w:szCs w:val="22"/>
        </w:rPr>
        <w:t xml:space="preserve">noted that </w:t>
      </w:r>
      <w:r>
        <w:rPr>
          <w:rFonts w:asciiTheme="minorHAnsi" w:hAnsiTheme="minorHAnsi" w:cstheme="minorHAnsi"/>
          <w:sz w:val="22"/>
          <w:szCs w:val="22"/>
        </w:rPr>
        <w:t>this respondent</w:t>
      </w:r>
      <w:r w:rsidRPr="0080698E">
        <w:rPr>
          <w:rFonts w:asciiTheme="minorHAnsi" w:hAnsiTheme="minorHAnsi" w:cstheme="minorHAnsi"/>
          <w:sz w:val="22"/>
          <w:szCs w:val="22"/>
        </w:rPr>
        <w:t xml:space="preserve"> would prefer to have this CP included within the wider EDCM review.  It was also agreed that it was suggested within the response that piecemeal responses could lead to volatility</w:t>
      </w:r>
      <w:r>
        <w:rPr>
          <w:rFonts w:asciiTheme="minorHAnsi" w:hAnsiTheme="minorHAnsi" w:cstheme="minorHAnsi"/>
          <w:sz w:val="22"/>
          <w:szCs w:val="22"/>
        </w:rPr>
        <w:t xml:space="preserve"> within EDCM charges</w:t>
      </w:r>
      <w:r w:rsidRPr="0080698E">
        <w:rPr>
          <w:rFonts w:asciiTheme="minorHAnsi" w:hAnsiTheme="minorHAnsi" w:cstheme="minorHAnsi"/>
          <w:sz w:val="22"/>
          <w:szCs w:val="22"/>
        </w:rPr>
        <w:t>.</w:t>
      </w:r>
    </w:p>
    <w:p w:rsidR="0080698E" w:rsidRDefault="0080698E" w:rsidP="0080698E">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Four</w:t>
      </w:r>
      <w:r w:rsidRPr="00A509F3">
        <w:rPr>
          <w:rFonts w:asciiTheme="minorHAnsi" w:hAnsiTheme="minorHAnsi" w:cstheme="minorHAnsi"/>
          <w:b/>
          <w:sz w:val="22"/>
          <w:szCs w:val="22"/>
          <w:u w:val="single"/>
        </w:rPr>
        <w:t xml:space="preserve"> - Do you</w:t>
      </w:r>
      <w:r>
        <w:rPr>
          <w:rFonts w:asciiTheme="minorHAnsi" w:hAnsiTheme="minorHAnsi" w:cstheme="minorHAnsi"/>
          <w:b/>
          <w:sz w:val="22"/>
          <w:szCs w:val="22"/>
          <w:u w:val="single"/>
        </w:rPr>
        <w:t xml:space="preserve"> have any comments on the proposed legal drafting</w:t>
      </w:r>
      <w:r w:rsidRPr="00A509F3">
        <w:rPr>
          <w:rFonts w:asciiTheme="minorHAnsi" w:hAnsiTheme="minorHAnsi" w:cstheme="minorHAnsi"/>
          <w:b/>
          <w:sz w:val="22"/>
          <w:szCs w:val="22"/>
          <w:u w:val="single"/>
        </w:rPr>
        <w:t>?</w:t>
      </w:r>
    </w:p>
    <w:p w:rsidR="0080698E" w:rsidRDefault="0080698E" w:rsidP="0080698E">
      <w:pPr>
        <w:pStyle w:val="ListParagraph"/>
        <w:ind w:left="432"/>
        <w:rPr>
          <w:rFonts w:asciiTheme="minorHAnsi" w:hAnsiTheme="minorHAnsi" w:cstheme="minorHAnsi"/>
          <w:b/>
          <w:sz w:val="22"/>
          <w:szCs w:val="22"/>
          <w:u w:val="single"/>
        </w:rPr>
      </w:pPr>
    </w:p>
    <w:p w:rsidR="0080698E" w:rsidRP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noted that the majority of respondents did not have any further comments on the proposed legal drafting.</w:t>
      </w:r>
    </w:p>
    <w:p w:rsid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A DNO respondent did not agree with the proposal taken by the Working Group to leave the numerous references to Charge 1 which exist throughout DCUSA schedules 17 &amp; 18 following this proposal to remove locational charging. They believe that if Charge 1 (or in fact any element of the methodology) is removed, then references throughout should also be removed.</w:t>
      </w:r>
    </w:p>
    <w:p w:rsidR="0080698E" w:rsidRDefault="0080698E" w:rsidP="0080698E">
      <w:pPr>
        <w:pStyle w:val="Heading2"/>
        <w:keepNext w:val="0"/>
        <w:widowControl w:val="0"/>
        <w:numPr>
          <w:ilvl w:val="1"/>
          <w:numId w:val="5"/>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noted the comments within this response.</w:t>
      </w:r>
    </w:p>
    <w:p w:rsidR="0080698E" w:rsidRDefault="0080698E" w:rsidP="0080698E">
      <w:pPr>
        <w:pStyle w:val="ListParagraph"/>
        <w:ind w:left="432"/>
        <w:rPr>
          <w:rFonts w:asciiTheme="minorHAnsi" w:hAnsiTheme="minorHAnsi" w:cstheme="minorHAnsi"/>
          <w:b/>
          <w:sz w:val="22"/>
          <w:szCs w:val="22"/>
          <w:u w:val="single"/>
        </w:rPr>
      </w:pPr>
    </w:p>
    <w:p w:rsidR="0080698E" w:rsidRDefault="0080698E" w:rsidP="0080698E">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Five</w:t>
      </w:r>
      <w:r w:rsidRPr="00A509F3">
        <w:rPr>
          <w:rFonts w:asciiTheme="minorHAnsi" w:hAnsiTheme="minorHAnsi" w:cstheme="minorHAnsi"/>
          <w:b/>
          <w:sz w:val="22"/>
          <w:szCs w:val="22"/>
          <w:u w:val="single"/>
        </w:rPr>
        <w:t xml:space="preserve"> - </w:t>
      </w:r>
      <w:r w:rsidR="0021595C" w:rsidRPr="0021595C">
        <w:rPr>
          <w:rFonts w:asciiTheme="minorHAnsi" w:hAnsiTheme="minorHAnsi" w:cstheme="minorHAnsi"/>
          <w:b/>
          <w:sz w:val="22"/>
          <w:szCs w:val="22"/>
          <w:u w:val="single"/>
        </w:rPr>
        <w:t>Would you prefer the implementation date to be 1 April 2015 or 1 April 2016?</w:t>
      </w:r>
    </w:p>
    <w:p w:rsidR="0080698E" w:rsidRDefault="0080698E" w:rsidP="0080698E"/>
    <w:p w:rsidR="0080698E" w:rsidRDefault="0021595C" w:rsidP="0021595C">
      <w:pPr>
        <w:pStyle w:val="Heading2"/>
        <w:keepNext w:val="0"/>
        <w:widowControl w:val="0"/>
        <w:numPr>
          <w:ilvl w:val="1"/>
          <w:numId w:val="5"/>
        </w:numPr>
        <w:spacing w:line="360" w:lineRule="auto"/>
        <w:rPr>
          <w:rFonts w:asciiTheme="minorHAnsi" w:hAnsiTheme="minorHAnsi" w:cstheme="minorHAnsi"/>
          <w:sz w:val="22"/>
          <w:szCs w:val="22"/>
        </w:rPr>
      </w:pPr>
      <w:r w:rsidRPr="0021595C">
        <w:rPr>
          <w:rFonts w:asciiTheme="minorHAnsi" w:hAnsiTheme="minorHAnsi" w:cstheme="minorHAnsi"/>
          <w:sz w:val="22"/>
          <w:szCs w:val="22"/>
        </w:rPr>
        <w:t>The overall majority of the responses preferred an April 2016 implementation date</w:t>
      </w:r>
      <w:r>
        <w:rPr>
          <w:rFonts w:asciiTheme="minorHAnsi" w:hAnsiTheme="minorHAnsi" w:cstheme="minorHAnsi"/>
          <w:sz w:val="22"/>
          <w:szCs w:val="22"/>
        </w:rPr>
        <w:t>.</w:t>
      </w:r>
    </w:p>
    <w:p w:rsidR="0021595C" w:rsidRDefault="0021595C" w:rsidP="0021595C"/>
    <w:p w:rsidR="0021595C" w:rsidRDefault="0021595C" w:rsidP="0021595C">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Six</w:t>
      </w:r>
      <w:r w:rsidRPr="00A509F3">
        <w:rPr>
          <w:rFonts w:asciiTheme="minorHAnsi" w:hAnsiTheme="minorHAnsi" w:cstheme="minorHAnsi"/>
          <w:b/>
          <w:sz w:val="22"/>
          <w:szCs w:val="22"/>
          <w:u w:val="single"/>
        </w:rPr>
        <w:t xml:space="preserve"> - </w:t>
      </w:r>
      <w:r w:rsidRPr="0021595C">
        <w:rPr>
          <w:rFonts w:asciiTheme="minorHAnsi" w:hAnsiTheme="minorHAnsi" w:cstheme="minorHAnsi"/>
          <w:b/>
          <w:sz w:val="22"/>
          <w:szCs w:val="22"/>
          <w:u w:val="single"/>
        </w:rPr>
        <w:t>Are you aware of any wider industry developments that may impact upon or be impacted by this change proposal?  If so, please give details.</w:t>
      </w:r>
    </w:p>
    <w:p w:rsidR="0021595C" w:rsidRDefault="0021595C" w:rsidP="0021595C">
      <w:pPr>
        <w:pStyle w:val="ListParagraph"/>
        <w:ind w:left="432"/>
        <w:rPr>
          <w:rFonts w:asciiTheme="minorHAnsi" w:hAnsiTheme="minorHAnsi" w:cstheme="minorHAnsi"/>
          <w:b/>
          <w:sz w:val="22"/>
          <w:szCs w:val="22"/>
          <w:u w:val="single"/>
        </w:rPr>
      </w:pPr>
    </w:p>
    <w:p w:rsidR="0021595C" w:rsidRPr="0021595C" w:rsidRDefault="0021595C" w:rsidP="0021595C">
      <w:pPr>
        <w:pStyle w:val="Heading2"/>
        <w:keepNext w:val="0"/>
        <w:widowControl w:val="0"/>
        <w:numPr>
          <w:ilvl w:val="1"/>
          <w:numId w:val="5"/>
        </w:numPr>
        <w:spacing w:line="360" w:lineRule="auto"/>
        <w:rPr>
          <w:rFonts w:asciiTheme="minorHAnsi" w:hAnsiTheme="minorHAnsi" w:cstheme="minorHAnsi"/>
          <w:sz w:val="22"/>
          <w:szCs w:val="22"/>
        </w:rPr>
      </w:pPr>
      <w:r>
        <w:rPr>
          <w:rFonts w:asciiTheme="minorHAnsi" w:hAnsiTheme="minorHAnsi" w:cstheme="minorHAnsi"/>
          <w:sz w:val="22"/>
          <w:szCs w:val="22"/>
        </w:rPr>
        <w:t>A DNO respondent highlighted that there are a</w:t>
      </w:r>
      <w:r w:rsidRPr="0021595C">
        <w:rPr>
          <w:rFonts w:asciiTheme="minorHAnsi" w:hAnsiTheme="minorHAnsi" w:cstheme="minorHAnsi"/>
          <w:sz w:val="22"/>
          <w:szCs w:val="22"/>
        </w:rPr>
        <w:t xml:space="preserve"> number of EDCM related DCUSA change proposals are in progress.  Further, issues have also been raised at the DCMF </w:t>
      </w:r>
      <w:r w:rsidRPr="0021595C">
        <w:rPr>
          <w:rFonts w:asciiTheme="minorHAnsi" w:hAnsiTheme="minorHAnsi" w:cstheme="minorHAnsi"/>
          <w:sz w:val="22"/>
          <w:szCs w:val="22"/>
        </w:rPr>
        <w:lastRenderedPageBreak/>
        <w:t>&amp; MIG.  The outputs from these groups may impact on DCP206.</w:t>
      </w:r>
    </w:p>
    <w:p w:rsidR="0021595C" w:rsidRPr="0021595C" w:rsidRDefault="0021595C" w:rsidP="0021595C">
      <w:pPr>
        <w:pStyle w:val="Heading2"/>
        <w:keepNext w:val="0"/>
        <w:widowControl w:val="0"/>
        <w:numPr>
          <w:ilvl w:val="1"/>
          <w:numId w:val="5"/>
        </w:numPr>
        <w:spacing w:line="360" w:lineRule="auto"/>
        <w:rPr>
          <w:rFonts w:asciiTheme="minorHAnsi" w:hAnsiTheme="minorHAnsi" w:cstheme="minorHAnsi"/>
          <w:sz w:val="22"/>
          <w:szCs w:val="22"/>
        </w:rPr>
      </w:pPr>
      <w:r w:rsidRPr="0021595C">
        <w:rPr>
          <w:rFonts w:asciiTheme="minorHAnsi" w:hAnsiTheme="minorHAnsi" w:cstheme="minorHAnsi"/>
          <w:sz w:val="22"/>
          <w:szCs w:val="22"/>
        </w:rPr>
        <w:t>A different DNO respondent explained that in their opinion the EDCM review – for which the T</w:t>
      </w:r>
      <w:r>
        <w:rPr>
          <w:rFonts w:asciiTheme="minorHAnsi" w:hAnsiTheme="minorHAnsi" w:cstheme="minorHAnsi"/>
          <w:sz w:val="22"/>
          <w:szCs w:val="22"/>
        </w:rPr>
        <w:t xml:space="preserve">erms </w:t>
      </w:r>
      <w:r w:rsidRPr="0021595C">
        <w:rPr>
          <w:rFonts w:asciiTheme="minorHAnsi" w:hAnsiTheme="minorHAnsi" w:cstheme="minorHAnsi"/>
          <w:sz w:val="22"/>
          <w:szCs w:val="22"/>
        </w:rPr>
        <w:t>o</w:t>
      </w:r>
      <w:r>
        <w:rPr>
          <w:rFonts w:asciiTheme="minorHAnsi" w:hAnsiTheme="minorHAnsi" w:cstheme="minorHAnsi"/>
          <w:sz w:val="22"/>
          <w:szCs w:val="22"/>
        </w:rPr>
        <w:t xml:space="preserve">f </w:t>
      </w:r>
      <w:r w:rsidRPr="0021595C">
        <w:rPr>
          <w:rFonts w:asciiTheme="minorHAnsi" w:hAnsiTheme="minorHAnsi" w:cstheme="minorHAnsi"/>
          <w:sz w:val="22"/>
          <w:szCs w:val="22"/>
        </w:rPr>
        <w:t>R</w:t>
      </w:r>
      <w:r>
        <w:rPr>
          <w:rFonts w:asciiTheme="minorHAnsi" w:hAnsiTheme="minorHAnsi" w:cstheme="minorHAnsi"/>
          <w:sz w:val="22"/>
          <w:szCs w:val="22"/>
        </w:rPr>
        <w:t>eference</w:t>
      </w:r>
      <w:r w:rsidRPr="0021595C">
        <w:rPr>
          <w:rFonts w:asciiTheme="minorHAnsi" w:hAnsiTheme="minorHAnsi" w:cstheme="minorHAnsi"/>
          <w:sz w:val="22"/>
          <w:szCs w:val="22"/>
        </w:rPr>
        <w:t xml:space="preserve"> are currently being finalised and the first meeting being scheduled for the 29</w:t>
      </w:r>
      <w:r>
        <w:rPr>
          <w:rFonts w:asciiTheme="minorHAnsi" w:hAnsiTheme="minorHAnsi" w:cstheme="minorHAnsi"/>
          <w:sz w:val="22"/>
          <w:szCs w:val="22"/>
        </w:rPr>
        <w:t xml:space="preserve"> </w:t>
      </w:r>
      <w:r w:rsidRPr="0021595C">
        <w:rPr>
          <w:rFonts w:asciiTheme="minorHAnsi" w:hAnsiTheme="minorHAnsi" w:cstheme="minorHAnsi"/>
          <w:sz w:val="22"/>
          <w:szCs w:val="22"/>
        </w:rPr>
        <w:t>July</w:t>
      </w:r>
      <w:r>
        <w:rPr>
          <w:rFonts w:asciiTheme="minorHAnsi" w:hAnsiTheme="minorHAnsi" w:cstheme="minorHAnsi"/>
          <w:sz w:val="22"/>
          <w:szCs w:val="22"/>
        </w:rPr>
        <w:t xml:space="preserve"> 2014</w:t>
      </w:r>
      <w:r w:rsidRPr="0021595C">
        <w:rPr>
          <w:rFonts w:asciiTheme="minorHAnsi" w:hAnsiTheme="minorHAnsi" w:cstheme="minorHAnsi"/>
          <w:sz w:val="22"/>
          <w:szCs w:val="22"/>
        </w:rPr>
        <w:t xml:space="preserve"> – would be the appropriate platform where all aspects of the EDCM could be reviewed concurrently.  </w:t>
      </w:r>
    </w:p>
    <w:p w:rsidR="0021595C" w:rsidRDefault="0021595C" w:rsidP="0021595C">
      <w:pPr>
        <w:pStyle w:val="Heading2"/>
        <w:keepNext w:val="0"/>
        <w:widowControl w:val="0"/>
        <w:numPr>
          <w:ilvl w:val="1"/>
          <w:numId w:val="5"/>
        </w:numPr>
        <w:spacing w:line="360" w:lineRule="auto"/>
        <w:rPr>
          <w:rFonts w:asciiTheme="minorHAnsi" w:hAnsiTheme="minorHAnsi" w:cstheme="minorHAnsi"/>
          <w:sz w:val="22"/>
          <w:szCs w:val="22"/>
        </w:rPr>
      </w:pPr>
      <w:r w:rsidRPr="0021595C">
        <w:rPr>
          <w:rFonts w:asciiTheme="minorHAnsi" w:hAnsiTheme="minorHAnsi" w:cstheme="minorHAnsi"/>
          <w:sz w:val="22"/>
          <w:szCs w:val="22"/>
        </w:rPr>
        <w:t>They further explained that in their view one of the drawbacks of developing singular changes is that the full impact of all changes cannot be drawn out; they feel that the EDCM review could potentially draw out these differences and look to propose a change that would address the removal of Charge 1 and identify an alternative locational signal.</w:t>
      </w:r>
    </w:p>
    <w:p w:rsidR="0021595C" w:rsidRDefault="0021595C" w:rsidP="0021595C">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Seven</w:t>
      </w:r>
      <w:r w:rsidRPr="00A509F3">
        <w:rPr>
          <w:rFonts w:asciiTheme="minorHAnsi" w:hAnsiTheme="minorHAnsi" w:cstheme="minorHAnsi"/>
          <w:b/>
          <w:sz w:val="22"/>
          <w:szCs w:val="22"/>
          <w:u w:val="single"/>
        </w:rPr>
        <w:t xml:space="preserve"> - </w:t>
      </w:r>
      <w:r w:rsidRPr="0021595C">
        <w:rPr>
          <w:rFonts w:asciiTheme="minorHAnsi" w:hAnsiTheme="minorHAnsi" w:cstheme="minorHAnsi"/>
          <w:b/>
          <w:sz w:val="22"/>
          <w:szCs w:val="22"/>
          <w:u w:val="single"/>
        </w:rPr>
        <w:t>Has the Working Group correctly identified the benefits and drawbacks of DCP 206?  If not, please explain how the analysis should be improved.</w:t>
      </w:r>
    </w:p>
    <w:p w:rsidR="0021595C" w:rsidRDefault="0021595C" w:rsidP="0021595C">
      <w:pPr>
        <w:pStyle w:val="ListParagraph"/>
        <w:ind w:left="432"/>
        <w:rPr>
          <w:rFonts w:asciiTheme="minorHAnsi" w:hAnsiTheme="minorHAnsi" w:cstheme="minorHAnsi"/>
          <w:b/>
          <w:sz w:val="22"/>
          <w:szCs w:val="22"/>
          <w:u w:val="single"/>
        </w:rPr>
      </w:pPr>
    </w:p>
    <w:p w:rsidR="0021595C" w:rsidRPr="001469FF" w:rsidRDefault="001469FF" w:rsidP="0021595C">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t>A Supplier Party respondent noted that in their view the Working Group have identified the benefits and drawbacks; however they noted that one must be careful that no customers are unduly disadvantaged by the modified charges.</w:t>
      </w:r>
    </w:p>
    <w:p w:rsidR="001469FF" w:rsidRPr="001469FF" w:rsidRDefault="001469FF" w:rsidP="001469FF">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t>An interested party explained that in their view that the list of benefits and drawbacks is good in principle. It was further noted that they agree with the benefits identified in the consultation document.</w:t>
      </w:r>
    </w:p>
    <w:p w:rsidR="001469FF" w:rsidRPr="001469FF" w:rsidRDefault="001469FF" w:rsidP="001469FF">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t xml:space="preserve">It was highlighted by this respondent that unfortunately, in their view, there is not enough information to form a view on whether the drawbacks are significant.  In particular, without knowing the aggregated input data mentioned at paragraph 7.9, they cannot determine how much is being charged through the asset </w:t>
      </w:r>
      <w:proofErr w:type="spellStart"/>
      <w:r w:rsidRPr="001469FF">
        <w:rPr>
          <w:rFonts w:asciiTheme="minorHAnsi" w:hAnsiTheme="minorHAnsi" w:cstheme="minorHAnsi"/>
          <w:sz w:val="22"/>
          <w:szCs w:val="22"/>
        </w:rPr>
        <w:t>scaler</w:t>
      </w:r>
      <w:proofErr w:type="spellEnd"/>
      <w:r w:rsidRPr="001469FF">
        <w:rPr>
          <w:rFonts w:asciiTheme="minorHAnsi" w:hAnsiTheme="minorHAnsi" w:cstheme="minorHAnsi"/>
          <w:sz w:val="22"/>
          <w:szCs w:val="22"/>
        </w:rPr>
        <w:t xml:space="preserve"> and fixed adder before and after DCP 206, and they cannot do any scenario analysis of how plausible future changes in costs, volumes or price controls might affect these charges.  Therefore, they cannot form a view on whether the rates of return implied by the demand scaling charge would be driven to excessive levels by DCP 206.  If they would, then that would be a drawback of the DCP 206 solution, which could warrant delaying implementation and/or developing an alternative solution.</w:t>
      </w:r>
    </w:p>
    <w:p w:rsidR="001469FF" w:rsidRDefault="001469FF" w:rsidP="001469FF">
      <w:pPr>
        <w:pStyle w:val="Heading2"/>
        <w:keepNext w:val="0"/>
        <w:widowControl w:val="0"/>
        <w:numPr>
          <w:ilvl w:val="1"/>
          <w:numId w:val="5"/>
        </w:numPr>
        <w:spacing w:line="360" w:lineRule="auto"/>
      </w:pPr>
      <w:r w:rsidRPr="001469FF">
        <w:rPr>
          <w:rFonts w:asciiTheme="minorHAnsi" w:hAnsiTheme="minorHAnsi" w:cstheme="minorHAnsi"/>
          <w:sz w:val="22"/>
          <w:szCs w:val="22"/>
        </w:rPr>
        <w:t xml:space="preserve">This respondent </w:t>
      </w:r>
      <w:r w:rsidR="00CB49AD">
        <w:rPr>
          <w:rFonts w:asciiTheme="minorHAnsi" w:hAnsiTheme="minorHAnsi" w:cstheme="minorHAnsi"/>
          <w:sz w:val="22"/>
          <w:szCs w:val="22"/>
        </w:rPr>
        <w:t xml:space="preserve">also </w:t>
      </w:r>
      <w:r w:rsidRPr="001469FF">
        <w:rPr>
          <w:rFonts w:asciiTheme="minorHAnsi" w:hAnsiTheme="minorHAnsi" w:cstheme="minorHAnsi"/>
          <w:sz w:val="22"/>
          <w:szCs w:val="22"/>
        </w:rPr>
        <w:t xml:space="preserve">explained that the reasons for non-disclosure given at paragraphs 7.9 and 8.15 of the consultation document are inoperative given that </w:t>
      </w:r>
      <w:r w:rsidR="00CB49AD">
        <w:rPr>
          <w:rFonts w:asciiTheme="minorHAnsi" w:hAnsiTheme="minorHAnsi" w:cstheme="minorHAnsi"/>
          <w:sz w:val="22"/>
          <w:szCs w:val="22"/>
        </w:rPr>
        <w:t xml:space="preserve">as </w:t>
      </w:r>
      <w:r w:rsidRPr="001469FF">
        <w:rPr>
          <w:rFonts w:asciiTheme="minorHAnsi" w:hAnsiTheme="minorHAnsi" w:cstheme="minorHAnsi"/>
          <w:sz w:val="22"/>
          <w:szCs w:val="22"/>
        </w:rPr>
        <w:t>the data in question</w:t>
      </w:r>
      <w:r w:rsidRPr="00216629">
        <w:rPr>
          <w:rFonts w:asciiTheme="minorHAnsi" w:hAnsiTheme="minorHAnsi" w:cstheme="minorHAnsi"/>
          <w:sz w:val="22"/>
          <w:szCs w:val="22"/>
        </w:rPr>
        <w:t xml:space="preserve"> relate to each DNO area as a whole rather than any customer.</w:t>
      </w:r>
    </w:p>
    <w:p w:rsidR="001469FF" w:rsidRPr="001469FF" w:rsidRDefault="001469FF" w:rsidP="001469FF">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lastRenderedPageBreak/>
        <w:t>This respondent does not think that removing a Charge 1-based unit rate is a drawback of the DCP 206 solution, even if a unit rate was to be reintroduced in the future.</w:t>
      </w:r>
    </w:p>
    <w:p w:rsidR="001469FF" w:rsidRPr="001469FF" w:rsidRDefault="001469FF" w:rsidP="001469FF">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t xml:space="preserve">A DNO Party respondent explained that they feel the Working Group have explained the benefits and drawbacks of DCP 206. </w:t>
      </w:r>
    </w:p>
    <w:p w:rsidR="001469FF" w:rsidRPr="001469FF" w:rsidRDefault="001469FF" w:rsidP="001469FF">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t>However, they do not agree that business investment is held back or reduced by the current EDCM charging arrangements as they are aware of businesses making changes to their operating arrangements to avoid the unit charges and where possible export in that period (for which a non-intermittent customer will earn credits for all units exported), which supports the view that the current methodology is working.</w:t>
      </w:r>
    </w:p>
    <w:p w:rsidR="001469FF" w:rsidRDefault="001469FF" w:rsidP="001469FF">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t>They further noted that in paragraph 8.25 of the consultation the suggestion is made that a separate DCP could be brought forward to re-introduce unit charges if that was felt to be appropriate. However, the</w:t>
      </w:r>
      <w:r w:rsidR="00CB49AD">
        <w:rPr>
          <w:rFonts w:asciiTheme="minorHAnsi" w:hAnsiTheme="minorHAnsi" w:cstheme="minorHAnsi"/>
          <w:sz w:val="22"/>
          <w:szCs w:val="22"/>
        </w:rPr>
        <w:t xml:space="preserve"> respondent</w:t>
      </w:r>
      <w:r w:rsidRPr="001469FF">
        <w:rPr>
          <w:rFonts w:asciiTheme="minorHAnsi" w:hAnsiTheme="minorHAnsi" w:cstheme="minorHAnsi"/>
          <w:sz w:val="22"/>
          <w:szCs w:val="22"/>
        </w:rPr>
        <w:t xml:space="preserve"> believe</w:t>
      </w:r>
      <w:r w:rsidR="00CB49AD">
        <w:rPr>
          <w:rFonts w:asciiTheme="minorHAnsi" w:hAnsiTheme="minorHAnsi" w:cstheme="minorHAnsi"/>
          <w:sz w:val="22"/>
          <w:szCs w:val="22"/>
        </w:rPr>
        <w:t>s</w:t>
      </w:r>
      <w:r w:rsidRPr="001469FF">
        <w:rPr>
          <w:rFonts w:asciiTheme="minorHAnsi" w:hAnsiTheme="minorHAnsi" w:cstheme="minorHAnsi"/>
          <w:sz w:val="22"/>
          <w:szCs w:val="22"/>
        </w:rPr>
        <w:t xml:space="preserve"> that this should be considered as part of DCP206 and not separately. Removing a significant element of the charge without any consideration as to whether it should be replaced by an alternative approach, even if it is agreed that locational charging is not appropriate, would appear to be an incomplete solution.  </w:t>
      </w:r>
    </w:p>
    <w:p w:rsidR="001469FF" w:rsidRDefault="001469FF" w:rsidP="001469FF">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t>A separate DNO Party respondent explained that under this CP future reinforcement costs will be recovered through scaling.  However, allocating more of these costs to nodes which are close to reinforcement provides a price signal that discourages future demand growth in these areas and allows for lower reinforcement costs to the benefit of all customers.  They are concerned that this CP may address an issue for some individual customers, but changes a fundamental principle for the majority of customers without sufficient consideration of alternatives.</w:t>
      </w:r>
    </w:p>
    <w:p w:rsidR="001469FF" w:rsidRPr="001469FF" w:rsidRDefault="001469FF" w:rsidP="001469FF">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t>The Working Group did not consider that discouraging future demand growth is a drawback, so was unable to provide any response to the comment.</w:t>
      </w:r>
    </w:p>
    <w:p w:rsidR="001469FF" w:rsidRDefault="001469FF" w:rsidP="001469FF">
      <w:pPr>
        <w:pStyle w:val="Heading2"/>
        <w:keepNext w:val="0"/>
        <w:widowControl w:val="0"/>
        <w:numPr>
          <w:ilvl w:val="1"/>
          <w:numId w:val="5"/>
        </w:numPr>
        <w:spacing w:line="360" w:lineRule="auto"/>
        <w:rPr>
          <w:rFonts w:asciiTheme="minorHAnsi" w:hAnsiTheme="minorHAnsi" w:cstheme="minorHAnsi"/>
          <w:sz w:val="22"/>
          <w:szCs w:val="22"/>
        </w:rPr>
      </w:pPr>
      <w:r w:rsidRPr="001469FF">
        <w:rPr>
          <w:rFonts w:asciiTheme="minorHAnsi" w:hAnsiTheme="minorHAnsi" w:cstheme="minorHAnsi"/>
          <w:sz w:val="22"/>
          <w:szCs w:val="22"/>
        </w:rPr>
        <w:t xml:space="preserve">The representative </w:t>
      </w:r>
      <w:r>
        <w:rPr>
          <w:rFonts w:asciiTheme="minorHAnsi" w:hAnsiTheme="minorHAnsi" w:cstheme="minorHAnsi"/>
          <w:sz w:val="22"/>
          <w:szCs w:val="22"/>
        </w:rPr>
        <w:t xml:space="preserve">from this DNO </w:t>
      </w:r>
      <w:r w:rsidRPr="001469FF">
        <w:rPr>
          <w:rFonts w:asciiTheme="minorHAnsi" w:hAnsiTheme="minorHAnsi" w:cstheme="minorHAnsi"/>
          <w:sz w:val="22"/>
          <w:szCs w:val="22"/>
        </w:rPr>
        <w:t>explained that within their response, it was meant that consideration needs to be given to the locational element, and where growth could take place with less investment on the network.</w:t>
      </w:r>
    </w:p>
    <w:p w:rsidR="001469FF" w:rsidRDefault="001469FF" w:rsidP="001469FF">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lastRenderedPageBreak/>
        <w:t xml:space="preserve">Question </w:t>
      </w:r>
      <w:r>
        <w:rPr>
          <w:rFonts w:asciiTheme="minorHAnsi" w:hAnsiTheme="minorHAnsi" w:cstheme="minorHAnsi"/>
          <w:b/>
          <w:sz w:val="22"/>
          <w:szCs w:val="22"/>
          <w:u w:val="single"/>
        </w:rPr>
        <w:t>Eight</w:t>
      </w:r>
      <w:r w:rsidRPr="00A509F3">
        <w:rPr>
          <w:rFonts w:asciiTheme="minorHAnsi" w:hAnsiTheme="minorHAnsi" w:cstheme="minorHAnsi"/>
          <w:b/>
          <w:sz w:val="22"/>
          <w:szCs w:val="22"/>
          <w:u w:val="single"/>
        </w:rPr>
        <w:t xml:space="preserve"> - </w:t>
      </w:r>
      <w:r w:rsidRPr="001469FF">
        <w:rPr>
          <w:rFonts w:asciiTheme="minorHAnsi" w:hAnsiTheme="minorHAnsi" w:cstheme="minorHAnsi"/>
          <w:b/>
          <w:sz w:val="22"/>
          <w:szCs w:val="22"/>
          <w:u w:val="single"/>
        </w:rPr>
        <w:t>Do you feel that DCP 206 will better facilitate any of the DCUSA General or Charging Objectives? Please provide supporting comments or evidence that might help the Working Group improve its assessment.</w:t>
      </w:r>
    </w:p>
    <w:p w:rsidR="001469FF" w:rsidRDefault="001469FF" w:rsidP="001469FF">
      <w:pPr>
        <w:pStyle w:val="ListParagraph"/>
        <w:ind w:left="432"/>
        <w:rPr>
          <w:rFonts w:asciiTheme="minorHAnsi" w:hAnsiTheme="minorHAnsi" w:cstheme="minorHAnsi"/>
          <w:b/>
          <w:sz w:val="22"/>
          <w:szCs w:val="22"/>
          <w:u w:val="single"/>
        </w:rPr>
      </w:pPr>
    </w:p>
    <w:p w:rsidR="001469FF" w:rsidRPr="008D65B8" w:rsidRDefault="008D65B8" w:rsidP="008D65B8">
      <w:pPr>
        <w:pStyle w:val="Heading2"/>
        <w:keepNext w:val="0"/>
        <w:widowControl w:val="0"/>
        <w:numPr>
          <w:ilvl w:val="1"/>
          <w:numId w:val="5"/>
        </w:numPr>
        <w:spacing w:line="360" w:lineRule="auto"/>
        <w:rPr>
          <w:rFonts w:asciiTheme="minorHAnsi" w:hAnsiTheme="minorHAnsi" w:cstheme="minorHAnsi"/>
          <w:sz w:val="22"/>
          <w:szCs w:val="22"/>
        </w:rPr>
      </w:pPr>
      <w:r>
        <w:rPr>
          <w:rFonts w:asciiTheme="minorHAnsi" w:hAnsiTheme="minorHAnsi" w:cstheme="minorHAnsi"/>
          <w:sz w:val="22"/>
          <w:szCs w:val="22"/>
        </w:rPr>
        <w:t>The Working Group noted that the majority of respondents did not believe that DCP 206 would better facilitate the DCUSA General or Charging Objectives.</w:t>
      </w:r>
    </w:p>
    <w:p w:rsidR="001469FF" w:rsidRDefault="008F2B15" w:rsidP="008D65B8">
      <w:pPr>
        <w:pStyle w:val="Heading2"/>
        <w:keepNext w:val="0"/>
        <w:widowControl w:val="0"/>
        <w:numPr>
          <w:ilvl w:val="1"/>
          <w:numId w:val="5"/>
        </w:numPr>
        <w:spacing w:line="360" w:lineRule="auto"/>
        <w:rPr>
          <w:rFonts w:asciiTheme="minorHAnsi" w:hAnsiTheme="minorHAnsi" w:cstheme="minorHAnsi"/>
          <w:sz w:val="22"/>
          <w:szCs w:val="22"/>
        </w:rPr>
      </w:pPr>
      <w:r>
        <w:rPr>
          <w:rFonts w:asciiTheme="minorHAnsi" w:hAnsiTheme="minorHAnsi" w:cstheme="minorHAnsi"/>
          <w:sz w:val="22"/>
          <w:szCs w:val="22"/>
        </w:rPr>
        <w:t>One</w:t>
      </w:r>
      <w:r w:rsidR="008D65B8" w:rsidRPr="008D65B8">
        <w:rPr>
          <w:rFonts w:asciiTheme="minorHAnsi" w:hAnsiTheme="minorHAnsi" w:cstheme="minorHAnsi"/>
          <w:sz w:val="22"/>
          <w:szCs w:val="22"/>
        </w:rPr>
        <w:t xml:space="preserve"> DNO Party Respondent noted that in their view DCP 206 better facilitates Charging </w:t>
      </w:r>
      <w:r>
        <w:rPr>
          <w:rFonts w:asciiTheme="minorHAnsi" w:hAnsiTheme="minorHAnsi" w:cstheme="minorHAnsi"/>
          <w:sz w:val="22"/>
          <w:szCs w:val="22"/>
        </w:rPr>
        <w:t>O</w:t>
      </w:r>
      <w:r w:rsidR="008D65B8" w:rsidRPr="008D65B8">
        <w:rPr>
          <w:rFonts w:asciiTheme="minorHAnsi" w:hAnsiTheme="minorHAnsi" w:cstheme="minorHAnsi"/>
          <w:sz w:val="22"/>
          <w:szCs w:val="22"/>
        </w:rPr>
        <w:t>bjectives 2 &amp; 3 and General Objective 2 in line with the change proposal.</w:t>
      </w:r>
    </w:p>
    <w:p w:rsidR="008D65B8"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sidRPr="008F2B15">
        <w:rPr>
          <w:rFonts w:asciiTheme="minorHAnsi" w:hAnsiTheme="minorHAnsi" w:cstheme="minorHAnsi"/>
          <w:sz w:val="22"/>
          <w:szCs w:val="22"/>
        </w:rPr>
        <w:t>Another DNO Party Respondent explained that in their view this proposal changes the way in which costs are allocated, using scaling to allocate even more costs than the current model.  Identifying specific costs to be allocated would better meet the objectives than the proposed solution.</w:t>
      </w:r>
    </w:p>
    <w:p w:rsid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sidRPr="008F2B15">
        <w:rPr>
          <w:rFonts w:asciiTheme="minorHAnsi" w:hAnsiTheme="minorHAnsi" w:cstheme="minorHAnsi"/>
          <w:sz w:val="22"/>
          <w:szCs w:val="22"/>
        </w:rPr>
        <w:t xml:space="preserve">The Working Group noted the comments contained within this response and surmised that this DNO believes that there is too much contained within the scaling elements already, and would like to see this level reduced.  </w:t>
      </w:r>
    </w:p>
    <w:p w:rsidR="008F2B15" w:rsidRP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sidRPr="008F2B15">
        <w:rPr>
          <w:rFonts w:asciiTheme="minorHAnsi" w:hAnsiTheme="minorHAnsi" w:cstheme="minorHAnsi"/>
          <w:sz w:val="22"/>
          <w:szCs w:val="22"/>
        </w:rPr>
        <w:t xml:space="preserve">A different DNO Party Respondent explained that they do not feel that DCP 206 better facilitates the DCUSA Objectives. </w:t>
      </w:r>
    </w:p>
    <w:p w:rsidR="008F2B15" w:rsidRP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sidRPr="008F2B15">
        <w:rPr>
          <w:rFonts w:asciiTheme="minorHAnsi" w:hAnsiTheme="minorHAnsi" w:cstheme="minorHAnsi"/>
          <w:sz w:val="22"/>
          <w:szCs w:val="22"/>
        </w:rPr>
        <w:t>They further explained that by removing the locational ‘super red’ charge they believe that the cost reflective nature of the EDCM charges will be reduced, which does not better facilitate any of the general or charging objectives. In addition (as a result of removing the unit charge) they believe that there will be a detrimental impact on General Objectives 1 &amp; 3 should this change be implemented in its current state as the DNO will be less able to encourage Customers to reduce (or at least limit) their consumption at peak times.</w:t>
      </w:r>
    </w:p>
    <w:p w:rsidR="008F2B15" w:rsidRP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sidRPr="008F2B15">
        <w:rPr>
          <w:rFonts w:asciiTheme="minorHAnsi" w:hAnsiTheme="minorHAnsi" w:cstheme="minorHAnsi"/>
          <w:sz w:val="22"/>
          <w:szCs w:val="22"/>
        </w:rPr>
        <w:t xml:space="preserve">The Working Group felt that there was not sufficient evidence provided to explain how General Objectives 1 and 3 would be detrimentally impacted by the implementation of DCP 206 within the response and agreed to seek clarification from the DNO. </w:t>
      </w:r>
    </w:p>
    <w:p w:rsid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sidRPr="008F2B15">
        <w:rPr>
          <w:rFonts w:asciiTheme="minorHAnsi" w:hAnsiTheme="minorHAnsi" w:cstheme="minorHAnsi"/>
          <w:sz w:val="22"/>
          <w:szCs w:val="22"/>
        </w:rPr>
        <w:t xml:space="preserve">The DNO responded with further clarification and noted that:   They felt, and continue to feel, that having a ‘unit charge’ which the customer can clearly see and understand provides them with a clear ability to reduce their charge by either NOT consuming or </w:t>
      </w:r>
      <w:r w:rsidRPr="008F2B15">
        <w:rPr>
          <w:rFonts w:asciiTheme="minorHAnsi" w:hAnsiTheme="minorHAnsi" w:cstheme="minorHAnsi"/>
          <w:sz w:val="22"/>
          <w:szCs w:val="22"/>
        </w:rPr>
        <w:lastRenderedPageBreak/>
        <w:t>reducing their consumption within a defined period (when the Super Red rate applies). If the unit charge was to be removed (in line with DCP206) from the charge which the customer sees, then we believe this has a detrimental impact upon some of the DCUSA Objectives, as the customer will have a reduced ability to influence the charges which they incur when using the network.</w:t>
      </w:r>
    </w:p>
    <w:p w:rsidR="008F2B15" w:rsidRDefault="008F2B15" w:rsidP="008F2B15">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Nine</w:t>
      </w:r>
      <w:r w:rsidRPr="00A509F3">
        <w:rPr>
          <w:rFonts w:asciiTheme="minorHAnsi" w:hAnsiTheme="minorHAnsi" w:cstheme="minorHAnsi"/>
          <w:b/>
          <w:sz w:val="22"/>
          <w:szCs w:val="22"/>
          <w:u w:val="single"/>
        </w:rPr>
        <w:t xml:space="preserve"> - </w:t>
      </w:r>
      <w:r w:rsidRPr="001469FF">
        <w:rPr>
          <w:rFonts w:asciiTheme="minorHAnsi" w:hAnsiTheme="minorHAnsi" w:cstheme="minorHAnsi"/>
          <w:b/>
          <w:sz w:val="22"/>
          <w:szCs w:val="22"/>
          <w:u w:val="single"/>
        </w:rPr>
        <w:t xml:space="preserve">Do you </w:t>
      </w:r>
      <w:r>
        <w:rPr>
          <w:rFonts w:asciiTheme="minorHAnsi" w:hAnsiTheme="minorHAnsi" w:cstheme="minorHAnsi"/>
          <w:b/>
          <w:sz w:val="22"/>
          <w:szCs w:val="22"/>
          <w:u w:val="single"/>
        </w:rPr>
        <w:t>have any further comments on DCP 206?</w:t>
      </w:r>
    </w:p>
    <w:p w:rsidR="008F2B15" w:rsidRDefault="008F2B15" w:rsidP="008F2B15">
      <w:pPr>
        <w:pStyle w:val="ListParagraph"/>
        <w:ind w:left="432"/>
        <w:rPr>
          <w:rFonts w:asciiTheme="minorHAnsi" w:hAnsiTheme="minorHAnsi" w:cstheme="minorHAnsi"/>
          <w:b/>
          <w:sz w:val="22"/>
          <w:szCs w:val="22"/>
          <w:u w:val="single"/>
        </w:rPr>
      </w:pPr>
    </w:p>
    <w:p w:rsid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Pr>
          <w:rFonts w:asciiTheme="minorHAnsi" w:hAnsiTheme="minorHAnsi" w:cstheme="minorHAnsi"/>
          <w:sz w:val="22"/>
          <w:szCs w:val="22"/>
        </w:rPr>
        <w:t>The majority of respondents had no further comments on DCP 206.</w:t>
      </w:r>
    </w:p>
    <w:p w:rsidR="008F2B15" w:rsidRP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Pr>
          <w:rFonts w:asciiTheme="minorHAnsi" w:hAnsiTheme="minorHAnsi" w:cstheme="minorHAnsi"/>
          <w:sz w:val="22"/>
          <w:szCs w:val="22"/>
        </w:rPr>
        <w:t xml:space="preserve">A DNO Party Respondent </w:t>
      </w:r>
      <w:r w:rsidRPr="008F2B15">
        <w:rPr>
          <w:rFonts w:asciiTheme="minorHAnsi" w:hAnsiTheme="minorHAnsi" w:cstheme="minorHAnsi"/>
          <w:sz w:val="22"/>
          <w:szCs w:val="22"/>
        </w:rPr>
        <w:t>explained that they believe this change is premature and, as it impacts on a fundamental principle of the EDCM demand charges, should be considered as part of the wider EDCM review.  In addition, the structure of charges will be impacted by this change and this should be more widely considered.</w:t>
      </w:r>
    </w:p>
    <w:p w:rsidR="008F2B15" w:rsidRP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sidRPr="008F2B15">
        <w:rPr>
          <w:rFonts w:asciiTheme="minorHAnsi" w:hAnsiTheme="minorHAnsi" w:cstheme="minorHAnsi"/>
          <w:sz w:val="22"/>
          <w:szCs w:val="22"/>
        </w:rPr>
        <w:t xml:space="preserve">The Working Group agreed to seek clarification from </w:t>
      </w:r>
      <w:r>
        <w:rPr>
          <w:rFonts w:asciiTheme="minorHAnsi" w:hAnsiTheme="minorHAnsi" w:cstheme="minorHAnsi"/>
          <w:sz w:val="22"/>
          <w:szCs w:val="22"/>
        </w:rPr>
        <w:t>this DNO</w:t>
      </w:r>
      <w:r w:rsidRPr="008F2B15">
        <w:rPr>
          <w:rFonts w:asciiTheme="minorHAnsi" w:hAnsiTheme="minorHAnsi" w:cstheme="minorHAnsi"/>
          <w:sz w:val="22"/>
          <w:szCs w:val="22"/>
        </w:rPr>
        <w:t xml:space="preserve"> regarding their point of the change not being considered widely enough.</w:t>
      </w:r>
    </w:p>
    <w:p w:rsid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Pr>
          <w:rFonts w:asciiTheme="minorHAnsi" w:hAnsiTheme="minorHAnsi" w:cstheme="minorHAnsi"/>
          <w:sz w:val="22"/>
          <w:szCs w:val="22"/>
        </w:rPr>
        <w:t xml:space="preserve">The DNO </w:t>
      </w:r>
      <w:r w:rsidRPr="008F2B15">
        <w:rPr>
          <w:rFonts w:asciiTheme="minorHAnsi" w:hAnsiTheme="minorHAnsi" w:cstheme="minorHAnsi"/>
          <w:sz w:val="22"/>
          <w:szCs w:val="22"/>
        </w:rPr>
        <w:t>responded with further clarification about this point and noted</w:t>
      </w:r>
      <w:r>
        <w:rPr>
          <w:rFonts w:asciiTheme="minorHAnsi" w:hAnsiTheme="minorHAnsi" w:cstheme="minorHAnsi"/>
          <w:sz w:val="22"/>
          <w:szCs w:val="22"/>
        </w:rPr>
        <w:t xml:space="preserve"> that they </w:t>
      </w:r>
      <w:r w:rsidRPr="008F2B15">
        <w:rPr>
          <w:rFonts w:asciiTheme="minorHAnsi" w:hAnsiTheme="minorHAnsi" w:cstheme="minorHAnsi"/>
          <w:sz w:val="22"/>
          <w:szCs w:val="22"/>
        </w:rPr>
        <w:t>believe the structure of charges should also be considered as part of the wider EDCM review that is currently underway.</w:t>
      </w:r>
    </w:p>
    <w:p w:rsidR="008F2B15" w:rsidRPr="008F2B15" w:rsidRDefault="008F2B15" w:rsidP="008F2B15">
      <w:pPr>
        <w:pStyle w:val="Heading2"/>
        <w:keepNext w:val="0"/>
        <w:widowControl w:val="0"/>
        <w:numPr>
          <w:ilvl w:val="1"/>
          <w:numId w:val="5"/>
        </w:numPr>
        <w:spacing w:line="360" w:lineRule="auto"/>
        <w:rPr>
          <w:rFonts w:asciiTheme="minorHAnsi" w:hAnsiTheme="minorHAnsi" w:cstheme="minorHAnsi"/>
          <w:sz w:val="22"/>
          <w:szCs w:val="22"/>
        </w:rPr>
      </w:pPr>
      <w:r w:rsidRPr="008F2B15">
        <w:rPr>
          <w:rFonts w:asciiTheme="minorHAnsi" w:hAnsiTheme="minorHAnsi" w:cstheme="minorHAnsi"/>
          <w:sz w:val="22"/>
          <w:szCs w:val="22"/>
        </w:rPr>
        <w:t>Another DNO Party explained that they believe that any consideration of removing the LRIC/FCP element of charges requires a more comprehensive review of the EDCM, in particular to consider wider cost-allocation issues, such as the impact on generation credits; and the effects on tariff structure, such as the super red unit rate.</w:t>
      </w:r>
    </w:p>
    <w:p w:rsidR="00595FB5" w:rsidRPr="00B26479" w:rsidRDefault="00393D0B" w:rsidP="00593A36">
      <w:pPr>
        <w:pStyle w:val="Heading1"/>
        <w:numPr>
          <w:ilvl w:val="0"/>
          <w:numId w:val="5"/>
        </w:numPr>
        <w:spacing w:line="360" w:lineRule="auto"/>
        <w:rPr>
          <w:rFonts w:ascii="Calibri" w:hAnsi="Calibri"/>
          <w:sz w:val="22"/>
        </w:rPr>
      </w:pPr>
      <w:r w:rsidRPr="00B26479">
        <w:rPr>
          <w:rFonts w:ascii="Calibri" w:hAnsi="Calibri"/>
          <w:sz w:val="22"/>
        </w:rPr>
        <w:t xml:space="preserve">ASSESSMENT AGAINST THE DCUSA OBJECTIVES </w:t>
      </w:r>
    </w:p>
    <w:p w:rsidR="00E07420" w:rsidRDefault="00031DA2" w:rsidP="00C03972">
      <w:pPr>
        <w:pStyle w:val="Heading2"/>
        <w:keepNext w:val="0"/>
        <w:widowControl w:val="0"/>
        <w:numPr>
          <w:ilvl w:val="1"/>
          <w:numId w:val="5"/>
        </w:numPr>
        <w:spacing w:before="120" w:after="120" w:line="360" w:lineRule="auto"/>
        <w:rPr>
          <w:rFonts w:ascii="Calibri" w:hAnsi="Calibri"/>
          <w:color w:val="000000" w:themeColor="text1"/>
          <w:sz w:val="22"/>
        </w:rPr>
      </w:pPr>
      <w:r>
        <w:rPr>
          <w:rFonts w:ascii="Calibri" w:hAnsi="Calibri"/>
          <w:color w:val="000000" w:themeColor="text1"/>
          <w:sz w:val="22"/>
        </w:rPr>
        <w:t xml:space="preserve">DCP </w:t>
      </w:r>
      <w:r w:rsidR="002715C5">
        <w:rPr>
          <w:rFonts w:ascii="Calibri" w:hAnsi="Calibri"/>
          <w:color w:val="000000" w:themeColor="text1"/>
          <w:sz w:val="22"/>
        </w:rPr>
        <w:t>20</w:t>
      </w:r>
      <w:r w:rsidR="00BF503A">
        <w:rPr>
          <w:rFonts w:ascii="Calibri" w:hAnsi="Calibri"/>
          <w:color w:val="000000" w:themeColor="text1"/>
          <w:sz w:val="22"/>
        </w:rPr>
        <w:t>6</w:t>
      </w:r>
      <w:r w:rsidR="00E07420">
        <w:rPr>
          <w:rFonts w:ascii="Calibri" w:hAnsi="Calibri"/>
          <w:color w:val="000000" w:themeColor="text1"/>
          <w:sz w:val="22"/>
        </w:rPr>
        <w:t xml:space="preserve"> </w:t>
      </w:r>
      <w:r w:rsidR="00FB3643">
        <w:rPr>
          <w:rFonts w:ascii="Calibri" w:hAnsi="Calibri"/>
          <w:color w:val="000000" w:themeColor="text1"/>
          <w:sz w:val="22"/>
        </w:rPr>
        <w:t xml:space="preserve">has been assessed against the DCUSA </w:t>
      </w:r>
      <w:r w:rsidR="005D496E">
        <w:rPr>
          <w:rFonts w:ascii="Calibri" w:hAnsi="Calibri"/>
          <w:color w:val="000000" w:themeColor="text1"/>
          <w:sz w:val="22"/>
        </w:rPr>
        <w:t>Objectives</w:t>
      </w:r>
      <w:r w:rsidR="00BF503A">
        <w:rPr>
          <w:rFonts w:ascii="Calibri" w:hAnsi="Calibri"/>
          <w:color w:val="000000" w:themeColor="text1"/>
          <w:sz w:val="22"/>
        </w:rPr>
        <w:t xml:space="preserve"> and the Working Group, by majority, did not </w:t>
      </w:r>
      <w:r w:rsidR="001E1A14">
        <w:rPr>
          <w:rFonts w:ascii="Calibri" w:hAnsi="Calibri"/>
          <w:color w:val="000000" w:themeColor="text1"/>
          <w:sz w:val="22"/>
        </w:rPr>
        <w:t xml:space="preserve">agree </w:t>
      </w:r>
      <w:r w:rsidR="00BF503A">
        <w:rPr>
          <w:rFonts w:ascii="Calibri" w:hAnsi="Calibri"/>
          <w:color w:val="000000" w:themeColor="text1"/>
          <w:sz w:val="22"/>
        </w:rPr>
        <w:t xml:space="preserve">that DCP 206 better facilitated the DCUSA General or Charging Objectives.  </w:t>
      </w:r>
      <w:r w:rsidR="006F28B5">
        <w:rPr>
          <w:rFonts w:ascii="Calibri" w:hAnsi="Calibri"/>
          <w:color w:val="000000" w:themeColor="text1"/>
          <w:sz w:val="22"/>
        </w:rPr>
        <w:t>O</w:t>
      </w:r>
      <w:r w:rsidR="00BF503A">
        <w:rPr>
          <w:rFonts w:ascii="Calibri" w:hAnsi="Calibri"/>
          <w:color w:val="000000" w:themeColor="text1"/>
          <w:sz w:val="22"/>
        </w:rPr>
        <w:t xml:space="preserve">ne Working Group member </w:t>
      </w:r>
      <w:r w:rsidR="006F28B5">
        <w:rPr>
          <w:rFonts w:ascii="Calibri" w:hAnsi="Calibri"/>
          <w:color w:val="000000" w:themeColor="text1"/>
          <w:sz w:val="22"/>
        </w:rPr>
        <w:t xml:space="preserve">and one consultation respondent </w:t>
      </w:r>
      <w:r w:rsidR="001E1A14">
        <w:rPr>
          <w:rFonts w:ascii="Calibri" w:hAnsi="Calibri"/>
          <w:color w:val="000000" w:themeColor="text1"/>
          <w:sz w:val="22"/>
        </w:rPr>
        <w:t>argued</w:t>
      </w:r>
      <w:r w:rsidR="00BF503A">
        <w:rPr>
          <w:rFonts w:ascii="Calibri" w:hAnsi="Calibri"/>
          <w:color w:val="000000" w:themeColor="text1"/>
          <w:sz w:val="22"/>
        </w:rPr>
        <w:t xml:space="preserve"> that the following DCUSA Objectives were better facilitated</w:t>
      </w:r>
      <w:r w:rsidR="005D496E">
        <w:rPr>
          <w:rFonts w:ascii="Calibri" w:hAnsi="Calibri"/>
          <w:color w:val="000000" w:themeColor="text1"/>
          <w:sz w:val="22"/>
        </w:rPr>
        <w:t>:</w:t>
      </w:r>
    </w:p>
    <w:p w:rsidR="005D496E" w:rsidRPr="005D496E" w:rsidRDefault="00BF503A" w:rsidP="00C03972">
      <w:pPr>
        <w:pStyle w:val="Heading2"/>
        <w:keepNext w:val="0"/>
        <w:widowControl w:val="0"/>
        <w:numPr>
          <w:ilvl w:val="2"/>
          <w:numId w:val="5"/>
        </w:numPr>
        <w:tabs>
          <w:tab w:val="clear" w:pos="720"/>
          <w:tab w:val="num" w:pos="567"/>
        </w:tabs>
        <w:spacing w:before="120" w:after="120" w:line="360" w:lineRule="auto"/>
        <w:ind w:left="1276" w:hanging="709"/>
        <w:rPr>
          <w:rFonts w:asciiTheme="minorHAnsi" w:hAnsiTheme="minorHAnsi"/>
          <w:bCs w:val="0"/>
          <w:iCs w:val="0"/>
          <w:sz w:val="22"/>
          <w:szCs w:val="22"/>
        </w:rPr>
      </w:pPr>
      <w:r>
        <w:rPr>
          <w:rFonts w:asciiTheme="minorHAnsi" w:hAnsiTheme="minorHAnsi"/>
          <w:bCs w:val="0"/>
          <w:iCs w:val="0"/>
          <w:sz w:val="22"/>
          <w:szCs w:val="22"/>
        </w:rPr>
        <w:t xml:space="preserve">General </w:t>
      </w:r>
      <w:r w:rsidR="005D496E" w:rsidRPr="005D496E">
        <w:rPr>
          <w:rFonts w:asciiTheme="minorHAnsi" w:hAnsiTheme="minorHAnsi"/>
          <w:bCs w:val="0"/>
          <w:iCs w:val="0"/>
          <w:sz w:val="22"/>
          <w:szCs w:val="22"/>
        </w:rPr>
        <w:t>Objective 2</w:t>
      </w:r>
      <w:r w:rsidR="005D496E" w:rsidRPr="005D496E">
        <w:rPr>
          <w:rStyle w:val="FootnoteReference"/>
          <w:rFonts w:asciiTheme="minorHAnsi" w:hAnsiTheme="minorHAnsi"/>
          <w:sz w:val="22"/>
          <w:szCs w:val="22"/>
        </w:rPr>
        <w:footnoteReference w:id="1"/>
      </w:r>
      <w:r w:rsidR="005D496E" w:rsidRPr="005D496E">
        <w:rPr>
          <w:rFonts w:asciiTheme="minorHAnsi" w:hAnsiTheme="minorHAnsi"/>
          <w:bCs w:val="0"/>
          <w:iCs w:val="0"/>
          <w:sz w:val="22"/>
          <w:szCs w:val="22"/>
        </w:rPr>
        <w:t xml:space="preserve"> – </w:t>
      </w:r>
      <w:r>
        <w:rPr>
          <w:rFonts w:asciiTheme="minorHAnsi" w:hAnsiTheme="minorHAnsi"/>
          <w:bCs w:val="0"/>
          <w:iCs w:val="0"/>
          <w:sz w:val="22"/>
          <w:szCs w:val="22"/>
        </w:rPr>
        <w:t>Better Facilitated</w:t>
      </w:r>
      <w:r w:rsidR="005D496E" w:rsidRPr="005D496E">
        <w:rPr>
          <w:rFonts w:asciiTheme="minorHAnsi" w:hAnsiTheme="minorHAnsi"/>
          <w:bCs w:val="0"/>
          <w:iCs w:val="0"/>
          <w:sz w:val="22"/>
          <w:szCs w:val="22"/>
        </w:rPr>
        <w:t>.</w:t>
      </w:r>
    </w:p>
    <w:p w:rsidR="00BF503A" w:rsidRPr="00BF503A" w:rsidRDefault="00BF503A" w:rsidP="00BF503A">
      <w:pPr>
        <w:pStyle w:val="Heading2"/>
        <w:keepNext w:val="0"/>
        <w:widowControl w:val="0"/>
        <w:numPr>
          <w:ilvl w:val="2"/>
          <w:numId w:val="5"/>
        </w:numPr>
        <w:tabs>
          <w:tab w:val="clear" w:pos="720"/>
          <w:tab w:val="num" w:pos="567"/>
        </w:tabs>
        <w:spacing w:before="120" w:after="120" w:line="360" w:lineRule="auto"/>
        <w:ind w:left="1276" w:hanging="709"/>
        <w:rPr>
          <w:rFonts w:asciiTheme="minorHAnsi" w:hAnsiTheme="minorHAnsi"/>
          <w:bCs w:val="0"/>
          <w:iCs w:val="0"/>
          <w:sz w:val="22"/>
          <w:szCs w:val="22"/>
        </w:rPr>
      </w:pPr>
      <w:r w:rsidRPr="00BF503A">
        <w:rPr>
          <w:rFonts w:asciiTheme="minorHAnsi" w:hAnsiTheme="minorHAnsi"/>
          <w:bCs w:val="0"/>
          <w:iCs w:val="0"/>
          <w:sz w:val="22"/>
          <w:szCs w:val="22"/>
        </w:rPr>
        <w:t>Charging Objective 2</w:t>
      </w:r>
      <w:r>
        <w:rPr>
          <w:rStyle w:val="FootnoteReference"/>
          <w:rFonts w:asciiTheme="minorHAnsi" w:hAnsiTheme="minorHAnsi"/>
          <w:bCs w:val="0"/>
          <w:iCs w:val="0"/>
          <w:sz w:val="22"/>
          <w:szCs w:val="22"/>
        </w:rPr>
        <w:footnoteReference w:id="2"/>
      </w:r>
      <w:r w:rsidRPr="00BF503A">
        <w:rPr>
          <w:rFonts w:asciiTheme="minorHAnsi" w:hAnsiTheme="minorHAnsi"/>
          <w:bCs w:val="0"/>
          <w:iCs w:val="0"/>
          <w:sz w:val="22"/>
          <w:szCs w:val="22"/>
        </w:rPr>
        <w:t xml:space="preserve"> – Better Facilitated</w:t>
      </w:r>
    </w:p>
    <w:p w:rsidR="00BF503A" w:rsidRDefault="00BF503A" w:rsidP="00BF503A">
      <w:pPr>
        <w:pStyle w:val="Heading2"/>
        <w:keepNext w:val="0"/>
        <w:widowControl w:val="0"/>
        <w:numPr>
          <w:ilvl w:val="2"/>
          <w:numId w:val="5"/>
        </w:numPr>
        <w:tabs>
          <w:tab w:val="clear" w:pos="720"/>
          <w:tab w:val="num" w:pos="567"/>
        </w:tabs>
        <w:spacing w:before="120" w:after="120" w:line="360" w:lineRule="auto"/>
        <w:ind w:left="1276" w:hanging="709"/>
        <w:rPr>
          <w:rFonts w:asciiTheme="minorHAnsi" w:hAnsiTheme="minorHAnsi"/>
          <w:bCs w:val="0"/>
          <w:iCs w:val="0"/>
          <w:sz w:val="22"/>
          <w:szCs w:val="22"/>
        </w:rPr>
      </w:pPr>
      <w:r w:rsidRPr="00BF503A">
        <w:rPr>
          <w:rFonts w:asciiTheme="minorHAnsi" w:hAnsiTheme="minorHAnsi"/>
          <w:bCs w:val="0"/>
          <w:iCs w:val="0"/>
          <w:sz w:val="22"/>
          <w:szCs w:val="22"/>
        </w:rPr>
        <w:lastRenderedPageBreak/>
        <w:t>Charging Objective 3</w:t>
      </w:r>
      <w:r>
        <w:rPr>
          <w:rStyle w:val="FootnoteReference"/>
          <w:rFonts w:asciiTheme="minorHAnsi" w:hAnsiTheme="minorHAnsi"/>
          <w:bCs w:val="0"/>
          <w:iCs w:val="0"/>
          <w:sz w:val="22"/>
          <w:szCs w:val="22"/>
        </w:rPr>
        <w:footnoteReference w:id="3"/>
      </w:r>
      <w:r w:rsidRPr="00BF503A">
        <w:rPr>
          <w:rFonts w:asciiTheme="minorHAnsi" w:hAnsiTheme="minorHAnsi"/>
          <w:bCs w:val="0"/>
          <w:iCs w:val="0"/>
          <w:sz w:val="22"/>
          <w:szCs w:val="22"/>
        </w:rPr>
        <w:t xml:space="preserve"> – Better Facilitated</w:t>
      </w:r>
    </w:p>
    <w:p w:rsidR="001E1A14" w:rsidRPr="001E1A14" w:rsidRDefault="001E1A14" w:rsidP="001E1A14">
      <w:pPr>
        <w:pStyle w:val="Heading2"/>
        <w:keepNext w:val="0"/>
        <w:numPr>
          <w:ilvl w:val="1"/>
          <w:numId w:val="5"/>
        </w:numPr>
        <w:spacing w:line="360" w:lineRule="auto"/>
      </w:pPr>
      <w:r>
        <w:t>The reasons for these opinions are detailed within the Change Proposal form and within the consultation documents.</w:t>
      </w:r>
    </w:p>
    <w:p w:rsidR="000C7E72" w:rsidRPr="00B26479" w:rsidRDefault="000C7E72" w:rsidP="0086288D">
      <w:pPr>
        <w:pStyle w:val="Heading1"/>
        <w:keepNext w:val="0"/>
        <w:numPr>
          <w:ilvl w:val="0"/>
          <w:numId w:val="5"/>
        </w:numPr>
        <w:spacing w:line="360" w:lineRule="auto"/>
        <w:rPr>
          <w:rFonts w:ascii="Calibri" w:hAnsi="Calibri"/>
          <w:sz w:val="22"/>
        </w:rPr>
      </w:pPr>
      <w:r w:rsidRPr="00B26479">
        <w:rPr>
          <w:rFonts w:ascii="Calibri" w:hAnsi="Calibri"/>
          <w:sz w:val="22"/>
        </w:rPr>
        <w:t>IMPLEMENTATION</w:t>
      </w:r>
    </w:p>
    <w:p w:rsidR="005D496E" w:rsidRPr="005D496E" w:rsidRDefault="005D496E" w:rsidP="005D496E">
      <w:pPr>
        <w:pStyle w:val="Heading2"/>
        <w:keepNext w:val="0"/>
        <w:numPr>
          <w:ilvl w:val="1"/>
          <w:numId w:val="5"/>
        </w:numPr>
        <w:spacing w:line="360" w:lineRule="auto"/>
        <w:rPr>
          <w:rFonts w:ascii="Calibri" w:hAnsi="Calibri" w:cs="Times New Roman"/>
          <w:bCs w:val="0"/>
          <w:iCs w:val="0"/>
          <w:color w:val="000000" w:themeColor="text1"/>
          <w:sz w:val="22"/>
        </w:rPr>
      </w:pPr>
      <w:r w:rsidRPr="005D496E">
        <w:rPr>
          <w:rFonts w:ascii="Calibri" w:hAnsi="Calibri" w:cs="Times New Roman"/>
          <w:bCs w:val="0"/>
          <w:iCs w:val="0"/>
          <w:color w:val="000000" w:themeColor="text1"/>
          <w:sz w:val="22"/>
        </w:rPr>
        <w:t>T</w:t>
      </w:r>
      <w:r w:rsidR="0071600C">
        <w:rPr>
          <w:rFonts w:ascii="Calibri" w:hAnsi="Calibri" w:cs="Times New Roman"/>
          <w:bCs w:val="0"/>
          <w:iCs w:val="0"/>
          <w:color w:val="000000" w:themeColor="text1"/>
          <w:sz w:val="22"/>
        </w:rPr>
        <w:t xml:space="preserve">his CP is classified as a Part </w:t>
      </w:r>
      <w:r w:rsidR="00ED3DCA">
        <w:rPr>
          <w:rFonts w:ascii="Calibri" w:hAnsi="Calibri" w:cs="Times New Roman"/>
          <w:bCs w:val="0"/>
          <w:iCs w:val="0"/>
          <w:color w:val="000000" w:themeColor="text1"/>
          <w:sz w:val="22"/>
        </w:rPr>
        <w:t>1</w:t>
      </w:r>
      <w:r w:rsidRPr="005D496E">
        <w:rPr>
          <w:rFonts w:ascii="Calibri" w:hAnsi="Calibri" w:cs="Times New Roman"/>
          <w:bCs w:val="0"/>
          <w:iCs w:val="0"/>
          <w:color w:val="000000" w:themeColor="text1"/>
          <w:sz w:val="22"/>
        </w:rPr>
        <w:t xml:space="preserve"> matt</w:t>
      </w:r>
      <w:r w:rsidR="009C1C35">
        <w:rPr>
          <w:rFonts w:ascii="Calibri" w:hAnsi="Calibri" w:cs="Times New Roman"/>
          <w:bCs w:val="0"/>
          <w:iCs w:val="0"/>
          <w:color w:val="000000" w:themeColor="text1"/>
          <w:sz w:val="22"/>
        </w:rPr>
        <w:t>er in accordance with Clause 9.</w:t>
      </w:r>
      <w:r w:rsidR="00ED3DCA">
        <w:rPr>
          <w:rFonts w:ascii="Calibri" w:hAnsi="Calibri" w:cs="Times New Roman"/>
          <w:bCs w:val="0"/>
          <w:iCs w:val="0"/>
          <w:color w:val="000000" w:themeColor="text1"/>
          <w:sz w:val="22"/>
        </w:rPr>
        <w:t>4.</w:t>
      </w:r>
      <w:r w:rsidR="009C1C35">
        <w:rPr>
          <w:rFonts w:ascii="Calibri" w:hAnsi="Calibri" w:cs="Times New Roman"/>
          <w:bCs w:val="0"/>
          <w:iCs w:val="0"/>
          <w:color w:val="000000" w:themeColor="text1"/>
          <w:sz w:val="22"/>
        </w:rPr>
        <w:t xml:space="preserve">5 of the </w:t>
      </w:r>
      <w:r w:rsidR="00ED3DCA">
        <w:rPr>
          <w:rFonts w:ascii="Calibri" w:hAnsi="Calibri" w:cs="Times New Roman"/>
          <w:bCs w:val="0"/>
          <w:iCs w:val="0"/>
          <w:color w:val="000000" w:themeColor="text1"/>
          <w:sz w:val="22"/>
        </w:rPr>
        <w:t>DCUSA</w:t>
      </w:r>
      <w:r w:rsidR="001E1A14">
        <w:rPr>
          <w:rFonts w:ascii="Calibri" w:hAnsi="Calibri" w:cs="Times New Roman"/>
          <w:bCs w:val="0"/>
          <w:iCs w:val="0"/>
          <w:color w:val="000000" w:themeColor="text1"/>
          <w:sz w:val="22"/>
        </w:rPr>
        <w:t xml:space="preserve"> and therefore</w:t>
      </w:r>
      <w:r w:rsidR="009C1C35">
        <w:rPr>
          <w:rFonts w:ascii="Calibri" w:hAnsi="Calibri" w:cs="Times New Roman"/>
          <w:bCs w:val="0"/>
          <w:iCs w:val="0"/>
          <w:color w:val="000000" w:themeColor="text1"/>
          <w:sz w:val="22"/>
        </w:rPr>
        <w:t xml:space="preserve"> will require Authority </w:t>
      </w:r>
      <w:r w:rsidR="00C217A3">
        <w:rPr>
          <w:rFonts w:ascii="Calibri" w:hAnsi="Calibri" w:cs="Times New Roman"/>
          <w:bCs w:val="0"/>
          <w:iCs w:val="0"/>
          <w:color w:val="000000" w:themeColor="text1"/>
          <w:sz w:val="22"/>
        </w:rPr>
        <w:t>consent</w:t>
      </w:r>
      <w:r w:rsidR="009C1C35">
        <w:rPr>
          <w:rFonts w:ascii="Calibri" w:hAnsi="Calibri" w:cs="Times New Roman"/>
          <w:bCs w:val="0"/>
          <w:iCs w:val="0"/>
          <w:color w:val="000000" w:themeColor="text1"/>
          <w:sz w:val="22"/>
        </w:rPr>
        <w:t>.</w:t>
      </w:r>
    </w:p>
    <w:p w:rsidR="000C7E72" w:rsidRPr="00B26479" w:rsidRDefault="00D41336" w:rsidP="0086288D">
      <w:pPr>
        <w:pStyle w:val="Heading2"/>
        <w:keepNext w:val="0"/>
        <w:numPr>
          <w:ilvl w:val="1"/>
          <w:numId w:val="5"/>
        </w:numPr>
        <w:spacing w:line="360" w:lineRule="auto"/>
        <w:rPr>
          <w:rFonts w:ascii="Calibri" w:hAnsi="Calibri"/>
          <w:color w:val="000000" w:themeColor="text1"/>
          <w:sz w:val="22"/>
        </w:rPr>
      </w:pPr>
      <w:r w:rsidRPr="00B26479">
        <w:rPr>
          <w:rFonts w:ascii="Calibri" w:hAnsi="Calibri" w:cs="Times New Roman"/>
          <w:bCs w:val="0"/>
          <w:iCs w:val="0"/>
          <w:color w:val="000000" w:themeColor="text1"/>
          <w:sz w:val="22"/>
        </w:rPr>
        <w:t xml:space="preserve">The proposed implementation date for </w:t>
      </w:r>
      <w:r w:rsidR="003B6C54" w:rsidRPr="00B26479">
        <w:rPr>
          <w:rFonts w:ascii="Calibri" w:hAnsi="Calibri"/>
          <w:color w:val="000000" w:themeColor="text1"/>
          <w:sz w:val="22"/>
        </w:rPr>
        <w:t xml:space="preserve">DCP </w:t>
      </w:r>
      <w:r w:rsidR="005C589E">
        <w:rPr>
          <w:rFonts w:ascii="Calibri" w:hAnsi="Calibri"/>
          <w:color w:val="000000" w:themeColor="text1"/>
          <w:sz w:val="22"/>
        </w:rPr>
        <w:t>20</w:t>
      </w:r>
      <w:r w:rsidR="00150527">
        <w:rPr>
          <w:rFonts w:ascii="Calibri" w:hAnsi="Calibri"/>
          <w:color w:val="000000" w:themeColor="text1"/>
          <w:sz w:val="22"/>
        </w:rPr>
        <w:t>6</w:t>
      </w:r>
      <w:r w:rsidRPr="00B26479">
        <w:rPr>
          <w:rFonts w:ascii="Calibri" w:hAnsi="Calibri"/>
          <w:color w:val="000000" w:themeColor="text1"/>
          <w:sz w:val="22"/>
        </w:rPr>
        <w:t xml:space="preserve"> </w:t>
      </w:r>
      <w:r w:rsidR="00EE0EEB" w:rsidRPr="00B26479">
        <w:rPr>
          <w:rFonts w:ascii="Calibri" w:hAnsi="Calibri"/>
          <w:color w:val="000000" w:themeColor="text1"/>
          <w:sz w:val="22"/>
        </w:rPr>
        <w:t xml:space="preserve">is </w:t>
      </w:r>
      <w:r w:rsidR="00150527">
        <w:rPr>
          <w:rFonts w:ascii="Calibri" w:hAnsi="Calibri"/>
          <w:color w:val="000000" w:themeColor="text1"/>
          <w:sz w:val="22"/>
        </w:rPr>
        <w:t xml:space="preserve">1 April </w:t>
      </w:r>
      <w:r w:rsidR="001E1A14">
        <w:rPr>
          <w:rFonts w:ascii="Calibri" w:hAnsi="Calibri"/>
          <w:color w:val="000000" w:themeColor="text1"/>
          <w:sz w:val="22"/>
        </w:rPr>
        <w:t>201</w:t>
      </w:r>
      <w:r w:rsidR="001E1A14">
        <w:rPr>
          <w:rFonts w:ascii="Calibri" w:hAnsi="Calibri"/>
          <w:color w:val="000000" w:themeColor="text1"/>
          <w:sz w:val="22"/>
        </w:rPr>
        <w:t>7</w:t>
      </w:r>
      <w:r w:rsidR="007733A4" w:rsidRPr="00B26479">
        <w:rPr>
          <w:rFonts w:ascii="Calibri" w:hAnsi="Calibri"/>
          <w:bCs w:val="0"/>
          <w:iCs w:val="0"/>
          <w:color w:val="000000" w:themeColor="text1"/>
          <w:sz w:val="22"/>
        </w:rPr>
        <w:t>.</w:t>
      </w:r>
    </w:p>
    <w:p w:rsidR="00BF503A" w:rsidRPr="005A6F88" w:rsidRDefault="00BF503A" w:rsidP="00BF503A">
      <w:pPr>
        <w:pStyle w:val="Heading1"/>
        <w:keepNext w:val="0"/>
        <w:numPr>
          <w:ilvl w:val="0"/>
          <w:numId w:val="5"/>
        </w:numPr>
        <w:spacing w:line="360" w:lineRule="auto"/>
        <w:rPr>
          <w:rFonts w:ascii="Calibri" w:hAnsi="Calibri"/>
          <w:iCs/>
          <w:sz w:val="22"/>
          <w:szCs w:val="22"/>
        </w:rPr>
      </w:pPr>
      <w:commentRangeStart w:id="1"/>
      <w:r w:rsidRPr="0021562F">
        <w:rPr>
          <w:rFonts w:ascii="Calibri" w:hAnsi="Calibri"/>
          <w:caps/>
          <w:sz w:val="24"/>
          <w:szCs w:val="24"/>
        </w:rPr>
        <w:t xml:space="preserve">Final conclusions on DCP </w:t>
      </w:r>
      <w:r w:rsidR="005F2121">
        <w:rPr>
          <w:rFonts w:ascii="Calibri" w:hAnsi="Calibri"/>
          <w:caps/>
          <w:sz w:val="24"/>
          <w:szCs w:val="24"/>
        </w:rPr>
        <w:t>206</w:t>
      </w:r>
      <w:commentRangeEnd w:id="1"/>
      <w:r w:rsidR="00C97C60">
        <w:rPr>
          <w:rStyle w:val="CommentReference"/>
          <w:rFonts w:ascii="Times New Roman" w:hAnsi="Times New Roman"/>
          <w:b w:val="0"/>
          <w:bCs w:val="0"/>
          <w:kern w:val="0"/>
        </w:rPr>
        <w:commentReference w:id="1"/>
      </w:r>
    </w:p>
    <w:p w:rsidR="00BF503A" w:rsidRDefault="00BF503A" w:rsidP="00BF503A">
      <w:pPr>
        <w:pStyle w:val="Heading2"/>
        <w:keepNext w:val="0"/>
        <w:numPr>
          <w:ilvl w:val="1"/>
          <w:numId w:val="5"/>
        </w:numPr>
        <w:spacing w:line="360" w:lineRule="auto"/>
        <w:jc w:val="both"/>
        <w:rPr>
          <w:ins w:id="2" w:author="Michael Walls" w:date="2014-09-24T11:21:00Z"/>
          <w:rFonts w:ascii="Calibri" w:hAnsi="Calibri"/>
          <w:sz w:val="22"/>
          <w:szCs w:val="22"/>
        </w:rPr>
      </w:pPr>
      <w:r w:rsidRPr="005A6F88">
        <w:rPr>
          <w:rFonts w:ascii="Calibri" w:hAnsi="Calibri"/>
          <w:bCs w:val="0"/>
          <w:iCs w:val="0"/>
          <w:sz w:val="22"/>
          <w:szCs w:val="22"/>
        </w:rPr>
        <w:t xml:space="preserve">The Working Group’s conclusion, reflecting Party opinion as presented in the Consultation </w:t>
      </w:r>
      <w:r w:rsidRPr="00AC6130">
        <w:rPr>
          <w:rFonts w:ascii="Calibri" w:hAnsi="Calibri"/>
          <w:bCs w:val="0"/>
          <w:iCs w:val="0"/>
          <w:sz w:val="22"/>
          <w:szCs w:val="22"/>
        </w:rPr>
        <w:t>responses</w:t>
      </w:r>
      <w:r w:rsidRPr="00AC6130">
        <w:rPr>
          <w:rFonts w:ascii="Calibri" w:hAnsi="Calibri"/>
          <w:sz w:val="22"/>
          <w:szCs w:val="22"/>
        </w:rPr>
        <w:t>, is that the proposed drafting meets</w:t>
      </w:r>
      <w:r w:rsidRPr="0021562F">
        <w:rPr>
          <w:rFonts w:ascii="Calibri" w:hAnsi="Calibri"/>
          <w:sz w:val="22"/>
          <w:szCs w:val="22"/>
        </w:rPr>
        <w:t xml:space="preserve"> the intent of DCP </w:t>
      </w:r>
      <w:r>
        <w:rPr>
          <w:rFonts w:ascii="Calibri" w:hAnsi="Calibri"/>
          <w:sz w:val="22"/>
          <w:szCs w:val="22"/>
        </w:rPr>
        <w:t xml:space="preserve">206.  However, the majority of Working Group members did not </w:t>
      </w:r>
      <w:r w:rsidR="00567C8D">
        <w:rPr>
          <w:rFonts w:ascii="Calibri" w:hAnsi="Calibri"/>
          <w:sz w:val="22"/>
          <w:szCs w:val="22"/>
        </w:rPr>
        <w:t>agree</w:t>
      </w:r>
      <w:r w:rsidR="00567C8D">
        <w:rPr>
          <w:rFonts w:ascii="Calibri" w:hAnsi="Calibri"/>
          <w:sz w:val="22"/>
          <w:szCs w:val="22"/>
        </w:rPr>
        <w:t xml:space="preserve"> </w:t>
      </w:r>
      <w:r>
        <w:rPr>
          <w:rFonts w:ascii="Calibri" w:hAnsi="Calibri"/>
          <w:sz w:val="22"/>
          <w:szCs w:val="22"/>
        </w:rPr>
        <w:t xml:space="preserve">that the CP should </w:t>
      </w:r>
      <w:del w:id="3" w:author="Michael Walls" w:date="2014-09-24T11:20:00Z">
        <w:r w:rsidDel="007B61FC">
          <w:rPr>
            <w:rFonts w:ascii="Calibri" w:hAnsi="Calibri"/>
            <w:sz w:val="22"/>
            <w:szCs w:val="22"/>
          </w:rPr>
          <w:delText xml:space="preserve">be </w:delText>
        </w:r>
      </w:del>
      <w:ins w:id="4" w:author="Michael Walls" w:date="2014-09-24T11:20:00Z">
        <w:r w:rsidR="007B61FC">
          <w:rPr>
            <w:rFonts w:ascii="Calibri" w:hAnsi="Calibri"/>
            <w:sz w:val="22"/>
            <w:szCs w:val="22"/>
          </w:rPr>
          <w:t xml:space="preserve">have been </w:t>
        </w:r>
      </w:ins>
      <w:r>
        <w:rPr>
          <w:rFonts w:ascii="Calibri" w:hAnsi="Calibri"/>
          <w:sz w:val="22"/>
          <w:szCs w:val="22"/>
        </w:rPr>
        <w:t xml:space="preserve">progressed </w:t>
      </w:r>
      <w:del w:id="5" w:author="Michael Walls" w:date="2014-09-24T11:20:00Z">
        <w:r w:rsidDel="007B61FC">
          <w:rPr>
            <w:rFonts w:ascii="Calibri" w:hAnsi="Calibri"/>
            <w:sz w:val="22"/>
            <w:szCs w:val="22"/>
          </w:rPr>
          <w:delText>further</w:delText>
        </w:r>
        <w:r w:rsidR="001F3F7D" w:rsidDel="007B61FC">
          <w:rPr>
            <w:rFonts w:ascii="Calibri" w:hAnsi="Calibri"/>
            <w:sz w:val="22"/>
            <w:szCs w:val="22"/>
          </w:rPr>
          <w:delText xml:space="preserve">, </w:delText>
        </w:r>
      </w:del>
      <w:r w:rsidR="001F3F7D">
        <w:rPr>
          <w:rFonts w:ascii="Calibri" w:hAnsi="Calibri"/>
          <w:sz w:val="22"/>
          <w:szCs w:val="22"/>
        </w:rPr>
        <w:t>and rather</w:t>
      </w:r>
      <w:ins w:id="6" w:author="Michael Walls" w:date="2014-09-24T11:20:00Z">
        <w:r w:rsidR="007B61FC">
          <w:rPr>
            <w:rFonts w:ascii="Calibri" w:hAnsi="Calibri"/>
            <w:sz w:val="22"/>
            <w:szCs w:val="22"/>
          </w:rPr>
          <w:t xml:space="preserve"> have</w:t>
        </w:r>
      </w:ins>
      <w:r w:rsidR="00567C8D">
        <w:rPr>
          <w:rFonts w:ascii="Calibri" w:hAnsi="Calibri"/>
          <w:sz w:val="22"/>
          <w:szCs w:val="22"/>
        </w:rPr>
        <w:t xml:space="preserve"> be</w:t>
      </w:r>
      <w:ins w:id="7" w:author="Michael Walls" w:date="2014-09-24T11:20:00Z">
        <w:r w:rsidR="007B61FC">
          <w:rPr>
            <w:rFonts w:ascii="Calibri" w:hAnsi="Calibri"/>
            <w:sz w:val="22"/>
            <w:szCs w:val="22"/>
          </w:rPr>
          <w:t>en</w:t>
        </w:r>
      </w:ins>
      <w:r w:rsidR="001F3F7D">
        <w:rPr>
          <w:rFonts w:ascii="Calibri" w:hAnsi="Calibri"/>
          <w:sz w:val="22"/>
          <w:szCs w:val="22"/>
        </w:rPr>
        <w:t xml:space="preserve"> included as part of a wider review of the EDCM methodology</w:t>
      </w:r>
      <w:r>
        <w:rPr>
          <w:rFonts w:ascii="Calibri" w:hAnsi="Calibri"/>
          <w:sz w:val="22"/>
          <w:szCs w:val="22"/>
        </w:rPr>
        <w:t xml:space="preserve">.  However, as per DCUSA guidelines, progress on </w:t>
      </w:r>
      <w:r w:rsidR="001F3F7D">
        <w:rPr>
          <w:rFonts w:ascii="Calibri" w:hAnsi="Calibri"/>
          <w:sz w:val="22"/>
          <w:szCs w:val="22"/>
        </w:rPr>
        <w:t>a</w:t>
      </w:r>
      <w:r>
        <w:rPr>
          <w:rFonts w:ascii="Calibri" w:hAnsi="Calibri"/>
          <w:sz w:val="22"/>
          <w:szCs w:val="22"/>
        </w:rPr>
        <w:t xml:space="preserve"> CP can only be stopped at the request of the Proposer.  It is therefore being issued to the Panel for progression and</w:t>
      </w:r>
      <w:r w:rsidR="001F3F7D">
        <w:rPr>
          <w:rFonts w:ascii="Calibri" w:hAnsi="Calibri"/>
          <w:sz w:val="22"/>
          <w:szCs w:val="22"/>
        </w:rPr>
        <w:t xml:space="preserve"> ultimately</w:t>
      </w:r>
      <w:r>
        <w:rPr>
          <w:rFonts w:ascii="Calibri" w:hAnsi="Calibri"/>
          <w:sz w:val="22"/>
          <w:szCs w:val="22"/>
        </w:rPr>
        <w:t xml:space="preserve"> to Parties for</w:t>
      </w:r>
      <w:r w:rsidRPr="0021562F">
        <w:rPr>
          <w:rFonts w:ascii="Calibri" w:hAnsi="Calibri"/>
          <w:sz w:val="22"/>
          <w:szCs w:val="22"/>
        </w:rPr>
        <w:t xml:space="preserve"> voting and determination.</w:t>
      </w:r>
      <w:r>
        <w:rPr>
          <w:rFonts w:ascii="Calibri" w:hAnsi="Calibri"/>
          <w:sz w:val="22"/>
          <w:szCs w:val="22"/>
        </w:rPr>
        <w:t xml:space="preserve">  </w:t>
      </w:r>
    </w:p>
    <w:p w:rsidR="00BF503A" w:rsidRPr="0021562F" w:rsidRDefault="00BF503A" w:rsidP="00BF503A">
      <w:pPr>
        <w:pStyle w:val="Heading1"/>
        <w:numPr>
          <w:ilvl w:val="0"/>
          <w:numId w:val="5"/>
        </w:numPr>
        <w:spacing w:line="360" w:lineRule="auto"/>
        <w:rPr>
          <w:rFonts w:ascii="Calibri" w:hAnsi="Calibri"/>
          <w:b w:val="0"/>
          <w:caps/>
          <w:sz w:val="24"/>
          <w:szCs w:val="24"/>
        </w:rPr>
      </w:pPr>
      <w:r w:rsidRPr="0021562F">
        <w:rPr>
          <w:rFonts w:ascii="Calibri" w:hAnsi="Calibri"/>
          <w:caps/>
          <w:sz w:val="24"/>
          <w:szCs w:val="24"/>
        </w:rPr>
        <w:t>ENGAGEMENT with the authority</w:t>
      </w:r>
    </w:p>
    <w:p w:rsidR="00BF503A" w:rsidRPr="0021562F" w:rsidRDefault="00BF503A" w:rsidP="00BF503A">
      <w:pPr>
        <w:pStyle w:val="Heading2"/>
        <w:numPr>
          <w:ilvl w:val="1"/>
          <w:numId w:val="5"/>
        </w:numPr>
        <w:spacing w:line="360" w:lineRule="auto"/>
        <w:rPr>
          <w:rFonts w:ascii="Calibri" w:hAnsi="Calibri"/>
          <w:bCs w:val="0"/>
          <w:iCs w:val="0"/>
          <w:sz w:val="22"/>
          <w:szCs w:val="22"/>
        </w:rPr>
      </w:pPr>
      <w:r w:rsidRPr="0021562F">
        <w:rPr>
          <w:rFonts w:ascii="Calibri" w:hAnsi="Calibri"/>
          <w:bCs w:val="0"/>
          <w:iCs w:val="0"/>
          <w:sz w:val="22"/>
          <w:szCs w:val="22"/>
        </w:rPr>
        <w:t xml:space="preserve">Ofgem has been engaged in the progression of DCP </w:t>
      </w:r>
      <w:r>
        <w:rPr>
          <w:rFonts w:ascii="Calibri" w:hAnsi="Calibri"/>
          <w:bCs w:val="0"/>
          <w:iCs w:val="0"/>
          <w:sz w:val="22"/>
          <w:szCs w:val="22"/>
        </w:rPr>
        <w:t>206</w:t>
      </w:r>
      <w:r w:rsidRPr="0021562F">
        <w:rPr>
          <w:rFonts w:ascii="Calibri" w:hAnsi="Calibri"/>
          <w:bCs w:val="0"/>
          <w:iCs w:val="0"/>
          <w:sz w:val="22"/>
          <w:szCs w:val="22"/>
        </w:rPr>
        <w:t xml:space="preserve"> as a</w:t>
      </w:r>
      <w:r w:rsidR="00F41845">
        <w:rPr>
          <w:rFonts w:ascii="Calibri" w:hAnsi="Calibri"/>
          <w:bCs w:val="0"/>
          <w:iCs w:val="0"/>
          <w:sz w:val="22"/>
          <w:szCs w:val="22"/>
        </w:rPr>
        <w:t>n</w:t>
      </w:r>
      <w:r w:rsidRPr="0021562F">
        <w:rPr>
          <w:rFonts w:ascii="Calibri" w:hAnsi="Calibri"/>
          <w:bCs w:val="0"/>
          <w:iCs w:val="0"/>
          <w:sz w:val="22"/>
          <w:szCs w:val="22"/>
        </w:rPr>
        <w:t xml:space="preserve"> </w:t>
      </w:r>
      <w:r w:rsidR="00F41845">
        <w:rPr>
          <w:rFonts w:ascii="Calibri" w:hAnsi="Calibri"/>
          <w:bCs w:val="0"/>
          <w:iCs w:val="0"/>
          <w:sz w:val="22"/>
          <w:szCs w:val="22"/>
        </w:rPr>
        <w:t>Observer</w:t>
      </w:r>
      <w:r w:rsidR="00F41845" w:rsidRPr="0021562F">
        <w:rPr>
          <w:rFonts w:ascii="Calibri" w:hAnsi="Calibri"/>
          <w:bCs w:val="0"/>
          <w:iCs w:val="0"/>
          <w:sz w:val="22"/>
          <w:szCs w:val="22"/>
        </w:rPr>
        <w:t xml:space="preserve"> </w:t>
      </w:r>
      <w:r w:rsidRPr="0021562F">
        <w:rPr>
          <w:rFonts w:ascii="Calibri" w:hAnsi="Calibri"/>
          <w:bCs w:val="0"/>
          <w:iCs w:val="0"/>
          <w:sz w:val="22"/>
          <w:szCs w:val="22"/>
        </w:rPr>
        <w:t xml:space="preserve">of the Working Group. </w:t>
      </w:r>
    </w:p>
    <w:p w:rsidR="000E0D19" w:rsidRPr="000E0D19" w:rsidRDefault="000E0D19" w:rsidP="000E0D19">
      <w:pPr>
        <w:pStyle w:val="Heading1"/>
        <w:keepNext w:val="0"/>
        <w:numPr>
          <w:ilvl w:val="0"/>
          <w:numId w:val="5"/>
        </w:numPr>
        <w:spacing w:line="360" w:lineRule="auto"/>
        <w:rPr>
          <w:rFonts w:ascii="Calibri" w:hAnsi="Calibri"/>
          <w:sz w:val="22"/>
        </w:rPr>
      </w:pPr>
      <w:r w:rsidRPr="000E0D19">
        <w:rPr>
          <w:rFonts w:ascii="Calibri" w:hAnsi="Calibri"/>
          <w:sz w:val="22"/>
        </w:rPr>
        <w:t>IMPACT ON GREENHOUSE GAS OMISSIONS</w:t>
      </w:r>
    </w:p>
    <w:p w:rsidR="000E0D19" w:rsidRPr="000E0D19" w:rsidRDefault="000E0D19" w:rsidP="000E0D19">
      <w:pPr>
        <w:pStyle w:val="Heading2"/>
        <w:keepNext w:val="0"/>
        <w:numPr>
          <w:ilvl w:val="1"/>
          <w:numId w:val="5"/>
        </w:numPr>
        <w:spacing w:line="360" w:lineRule="auto"/>
        <w:rPr>
          <w:rFonts w:ascii="Calibri" w:hAnsi="Calibri" w:cs="Times New Roman"/>
          <w:bCs w:val="0"/>
          <w:iCs w:val="0"/>
          <w:color w:val="000000" w:themeColor="text1"/>
          <w:sz w:val="22"/>
        </w:rPr>
      </w:pPr>
      <w:r w:rsidRPr="000E0D19">
        <w:rPr>
          <w:rFonts w:ascii="Calibri" w:hAnsi="Calibri" w:cs="Times New Roman"/>
          <w:bCs w:val="0"/>
          <w:iCs w:val="0"/>
          <w:color w:val="000000" w:themeColor="text1"/>
          <w:sz w:val="22"/>
        </w:rPr>
        <w:t xml:space="preserve">No material </w:t>
      </w:r>
      <w:r w:rsidR="008E61A5">
        <w:rPr>
          <w:rFonts w:ascii="Calibri" w:hAnsi="Calibri" w:cs="Times New Roman"/>
          <w:bCs w:val="0"/>
          <w:iCs w:val="0"/>
          <w:color w:val="000000" w:themeColor="text1"/>
          <w:sz w:val="22"/>
        </w:rPr>
        <w:t>impact</w:t>
      </w:r>
      <w:r w:rsidR="008E61A5" w:rsidRPr="000E0D19">
        <w:rPr>
          <w:rFonts w:ascii="Calibri" w:hAnsi="Calibri" w:cs="Times New Roman"/>
          <w:bCs w:val="0"/>
          <w:iCs w:val="0"/>
          <w:color w:val="000000" w:themeColor="text1"/>
          <w:sz w:val="22"/>
        </w:rPr>
        <w:t>s on greenhouse gas emissions from the implementation of this CP have</w:t>
      </w:r>
      <w:r w:rsidRPr="000E0D19">
        <w:rPr>
          <w:rFonts w:ascii="Calibri" w:hAnsi="Calibri" w:cs="Times New Roman"/>
          <w:bCs w:val="0"/>
          <w:iCs w:val="0"/>
          <w:color w:val="000000" w:themeColor="text1"/>
          <w:sz w:val="22"/>
        </w:rPr>
        <w:t xml:space="preserve"> been identifi</w:t>
      </w:r>
      <w:r>
        <w:rPr>
          <w:rFonts w:ascii="Calibri" w:hAnsi="Calibri" w:cs="Times New Roman"/>
          <w:bCs w:val="0"/>
          <w:iCs w:val="0"/>
          <w:color w:val="000000" w:themeColor="text1"/>
          <w:sz w:val="22"/>
        </w:rPr>
        <w:t>ed.</w:t>
      </w:r>
    </w:p>
    <w:p w:rsidR="009D5EC6" w:rsidRPr="00B26479" w:rsidRDefault="009D5EC6" w:rsidP="0086288D">
      <w:pPr>
        <w:pStyle w:val="Heading1"/>
        <w:keepNext w:val="0"/>
        <w:numPr>
          <w:ilvl w:val="0"/>
          <w:numId w:val="5"/>
        </w:numPr>
        <w:spacing w:line="360" w:lineRule="auto"/>
        <w:rPr>
          <w:rFonts w:ascii="Calibri" w:hAnsi="Calibri"/>
          <w:sz w:val="22"/>
        </w:rPr>
      </w:pPr>
      <w:r w:rsidRPr="00B26479">
        <w:rPr>
          <w:rFonts w:ascii="Calibri" w:hAnsi="Calibri"/>
          <w:sz w:val="22"/>
        </w:rPr>
        <w:t xml:space="preserve">PANEL </w:t>
      </w:r>
      <w:r w:rsidR="003B6C54" w:rsidRPr="00B26479">
        <w:rPr>
          <w:rFonts w:ascii="Calibri" w:hAnsi="Calibri"/>
          <w:sz w:val="22"/>
        </w:rPr>
        <w:t>RECOMMENDATION</w:t>
      </w:r>
    </w:p>
    <w:p w:rsidR="00D0458A" w:rsidRPr="00B26479" w:rsidRDefault="009D5EC6" w:rsidP="0086288D">
      <w:pPr>
        <w:pStyle w:val="Heading2"/>
        <w:keepNext w:val="0"/>
        <w:numPr>
          <w:ilvl w:val="1"/>
          <w:numId w:val="5"/>
        </w:numPr>
        <w:spacing w:line="360" w:lineRule="auto"/>
        <w:rPr>
          <w:rFonts w:ascii="Calibri" w:hAnsi="Calibri"/>
          <w:color w:val="000000" w:themeColor="text1"/>
          <w:sz w:val="22"/>
        </w:rPr>
      </w:pPr>
      <w:r w:rsidRPr="00B26479">
        <w:rPr>
          <w:rFonts w:ascii="Calibri" w:hAnsi="Calibri"/>
          <w:color w:val="000000" w:themeColor="text1"/>
          <w:sz w:val="22"/>
        </w:rPr>
        <w:lastRenderedPageBreak/>
        <w:t xml:space="preserve">The </w:t>
      </w:r>
      <w:r w:rsidR="00B46F38" w:rsidRPr="00B26479">
        <w:rPr>
          <w:rFonts w:ascii="Calibri" w:hAnsi="Calibri"/>
          <w:color w:val="000000" w:themeColor="text1"/>
          <w:sz w:val="22"/>
        </w:rPr>
        <w:t xml:space="preserve">DCUSA </w:t>
      </w:r>
      <w:r w:rsidRPr="00B26479">
        <w:rPr>
          <w:rFonts w:ascii="Calibri" w:hAnsi="Calibri"/>
          <w:color w:val="000000" w:themeColor="text1"/>
          <w:sz w:val="22"/>
        </w:rPr>
        <w:t xml:space="preserve">Panel approved </w:t>
      </w:r>
      <w:r w:rsidR="00B46F38" w:rsidRPr="00B26479">
        <w:rPr>
          <w:rFonts w:ascii="Calibri" w:hAnsi="Calibri"/>
          <w:color w:val="000000" w:themeColor="text1"/>
          <w:sz w:val="22"/>
        </w:rPr>
        <w:t xml:space="preserve">the DCP </w:t>
      </w:r>
      <w:r w:rsidR="005C589E">
        <w:rPr>
          <w:rFonts w:ascii="Calibri" w:hAnsi="Calibri"/>
          <w:color w:val="000000" w:themeColor="text1"/>
          <w:sz w:val="22"/>
        </w:rPr>
        <w:t>20</w:t>
      </w:r>
      <w:r w:rsidR="00150527">
        <w:rPr>
          <w:rFonts w:ascii="Calibri" w:hAnsi="Calibri"/>
          <w:color w:val="000000" w:themeColor="text1"/>
          <w:sz w:val="22"/>
        </w:rPr>
        <w:t>6</w:t>
      </w:r>
      <w:r w:rsidR="003F68A5" w:rsidRPr="00B26479">
        <w:rPr>
          <w:rFonts w:ascii="Calibri" w:hAnsi="Calibri"/>
          <w:color w:val="000000" w:themeColor="text1"/>
          <w:sz w:val="22"/>
        </w:rPr>
        <w:t xml:space="preserve"> </w:t>
      </w:r>
      <w:r w:rsidR="00B46F38" w:rsidRPr="00B26479">
        <w:rPr>
          <w:rFonts w:ascii="Calibri" w:hAnsi="Calibri"/>
          <w:color w:val="000000" w:themeColor="text1"/>
          <w:sz w:val="22"/>
        </w:rPr>
        <w:t>Change Report at its meeting o</w:t>
      </w:r>
      <w:r w:rsidR="00A92D87" w:rsidRPr="00B26479">
        <w:rPr>
          <w:rFonts w:ascii="Calibri" w:hAnsi="Calibri"/>
          <w:color w:val="000000" w:themeColor="text1"/>
          <w:sz w:val="22"/>
        </w:rPr>
        <w:t xml:space="preserve">n </w:t>
      </w:r>
      <w:r w:rsidR="00150527">
        <w:rPr>
          <w:rFonts w:ascii="Calibri" w:hAnsi="Calibri"/>
          <w:color w:val="000000" w:themeColor="text1"/>
          <w:sz w:val="22"/>
        </w:rPr>
        <w:t>15 October</w:t>
      </w:r>
      <w:r w:rsidR="0071600C">
        <w:rPr>
          <w:rFonts w:ascii="Calibri" w:hAnsi="Calibri"/>
          <w:color w:val="000000" w:themeColor="text1"/>
          <w:sz w:val="22"/>
        </w:rPr>
        <w:t xml:space="preserve"> 201</w:t>
      </w:r>
      <w:r w:rsidR="005C589E">
        <w:rPr>
          <w:rFonts w:ascii="Calibri" w:hAnsi="Calibri"/>
          <w:color w:val="000000" w:themeColor="text1"/>
          <w:sz w:val="22"/>
        </w:rPr>
        <w:t>4</w:t>
      </w:r>
      <w:r w:rsidR="0071600C">
        <w:rPr>
          <w:rFonts w:ascii="Calibri" w:hAnsi="Calibri"/>
          <w:color w:val="000000" w:themeColor="text1"/>
          <w:sz w:val="22"/>
        </w:rPr>
        <w:t>.</w:t>
      </w:r>
    </w:p>
    <w:p w:rsidR="00EA06E9" w:rsidRPr="00080C96" w:rsidRDefault="009D5EC6" w:rsidP="00EA06E9">
      <w:pPr>
        <w:pStyle w:val="Heading2"/>
        <w:keepNext w:val="0"/>
        <w:numPr>
          <w:ilvl w:val="1"/>
          <w:numId w:val="5"/>
        </w:numPr>
        <w:spacing w:line="360" w:lineRule="auto"/>
        <w:rPr>
          <w:rFonts w:ascii="Calibri" w:hAnsi="Calibri" w:cs="Times New Roman"/>
          <w:bCs w:val="0"/>
          <w:iCs w:val="0"/>
          <w:color w:val="000000" w:themeColor="text1"/>
          <w:sz w:val="22"/>
        </w:rPr>
      </w:pPr>
      <w:r w:rsidRPr="00B26479">
        <w:rPr>
          <w:rFonts w:ascii="Calibri" w:hAnsi="Calibri" w:cs="Times New Roman"/>
          <w:bCs w:val="0"/>
          <w:iCs w:val="0"/>
          <w:color w:val="000000" w:themeColor="text1"/>
          <w:sz w:val="22"/>
        </w:rPr>
        <w:t>The timetable for the progression of the Change Proposal is set out below:</w:t>
      </w:r>
    </w:p>
    <w:tbl>
      <w:tblPr>
        <w:tblW w:w="0" w:type="auto"/>
        <w:jc w:val="center"/>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92"/>
        <w:gridCol w:w="2963"/>
      </w:tblGrid>
      <w:tr w:rsidR="00A92D87" w:rsidRPr="00B26479" w:rsidTr="001669BD">
        <w:trPr>
          <w:jc w:val="center"/>
        </w:trPr>
        <w:tc>
          <w:tcPr>
            <w:tcW w:w="4292" w:type="dxa"/>
            <w:shd w:val="clear" w:color="auto" w:fill="E6E6E6"/>
            <w:tcMar>
              <w:top w:w="0" w:type="dxa"/>
              <w:left w:w="108" w:type="dxa"/>
              <w:bottom w:w="0" w:type="dxa"/>
              <w:right w:w="108" w:type="dxa"/>
            </w:tcMar>
          </w:tcPr>
          <w:p w:rsidR="00A148CF" w:rsidRPr="00B26479" w:rsidRDefault="00A148CF" w:rsidP="00A148CF">
            <w:pPr>
              <w:rPr>
                <w:rFonts w:ascii="Calibri" w:eastAsia="Calibri" w:hAnsi="Calibri" w:cs="Tahoma"/>
                <w:b/>
                <w:szCs w:val="20"/>
              </w:rPr>
            </w:pPr>
            <w:r w:rsidRPr="00B26479">
              <w:rPr>
                <w:rFonts w:ascii="Calibri" w:eastAsia="Calibri" w:hAnsi="Calibri" w:cs="Tahoma"/>
                <w:b/>
                <w:sz w:val="22"/>
                <w:szCs w:val="20"/>
              </w:rPr>
              <w:t xml:space="preserve">Activity </w:t>
            </w:r>
          </w:p>
        </w:tc>
        <w:tc>
          <w:tcPr>
            <w:tcW w:w="2963" w:type="dxa"/>
            <w:shd w:val="clear" w:color="auto" w:fill="E6E6E6"/>
            <w:tcMar>
              <w:top w:w="0" w:type="dxa"/>
              <w:left w:w="108" w:type="dxa"/>
              <w:bottom w:w="0" w:type="dxa"/>
              <w:right w:w="108" w:type="dxa"/>
            </w:tcMar>
          </w:tcPr>
          <w:p w:rsidR="00A148CF" w:rsidRPr="00B26479" w:rsidRDefault="00A148CF" w:rsidP="00A148CF">
            <w:pPr>
              <w:rPr>
                <w:rFonts w:ascii="Calibri" w:eastAsia="Calibri" w:hAnsi="Calibri" w:cs="Tahoma"/>
                <w:b/>
                <w:szCs w:val="20"/>
              </w:rPr>
            </w:pPr>
            <w:r w:rsidRPr="00B26479">
              <w:rPr>
                <w:rFonts w:ascii="Calibri" w:eastAsia="Calibri" w:hAnsi="Calibri" w:cs="Tahoma"/>
                <w:b/>
                <w:sz w:val="22"/>
                <w:szCs w:val="20"/>
              </w:rPr>
              <w:t>Date</w:t>
            </w:r>
          </w:p>
        </w:tc>
      </w:tr>
      <w:tr w:rsidR="00A92D87" w:rsidRPr="00B26479" w:rsidTr="001669BD">
        <w:trPr>
          <w:jc w:val="center"/>
        </w:trPr>
        <w:tc>
          <w:tcPr>
            <w:tcW w:w="4292" w:type="dxa"/>
            <w:tcMar>
              <w:top w:w="0" w:type="dxa"/>
              <w:left w:w="108" w:type="dxa"/>
              <w:bottom w:w="0" w:type="dxa"/>
              <w:right w:w="108" w:type="dxa"/>
            </w:tcMar>
          </w:tcPr>
          <w:p w:rsidR="00A148CF" w:rsidRPr="00AF66B6" w:rsidRDefault="001669BD" w:rsidP="00A148CF">
            <w:pPr>
              <w:rPr>
                <w:rFonts w:ascii="Calibri" w:eastAsia="Calibri" w:hAnsi="Calibri" w:cs="Tahoma"/>
                <w:sz w:val="22"/>
                <w:szCs w:val="20"/>
              </w:rPr>
            </w:pPr>
            <w:r>
              <w:rPr>
                <w:rFonts w:ascii="Calibri" w:eastAsia="Calibri" w:hAnsi="Calibri" w:cs="Tahoma"/>
                <w:sz w:val="22"/>
                <w:szCs w:val="20"/>
              </w:rPr>
              <w:t>Change Report approved by DCUSA Panel</w:t>
            </w:r>
          </w:p>
        </w:tc>
        <w:tc>
          <w:tcPr>
            <w:tcW w:w="2963" w:type="dxa"/>
            <w:tcMar>
              <w:top w:w="0" w:type="dxa"/>
              <w:left w:w="108" w:type="dxa"/>
              <w:bottom w:w="0" w:type="dxa"/>
              <w:right w:w="108" w:type="dxa"/>
            </w:tcMar>
          </w:tcPr>
          <w:p w:rsidR="00A148CF" w:rsidRPr="00AF66B6" w:rsidRDefault="00150527" w:rsidP="00EF070D">
            <w:pPr>
              <w:rPr>
                <w:rFonts w:ascii="Calibri" w:eastAsia="Calibri" w:hAnsi="Calibri" w:cs="Tahoma"/>
                <w:sz w:val="22"/>
                <w:szCs w:val="20"/>
              </w:rPr>
            </w:pPr>
            <w:r>
              <w:rPr>
                <w:rFonts w:ascii="Calibri" w:eastAsia="Calibri" w:hAnsi="Calibri" w:cs="Tahoma"/>
                <w:sz w:val="22"/>
                <w:szCs w:val="20"/>
              </w:rPr>
              <w:t>15 October</w:t>
            </w:r>
            <w:r w:rsidR="001669BD">
              <w:rPr>
                <w:rFonts w:ascii="Calibri" w:eastAsia="Calibri" w:hAnsi="Calibri" w:cs="Tahoma"/>
                <w:sz w:val="22"/>
                <w:szCs w:val="20"/>
              </w:rPr>
              <w:t xml:space="preserve"> 2014</w:t>
            </w:r>
          </w:p>
        </w:tc>
      </w:tr>
      <w:tr w:rsidR="001669BD" w:rsidRPr="00B26479" w:rsidTr="001669BD">
        <w:trPr>
          <w:jc w:val="center"/>
        </w:trPr>
        <w:tc>
          <w:tcPr>
            <w:tcW w:w="4292" w:type="dxa"/>
            <w:tcMar>
              <w:top w:w="0" w:type="dxa"/>
              <w:left w:w="108" w:type="dxa"/>
              <w:bottom w:w="0" w:type="dxa"/>
              <w:right w:w="108" w:type="dxa"/>
            </w:tcMar>
          </w:tcPr>
          <w:p w:rsidR="001669BD" w:rsidRPr="00AF66B6" w:rsidRDefault="001669BD" w:rsidP="00E443F8">
            <w:pPr>
              <w:rPr>
                <w:rFonts w:ascii="Calibri" w:eastAsia="Calibri" w:hAnsi="Calibri" w:cs="Tahoma"/>
                <w:sz w:val="22"/>
                <w:szCs w:val="20"/>
              </w:rPr>
            </w:pPr>
            <w:r w:rsidRPr="00B26479">
              <w:rPr>
                <w:rFonts w:ascii="Calibri" w:eastAsia="Calibri" w:hAnsi="Calibri" w:cs="Tahoma"/>
                <w:sz w:val="22"/>
                <w:szCs w:val="20"/>
              </w:rPr>
              <w:t>Change Report Issued for Voting</w:t>
            </w:r>
          </w:p>
        </w:tc>
        <w:tc>
          <w:tcPr>
            <w:tcW w:w="2963" w:type="dxa"/>
            <w:tcMar>
              <w:top w:w="0" w:type="dxa"/>
              <w:left w:w="108" w:type="dxa"/>
              <w:bottom w:w="0" w:type="dxa"/>
              <w:right w:w="108" w:type="dxa"/>
            </w:tcMar>
          </w:tcPr>
          <w:p w:rsidR="001669BD" w:rsidRPr="00AF66B6" w:rsidRDefault="00150527" w:rsidP="00E443F8">
            <w:pPr>
              <w:rPr>
                <w:rFonts w:ascii="Calibri" w:eastAsia="Calibri" w:hAnsi="Calibri" w:cs="Tahoma"/>
                <w:sz w:val="22"/>
                <w:szCs w:val="20"/>
              </w:rPr>
            </w:pPr>
            <w:r>
              <w:rPr>
                <w:rFonts w:ascii="Calibri" w:eastAsia="Calibri" w:hAnsi="Calibri" w:cs="Tahoma"/>
                <w:sz w:val="22"/>
                <w:szCs w:val="20"/>
              </w:rPr>
              <w:t>17 October</w:t>
            </w:r>
            <w:r w:rsidR="001669BD" w:rsidRPr="00AF66B6">
              <w:rPr>
                <w:rFonts w:ascii="Calibri" w:eastAsia="Calibri" w:hAnsi="Calibri" w:cs="Tahoma"/>
                <w:sz w:val="22"/>
                <w:szCs w:val="20"/>
              </w:rPr>
              <w:t xml:space="preserve"> 201</w:t>
            </w:r>
            <w:r w:rsidR="001669BD">
              <w:rPr>
                <w:rFonts w:ascii="Calibri" w:eastAsia="Calibri" w:hAnsi="Calibri" w:cs="Tahoma"/>
                <w:sz w:val="22"/>
                <w:szCs w:val="20"/>
              </w:rPr>
              <w:t>4</w:t>
            </w:r>
          </w:p>
        </w:tc>
      </w:tr>
      <w:tr w:rsidR="001669BD" w:rsidRPr="00B26479" w:rsidTr="001669BD">
        <w:trPr>
          <w:jc w:val="center"/>
        </w:trPr>
        <w:tc>
          <w:tcPr>
            <w:tcW w:w="4292" w:type="dxa"/>
            <w:tcMar>
              <w:top w:w="0" w:type="dxa"/>
              <w:left w:w="108" w:type="dxa"/>
              <w:bottom w:w="0" w:type="dxa"/>
              <w:right w:w="108" w:type="dxa"/>
            </w:tcMar>
          </w:tcPr>
          <w:p w:rsidR="001669BD" w:rsidRPr="00AF66B6" w:rsidRDefault="001669BD" w:rsidP="00A148CF">
            <w:pPr>
              <w:rPr>
                <w:rFonts w:ascii="Calibri" w:eastAsia="Calibri" w:hAnsi="Calibri" w:cs="Tahoma"/>
                <w:sz w:val="22"/>
                <w:szCs w:val="20"/>
              </w:rPr>
            </w:pPr>
            <w:r w:rsidRPr="00B26479">
              <w:rPr>
                <w:rFonts w:ascii="Calibri" w:eastAsia="Calibri" w:hAnsi="Calibri" w:cs="Tahoma"/>
                <w:sz w:val="22"/>
                <w:szCs w:val="20"/>
              </w:rPr>
              <w:t>Party Voting Closes</w:t>
            </w:r>
          </w:p>
        </w:tc>
        <w:tc>
          <w:tcPr>
            <w:tcW w:w="2963" w:type="dxa"/>
            <w:shd w:val="clear" w:color="auto" w:fill="auto"/>
            <w:tcMar>
              <w:top w:w="0" w:type="dxa"/>
              <w:left w:w="108" w:type="dxa"/>
              <w:bottom w:w="0" w:type="dxa"/>
              <w:right w:w="108" w:type="dxa"/>
            </w:tcMar>
          </w:tcPr>
          <w:p w:rsidR="001669BD" w:rsidRPr="00AF66B6" w:rsidRDefault="00150527" w:rsidP="00EF070D">
            <w:pPr>
              <w:rPr>
                <w:rFonts w:ascii="Calibri" w:eastAsia="Calibri" w:hAnsi="Calibri" w:cs="Tahoma"/>
                <w:sz w:val="22"/>
                <w:szCs w:val="20"/>
              </w:rPr>
            </w:pPr>
            <w:r>
              <w:rPr>
                <w:rFonts w:ascii="Calibri" w:eastAsia="Calibri" w:hAnsi="Calibri" w:cs="Tahoma"/>
                <w:sz w:val="22"/>
                <w:szCs w:val="20"/>
              </w:rPr>
              <w:t>31 October</w:t>
            </w:r>
            <w:r w:rsidR="001669BD">
              <w:rPr>
                <w:rFonts w:ascii="Calibri" w:eastAsia="Calibri" w:hAnsi="Calibri" w:cs="Tahoma"/>
                <w:sz w:val="22"/>
                <w:szCs w:val="20"/>
              </w:rPr>
              <w:t xml:space="preserve"> 2014</w:t>
            </w:r>
          </w:p>
        </w:tc>
      </w:tr>
      <w:tr w:rsidR="001669BD" w:rsidRPr="00B26479" w:rsidTr="001669BD">
        <w:trPr>
          <w:jc w:val="center"/>
        </w:trPr>
        <w:tc>
          <w:tcPr>
            <w:tcW w:w="4292" w:type="dxa"/>
            <w:tcMar>
              <w:top w:w="0" w:type="dxa"/>
              <w:left w:w="108" w:type="dxa"/>
              <w:bottom w:w="0" w:type="dxa"/>
              <w:right w:w="108" w:type="dxa"/>
            </w:tcMar>
          </w:tcPr>
          <w:p w:rsidR="001669BD" w:rsidRPr="002944F3" w:rsidRDefault="001669BD" w:rsidP="00A148CF">
            <w:pPr>
              <w:rPr>
                <w:rFonts w:ascii="Calibri" w:eastAsia="Calibri" w:hAnsi="Calibri" w:cs="Tahoma"/>
                <w:sz w:val="22"/>
                <w:szCs w:val="20"/>
              </w:rPr>
            </w:pPr>
            <w:r w:rsidRPr="00B26479">
              <w:rPr>
                <w:rFonts w:ascii="Calibri" w:eastAsia="Calibri" w:hAnsi="Calibri" w:cs="Tahoma"/>
                <w:sz w:val="22"/>
                <w:szCs w:val="20"/>
              </w:rPr>
              <w:t>Change Declaration Issued</w:t>
            </w:r>
          </w:p>
        </w:tc>
        <w:tc>
          <w:tcPr>
            <w:tcW w:w="2963" w:type="dxa"/>
            <w:shd w:val="clear" w:color="auto" w:fill="auto"/>
            <w:tcMar>
              <w:top w:w="0" w:type="dxa"/>
              <w:left w:w="108" w:type="dxa"/>
              <w:bottom w:w="0" w:type="dxa"/>
              <w:right w:w="108" w:type="dxa"/>
            </w:tcMar>
          </w:tcPr>
          <w:p w:rsidR="001669BD" w:rsidRPr="002944F3" w:rsidRDefault="00150527" w:rsidP="00EF070D">
            <w:pPr>
              <w:rPr>
                <w:rFonts w:ascii="Calibri" w:eastAsia="Calibri" w:hAnsi="Calibri" w:cs="Tahoma"/>
                <w:sz w:val="22"/>
                <w:szCs w:val="20"/>
              </w:rPr>
            </w:pPr>
            <w:r>
              <w:rPr>
                <w:rFonts w:ascii="Calibri" w:eastAsia="Calibri" w:hAnsi="Calibri" w:cs="Tahoma"/>
                <w:sz w:val="22"/>
                <w:szCs w:val="20"/>
              </w:rPr>
              <w:t>4 November</w:t>
            </w:r>
            <w:r w:rsidR="001669BD" w:rsidRPr="002944F3">
              <w:rPr>
                <w:rFonts w:ascii="Calibri" w:eastAsia="Calibri" w:hAnsi="Calibri" w:cs="Tahoma"/>
                <w:sz w:val="22"/>
                <w:szCs w:val="20"/>
              </w:rPr>
              <w:t xml:space="preserve"> </w:t>
            </w:r>
            <w:r w:rsidR="001669BD">
              <w:rPr>
                <w:rFonts w:ascii="Calibri" w:eastAsia="Calibri" w:hAnsi="Calibri" w:cs="Tahoma"/>
                <w:sz w:val="22"/>
                <w:szCs w:val="20"/>
              </w:rPr>
              <w:t>2014</w:t>
            </w:r>
          </w:p>
        </w:tc>
      </w:tr>
      <w:tr w:rsidR="001669BD" w:rsidRPr="00B26479" w:rsidTr="001669BD">
        <w:trPr>
          <w:jc w:val="center"/>
        </w:trPr>
        <w:tc>
          <w:tcPr>
            <w:tcW w:w="4292" w:type="dxa"/>
            <w:tcMar>
              <w:top w:w="0" w:type="dxa"/>
              <w:left w:w="108" w:type="dxa"/>
              <w:bottom w:w="0" w:type="dxa"/>
              <w:right w:w="108" w:type="dxa"/>
            </w:tcMar>
          </w:tcPr>
          <w:p w:rsidR="001669BD" w:rsidRPr="00B26479" w:rsidRDefault="001669BD" w:rsidP="00A148CF">
            <w:pPr>
              <w:rPr>
                <w:rFonts w:ascii="Calibri" w:eastAsia="Calibri" w:hAnsi="Calibri" w:cs="Tahoma"/>
                <w:sz w:val="22"/>
                <w:szCs w:val="20"/>
              </w:rPr>
            </w:pPr>
            <w:r>
              <w:rPr>
                <w:rFonts w:ascii="Calibri" w:eastAsia="Calibri" w:hAnsi="Calibri" w:cs="Tahoma"/>
                <w:sz w:val="22"/>
                <w:szCs w:val="20"/>
              </w:rPr>
              <w:t>Authority Approval</w:t>
            </w:r>
          </w:p>
        </w:tc>
        <w:tc>
          <w:tcPr>
            <w:tcW w:w="2963" w:type="dxa"/>
            <w:shd w:val="clear" w:color="auto" w:fill="auto"/>
            <w:tcMar>
              <w:top w:w="0" w:type="dxa"/>
              <w:left w:w="108" w:type="dxa"/>
              <w:bottom w:w="0" w:type="dxa"/>
              <w:right w:w="108" w:type="dxa"/>
            </w:tcMar>
          </w:tcPr>
          <w:p w:rsidR="001669BD" w:rsidRDefault="001669BD" w:rsidP="00150527">
            <w:pPr>
              <w:rPr>
                <w:rFonts w:ascii="Calibri" w:eastAsia="Calibri" w:hAnsi="Calibri" w:cs="Tahoma"/>
                <w:sz w:val="22"/>
                <w:szCs w:val="20"/>
              </w:rPr>
            </w:pPr>
            <w:r>
              <w:rPr>
                <w:rFonts w:ascii="Calibri" w:eastAsia="Calibri" w:hAnsi="Calibri" w:cs="Tahoma"/>
                <w:sz w:val="22"/>
                <w:szCs w:val="20"/>
              </w:rPr>
              <w:t xml:space="preserve">9 </w:t>
            </w:r>
            <w:r w:rsidR="00150527">
              <w:rPr>
                <w:rFonts w:ascii="Calibri" w:eastAsia="Calibri" w:hAnsi="Calibri" w:cs="Tahoma"/>
                <w:sz w:val="22"/>
                <w:szCs w:val="20"/>
              </w:rPr>
              <w:t>December</w:t>
            </w:r>
            <w:r>
              <w:rPr>
                <w:rFonts w:ascii="Calibri" w:eastAsia="Calibri" w:hAnsi="Calibri" w:cs="Tahoma"/>
                <w:sz w:val="22"/>
                <w:szCs w:val="20"/>
              </w:rPr>
              <w:t xml:space="preserve"> 2014</w:t>
            </w:r>
          </w:p>
        </w:tc>
      </w:tr>
      <w:tr w:rsidR="001669BD" w:rsidRPr="00B26479" w:rsidTr="001669BD">
        <w:trPr>
          <w:trHeight w:val="93"/>
          <w:jc w:val="center"/>
        </w:trPr>
        <w:tc>
          <w:tcPr>
            <w:tcW w:w="4292" w:type="dxa"/>
            <w:tcMar>
              <w:top w:w="0" w:type="dxa"/>
              <w:left w:w="108" w:type="dxa"/>
              <w:bottom w:w="0" w:type="dxa"/>
              <w:right w:w="108" w:type="dxa"/>
            </w:tcMar>
          </w:tcPr>
          <w:p w:rsidR="001669BD" w:rsidRPr="002944F3" w:rsidRDefault="001669BD" w:rsidP="00A148CF">
            <w:pPr>
              <w:rPr>
                <w:rFonts w:ascii="Calibri" w:eastAsia="Calibri" w:hAnsi="Calibri" w:cs="Tahoma"/>
                <w:sz w:val="22"/>
                <w:szCs w:val="20"/>
              </w:rPr>
            </w:pPr>
            <w:r w:rsidRPr="00B26479">
              <w:rPr>
                <w:rFonts w:ascii="Calibri" w:eastAsia="Calibri" w:hAnsi="Calibri" w:cs="Tahoma"/>
                <w:sz w:val="22"/>
                <w:szCs w:val="20"/>
              </w:rPr>
              <w:t>Implementation</w:t>
            </w:r>
          </w:p>
        </w:tc>
        <w:tc>
          <w:tcPr>
            <w:tcW w:w="2963" w:type="dxa"/>
            <w:tcMar>
              <w:top w:w="0" w:type="dxa"/>
              <w:left w:w="108" w:type="dxa"/>
              <w:bottom w:w="0" w:type="dxa"/>
              <w:right w:w="108" w:type="dxa"/>
            </w:tcMar>
          </w:tcPr>
          <w:p w:rsidR="001669BD" w:rsidRPr="002944F3" w:rsidRDefault="00150527" w:rsidP="00AF66B6">
            <w:pPr>
              <w:rPr>
                <w:rFonts w:ascii="Calibri" w:eastAsia="Calibri" w:hAnsi="Calibri" w:cs="Tahoma"/>
                <w:sz w:val="22"/>
                <w:szCs w:val="20"/>
              </w:rPr>
            </w:pPr>
            <w:r>
              <w:rPr>
                <w:rFonts w:ascii="Calibri" w:eastAsia="Calibri" w:hAnsi="Calibri" w:cs="Tahoma"/>
                <w:sz w:val="22"/>
                <w:szCs w:val="20"/>
              </w:rPr>
              <w:t>1 April 201</w:t>
            </w:r>
            <w:r w:rsidR="0095476F">
              <w:rPr>
                <w:rFonts w:ascii="Calibri" w:eastAsia="Calibri" w:hAnsi="Calibri" w:cs="Tahoma"/>
                <w:sz w:val="22"/>
                <w:szCs w:val="20"/>
              </w:rPr>
              <w:t>7</w:t>
            </w:r>
          </w:p>
        </w:tc>
      </w:tr>
    </w:tbl>
    <w:p w:rsidR="00E62279" w:rsidRPr="00B26479" w:rsidRDefault="00E62279" w:rsidP="00B26479">
      <w:pPr>
        <w:pStyle w:val="Heading2"/>
        <w:keepNext w:val="0"/>
        <w:numPr>
          <w:ilvl w:val="1"/>
          <w:numId w:val="5"/>
        </w:numPr>
        <w:spacing w:line="360" w:lineRule="auto"/>
        <w:rPr>
          <w:rFonts w:ascii="Calibri" w:hAnsi="Calibri" w:cs="Times New Roman"/>
          <w:bCs w:val="0"/>
          <w:iCs w:val="0"/>
          <w:color w:val="000000" w:themeColor="text1"/>
          <w:sz w:val="22"/>
        </w:rPr>
      </w:pPr>
      <w:r w:rsidRPr="00B26479">
        <w:rPr>
          <w:rFonts w:ascii="Calibri" w:hAnsi="Calibri" w:cs="Times New Roman"/>
          <w:bCs w:val="0"/>
          <w:iCs w:val="0"/>
          <w:color w:val="000000" w:themeColor="text1"/>
          <w:sz w:val="22"/>
        </w:rPr>
        <w:t>Parties are invited to vote using</w:t>
      </w:r>
      <w:r w:rsidR="00DF39B3">
        <w:rPr>
          <w:rFonts w:ascii="Calibri" w:hAnsi="Calibri" w:cs="Times New Roman"/>
          <w:bCs w:val="0"/>
          <w:iCs w:val="0"/>
          <w:color w:val="000000" w:themeColor="text1"/>
          <w:sz w:val="22"/>
        </w:rPr>
        <w:t xml:space="preserve"> the Form </w:t>
      </w:r>
      <w:r w:rsidR="00AF66B6">
        <w:rPr>
          <w:rFonts w:ascii="Calibri" w:hAnsi="Calibri" w:cs="Times New Roman"/>
          <w:bCs w:val="0"/>
          <w:iCs w:val="0"/>
          <w:color w:val="000000" w:themeColor="text1"/>
          <w:sz w:val="22"/>
        </w:rPr>
        <w:t xml:space="preserve">provided as Attachment </w:t>
      </w:r>
      <w:r w:rsidR="0095476F">
        <w:rPr>
          <w:rFonts w:ascii="Calibri" w:hAnsi="Calibri" w:cs="Times New Roman"/>
          <w:bCs w:val="0"/>
          <w:iCs w:val="0"/>
          <w:color w:val="000000" w:themeColor="text1"/>
          <w:sz w:val="22"/>
        </w:rPr>
        <w:t>5</w:t>
      </w:r>
      <w:r w:rsidRPr="00B26479">
        <w:rPr>
          <w:rFonts w:ascii="Calibri" w:hAnsi="Calibri" w:cs="Times New Roman"/>
          <w:bCs w:val="0"/>
          <w:iCs w:val="0"/>
          <w:color w:val="000000" w:themeColor="text1"/>
          <w:sz w:val="22"/>
        </w:rPr>
        <w:t>.</w:t>
      </w:r>
    </w:p>
    <w:p w:rsidR="009D5EC6" w:rsidRPr="00B26479" w:rsidRDefault="00234719" w:rsidP="00542FEC">
      <w:pPr>
        <w:pStyle w:val="Heading1"/>
        <w:numPr>
          <w:ilvl w:val="0"/>
          <w:numId w:val="5"/>
        </w:numPr>
        <w:rPr>
          <w:rFonts w:ascii="Calibri" w:hAnsi="Calibri"/>
          <w:sz w:val="22"/>
        </w:rPr>
      </w:pPr>
      <w:r>
        <w:rPr>
          <w:rFonts w:ascii="Calibri" w:hAnsi="Calibri"/>
          <w:sz w:val="22"/>
        </w:rPr>
        <w:t>ATTACHMENTS</w:t>
      </w:r>
      <w:r w:rsidR="009D5EC6" w:rsidRPr="00B26479">
        <w:rPr>
          <w:rFonts w:ascii="Calibri" w:hAnsi="Calibri"/>
          <w:sz w:val="22"/>
        </w:rPr>
        <w:t xml:space="preserve">: </w:t>
      </w:r>
    </w:p>
    <w:p w:rsidR="00FF5DE8" w:rsidRPr="00B26479" w:rsidRDefault="00AF66B6" w:rsidP="00B26479">
      <w:pPr>
        <w:pStyle w:val="Heading1"/>
        <w:numPr>
          <w:ilvl w:val="0"/>
          <w:numId w:val="22"/>
        </w:numPr>
        <w:spacing w:before="100" w:beforeAutospacing="1" w:after="120"/>
        <w:ind w:left="714" w:hanging="357"/>
        <w:rPr>
          <w:rFonts w:ascii="Calibri" w:hAnsi="Calibri"/>
          <w:b w:val="0"/>
          <w:sz w:val="22"/>
        </w:rPr>
      </w:pPr>
      <w:r>
        <w:rPr>
          <w:rFonts w:ascii="Calibri" w:hAnsi="Calibri"/>
          <w:b w:val="0"/>
          <w:sz w:val="22"/>
        </w:rPr>
        <w:t>Attachment</w:t>
      </w:r>
      <w:r w:rsidR="00FF5DE8" w:rsidRPr="00B26479">
        <w:rPr>
          <w:rFonts w:ascii="Calibri" w:hAnsi="Calibri"/>
          <w:b w:val="0"/>
          <w:sz w:val="22"/>
        </w:rPr>
        <w:t xml:space="preserve"> </w:t>
      </w:r>
      <w:r w:rsidR="00B349FC">
        <w:rPr>
          <w:rFonts w:ascii="Calibri" w:hAnsi="Calibri"/>
          <w:b w:val="0"/>
          <w:sz w:val="22"/>
        </w:rPr>
        <w:t>1</w:t>
      </w:r>
      <w:r w:rsidR="00FF5DE8" w:rsidRPr="00B26479">
        <w:rPr>
          <w:rFonts w:ascii="Calibri" w:hAnsi="Calibri"/>
          <w:b w:val="0"/>
          <w:sz w:val="22"/>
        </w:rPr>
        <w:t xml:space="preserve"> –</w:t>
      </w:r>
      <w:r w:rsidR="00E318E2" w:rsidRPr="00B26479">
        <w:rPr>
          <w:rFonts w:ascii="Calibri" w:hAnsi="Calibri"/>
          <w:b w:val="0"/>
          <w:sz w:val="22"/>
        </w:rPr>
        <w:t xml:space="preserve"> </w:t>
      </w:r>
      <w:r w:rsidR="003D7089">
        <w:rPr>
          <w:rFonts w:ascii="Calibri" w:hAnsi="Calibri"/>
          <w:b w:val="0"/>
          <w:sz w:val="22"/>
        </w:rPr>
        <w:t xml:space="preserve">DCP </w:t>
      </w:r>
      <w:r w:rsidR="00BF503A">
        <w:rPr>
          <w:rFonts w:ascii="Calibri" w:hAnsi="Calibri"/>
          <w:b w:val="0"/>
          <w:sz w:val="22"/>
        </w:rPr>
        <w:t>206 Change Proposal</w:t>
      </w:r>
      <w:r w:rsidR="00282766" w:rsidRPr="00B26479">
        <w:rPr>
          <w:rFonts w:ascii="Calibri" w:hAnsi="Calibri"/>
          <w:b w:val="0"/>
          <w:sz w:val="22"/>
        </w:rPr>
        <w:t xml:space="preserve"> </w:t>
      </w:r>
    </w:p>
    <w:p w:rsidR="00FF5DE8" w:rsidRPr="00B26479" w:rsidRDefault="00AF66B6" w:rsidP="00B26479">
      <w:pPr>
        <w:pStyle w:val="Heading1"/>
        <w:numPr>
          <w:ilvl w:val="0"/>
          <w:numId w:val="22"/>
        </w:numPr>
        <w:spacing w:before="100" w:beforeAutospacing="1" w:after="120"/>
        <w:ind w:left="714" w:hanging="357"/>
        <w:rPr>
          <w:rFonts w:ascii="Calibri" w:hAnsi="Calibri"/>
          <w:b w:val="0"/>
          <w:sz w:val="22"/>
        </w:rPr>
      </w:pPr>
      <w:r>
        <w:rPr>
          <w:rFonts w:ascii="Calibri" w:hAnsi="Calibri"/>
          <w:b w:val="0"/>
          <w:sz w:val="22"/>
        </w:rPr>
        <w:t>Attachment</w:t>
      </w:r>
      <w:r w:rsidRPr="00B26479">
        <w:rPr>
          <w:rFonts w:ascii="Calibri" w:hAnsi="Calibri"/>
          <w:b w:val="0"/>
          <w:sz w:val="22"/>
        </w:rPr>
        <w:t xml:space="preserve"> </w:t>
      </w:r>
      <w:r w:rsidR="00B349FC">
        <w:rPr>
          <w:rFonts w:ascii="Calibri" w:hAnsi="Calibri"/>
          <w:b w:val="0"/>
          <w:sz w:val="22"/>
        </w:rPr>
        <w:t>2</w:t>
      </w:r>
      <w:r w:rsidR="00FF5DE8" w:rsidRPr="00B26479">
        <w:rPr>
          <w:rFonts w:ascii="Calibri" w:hAnsi="Calibri"/>
          <w:b w:val="0"/>
          <w:sz w:val="22"/>
        </w:rPr>
        <w:t xml:space="preserve"> - </w:t>
      </w:r>
      <w:r w:rsidR="003D7089">
        <w:rPr>
          <w:rFonts w:ascii="Calibri" w:hAnsi="Calibri"/>
          <w:b w:val="0"/>
          <w:sz w:val="22"/>
        </w:rPr>
        <w:t xml:space="preserve">DCP </w:t>
      </w:r>
      <w:r w:rsidR="00BF503A">
        <w:rPr>
          <w:rFonts w:ascii="Calibri" w:hAnsi="Calibri"/>
          <w:b w:val="0"/>
          <w:sz w:val="22"/>
        </w:rPr>
        <w:t>206 Draft Legal Text</w:t>
      </w:r>
    </w:p>
    <w:p w:rsidR="005C3F17" w:rsidRDefault="00AF66B6" w:rsidP="00B26479">
      <w:pPr>
        <w:pStyle w:val="Heading1"/>
        <w:numPr>
          <w:ilvl w:val="0"/>
          <w:numId w:val="22"/>
        </w:numPr>
        <w:spacing w:before="100" w:beforeAutospacing="1" w:after="120"/>
        <w:ind w:left="714" w:hanging="357"/>
        <w:rPr>
          <w:rFonts w:ascii="Calibri" w:hAnsi="Calibri"/>
          <w:b w:val="0"/>
          <w:sz w:val="22"/>
        </w:rPr>
      </w:pPr>
      <w:r>
        <w:rPr>
          <w:rFonts w:ascii="Calibri" w:hAnsi="Calibri"/>
          <w:b w:val="0"/>
          <w:sz w:val="22"/>
        </w:rPr>
        <w:t>Attachment</w:t>
      </w:r>
      <w:r w:rsidR="00637062" w:rsidRPr="00B26479">
        <w:rPr>
          <w:rFonts w:ascii="Calibri" w:hAnsi="Calibri"/>
          <w:b w:val="0"/>
          <w:sz w:val="22"/>
        </w:rPr>
        <w:t xml:space="preserve"> </w:t>
      </w:r>
      <w:r w:rsidR="00B349FC">
        <w:rPr>
          <w:rFonts w:ascii="Calibri" w:hAnsi="Calibri"/>
          <w:b w:val="0"/>
          <w:sz w:val="22"/>
        </w:rPr>
        <w:t>3</w:t>
      </w:r>
      <w:r w:rsidR="00C12F61" w:rsidRPr="00B26479">
        <w:rPr>
          <w:rFonts w:ascii="Calibri" w:hAnsi="Calibri"/>
          <w:b w:val="0"/>
          <w:sz w:val="22"/>
        </w:rPr>
        <w:t xml:space="preserve"> </w:t>
      </w:r>
      <w:r w:rsidR="00026012" w:rsidRPr="00B26479">
        <w:rPr>
          <w:rFonts w:ascii="Calibri" w:hAnsi="Calibri"/>
          <w:b w:val="0"/>
          <w:sz w:val="22"/>
        </w:rPr>
        <w:t>–</w:t>
      </w:r>
      <w:r w:rsidR="00C12F61" w:rsidRPr="00B26479">
        <w:rPr>
          <w:rFonts w:ascii="Calibri" w:hAnsi="Calibri"/>
          <w:b w:val="0"/>
          <w:sz w:val="22"/>
        </w:rPr>
        <w:t xml:space="preserve"> </w:t>
      </w:r>
      <w:r>
        <w:rPr>
          <w:rFonts w:ascii="Calibri" w:hAnsi="Calibri"/>
          <w:b w:val="0"/>
          <w:sz w:val="22"/>
        </w:rPr>
        <w:t xml:space="preserve">DCP </w:t>
      </w:r>
      <w:r w:rsidR="00BF503A">
        <w:rPr>
          <w:rFonts w:ascii="Calibri" w:hAnsi="Calibri"/>
          <w:b w:val="0"/>
          <w:sz w:val="22"/>
        </w:rPr>
        <w:t>206 Request for Information</w:t>
      </w:r>
    </w:p>
    <w:p w:rsidR="00BF503A" w:rsidRPr="00BF503A" w:rsidRDefault="00BF503A" w:rsidP="00BF503A">
      <w:pPr>
        <w:pStyle w:val="Heading1"/>
        <w:numPr>
          <w:ilvl w:val="0"/>
          <w:numId w:val="22"/>
        </w:numPr>
        <w:spacing w:before="100" w:beforeAutospacing="1" w:after="120"/>
        <w:ind w:left="714" w:hanging="357"/>
        <w:rPr>
          <w:rFonts w:ascii="Calibri" w:hAnsi="Calibri"/>
          <w:b w:val="0"/>
          <w:sz w:val="22"/>
        </w:rPr>
      </w:pPr>
      <w:r w:rsidRPr="00BF503A">
        <w:rPr>
          <w:rFonts w:ascii="Calibri" w:hAnsi="Calibri"/>
          <w:b w:val="0"/>
          <w:sz w:val="22"/>
        </w:rPr>
        <w:t>Attachment 4 – DCP 206 Consultation</w:t>
      </w:r>
    </w:p>
    <w:p w:rsidR="00BF503A" w:rsidRPr="00BF503A" w:rsidRDefault="00BF503A" w:rsidP="00BF503A">
      <w:pPr>
        <w:pStyle w:val="Heading1"/>
        <w:numPr>
          <w:ilvl w:val="0"/>
          <w:numId w:val="22"/>
        </w:numPr>
        <w:spacing w:before="100" w:beforeAutospacing="1" w:after="120"/>
        <w:ind w:left="714" w:hanging="357"/>
        <w:rPr>
          <w:rFonts w:ascii="Calibri" w:hAnsi="Calibri"/>
          <w:b w:val="0"/>
          <w:sz w:val="22"/>
        </w:rPr>
      </w:pPr>
      <w:r w:rsidRPr="00BF503A">
        <w:rPr>
          <w:rFonts w:ascii="Calibri" w:hAnsi="Calibri"/>
          <w:b w:val="0"/>
          <w:sz w:val="22"/>
        </w:rPr>
        <w:t>Attachment 5 – DCP 206 Voting Form</w:t>
      </w:r>
      <w:bookmarkStart w:id="8" w:name="_GoBack"/>
      <w:bookmarkEnd w:id="8"/>
    </w:p>
    <w:p w:rsidR="00FF5DE8" w:rsidRPr="00B26479" w:rsidRDefault="00FF5DE8">
      <w:pPr>
        <w:rPr>
          <w:rFonts w:ascii="Calibri" w:hAnsi="Calibri" w:cs="Arial"/>
          <w:sz w:val="22"/>
          <w:szCs w:val="20"/>
        </w:rPr>
      </w:pPr>
    </w:p>
    <w:sectPr w:rsidR="00FF5DE8" w:rsidRPr="00B26479" w:rsidSect="00C022DA">
      <w:headerReference w:type="default" r:id="rId12"/>
      <w:footerReference w:type="default" r:id="rId13"/>
      <w:pgSz w:w="11906" w:h="16838"/>
      <w:pgMar w:top="1440" w:right="1797" w:bottom="1440" w:left="179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Walls" w:date="2014-09-24T11:34:00Z" w:initials="MW">
    <w:p w:rsidR="00C97C60" w:rsidRDefault="00C97C60">
      <w:pPr>
        <w:pStyle w:val="CommentText"/>
      </w:pPr>
      <w:r>
        <w:rPr>
          <w:rStyle w:val="CommentReference"/>
        </w:rPr>
        <w:annotationRef/>
      </w:r>
      <w:r>
        <w:t>The Working Group requests that all members review this section and add in extra explanatory text in order to demonstrate to the Panel and ultimately Parties why the members feel the way they do, and why they don’t want the CP progressed.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1C7" w:rsidRDefault="004261C7">
      <w:r>
        <w:separator/>
      </w:r>
    </w:p>
  </w:endnote>
  <w:endnote w:type="continuationSeparator" w:id="0">
    <w:p w:rsidR="004261C7" w:rsidRDefault="0042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88D" w:rsidRPr="00B26479" w:rsidRDefault="001A465E">
    <w:pPr>
      <w:pStyle w:val="Footer"/>
      <w:rPr>
        <w:rFonts w:asciiTheme="minorHAnsi" w:hAnsiTheme="minorHAnsi"/>
        <w:sz w:val="18"/>
        <w:szCs w:val="16"/>
      </w:rPr>
    </w:pPr>
    <w:r>
      <w:rPr>
        <w:rFonts w:asciiTheme="minorHAnsi" w:hAnsiTheme="minorHAnsi"/>
        <w:sz w:val="18"/>
        <w:szCs w:val="16"/>
      </w:rPr>
      <w:t>17 October</w:t>
    </w:r>
    <w:r w:rsidR="00616B43">
      <w:rPr>
        <w:rFonts w:asciiTheme="minorHAnsi" w:hAnsiTheme="minorHAnsi"/>
        <w:sz w:val="18"/>
        <w:szCs w:val="16"/>
      </w:rPr>
      <w:t xml:space="preserve"> </w:t>
    </w:r>
    <w:r w:rsidR="0086288D" w:rsidRPr="00B26479">
      <w:rPr>
        <w:rFonts w:asciiTheme="minorHAnsi" w:hAnsiTheme="minorHAnsi"/>
        <w:sz w:val="18"/>
        <w:szCs w:val="16"/>
      </w:rPr>
      <w:t>201</w:t>
    </w:r>
    <w:r w:rsidR="00616B43">
      <w:rPr>
        <w:rFonts w:asciiTheme="minorHAnsi" w:hAnsiTheme="minorHAnsi"/>
        <w:sz w:val="18"/>
        <w:szCs w:val="16"/>
      </w:rPr>
      <w:t>4</w:t>
    </w:r>
    <w:r w:rsidR="0086288D" w:rsidRPr="00B26479">
      <w:rPr>
        <w:rFonts w:asciiTheme="minorHAnsi" w:hAnsiTheme="minorHAnsi"/>
        <w:sz w:val="18"/>
        <w:szCs w:val="16"/>
      </w:rPr>
      <w:t xml:space="preserve">   </w:t>
    </w:r>
    <w:r w:rsidR="0086288D" w:rsidRPr="00B26479">
      <w:rPr>
        <w:rFonts w:asciiTheme="minorHAnsi" w:hAnsiTheme="minorHAnsi"/>
        <w:sz w:val="18"/>
        <w:szCs w:val="16"/>
      </w:rPr>
      <w:tab/>
      <w:t xml:space="preserve">Page </w:t>
    </w:r>
    <w:r w:rsidR="00DC3DAC" w:rsidRPr="00B26479">
      <w:rPr>
        <w:rFonts w:asciiTheme="minorHAnsi" w:hAnsiTheme="minorHAnsi"/>
        <w:sz w:val="18"/>
        <w:szCs w:val="16"/>
      </w:rPr>
      <w:fldChar w:fldCharType="begin"/>
    </w:r>
    <w:r w:rsidR="0086288D" w:rsidRPr="00B26479">
      <w:rPr>
        <w:rFonts w:asciiTheme="minorHAnsi" w:hAnsiTheme="minorHAnsi"/>
        <w:sz w:val="18"/>
        <w:szCs w:val="16"/>
      </w:rPr>
      <w:instrText xml:space="preserve"> PAGE </w:instrText>
    </w:r>
    <w:r w:rsidR="00DC3DAC" w:rsidRPr="00B26479">
      <w:rPr>
        <w:rFonts w:asciiTheme="minorHAnsi" w:hAnsiTheme="minorHAnsi"/>
        <w:sz w:val="18"/>
        <w:szCs w:val="16"/>
      </w:rPr>
      <w:fldChar w:fldCharType="separate"/>
    </w:r>
    <w:r w:rsidR="0095476F">
      <w:rPr>
        <w:rFonts w:asciiTheme="minorHAnsi" w:hAnsiTheme="minorHAnsi"/>
        <w:noProof/>
        <w:sz w:val="18"/>
        <w:szCs w:val="16"/>
      </w:rPr>
      <w:t>12</w:t>
    </w:r>
    <w:r w:rsidR="00DC3DAC" w:rsidRPr="00B26479">
      <w:rPr>
        <w:rFonts w:asciiTheme="minorHAnsi" w:hAnsiTheme="minorHAnsi"/>
        <w:sz w:val="18"/>
        <w:szCs w:val="16"/>
      </w:rPr>
      <w:fldChar w:fldCharType="end"/>
    </w:r>
    <w:r w:rsidR="0086288D" w:rsidRPr="00B26479">
      <w:rPr>
        <w:rFonts w:asciiTheme="minorHAnsi" w:hAnsiTheme="minorHAnsi"/>
        <w:sz w:val="18"/>
        <w:szCs w:val="16"/>
      </w:rPr>
      <w:t xml:space="preserve"> of </w:t>
    </w:r>
    <w:r w:rsidR="00DC3DAC" w:rsidRPr="00B26479">
      <w:rPr>
        <w:rFonts w:asciiTheme="minorHAnsi" w:hAnsiTheme="minorHAnsi"/>
        <w:sz w:val="18"/>
        <w:szCs w:val="16"/>
      </w:rPr>
      <w:fldChar w:fldCharType="begin"/>
    </w:r>
    <w:r w:rsidR="0086288D" w:rsidRPr="00B26479">
      <w:rPr>
        <w:rFonts w:asciiTheme="minorHAnsi" w:hAnsiTheme="minorHAnsi"/>
        <w:sz w:val="18"/>
        <w:szCs w:val="16"/>
      </w:rPr>
      <w:instrText xml:space="preserve"> NUMPAGES </w:instrText>
    </w:r>
    <w:r w:rsidR="00DC3DAC" w:rsidRPr="00B26479">
      <w:rPr>
        <w:rFonts w:asciiTheme="minorHAnsi" w:hAnsiTheme="minorHAnsi"/>
        <w:sz w:val="18"/>
        <w:szCs w:val="16"/>
      </w:rPr>
      <w:fldChar w:fldCharType="separate"/>
    </w:r>
    <w:r w:rsidR="0095476F">
      <w:rPr>
        <w:rFonts w:asciiTheme="minorHAnsi" w:hAnsiTheme="minorHAnsi"/>
        <w:noProof/>
        <w:sz w:val="18"/>
        <w:szCs w:val="16"/>
      </w:rPr>
      <w:t>13</w:t>
    </w:r>
    <w:r w:rsidR="00DC3DAC" w:rsidRPr="00B26479">
      <w:rPr>
        <w:rFonts w:asciiTheme="minorHAnsi" w:hAnsiTheme="minorHAnsi"/>
        <w:sz w:val="18"/>
        <w:szCs w:val="16"/>
      </w:rPr>
      <w:fldChar w:fldCharType="end"/>
    </w:r>
    <w:r w:rsidR="0086288D" w:rsidRPr="00B26479">
      <w:rPr>
        <w:rFonts w:asciiTheme="minorHAnsi" w:hAnsiTheme="minorHAnsi"/>
        <w:sz w:val="18"/>
        <w:szCs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1C7" w:rsidRDefault="004261C7">
      <w:r>
        <w:separator/>
      </w:r>
    </w:p>
  </w:footnote>
  <w:footnote w:type="continuationSeparator" w:id="0">
    <w:p w:rsidR="004261C7" w:rsidRDefault="004261C7">
      <w:r>
        <w:continuationSeparator/>
      </w:r>
    </w:p>
  </w:footnote>
  <w:footnote w:id="1">
    <w:p w:rsidR="005D496E" w:rsidRPr="009C1C35" w:rsidRDefault="005D496E" w:rsidP="005D496E">
      <w:pPr>
        <w:pStyle w:val="FootnoteText"/>
        <w:rPr>
          <w:rFonts w:asciiTheme="minorHAnsi" w:hAnsiTheme="minorHAnsi"/>
          <w:sz w:val="16"/>
          <w:szCs w:val="16"/>
        </w:rPr>
      </w:pPr>
      <w:r w:rsidRPr="009C1C35">
        <w:rPr>
          <w:rStyle w:val="FootnoteReference"/>
          <w:rFonts w:asciiTheme="minorHAnsi" w:hAnsiTheme="minorHAnsi"/>
          <w:sz w:val="16"/>
          <w:szCs w:val="16"/>
        </w:rPr>
        <w:footnoteRef/>
      </w:r>
      <w:r w:rsidRPr="009C1C35">
        <w:rPr>
          <w:rStyle w:val="FootnoteReference"/>
          <w:rFonts w:asciiTheme="minorHAnsi" w:hAnsiTheme="minorHAnsi"/>
          <w:sz w:val="16"/>
          <w:szCs w:val="16"/>
        </w:rPr>
        <w:t xml:space="preserve"> </w:t>
      </w:r>
      <w:r w:rsidRPr="00BF503A">
        <w:rPr>
          <w:rFonts w:asciiTheme="minorHAnsi" w:hAnsiTheme="minorHAnsi" w:cs="Arial"/>
          <w:sz w:val="18"/>
          <w:szCs w:val="18"/>
        </w:rPr>
        <w:t>The facilitation of effective competition in the generation and supply of electricity and (so far as is consistent therewith) the promotion of such competition in the sale, distribution and purchase of electricity</w:t>
      </w:r>
    </w:p>
  </w:footnote>
  <w:footnote w:id="2">
    <w:p w:rsidR="00BF503A" w:rsidRDefault="00BF503A">
      <w:pPr>
        <w:pStyle w:val="FootnoteText"/>
      </w:pPr>
      <w:r>
        <w:rPr>
          <w:rStyle w:val="FootnoteReference"/>
        </w:rPr>
        <w:footnoteRef/>
      </w:r>
      <w:r>
        <w:t xml:space="preserve"> </w:t>
      </w:r>
      <w:r w:rsidRPr="00BF503A">
        <w:rPr>
          <w:rFonts w:asciiTheme="minorHAnsi" w:hAnsiTheme="minorHAnsi" w:cstheme="minorHAnsi"/>
          <w:sz w:val="18"/>
          <w:szCs w:val="18"/>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footnote>
  <w:footnote w:id="3">
    <w:p w:rsidR="00BF503A" w:rsidRDefault="00BF503A">
      <w:pPr>
        <w:pStyle w:val="FootnoteText"/>
      </w:pPr>
      <w:r>
        <w:rPr>
          <w:rStyle w:val="FootnoteReference"/>
        </w:rPr>
        <w:footnoteRef/>
      </w:r>
      <w:r>
        <w:t xml:space="preserve"> </w:t>
      </w:r>
      <w:r w:rsidRPr="00BF503A">
        <w:rPr>
          <w:rFonts w:asciiTheme="minorHAnsi" w:hAnsiTheme="minorHAnsi" w:cstheme="minorHAnsi"/>
          <w:sz w:val="18"/>
          <w:szCs w:val="18"/>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88D" w:rsidRPr="00B26479" w:rsidRDefault="0086288D" w:rsidP="00302929">
    <w:pPr>
      <w:pStyle w:val="Header"/>
      <w:tabs>
        <w:tab w:val="left" w:pos="810"/>
      </w:tabs>
      <w:jc w:val="right"/>
      <w:rPr>
        <w:rFonts w:asciiTheme="minorHAnsi" w:hAnsiTheme="minorHAnsi"/>
        <w:sz w:val="18"/>
        <w:szCs w:val="16"/>
      </w:rPr>
    </w:pPr>
    <w:r w:rsidRPr="00B26479">
      <w:rPr>
        <w:rFonts w:asciiTheme="minorHAnsi" w:hAnsiTheme="minorHAnsi"/>
        <w:sz w:val="18"/>
        <w:szCs w:val="16"/>
      </w:rPr>
      <w:t xml:space="preserve">DCP </w:t>
    </w:r>
    <w:r w:rsidR="001A465E">
      <w:rPr>
        <w:rFonts w:asciiTheme="minorHAnsi" w:hAnsiTheme="minorHAnsi"/>
        <w:sz w:val="18"/>
        <w:szCs w:val="16"/>
      </w:rPr>
      <w:t>206</w:t>
    </w:r>
    <w:r w:rsidRPr="00B26479">
      <w:rPr>
        <w:rFonts w:asciiTheme="minorHAnsi" w:hAnsiTheme="minorHAnsi"/>
        <w:sz w:val="18"/>
        <w:szCs w:val="16"/>
      </w:rPr>
      <w:tab/>
    </w:r>
    <w:r w:rsidR="00302929">
      <w:rPr>
        <w:rFonts w:asciiTheme="minorHAnsi" w:hAnsiTheme="minorHAnsi"/>
        <w:sz w:val="18"/>
        <w:szCs w:val="16"/>
      </w:rPr>
      <w:tab/>
    </w:r>
    <w:r w:rsidRPr="00B26479">
      <w:rPr>
        <w:rFonts w:asciiTheme="minorHAnsi" w:hAnsiTheme="minorHAnsi"/>
        <w:sz w:val="18"/>
        <w:szCs w:val="16"/>
      </w:rPr>
      <w:tab/>
      <w:t>Change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nsid w:val="062576C3"/>
    <w:multiLevelType w:val="hybridMultilevel"/>
    <w:tmpl w:val="C18E1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063F7"/>
    <w:multiLevelType w:val="multilevel"/>
    <w:tmpl w:val="B742D896"/>
    <w:lvl w:ilvl="0">
      <w:start w:val="1"/>
      <w:numFmt w:val="decimal"/>
      <w:lvlText w:val="%1."/>
      <w:lvlJc w:val="left"/>
      <w:pPr>
        <w:ind w:left="360" w:hanging="360"/>
      </w:pPr>
      <w:rPr>
        <w:rFonts w:hint="default"/>
      </w:rPr>
    </w:lvl>
    <w:lvl w:ilvl="1">
      <w:start w:val="1"/>
      <w:numFmt w:val="decimal"/>
      <w:lvlText w:val="%1.%2."/>
      <w:lvlJc w:val="left"/>
      <w:pPr>
        <w:ind w:left="574" w:hanging="432"/>
      </w:pPr>
      <w:rPr>
        <w:b w:val="0"/>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D2B686B"/>
    <w:multiLevelType w:val="hybridMultilevel"/>
    <w:tmpl w:val="CC6C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64B60A98">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FE27C1C"/>
    <w:multiLevelType w:val="hybridMultilevel"/>
    <w:tmpl w:val="16786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24793D"/>
    <w:multiLevelType w:val="hybridMultilevel"/>
    <w:tmpl w:val="B99AF7A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15227A5E"/>
    <w:multiLevelType w:val="hybridMultilevel"/>
    <w:tmpl w:val="708046A8"/>
    <w:lvl w:ilvl="0" w:tplc="F5E04C08">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F5520"/>
    <w:multiLevelType w:val="hybridMultilevel"/>
    <w:tmpl w:val="0D3C20FE"/>
    <w:lvl w:ilvl="0" w:tplc="8ED85E9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78665F"/>
    <w:multiLevelType w:val="hybridMultilevel"/>
    <w:tmpl w:val="2B420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A036B5"/>
    <w:multiLevelType w:val="hybridMultilevel"/>
    <w:tmpl w:val="F78C4F6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nsid w:val="1B5E2D47"/>
    <w:multiLevelType w:val="hybridMultilevel"/>
    <w:tmpl w:val="540E07A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nsid w:val="1E362545"/>
    <w:multiLevelType w:val="hybridMultilevel"/>
    <w:tmpl w:val="01D48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602589"/>
    <w:multiLevelType w:val="hybridMultilevel"/>
    <w:tmpl w:val="0CDEEBFC"/>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2B3F501D"/>
    <w:multiLevelType w:val="hybridMultilevel"/>
    <w:tmpl w:val="686C8D46"/>
    <w:lvl w:ilvl="0" w:tplc="C5A00D3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D303F18"/>
    <w:multiLevelType w:val="hybridMultilevel"/>
    <w:tmpl w:val="7EB8F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E79154C"/>
    <w:multiLevelType w:val="hybridMultilevel"/>
    <w:tmpl w:val="4204E8E0"/>
    <w:lvl w:ilvl="0" w:tplc="04090017">
      <w:start w:val="1"/>
      <w:numFmt w:val="lowerLetter"/>
      <w:lvlText w:val="%1)"/>
      <w:lvlJc w:val="left"/>
      <w:pPr>
        <w:tabs>
          <w:tab w:val="num" w:pos="720"/>
        </w:tabs>
        <w:ind w:left="720" w:hanging="360"/>
      </w:pPr>
      <w:rPr>
        <w:rFonts w:hint="default"/>
        <w:color w:val="auto"/>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319A2752"/>
    <w:multiLevelType w:val="hybridMultilevel"/>
    <w:tmpl w:val="6A8C0C4E"/>
    <w:lvl w:ilvl="0" w:tplc="9F645444">
      <w:start w:val="1"/>
      <w:numFmt w:val="decimal"/>
      <w:lvlText w:val="3.%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35A83E68"/>
    <w:multiLevelType w:val="multilevel"/>
    <w:tmpl w:val="D774336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37F577A7"/>
    <w:multiLevelType w:val="hybridMultilevel"/>
    <w:tmpl w:val="4738C11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nsid w:val="44B223E7"/>
    <w:multiLevelType w:val="hybridMultilevel"/>
    <w:tmpl w:val="0D3C20FE"/>
    <w:lvl w:ilvl="0" w:tplc="8ED85E9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33AC0"/>
    <w:multiLevelType w:val="multilevel"/>
    <w:tmpl w:val="AFF4ACA6"/>
    <w:lvl w:ilvl="0">
      <w:start w:val="1"/>
      <w:numFmt w:val="decimal"/>
      <w:lvlText w:val="%1"/>
      <w:lvlJc w:val="left"/>
      <w:pPr>
        <w:tabs>
          <w:tab w:val="num" w:pos="432"/>
        </w:tabs>
        <w:ind w:left="432" w:hanging="432"/>
      </w:pPr>
      <w:rPr>
        <w:rFonts w:cs="Times New Roman"/>
        <w:b/>
        <w:sz w:val="24"/>
        <w:szCs w:val="24"/>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4EE205BE"/>
    <w:multiLevelType w:val="hybridMultilevel"/>
    <w:tmpl w:val="015C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D5A1D84"/>
    <w:multiLevelType w:val="hybridMultilevel"/>
    <w:tmpl w:val="F0826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A557D2"/>
    <w:multiLevelType w:val="hybridMultilevel"/>
    <w:tmpl w:val="B3C8AA44"/>
    <w:lvl w:ilvl="0" w:tplc="497C708A">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0A6EDC"/>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F45E5D"/>
    <w:multiLevelType w:val="multilevel"/>
    <w:tmpl w:val="E9CE01FE"/>
    <w:lvl w:ilvl="0">
      <w:start w:val="4"/>
      <w:numFmt w:val="decimal"/>
      <w:lvlText w:val="%1"/>
      <w:lvlJc w:val="left"/>
      <w:pPr>
        <w:ind w:left="360" w:hanging="360"/>
      </w:pPr>
      <w:rPr>
        <w:rFonts w:cs="Times New Roman" w:hint="default"/>
        <w:sz w:val="20"/>
      </w:rPr>
    </w:lvl>
    <w:lvl w:ilvl="1">
      <w:start w:val="1"/>
      <w:numFmt w:val="decimal"/>
      <w:lvlText w:val="%1.%2"/>
      <w:lvlJc w:val="left"/>
      <w:pPr>
        <w:ind w:left="720" w:hanging="720"/>
      </w:pPr>
      <w:rPr>
        <w:rFonts w:cs="Times New Roman" w:hint="default"/>
        <w:sz w:val="22"/>
        <w:szCs w:val="22"/>
      </w:rPr>
    </w:lvl>
    <w:lvl w:ilvl="2">
      <w:start w:val="1"/>
      <w:numFmt w:val="decimal"/>
      <w:lvlText w:val="%1.%2.%3"/>
      <w:lvlJc w:val="left"/>
      <w:pPr>
        <w:ind w:left="1080" w:hanging="1080"/>
      </w:pPr>
      <w:rPr>
        <w:rFonts w:cs="Times New Roman" w:hint="default"/>
        <w:sz w:val="20"/>
      </w:rPr>
    </w:lvl>
    <w:lvl w:ilvl="3">
      <w:start w:val="1"/>
      <w:numFmt w:val="decimal"/>
      <w:lvlText w:val="%1.%2.%3.%4"/>
      <w:lvlJc w:val="left"/>
      <w:pPr>
        <w:ind w:left="1080" w:hanging="1080"/>
      </w:pPr>
      <w:rPr>
        <w:rFonts w:cs="Times New Roman" w:hint="default"/>
        <w:sz w:val="20"/>
      </w:rPr>
    </w:lvl>
    <w:lvl w:ilvl="4">
      <w:start w:val="1"/>
      <w:numFmt w:val="decimal"/>
      <w:lvlText w:val="%1.%2.%3.%4.%5"/>
      <w:lvlJc w:val="left"/>
      <w:pPr>
        <w:ind w:left="1440" w:hanging="1440"/>
      </w:pPr>
      <w:rPr>
        <w:rFonts w:cs="Times New Roman" w:hint="default"/>
        <w:sz w:val="20"/>
      </w:rPr>
    </w:lvl>
    <w:lvl w:ilvl="5">
      <w:start w:val="1"/>
      <w:numFmt w:val="decimal"/>
      <w:lvlText w:val="%1.%2.%3.%4.%5.%6"/>
      <w:lvlJc w:val="left"/>
      <w:pPr>
        <w:ind w:left="1800" w:hanging="1800"/>
      </w:pPr>
      <w:rPr>
        <w:rFonts w:cs="Times New Roman" w:hint="default"/>
        <w:sz w:val="20"/>
      </w:rPr>
    </w:lvl>
    <w:lvl w:ilvl="6">
      <w:start w:val="1"/>
      <w:numFmt w:val="decimal"/>
      <w:lvlText w:val="%1.%2.%3.%4.%5.%6.%7"/>
      <w:lvlJc w:val="left"/>
      <w:pPr>
        <w:ind w:left="2160" w:hanging="2160"/>
      </w:pPr>
      <w:rPr>
        <w:rFonts w:cs="Times New Roman" w:hint="default"/>
        <w:sz w:val="20"/>
      </w:rPr>
    </w:lvl>
    <w:lvl w:ilvl="7">
      <w:start w:val="1"/>
      <w:numFmt w:val="decimal"/>
      <w:lvlText w:val="%1.%2.%3.%4.%5.%6.%7.%8"/>
      <w:lvlJc w:val="left"/>
      <w:pPr>
        <w:ind w:left="2520" w:hanging="2520"/>
      </w:pPr>
      <w:rPr>
        <w:rFonts w:cs="Times New Roman" w:hint="default"/>
        <w:sz w:val="20"/>
      </w:rPr>
    </w:lvl>
    <w:lvl w:ilvl="8">
      <w:start w:val="1"/>
      <w:numFmt w:val="decimal"/>
      <w:lvlText w:val="%1.%2.%3.%4.%5.%6.%7.%8.%9"/>
      <w:lvlJc w:val="left"/>
      <w:pPr>
        <w:ind w:left="2520" w:hanging="2520"/>
      </w:pPr>
      <w:rPr>
        <w:rFonts w:cs="Times New Roman" w:hint="default"/>
        <w:sz w:val="20"/>
      </w:rPr>
    </w:lvl>
  </w:abstractNum>
  <w:abstractNum w:abstractNumId="28">
    <w:nsid w:val="67F31B3E"/>
    <w:multiLevelType w:val="multilevel"/>
    <w:tmpl w:val="B9ACAF8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color w:val="auto"/>
        <w:spacing w:val="0"/>
        <w:w w:val="100"/>
        <w:kern w:val="0"/>
        <w:position w:val="0"/>
        <w:sz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30">
    <w:nsid w:val="6B223A02"/>
    <w:multiLevelType w:val="hybridMultilevel"/>
    <w:tmpl w:val="389AB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99130E"/>
    <w:multiLevelType w:val="hybridMultilevel"/>
    <w:tmpl w:val="726E8350"/>
    <w:lvl w:ilvl="0" w:tplc="30FE107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25624B"/>
    <w:multiLevelType w:val="hybridMultilevel"/>
    <w:tmpl w:val="2C58708C"/>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33">
    <w:nsid w:val="70442AC2"/>
    <w:multiLevelType w:val="hybridMultilevel"/>
    <w:tmpl w:val="380A4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39784E"/>
    <w:multiLevelType w:val="hybridMultilevel"/>
    <w:tmpl w:val="4E220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153008"/>
    <w:multiLevelType w:val="hybridMultilevel"/>
    <w:tmpl w:val="DD4C39A4"/>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36">
    <w:nsid w:val="77496B53"/>
    <w:multiLevelType w:val="hybridMultilevel"/>
    <w:tmpl w:val="ABDA4C24"/>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7">
    <w:nsid w:val="7FD976DD"/>
    <w:multiLevelType w:val="hybridMultilevel"/>
    <w:tmpl w:val="A2B20DF0"/>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20"/>
  </w:num>
  <w:num w:numId="6">
    <w:abstractNumId w:val="0"/>
  </w:num>
  <w:num w:numId="7">
    <w:abstractNumId w:val="29"/>
  </w:num>
  <w:num w:numId="8">
    <w:abstractNumId w:val="20"/>
  </w:num>
  <w:num w:numId="9">
    <w:abstractNumId w:val="10"/>
  </w:num>
  <w:num w:numId="10">
    <w:abstractNumId w:val="20"/>
  </w:num>
  <w:num w:numId="11">
    <w:abstractNumId w:val="16"/>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0"/>
  </w:num>
  <w:num w:numId="15">
    <w:abstractNumId w:val="3"/>
  </w:num>
  <w:num w:numId="16">
    <w:abstractNumId w:val="28"/>
  </w:num>
  <w:num w:numId="17">
    <w:abstractNumId w:val="36"/>
  </w:num>
  <w:num w:numId="18">
    <w:abstractNumId w:val="0"/>
  </w:num>
  <w:num w:numId="19">
    <w:abstractNumId w:val="0"/>
  </w:num>
  <w:num w:numId="20">
    <w:abstractNumId w:val="34"/>
  </w:num>
  <w:num w:numId="21">
    <w:abstractNumId w:val="11"/>
  </w:num>
  <w:num w:numId="22">
    <w:abstractNumId w:val="23"/>
  </w:num>
  <w:num w:numId="23">
    <w:abstractNumId w:val="17"/>
  </w:num>
  <w:num w:numId="24">
    <w:abstractNumId w:val="35"/>
  </w:num>
  <w:num w:numId="25">
    <w:abstractNumId w:val="5"/>
  </w:num>
  <w:num w:numId="26">
    <w:abstractNumId w:val="22"/>
  </w:num>
  <w:num w:numId="27">
    <w:abstractNumId w:val="30"/>
  </w:num>
  <w:num w:numId="28">
    <w:abstractNumId w:val="13"/>
  </w:num>
  <w:num w:numId="29">
    <w:abstractNumId w:val="19"/>
  </w:num>
  <w:num w:numId="30">
    <w:abstractNumId w:val="6"/>
  </w:num>
  <w:num w:numId="31">
    <w:abstractNumId w:val="26"/>
  </w:num>
  <w:num w:numId="32">
    <w:abstractNumId w:val="31"/>
  </w:num>
  <w:num w:numId="33">
    <w:abstractNumId w:val="7"/>
  </w:num>
  <w:num w:numId="34">
    <w:abstractNumId w:val="25"/>
  </w:num>
  <w:num w:numId="35">
    <w:abstractNumId w:val="32"/>
  </w:num>
  <w:num w:numId="36">
    <w:abstractNumId w:val="24"/>
  </w:num>
  <w:num w:numId="37">
    <w:abstractNumId w:val="12"/>
  </w:num>
  <w:num w:numId="38">
    <w:abstractNumId w:val="33"/>
  </w:num>
  <w:num w:numId="39">
    <w:abstractNumId w:val="1"/>
  </w:num>
  <w:num w:numId="40">
    <w:abstractNumId w:val="21"/>
  </w:num>
  <w:num w:numId="41">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4"/>
  </w:num>
  <w:num w:numId="44">
    <w:abstractNumId w:val="9"/>
  </w:num>
  <w:num w:numId="45">
    <w:abstractNumId w:val="15"/>
  </w:num>
  <w:num w:numId="46">
    <w:abstractNumId w:val="2"/>
  </w:num>
  <w:num w:numId="47">
    <w:abstractNumId w:val="18"/>
  </w:num>
  <w:num w:numId="48">
    <w:abstractNumId w:val="37"/>
  </w:num>
  <w:num w:numId="49">
    <w:abstractNumId w:val="27"/>
  </w:num>
  <w:num w:numId="50">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3E"/>
    <w:rsid w:val="00000212"/>
    <w:rsid w:val="00001058"/>
    <w:rsid w:val="0000122A"/>
    <w:rsid w:val="0000238B"/>
    <w:rsid w:val="000027FF"/>
    <w:rsid w:val="00002D4B"/>
    <w:rsid w:val="00003806"/>
    <w:rsid w:val="00003D34"/>
    <w:rsid w:val="0000421C"/>
    <w:rsid w:val="000046FB"/>
    <w:rsid w:val="0000606B"/>
    <w:rsid w:val="00006113"/>
    <w:rsid w:val="00006E06"/>
    <w:rsid w:val="00010A51"/>
    <w:rsid w:val="000114A5"/>
    <w:rsid w:val="00011DDD"/>
    <w:rsid w:val="0001483C"/>
    <w:rsid w:val="00015E2C"/>
    <w:rsid w:val="00016E5C"/>
    <w:rsid w:val="00016ECB"/>
    <w:rsid w:val="0002057D"/>
    <w:rsid w:val="00021E03"/>
    <w:rsid w:val="000226BD"/>
    <w:rsid w:val="000244AC"/>
    <w:rsid w:val="00025B24"/>
    <w:rsid w:val="00025BB0"/>
    <w:rsid w:val="00026012"/>
    <w:rsid w:val="00026813"/>
    <w:rsid w:val="00030B15"/>
    <w:rsid w:val="00030C70"/>
    <w:rsid w:val="00031DA2"/>
    <w:rsid w:val="000325CB"/>
    <w:rsid w:val="00032705"/>
    <w:rsid w:val="00033919"/>
    <w:rsid w:val="00033AB7"/>
    <w:rsid w:val="0003441E"/>
    <w:rsid w:val="00034F41"/>
    <w:rsid w:val="00035797"/>
    <w:rsid w:val="00035A07"/>
    <w:rsid w:val="0003615B"/>
    <w:rsid w:val="00037720"/>
    <w:rsid w:val="0003774D"/>
    <w:rsid w:val="000402DF"/>
    <w:rsid w:val="00043256"/>
    <w:rsid w:val="00043457"/>
    <w:rsid w:val="000434ED"/>
    <w:rsid w:val="000452CD"/>
    <w:rsid w:val="000458B8"/>
    <w:rsid w:val="00045F1C"/>
    <w:rsid w:val="000463C4"/>
    <w:rsid w:val="0004654A"/>
    <w:rsid w:val="00046E76"/>
    <w:rsid w:val="00047A50"/>
    <w:rsid w:val="00047BF5"/>
    <w:rsid w:val="00050019"/>
    <w:rsid w:val="00050054"/>
    <w:rsid w:val="00050ECE"/>
    <w:rsid w:val="000512B2"/>
    <w:rsid w:val="00051BF9"/>
    <w:rsid w:val="00051C9B"/>
    <w:rsid w:val="00052461"/>
    <w:rsid w:val="00052ABA"/>
    <w:rsid w:val="00052B0F"/>
    <w:rsid w:val="00052FE1"/>
    <w:rsid w:val="00055A21"/>
    <w:rsid w:val="00057986"/>
    <w:rsid w:val="00057AA3"/>
    <w:rsid w:val="00060D57"/>
    <w:rsid w:val="00062E05"/>
    <w:rsid w:val="000631AB"/>
    <w:rsid w:val="00064070"/>
    <w:rsid w:val="00065571"/>
    <w:rsid w:val="00066BB9"/>
    <w:rsid w:val="00066BED"/>
    <w:rsid w:val="0006721C"/>
    <w:rsid w:val="00067E59"/>
    <w:rsid w:val="00070763"/>
    <w:rsid w:val="00074D6B"/>
    <w:rsid w:val="00075B03"/>
    <w:rsid w:val="000766C9"/>
    <w:rsid w:val="000769B2"/>
    <w:rsid w:val="00077325"/>
    <w:rsid w:val="00077503"/>
    <w:rsid w:val="00077657"/>
    <w:rsid w:val="00080C96"/>
    <w:rsid w:val="00085602"/>
    <w:rsid w:val="00085643"/>
    <w:rsid w:val="00087BB7"/>
    <w:rsid w:val="00090753"/>
    <w:rsid w:val="00090CD7"/>
    <w:rsid w:val="00090F88"/>
    <w:rsid w:val="00090FE5"/>
    <w:rsid w:val="00091A6E"/>
    <w:rsid w:val="00092C25"/>
    <w:rsid w:val="000931CB"/>
    <w:rsid w:val="0009364B"/>
    <w:rsid w:val="00093A81"/>
    <w:rsid w:val="00094523"/>
    <w:rsid w:val="000946A4"/>
    <w:rsid w:val="0009498F"/>
    <w:rsid w:val="00095A2E"/>
    <w:rsid w:val="00095B4D"/>
    <w:rsid w:val="00095E4B"/>
    <w:rsid w:val="00096059"/>
    <w:rsid w:val="00096987"/>
    <w:rsid w:val="0009777F"/>
    <w:rsid w:val="000A424F"/>
    <w:rsid w:val="000A4465"/>
    <w:rsid w:val="000A4DA6"/>
    <w:rsid w:val="000A5340"/>
    <w:rsid w:val="000A6CD4"/>
    <w:rsid w:val="000A763A"/>
    <w:rsid w:val="000B1307"/>
    <w:rsid w:val="000B1872"/>
    <w:rsid w:val="000B1ED1"/>
    <w:rsid w:val="000B215E"/>
    <w:rsid w:val="000B2BEC"/>
    <w:rsid w:val="000B3029"/>
    <w:rsid w:val="000B3041"/>
    <w:rsid w:val="000B36F0"/>
    <w:rsid w:val="000B55A7"/>
    <w:rsid w:val="000B5EC7"/>
    <w:rsid w:val="000B62C2"/>
    <w:rsid w:val="000B6478"/>
    <w:rsid w:val="000C00F5"/>
    <w:rsid w:val="000C0176"/>
    <w:rsid w:val="000C0AEC"/>
    <w:rsid w:val="000C0CB2"/>
    <w:rsid w:val="000C1A46"/>
    <w:rsid w:val="000C1F3F"/>
    <w:rsid w:val="000C29F8"/>
    <w:rsid w:val="000C2D55"/>
    <w:rsid w:val="000C4A56"/>
    <w:rsid w:val="000C5B9F"/>
    <w:rsid w:val="000C617B"/>
    <w:rsid w:val="000C64A7"/>
    <w:rsid w:val="000C7616"/>
    <w:rsid w:val="000C777D"/>
    <w:rsid w:val="000C7891"/>
    <w:rsid w:val="000C7DE7"/>
    <w:rsid w:val="000C7E72"/>
    <w:rsid w:val="000D1051"/>
    <w:rsid w:val="000D221A"/>
    <w:rsid w:val="000D259C"/>
    <w:rsid w:val="000D2F06"/>
    <w:rsid w:val="000D4F84"/>
    <w:rsid w:val="000E0D19"/>
    <w:rsid w:val="000E1065"/>
    <w:rsid w:val="000E1164"/>
    <w:rsid w:val="000E16C4"/>
    <w:rsid w:val="000E1AB1"/>
    <w:rsid w:val="000E1ED0"/>
    <w:rsid w:val="000E2169"/>
    <w:rsid w:val="000E4441"/>
    <w:rsid w:val="000E4A5D"/>
    <w:rsid w:val="000E6582"/>
    <w:rsid w:val="000F0403"/>
    <w:rsid w:val="000F3944"/>
    <w:rsid w:val="000F3C38"/>
    <w:rsid w:val="000F3F2F"/>
    <w:rsid w:val="000F41EB"/>
    <w:rsid w:val="000F460E"/>
    <w:rsid w:val="000F465A"/>
    <w:rsid w:val="000F487F"/>
    <w:rsid w:val="000F4B61"/>
    <w:rsid w:val="000F53C0"/>
    <w:rsid w:val="000F59A3"/>
    <w:rsid w:val="000F6908"/>
    <w:rsid w:val="000F6B8E"/>
    <w:rsid w:val="000F6DB8"/>
    <w:rsid w:val="000F754D"/>
    <w:rsid w:val="000F7959"/>
    <w:rsid w:val="00100649"/>
    <w:rsid w:val="0010083B"/>
    <w:rsid w:val="00100E0C"/>
    <w:rsid w:val="00101045"/>
    <w:rsid w:val="00102EA3"/>
    <w:rsid w:val="001033BA"/>
    <w:rsid w:val="001035BE"/>
    <w:rsid w:val="0010370C"/>
    <w:rsid w:val="0010440D"/>
    <w:rsid w:val="0010544B"/>
    <w:rsid w:val="00105C9F"/>
    <w:rsid w:val="00106555"/>
    <w:rsid w:val="00106663"/>
    <w:rsid w:val="00106A4D"/>
    <w:rsid w:val="00106A9B"/>
    <w:rsid w:val="0010745E"/>
    <w:rsid w:val="0011015C"/>
    <w:rsid w:val="001121E7"/>
    <w:rsid w:val="001122EE"/>
    <w:rsid w:val="001142DE"/>
    <w:rsid w:val="001142E1"/>
    <w:rsid w:val="00114315"/>
    <w:rsid w:val="00114EDD"/>
    <w:rsid w:val="00115BFB"/>
    <w:rsid w:val="001173C3"/>
    <w:rsid w:val="00117D66"/>
    <w:rsid w:val="00120408"/>
    <w:rsid w:val="00120B60"/>
    <w:rsid w:val="00120DB4"/>
    <w:rsid w:val="00121111"/>
    <w:rsid w:val="00121582"/>
    <w:rsid w:val="00122749"/>
    <w:rsid w:val="00123AB8"/>
    <w:rsid w:val="00124EA6"/>
    <w:rsid w:val="00126360"/>
    <w:rsid w:val="001278AC"/>
    <w:rsid w:val="001302D8"/>
    <w:rsid w:val="0013198C"/>
    <w:rsid w:val="00131A84"/>
    <w:rsid w:val="00132137"/>
    <w:rsid w:val="00133025"/>
    <w:rsid w:val="001331A5"/>
    <w:rsid w:val="00134FE5"/>
    <w:rsid w:val="0014182E"/>
    <w:rsid w:val="0014227F"/>
    <w:rsid w:val="00143794"/>
    <w:rsid w:val="001448C0"/>
    <w:rsid w:val="001469FF"/>
    <w:rsid w:val="00150527"/>
    <w:rsid w:val="00150B07"/>
    <w:rsid w:val="00150B77"/>
    <w:rsid w:val="00153D42"/>
    <w:rsid w:val="001562F2"/>
    <w:rsid w:val="0015687E"/>
    <w:rsid w:val="001603A6"/>
    <w:rsid w:val="00160541"/>
    <w:rsid w:val="00162540"/>
    <w:rsid w:val="00162573"/>
    <w:rsid w:val="001628BB"/>
    <w:rsid w:val="0016469C"/>
    <w:rsid w:val="00165484"/>
    <w:rsid w:val="00165C23"/>
    <w:rsid w:val="00165D44"/>
    <w:rsid w:val="00165EDE"/>
    <w:rsid w:val="00166805"/>
    <w:rsid w:val="001669BD"/>
    <w:rsid w:val="00167B25"/>
    <w:rsid w:val="00170F5B"/>
    <w:rsid w:val="0017122A"/>
    <w:rsid w:val="0017193F"/>
    <w:rsid w:val="00171DB4"/>
    <w:rsid w:val="00174757"/>
    <w:rsid w:val="00175C50"/>
    <w:rsid w:val="001760A6"/>
    <w:rsid w:val="00176273"/>
    <w:rsid w:val="00177C08"/>
    <w:rsid w:val="00180BDD"/>
    <w:rsid w:val="00181353"/>
    <w:rsid w:val="00185503"/>
    <w:rsid w:val="00186A02"/>
    <w:rsid w:val="001904D5"/>
    <w:rsid w:val="00190AE8"/>
    <w:rsid w:val="00190F09"/>
    <w:rsid w:val="001924CB"/>
    <w:rsid w:val="00192A90"/>
    <w:rsid w:val="0019619B"/>
    <w:rsid w:val="0019772B"/>
    <w:rsid w:val="001A0132"/>
    <w:rsid w:val="001A052C"/>
    <w:rsid w:val="001A1377"/>
    <w:rsid w:val="001A140F"/>
    <w:rsid w:val="001A1DC1"/>
    <w:rsid w:val="001A271E"/>
    <w:rsid w:val="001A4116"/>
    <w:rsid w:val="001A4582"/>
    <w:rsid w:val="001A465E"/>
    <w:rsid w:val="001A4C25"/>
    <w:rsid w:val="001A4C57"/>
    <w:rsid w:val="001B0469"/>
    <w:rsid w:val="001B1008"/>
    <w:rsid w:val="001B19B9"/>
    <w:rsid w:val="001B2C55"/>
    <w:rsid w:val="001B37C9"/>
    <w:rsid w:val="001B3FEC"/>
    <w:rsid w:val="001B4ECB"/>
    <w:rsid w:val="001B55AA"/>
    <w:rsid w:val="001B5C80"/>
    <w:rsid w:val="001B6D00"/>
    <w:rsid w:val="001B6E10"/>
    <w:rsid w:val="001B6F14"/>
    <w:rsid w:val="001B70FD"/>
    <w:rsid w:val="001B7665"/>
    <w:rsid w:val="001B7821"/>
    <w:rsid w:val="001C0A82"/>
    <w:rsid w:val="001C2C0D"/>
    <w:rsid w:val="001C39C7"/>
    <w:rsid w:val="001C48F1"/>
    <w:rsid w:val="001C7F91"/>
    <w:rsid w:val="001D07F2"/>
    <w:rsid w:val="001D152B"/>
    <w:rsid w:val="001D1E76"/>
    <w:rsid w:val="001D2398"/>
    <w:rsid w:val="001D2D17"/>
    <w:rsid w:val="001D5A4A"/>
    <w:rsid w:val="001D6772"/>
    <w:rsid w:val="001D7BAA"/>
    <w:rsid w:val="001D7EBD"/>
    <w:rsid w:val="001E00CF"/>
    <w:rsid w:val="001E08C3"/>
    <w:rsid w:val="001E0A86"/>
    <w:rsid w:val="001E0B25"/>
    <w:rsid w:val="001E0C9E"/>
    <w:rsid w:val="001E1A14"/>
    <w:rsid w:val="001E33D7"/>
    <w:rsid w:val="001E47D4"/>
    <w:rsid w:val="001E68E3"/>
    <w:rsid w:val="001E71F8"/>
    <w:rsid w:val="001E7B88"/>
    <w:rsid w:val="001F231D"/>
    <w:rsid w:val="001F3F7D"/>
    <w:rsid w:val="001F59FD"/>
    <w:rsid w:val="001F73B3"/>
    <w:rsid w:val="00200109"/>
    <w:rsid w:val="002004A1"/>
    <w:rsid w:val="00201097"/>
    <w:rsid w:val="002012FA"/>
    <w:rsid w:val="00201EEF"/>
    <w:rsid w:val="00204904"/>
    <w:rsid w:val="00204AA8"/>
    <w:rsid w:val="00205B6A"/>
    <w:rsid w:val="00206480"/>
    <w:rsid w:val="00207E04"/>
    <w:rsid w:val="00207F0A"/>
    <w:rsid w:val="00212800"/>
    <w:rsid w:val="00213F81"/>
    <w:rsid w:val="00214286"/>
    <w:rsid w:val="002157DB"/>
    <w:rsid w:val="0021586E"/>
    <w:rsid w:val="0021595C"/>
    <w:rsid w:val="00216629"/>
    <w:rsid w:val="002216D2"/>
    <w:rsid w:val="00221EC8"/>
    <w:rsid w:val="0022255B"/>
    <w:rsid w:val="00222F77"/>
    <w:rsid w:val="002242B8"/>
    <w:rsid w:val="00224BF1"/>
    <w:rsid w:val="00224C39"/>
    <w:rsid w:val="00225BED"/>
    <w:rsid w:val="00225D05"/>
    <w:rsid w:val="0022732D"/>
    <w:rsid w:val="00230FE6"/>
    <w:rsid w:val="00231774"/>
    <w:rsid w:val="00233483"/>
    <w:rsid w:val="002336C4"/>
    <w:rsid w:val="00234719"/>
    <w:rsid w:val="00234AD0"/>
    <w:rsid w:val="00236F6A"/>
    <w:rsid w:val="00237994"/>
    <w:rsid w:val="002437E5"/>
    <w:rsid w:val="002451F3"/>
    <w:rsid w:val="0024591A"/>
    <w:rsid w:val="002467AF"/>
    <w:rsid w:val="00246E33"/>
    <w:rsid w:val="0025044C"/>
    <w:rsid w:val="0025074F"/>
    <w:rsid w:val="00253BE8"/>
    <w:rsid w:val="0025467E"/>
    <w:rsid w:val="00255709"/>
    <w:rsid w:val="00255899"/>
    <w:rsid w:val="0025600F"/>
    <w:rsid w:val="002562FD"/>
    <w:rsid w:val="0025659D"/>
    <w:rsid w:val="0026314B"/>
    <w:rsid w:val="002632E0"/>
    <w:rsid w:val="002633A7"/>
    <w:rsid w:val="0026515D"/>
    <w:rsid w:val="002670A8"/>
    <w:rsid w:val="00270591"/>
    <w:rsid w:val="0027142C"/>
    <w:rsid w:val="002715C5"/>
    <w:rsid w:val="0027167B"/>
    <w:rsid w:val="0027199C"/>
    <w:rsid w:val="00272854"/>
    <w:rsid w:val="00272AE0"/>
    <w:rsid w:val="00274377"/>
    <w:rsid w:val="00274F52"/>
    <w:rsid w:val="00277969"/>
    <w:rsid w:val="00282766"/>
    <w:rsid w:val="00283BD7"/>
    <w:rsid w:val="002843BE"/>
    <w:rsid w:val="0028477D"/>
    <w:rsid w:val="00285648"/>
    <w:rsid w:val="00285FB5"/>
    <w:rsid w:val="00286AE9"/>
    <w:rsid w:val="00287652"/>
    <w:rsid w:val="002913EE"/>
    <w:rsid w:val="0029156C"/>
    <w:rsid w:val="00291DAE"/>
    <w:rsid w:val="00292ADF"/>
    <w:rsid w:val="0029319D"/>
    <w:rsid w:val="00294099"/>
    <w:rsid w:val="002944F3"/>
    <w:rsid w:val="00295416"/>
    <w:rsid w:val="0029559B"/>
    <w:rsid w:val="00295B64"/>
    <w:rsid w:val="00295CC9"/>
    <w:rsid w:val="0029715F"/>
    <w:rsid w:val="002A13AC"/>
    <w:rsid w:val="002A6C4A"/>
    <w:rsid w:val="002B045C"/>
    <w:rsid w:val="002B0A1D"/>
    <w:rsid w:val="002B19E1"/>
    <w:rsid w:val="002B22C1"/>
    <w:rsid w:val="002B54EE"/>
    <w:rsid w:val="002B63B8"/>
    <w:rsid w:val="002B6961"/>
    <w:rsid w:val="002C134C"/>
    <w:rsid w:val="002C21AA"/>
    <w:rsid w:val="002C3728"/>
    <w:rsid w:val="002C38F5"/>
    <w:rsid w:val="002C4241"/>
    <w:rsid w:val="002C4976"/>
    <w:rsid w:val="002C5E92"/>
    <w:rsid w:val="002C65D3"/>
    <w:rsid w:val="002C691B"/>
    <w:rsid w:val="002C6CA3"/>
    <w:rsid w:val="002C7EB1"/>
    <w:rsid w:val="002D03F4"/>
    <w:rsid w:val="002D0A4E"/>
    <w:rsid w:val="002D0D4E"/>
    <w:rsid w:val="002D171A"/>
    <w:rsid w:val="002D184C"/>
    <w:rsid w:val="002D2644"/>
    <w:rsid w:val="002D2BBA"/>
    <w:rsid w:val="002D2FFA"/>
    <w:rsid w:val="002D38FE"/>
    <w:rsid w:val="002D45B3"/>
    <w:rsid w:val="002E1A32"/>
    <w:rsid w:val="002E20C1"/>
    <w:rsid w:val="002E21B4"/>
    <w:rsid w:val="002E2C99"/>
    <w:rsid w:val="002E38A8"/>
    <w:rsid w:val="002E5EC3"/>
    <w:rsid w:val="002F1A25"/>
    <w:rsid w:val="002F201D"/>
    <w:rsid w:val="002F30E6"/>
    <w:rsid w:val="002F4756"/>
    <w:rsid w:val="002F4FD9"/>
    <w:rsid w:val="002F5310"/>
    <w:rsid w:val="002F6F17"/>
    <w:rsid w:val="002F709C"/>
    <w:rsid w:val="002F70E1"/>
    <w:rsid w:val="002F7164"/>
    <w:rsid w:val="002F78B1"/>
    <w:rsid w:val="003012A0"/>
    <w:rsid w:val="00301958"/>
    <w:rsid w:val="00301D83"/>
    <w:rsid w:val="0030213D"/>
    <w:rsid w:val="00302929"/>
    <w:rsid w:val="00302D84"/>
    <w:rsid w:val="00305283"/>
    <w:rsid w:val="003058A9"/>
    <w:rsid w:val="00305D45"/>
    <w:rsid w:val="003064B8"/>
    <w:rsid w:val="00307943"/>
    <w:rsid w:val="00307DBD"/>
    <w:rsid w:val="0031055F"/>
    <w:rsid w:val="003118E9"/>
    <w:rsid w:val="00312123"/>
    <w:rsid w:val="003131CE"/>
    <w:rsid w:val="00313B2C"/>
    <w:rsid w:val="003140D7"/>
    <w:rsid w:val="00316C1B"/>
    <w:rsid w:val="00316F55"/>
    <w:rsid w:val="00317079"/>
    <w:rsid w:val="00317E91"/>
    <w:rsid w:val="00322159"/>
    <w:rsid w:val="00323688"/>
    <w:rsid w:val="00323F3B"/>
    <w:rsid w:val="00323FAD"/>
    <w:rsid w:val="0032408B"/>
    <w:rsid w:val="0032499F"/>
    <w:rsid w:val="0032547B"/>
    <w:rsid w:val="003257DB"/>
    <w:rsid w:val="00325881"/>
    <w:rsid w:val="00325A3E"/>
    <w:rsid w:val="0032670F"/>
    <w:rsid w:val="00326C53"/>
    <w:rsid w:val="0032722D"/>
    <w:rsid w:val="00327354"/>
    <w:rsid w:val="003310E7"/>
    <w:rsid w:val="003313D0"/>
    <w:rsid w:val="00331420"/>
    <w:rsid w:val="003320A9"/>
    <w:rsid w:val="0033234D"/>
    <w:rsid w:val="003335DF"/>
    <w:rsid w:val="00333FE9"/>
    <w:rsid w:val="00335800"/>
    <w:rsid w:val="0033786C"/>
    <w:rsid w:val="00337AFE"/>
    <w:rsid w:val="00341A0E"/>
    <w:rsid w:val="003432B5"/>
    <w:rsid w:val="00343394"/>
    <w:rsid w:val="00343FC6"/>
    <w:rsid w:val="003469A9"/>
    <w:rsid w:val="00347436"/>
    <w:rsid w:val="00350418"/>
    <w:rsid w:val="00350EB8"/>
    <w:rsid w:val="00353B27"/>
    <w:rsid w:val="00355B69"/>
    <w:rsid w:val="00355D8A"/>
    <w:rsid w:val="0035602B"/>
    <w:rsid w:val="003564F4"/>
    <w:rsid w:val="0035672E"/>
    <w:rsid w:val="00356ECD"/>
    <w:rsid w:val="003576B8"/>
    <w:rsid w:val="00360840"/>
    <w:rsid w:val="00360D14"/>
    <w:rsid w:val="00360EE8"/>
    <w:rsid w:val="00361F13"/>
    <w:rsid w:val="00362F22"/>
    <w:rsid w:val="00363CAB"/>
    <w:rsid w:val="003641A5"/>
    <w:rsid w:val="00365800"/>
    <w:rsid w:val="00365E8D"/>
    <w:rsid w:val="0036708D"/>
    <w:rsid w:val="00367273"/>
    <w:rsid w:val="003675AD"/>
    <w:rsid w:val="0037007D"/>
    <w:rsid w:val="00370A61"/>
    <w:rsid w:val="00370C37"/>
    <w:rsid w:val="00370C5C"/>
    <w:rsid w:val="00370E6D"/>
    <w:rsid w:val="0037117E"/>
    <w:rsid w:val="00372019"/>
    <w:rsid w:val="00372864"/>
    <w:rsid w:val="00372AB3"/>
    <w:rsid w:val="00372C77"/>
    <w:rsid w:val="003738B6"/>
    <w:rsid w:val="00373C7A"/>
    <w:rsid w:val="00374A63"/>
    <w:rsid w:val="0037634E"/>
    <w:rsid w:val="0037687A"/>
    <w:rsid w:val="0037705F"/>
    <w:rsid w:val="00380078"/>
    <w:rsid w:val="0038037E"/>
    <w:rsid w:val="00380C1F"/>
    <w:rsid w:val="003835E0"/>
    <w:rsid w:val="00384A47"/>
    <w:rsid w:val="00384B6E"/>
    <w:rsid w:val="00385CAE"/>
    <w:rsid w:val="00387252"/>
    <w:rsid w:val="00387690"/>
    <w:rsid w:val="003900EC"/>
    <w:rsid w:val="003908D4"/>
    <w:rsid w:val="00390D1B"/>
    <w:rsid w:val="00391546"/>
    <w:rsid w:val="0039160A"/>
    <w:rsid w:val="00391654"/>
    <w:rsid w:val="003921B3"/>
    <w:rsid w:val="00392330"/>
    <w:rsid w:val="00392741"/>
    <w:rsid w:val="00393D0B"/>
    <w:rsid w:val="003944DA"/>
    <w:rsid w:val="003952AA"/>
    <w:rsid w:val="0039708C"/>
    <w:rsid w:val="003A03E0"/>
    <w:rsid w:val="003A2686"/>
    <w:rsid w:val="003A2F73"/>
    <w:rsid w:val="003A522C"/>
    <w:rsid w:val="003A6180"/>
    <w:rsid w:val="003A72F6"/>
    <w:rsid w:val="003B0A5A"/>
    <w:rsid w:val="003B144B"/>
    <w:rsid w:val="003B1B6E"/>
    <w:rsid w:val="003B1E53"/>
    <w:rsid w:val="003B3593"/>
    <w:rsid w:val="003B3A44"/>
    <w:rsid w:val="003B4E5E"/>
    <w:rsid w:val="003B6561"/>
    <w:rsid w:val="003B6C48"/>
    <w:rsid w:val="003B6C54"/>
    <w:rsid w:val="003B7F69"/>
    <w:rsid w:val="003C0039"/>
    <w:rsid w:val="003C0607"/>
    <w:rsid w:val="003C09F3"/>
    <w:rsid w:val="003C478F"/>
    <w:rsid w:val="003C4AC7"/>
    <w:rsid w:val="003C4D4B"/>
    <w:rsid w:val="003C516A"/>
    <w:rsid w:val="003C541C"/>
    <w:rsid w:val="003C6C67"/>
    <w:rsid w:val="003C6F3F"/>
    <w:rsid w:val="003C70F2"/>
    <w:rsid w:val="003D083A"/>
    <w:rsid w:val="003D0E83"/>
    <w:rsid w:val="003D23DE"/>
    <w:rsid w:val="003D26C2"/>
    <w:rsid w:val="003D3444"/>
    <w:rsid w:val="003D499B"/>
    <w:rsid w:val="003D5B4B"/>
    <w:rsid w:val="003D5EE9"/>
    <w:rsid w:val="003D5EF9"/>
    <w:rsid w:val="003D7089"/>
    <w:rsid w:val="003D77EB"/>
    <w:rsid w:val="003E0677"/>
    <w:rsid w:val="003E0883"/>
    <w:rsid w:val="003E128F"/>
    <w:rsid w:val="003E1A93"/>
    <w:rsid w:val="003E1D7E"/>
    <w:rsid w:val="003E1E16"/>
    <w:rsid w:val="003E2214"/>
    <w:rsid w:val="003E2762"/>
    <w:rsid w:val="003E3048"/>
    <w:rsid w:val="003E363E"/>
    <w:rsid w:val="003E3A4A"/>
    <w:rsid w:val="003E437E"/>
    <w:rsid w:val="003E51D6"/>
    <w:rsid w:val="003E63EA"/>
    <w:rsid w:val="003E65C6"/>
    <w:rsid w:val="003E69EE"/>
    <w:rsid w:val="003E6C2B"/>
    <w:rsid w:val="003E72E4"/>
    <w:rsid w:val="003E76D9"/>
    <w:rsid w:val="003E7805"/>
    <w:rsid w:val="003F040B"/>
    <w:rsid w:val="003F0DDA"/>
    <w:rsid w:val="003F12D6"/>
    <w:rsid w:val="003F2556"/>
    <w:rsid w:val="003F3B45"/>
    <w:rsid w:val="003F4713"/>
    <w:rsid w:val="003F49DC"/>
    <w:rsid w:val="003F54E4"/>
    <w:rsid w:val="003F6190"/>
    <w:rsid w:val="003F68A5"/>
    <w:rsid w:val="003F6D8A"/>
    <w:rsid w:val="003F6E51"/>
    <w:rsid w:val="004025BC"/>
    <w:rsid w:val="004037E6"/>
    <w:rsid w:val="00403C90"/>
    <w:rsid w:val="004040A8"/>
    <w:rsid w:val="0040429F"/>
    <w:rsid w:val="00405491"/>
    <w:rsid w:val="00405686"/>
    <w:rsid w:val="00405EC1"/>
    <w:rsid w:val="00406E4A"/>
    <w:rsid w:val="00410349"/>
    <w:rsid w:val="004103D0"/>
    <w:rsid w:val="00410908"/>
    <w:rsid w:val="00410BFC"/>
    <w:rsid w:val="00411E6B"/>
    <w:rsid w:val="00411E8C"/>
    <w:rsid w:val="00415046"/>
    <w:rsid w:val="00416055"/>
    <w:rsid w:val="004168D5"/>
    <w:rsid w:val="00417797"/>
    <w:rsid w:val="00420343"/>
    <w:rsid w:val="0042170A"/>
    <w:rsid w:val="00421B15"/>
    <w:rsid w:val="0042229D"/>
    <w:rsid w:val="0042312B"/>
    <w:rsid w:val="00424AC0"/>
    <w:rsid w:val="00425091"/>
    <w:rsid w:val="0042511A"/>
    <w:rsid w:val="00425AD8"/>
    <w:rsid w:val="00425BC4"/>
    <w:rsid w:val="004261C7"/>
    <w:rsid w:val="0042675A"/>
    <w:rsid w:val="00426CA1"/>
    <w:rsid w:val="00427988"/>
    <w:rsid w:val="00427BF9"/>
    <w:rsid w:val="00427F67"/>
    <w:rsid w:val="004315FB"/>
    <w:rsid w:val="00431AB0"/>
    <w:rsid w:val="0043290A"/>
    <w:rsid w:val="00432AF1"/>
    <w:rsid w:val="00432E57"/>
    <w:rsid w:val="004334BA"/>
    <w:rsid w:val="00435032"/>
    <w:rsid w:val="00435098"/>
    <w:rsid w:val="004354F8"/>
    <w:rsid w:val="0043744D"/>
    <w:rsid w:val="004374F2"/>
    <w:rsid w:val="004403AC"/>
    <w:rsid w:val="00440534"/>
    <w:rsid w:val="00440AA2"/>
    <w:rsid w:val="00440BB7"/>
    <w:rsid w:val="00441AD2"/>
    <w:rsid w:val="00441F49"/>
    <w:rsid w:val="00442117"/>
    <w:rsid w:val="0044289E"/>
    <w:rsid w:val="00442F49"/>
    <w:rsid w:val="00444424"/>
    <w:rsid w:val="00444962"/>
    <w:rsid w:val="004451A1"/>
    <w:rsid w:val="004460DB"/>
    <w:rsid w:val="00446BAA"/>
    <w:rsid w:val="0044730E"/>
    <w:rsid w:val="0044742D"/>
    <w:rsid w:val="0045078B"/>
    <w:rsid w:val="00451B16"/>
    <w:rsid w:val="00451C04"/>
    <w:rsid w:val="004528BF"/>
    <w:rsid w:val="00452FCD"/>
    <w:rsid w:val="004530DA"/>
    <w:rsid w:val="00455208"/>
    <w:rsid w:val="00456250"/>
    <w:rsid w:val="004565E9"/>
    <w:rsid w:val="00456FDF"/>
    <w:rsid w:val="0045770E"/>
    <w:rsid w:val="00457ABB"/>
    <w:rsid w:val="0046029E"/>
    <w:rsid w:val="00460507"/>
    <w:rsid w:val="0046109D"/>
    <w:rsid w:val="004619F5"/>
    <w:rsid w:val="004629B0"/>
    <w:rsid w:val="004631DE"/>
    <w:rsid w:val="00464588"/>
    <w:rsid w:val="0046503C"/>
    <w:rsid w:val="004656CE"/>
    <w:rsid w:val="00465AE1"/>
    <w:rsid w:val="004667EC"/>
    <w:rsid w:val="00467565"/>
    <w:rsid w:val="0047005D"/>
    <w:rsid w:val="004709C2"/>
    <w:rsid w:val="00471248"/>
    <w:rsid w:val="00471A78"/>
    <w:rsid w:val="004722FB"/>
    <w:rsid w:val="004729E1"/>
    <w:rsid w:val="00473A37"/>
    <w:rsid w:val="004741A9"/>
    <w:rsid w:val="00474FAB"/>
    <w:rsid w:val="004753C8"/>
    <w:rsid w:val="004758BC"/>
    <w:rsid w:val="00477599"/>
    <w:rsid w:val="004779F0"/>
    <w:rsid w:val="00480873"/>
    <w:rsid w:val="004812A4"/>
    <w:rsid w:val="004835C4"/>
    <w:rsid w:val="00484DA2"/>
    <w:rsid w:val="004859EC"/>
    <w:rsid w:val="00485A13"/>
    <w:rsid w:val="00485ECD"/>
    <w:rsid w:val="00492583"/>
    <w:rsid w:val="00496BBA"/>
    <w:rsid w:val="004972C4"/>
    <w:rsid w:val="00497307"/>
    <w:rsid w:val="00497695"/>
    <w:rsid w:val="00497B17"/>
    <w:rsid w:val="004A000A"/>
    <w:rsid w:val="004A0355"/>
    <w:rsid w:val="004A08AB"/>
    <w:rsid w:val="004A0A25"/>
    <w:rsid w:val="004A14F7"/>
    <w:rsid w:val="004A2555"/>
    <w:rsid w:val="004A29D6"/>
    <w:rsid w:val="004A3515"/>
    <w:rsid w:val="004A4894"/>
    <w:rsid w:val="004A59FE"/>
    <w:rsid w:val="004A652A"/>
    <w:rsid w:val="004A6536"/>
    <w:rsid w:val="004A6B86"/>
    <w:rsid w:val="004B28FA"/>
    <w:rsid w:val="004B33C3"/>
    <w:rsid w:val="004B35AE"/>
    <w:rsid w:val="004B3A28"/>
    <w:rsid w:val="004B50AC"/>
    <w:rsid w:val="004B6B9A"/>
    <w:rsid w:val="004B788C"/>
    <w:rsid w:val="004B7B67"/>
    <w:rsid w:val="004C0C70"/>
    <w:rsid w:val="004C140B"/>
    <w:rsid w:val="004C2163"/>
    <w:rsid w:val="004C27D7"/>
    <w:rsid w:val="004C300C"/>
    <w:rsid w:val="004C3688"/>
    <w:rsid w:val="004C6AFA"/>
    <w:rsid w:val="004D081D"/>
    <w:rsid w:val="004D0FC6"/>
    <w:rsid w:val="004D1487"/>
    <w:rsid w:val="004D20BC"/>
    <w:rsid w:val="004D3126"/>
    <w:rsid w:val="004D322C"/>
    <w:rsid w:val="004D32C1"/>
    <w:rsid w:val="004D32C6"/>
    <w:rsid w:val="004D3739"/>
    <w:rsid w:val="004D42F5"/>
    <w:rsid w:val="004D67F9"/>
    <w:rsid w:val="004D7021"/>
    <w:rsid w:val="004E409D"/>
    <w:rsid w:val="004E44D3"/>
    <w:rsid w:val="004E4AF7"/>
    <w:rsid w:val="004E4BE4"/>
    <w:rsid w:val="004E575B"/>
    <w:rsid w:val="004E5E1D"/>
    <w:rsid w:val="004E6498"/>
    <w:rsid w:val="004E6E03"/>
    <w:rsid w:val="004F077A"/>
    <w:rsid w:val="004F1668"/>
    <w:rsid w:val="004F1669"/>
    <w:rsid w:val="004F1B51"/>
    <w:rsid w:val="004F34FE"/>
    <w:rsid w:val="004F3D1D"/>
    <w:rsid w:val="004F5074"/>
    <w:rsid w:val="004F529B"/>
    <w:rsid w:val="004F56E8"/>
    <w:rsid w:val="004F5BD3"/>
    <w:rsid w:val="004F5C9B"/>
    <w:rsid w:val="004F738A"/>
    <w:rsid w:val="00501368"/>
    <w:rsid w:val="005017E8"/>
    <w:rsid w:val="00502679"/>
    <w:rsid w:val="00502C0A"/>
    <w:rsid w:val="00503F73"/>
    <w:rsid w:val="005042DE"/>
    <w:rsid w:val="005045E9"/>
    <w:rsid w:val="00504771"/>
    <w:rsid w:val="005047FB"/>
    <w:rsid w:val="005050BA"/>
    <w:rsid w:val="00505C9D"/>
    <w:rsid w:val="00506096"/>
    <w:rsid w:val="00511408"/>
    <w:rsid w:val="00511A85"/>
    <w:rsid w:val="00511B91"/>
    <w:rsid w:val="00512B07"/>
    <w:rsid w:val="0051340F"/>
    <w:rsid w:val="005144F4"/>
    <w:rsid w:val="00514620"/>
    <w:rsid w:val="0051514A"/>
    <w:rsid w:val="0051518C"/>
    <w:rsid w:val="00515C62"/>
    <w:rsid w:val="00515CF2"/>
    <w:rsid w:val="00515DC7"/>
    <w:rsid w:val="00516C0F"/>
    <w:rsid w:val="00516F88"/>
    <w:rsid w:val="0052016A"/>
    <w:rsid w:val="00520ECC"/>
    <w:rsid w:val="005213E9"/>
    <w:rsid w:val="005215CD"/>
    <w:rsid w:val="00521716"/>
    <w:rsid w:val="00521786"/>
    <w:rsid w:val="005218B9"/>
    <w:rsid w:val="00521AC0"/>
    <w:rsid w:val="00522754"/>
    <w:rsid w:val="005228D4"/>
    <w:rsid w:val="0052458A"/>
    <w:rsid w:val="00524DDA"/>
    <w:rsid w:val="00525037"/>
    <w:rsid w:val="00531205"/>
    <w:rsid w:val="00531D86"/>
    <w:rsid w:val="00532A06"/>
    <w:rsid w:val="00533128"/>
    <w:rsid w:val="00533C00"/>
    <w:rsid w:val="00535905"/>
    <w:rsid w:val="00535ABA"/>
    <w:rsid w:val="00536657"/>
    <w:rsid w:val="005366A4"/>
    <w:rsid w:val="00536FAA"/>
    <w:rsid w:val="0053779B"/>
    <w:rsid w:val="00540217"/>
    <w:rsid w:val="005405D0"/>
    <w:rsid w:val="00540DEF"/>
    <w:rsid w:val="00542FEC"/>
    <w:rsid w:val="0054364B"/>
    <w:rsid w:val="00544415"/>
    <w:rsid w:val="005452D7"/>
    <w:rsid w:val="005456D9"/>
    <w:rsid w:val="00546F85"/>
    <w:rsid w:val="00547027"/>
    <w:rsid w:val="00547C1E"/>
    <w:rsid w:val="00547C7D"/>
    <w:rsid w:val="00547CB4"/>
    <w:rsid w:val="00550EF9"/>
    <w:rsid w:val="0055158B"/>
    <w:rsid w:val="00552B3D"/>
    <w:rsid w:val="005530A6"/>
    <w:rsid w:val="00553319"/>
    <w:rsid w:val="005537AD"/>
    <w:rsid w:val="0055444F"/>
    <w:rsid w:val="00554CEB"/>
    <w:rsid w:val="00554DB9"/>
    <w:rsid w:val="00555066"/>
    <w:rsid w:val="005550C1"/>
    <w:rsid w:val="005561FD"/>
    <w:rsid w:val="00556876"/>
    <w:rsid w:val="0055708E"/>
    <w:rsid w:val="0055789A"/>
    <w:rsid w:val="00560F1E"/>
    <w:rsid w:val="005615C4"/>
    <w:rsid w:val="00561DA4"/>
    <w:rsid w:val="0056530A"/>
    <w:rsid w:val="005673B6"/>
    <w:rsid w:val="00567C8D"/>
    <w:rsid w:val="0057062D"/>
    <w:rsid w:val="00570E6C"/>
    <w:rsid w:val="0057373D"/>
    <w:rsid w:val="00574C6A"/>
    <w:rsid w:val="00574CC1"/>
    <w:rsid w:val="00574CF2"/>
    <w:rsid w:val="00575171"/>
    <w:rsid w:val="005755FA"/>
    <w:rsid w:val="005755FC"/>
    <w:rsid w:val="005801BE"/>
    <w:rsid w:val="00580B2E"/>
    <w:rsid w:val="00580C17"/>
    <w:rsid w:val="0058180A"/>
    <w:rsid w:val="005820D4"/>
    <w:rsid w:val="0058300A"/>
    <w:rsid w:val="005831B3"/>
    <w:rsid w:val="005833F6"/>
    <w:rsid w:val="005837CF"/>
    <w:rsid w:val="005853A0"/>
    <w:rsid w:val="005869C4"/>
    <w:rsid w:val="005905C7"/>
    <w:rsid w:val="005909E8"/>
    <w:rsid w:val="005931BD"/>
    <w:rsid w:val="00593A36"/>
    <w:rsid w:val="00594EE4"/>
    <w:rsid w:val="00595D3D"/>
    <w:rsid w:val="00595FB5"/>
    <w:rsid w:val="00596272"/>
    <w:rsid w:val="005A00CB"/>
    <w:rsid w:val="005A0759"/>
    <w:rsid w:val="005A0A9E"/>
    <w:rsid w:val="005A2720"/>
    <w:rsid w:val="005A2AC4"/>
    <w:rsid w:val="005A3586"/>
    <w:rsid w:val="005A3E08"/>
    <w:rsid w:val="005A42AA"/>
    <w:rsid w:val="005A4756"/>
    <w:rsid w:val="005A50E4"/>
    <w:rsid w:val="005A6709"/>
    <w:rsid w:val="005A734B"/>
    <w:rsid w:val="005B078C"/>
    <w:rsid w:val="005B0C36"/>
    <w:rsid w:val="005B1E2F"/>
    <w:rsid w:val="005B210F"/>
    <w:rsid w:val="005B22DE"/>
    <w:rsid w:val="005B28AC"/>
    <w:rsid w:val="005B2EA2"/>
    <w:rsid w:val="005B3A17"/>
    <w:rsid w:val="005B6333"/>
    <w:rsid w:val="005B64B5"/>
    <w:rsid w:val="005B6777"/>
    <w:rsid w:val="005B67B3"/>
    <w:rsid w:val="005B7C10"/>
    <w:rsid w:val="005C14E9"/>
    <w:rsid w:val="005C1DF8"/>
    <w:rsid w:val="005C1F67"/>
    <w:rsid w:val="005C1F8F"/>
    <w:rsid w:val="005C3AD7"/>
    <w:rsid w:val="005C3F17"/>
    <w:rsid w:val="005C515D"/>
    <w:rsid w:val="005C51BF"/>
    <w:rsid w:val="005C589E"/>
    <w:rsid w:val="005C5E4E"/>
    <w:rsid w:val="005D01A4"/>
    <w:rsid w:val="005D0520"/>
    <w:rsid w:val="005D0D12"/>
    <w:rsid w:val="005D10AD"/>
    <w:rsid w:val="005D1347"/>
    <w:rsid w:val="005D1581"/>
    <w:rsid w:val="005D28DF"/>
    <w:rsid w:val="005D2C42"/>
    <w:rsid w:val="005D446B"/>
    <w:rsid w:val="005D496E"/>
    <w:rsid w:val="005D5447"/>
    <w:rsid w:val="005D5610"/>
    <w:rsid w:val="005D5930"/>
    <w:rsid w:val="005D59ED"/>
    <w:rsid w:val="005D5CAF"/>
    <w:rsid w:val="005D61A7"/>
    <w:rsid w:val="005E0152"/>
    <w:rsid w:val="005E231F"/>
    <w:rsid w:val="005E2EED"/>
    <w:rsid w:val="005E4153"/>
    <w:rsid w:val="005E51CC"/>
    <w:rsid w:val="005E7005"/>
    <w:rsid w:val="005E7D27"/>
    <w:rsid w:val="005F1518"/>
    <w:rsid w:val="005F164D"/>
    <w:rsid w:val="005F1D81"/>
    <w:rsid w:val="005F1E4B"/>
    <w:rsid w:val="005F2066"/>
    <w:rsid w:val="005F2121"/>
    <w:rsid w:val="005F22A7"/>
    <w:rsid w:val="005F26B8"/>
    <w:rsid w:val="005F32AF"/>
    <w:rsid w:val="005F41BD"/>
    <w:rsid w:val="005F452B"/>
    <w:rsid w:val="005F5058"/>
    <w:rsid w:val="005F5087"/>
    <w:rsid w:val="005F5578"/>
    <w:rsid w:val="005F5ADB"/>
    <w:rsid w:val="005F66F6"/>
    <w:rsid w:val="005F6DFA"/>
    <w:rsid w:val="005F7261"/>
    <w:rsid w:val="005F7C61"/>
    <w:rsid w:val="00601508"/>
    <w:rsid w:val="006019B1"/>
    <w:rsid w:val="00601C79"/>
    <w:rsid w:val="00601EB3"/>
    <w:rsid w:val="00602CD5"/>
    <w:rsid w:val="006049F8"/>
    <w:rsid w:val="00605E98"/>
    <w:rsid w:val="0060778B"/>
    <w:rsid w:val="0060789A"/>
    <w:rsid w:val="0061050D"/>
    <w:rsid w:val="00610AC6"/>
    <w:rsid w:val="00610D45"/>
    <w:rsid w:val="00611619"/>
    <w:rsid w:val="006133B8"/>
    <w:rsid w:val="00614BE3"/>
    <w:rsid w:val="00614CD5"/>
    <w:rsid w:val="0061626F"/>
    <w:rsid w:val="00616B43"/>
    <w:rsid w:val="00620261"/>
    <w:rsid w:val="00620D05"/>
    <w:rsid w:val="0062200B"/>
    <w:rsid w:val="00623D34"/>
    <w:rsid w:val="00625A43"/>
    <w:rsid w:val="00626641"/>
    <w:rsid w:val="00626873"/>
    <w:rsid w:val="00626B25"/>
    <w:rsid w:val="006301B6"/>
    <w:rsid w:val="00630398"/>
    <w:rsid w:val="00630E65"/>
    <w:rsid w:val="006351D8"/>
    <w:rsid w:val="0063578E"/>
    <w:rsid w:val="00636DCD"/>
    <w:rsid w:val="00637062"/>
    <w:rsid w:val="0063769D"/>
    <w:rsid w:val="00640112"/>
    <w:rsid w:val="006402CE"/>
    <w:rsid w:val="00642458"/>
    <w:rsid w:val="00642466"/>
    <w:rsid w:val="006429FF"/>
    <w:rsid w:val="006443B1"/>
    <w:rsid w:val="006447D1"/>
    <w:rsid w:val="00645422"/>
    <w:rsid w:val="00645509"/>
    <w:rsid w:val="006459DA"/>
    <w:rsid w:val="006459F3"/>
    <w:rsid w:val="00645FD6"/>
    <w:rsid w:val="006519A2"/>
    <w:rsid w:val="006521FB"/>
    <w:rsid w:val="0065223E"/>
    <w:rsid w:val="00652BA7"/>
    <w:rsid w:val="00652E00"/>
    <w:rsid w:val="00653F08"/>
    <w:rsid w:val="00654895"/>
    <w:rsid w:val="00654C7E"/>
    <w:rsid w:val="00654E6A"/>
    <w:rsid w:val="00656843"/>
    <w:rsid w:val="00656E73"/>
    <w:rsid w:val="00656FCA"/>
    <w:rsid w:val="0065722E"/>
    <w:rsid w:val="00657FF4"/>
    <w:rsid w:val="00660A9F"/>
    <w:rsid w:val="00660D16"/>
    <w:rsid w:val="006610DA"/>
    <w:rsid w:val="0066197E"/>
    <w:rsid w:val="00662D45"/>
    <w:rsid w:val="00664C04"/>
    <w:rsid w:val="00665200"/>
    <w:rsid w:val="00665AA7"/>
    <w:rsid w:val="006666F9"/>
    <w:rsid w:val="006667C3"/>
    <w:rsid w:val="006671D5"/>
    <w:rsid w:val="0067006F"/>
    <w:rsid w:val="00670AEC"/>
    <w:rsid w:val="006721AD"/>
    <w:rsid w:val="00674D1C"/>
    <w:rsid w:val="00676A5E"/>
    <w:rsid w:val="006772F0"/>
    <w:rsid w:val="00677B16"/>
    <w:rsid w:val="00677FD9"/>
    <w:rsid w:val="006808A7"/>
    <w:rsid w:val="0068203D"/>
    <w:rsid w:val="00682605"/>
    <w:rsid w:val="006826C9"/>
    <w:rsid w:val="00682AC6"/>
    <w:rsid w:val="00682E19"/>
    <w:rsid w:val="00683B83"/>
    <w:rsid w:val="006841F4"/>
    <w:rsid w:val="006866E1"/>
    <w:rsid w:val="00686B0E"/>
    <w:rsid w:val="00691A65"/>
    <w:rsid w:val="00691F09"/>
    <w:rsid w:val="006922CD"/>
    <w:rsid w:val="00692587"/>
    <w:rsid w:val="00694C65"/>
    <w:rsid w:val="006960D6"/>
    <w:rsid w:val="006971EB"/>
    <w:rsid w:val="0069766B"/>
    <w:rsid w:val="00697748"/>
    <w:rsid w:val="006A0FDB"/>
    <w:rsid w:val="006A28A2"/>
    <w:rsid w:val="006A2BE8"/>
    <w:rsid w:val="006A3B33"/>
    <w:rsid w:val="006A4032"/>
    <w:rsid w:val="006A6547"/>
    <w:rsid w:val="006A7C6F"/>
    <w:rsid w:val="006B1860"/>
    <w:rsid w:val="006B1E3F"/>
    <w:rsid w:val="006B2E22"/>
    <w:rsid w:val="006B34A4"/>
    <w:rsid w:val="006B4974"/>
    <w:rsid w:val="006B6492"/>
    <w:rsid w:val="006B65C2"/>
    <w:rsid w:val="006B7470"/>
    <w:rsid w:val="006B77D9"/>
    <w:rsid w:val="006C1BF3"/>
    <w:rsid w:val="006C2927"/>
    <w:rsid w:val="006C2F8B"/>
    <w:rsid w:val="006C39E7"/>
    <w:rsid w:val="006C49A6"/>
    <w:rsid w:val="006C4B9C"/>
    <w:rsid w:val="006C4BCE"/>
    <w:rsid w:val="006C5E2C"/>
    <w:rsid w:val="006C5F00"/>
    <w:rsid w:val="006C5F31"/>
    <w:rsid w:val="006C6026"/>
    <w:rsid w:val="006C61C6"/>
    <w:rsid w:val="006C658F"/>
    <w:rsid w:val="006C7D87"/>
    <w:rsid w:val="006D07D3"/>
    <w:rsid w:val="006D148F"/>
    <w:rsid w:val="006D1DF5"/>
    <w:rsid w:val="006D2F67"/>
    <w:rsid w:val="006D3061"/>
    <w:rsid w:val="006D3474"/>
    <w:rsid w:val="006D3962"/>
    <w:rsid w:val="006D4C40"/>
    <w:rsid w:val="006D4ECF"/>
    <w:rsid w:val="006D4FE2"/>
    <w:rsid w:val="006D59EE"/>
    <w:rsid w:val="006D6AD0"/>
    <w:rsid w:val="006D6D44"/>
    <w:rsid w:val="006E0DAE"/>
    <w:rsid w:val="006E2378"/>
    <w:rsid w:val="006E28D7"/>
    <w:rsid w:val="006E3906"/>
    <w:rsid w:val="006E403E"/>
    <w:rsid w:val="006E4E37"/>
    <w:rsid w:val="006E550E"/>
    <w:rsid w:val="006E5829"/>
    <w:rsid w:val="006E625B"/>
    <w:rsid w:val="006E66C5"/>
    <w:rsid w:val="006E72A0"/>
    <w:rsid w:val="006F0A18"/>
    <w:rsid w:val="006F12C5"/>
    <w:rsid w:val="006F1734"/>
    <w:rsid w:val="006F1DFD"/>
    <w:rsid w:val="006F2841"/>
    <w:rsid w:val="006F28B5"/>
    <w:rsid w:val="006F5A42"/>
    <w:rsid w:val="006F5E5E"/>
    <w:rsid w:val="006F6BB5"/>
    <w:rsid w:val="007009D1"/>
    <w:rsid w:val="00702E13"/>
    <w:rsid w:val="00702FF3"/>
    <w:rsid w:val="00703ED1"/>
    <w:rsid w:val="00706755"/>
    <w:rsid w:val="00706C16"/>
    <w:rsid w:val="00707DA0"/>
    <w:rsid w:val="00707F3C"/>
    <w:rsid w:val="007104EF"/>
    <w:rsid w:val="007110D4"/>
    <w:rsid w:val="007114F9"/>
    <w:rsid w:val="00711B05"/>
    <w:rsid w:val="00711C77"/>
    <w:rsid w:val="00711CEA"/>
    <w:rsid w:val="007128CD"/>
    <w:rsid w:val="007129AF"/>
    <w:rsid w:val="00712D75"/>
    <w:rsid w:val="00713156"/>
    <w:rsid w:val="00713F69"/>
    <w:rsid w:val="007145F4"/>
    <w:rsid w:val="00714BA4"/>
    <w:rsid w:val="00715282"/>
    <w:rsid w:val="007154A7"/>
    <w:rsid w:val="00715BDD"/>
    <w:rsid w:val="0071600C"/>
    <w:rsid w:val="00716307"/>
    <w:rsid w:val="00716790"/>
    <w:rsid w:val="007170A7"/>
    <w:rsid w:val="007173A8"/>
    <w:rsid w:val="00720734"/>
    <w:rsid w:val="007215C2"/>
    <w:rsid w:val="00721721"/>
    <w:rsid w:val="0072263E"/>
    <w:rsid w:val="007227E8"/>
    <w:rsid w:val="00724DDA"/>
    <w:rsid w:val="00724F82"/>
    <w:rsid w:val="00725372"/>
    <w:rsid w:val="00725496"/>
    <w:rsid w:val="007256B1"/>
    <w:rsid w:val="00725B82"/>
    <w:rsid w:val="0073282F"/>
    <w:rsid w:val="00732ABC"/>
    <w:rsid w:val="007336F3"/>
    <w:rsid w:val="007343BA"/>
    <w:rsid w:val="007345B8"/>
    <w:rsid w:val="00734860"/>
    <w:rsid w:val="0073528D"/>
    <w:rsid w:val="00736262"/>
    <w:rsid w:val="00737FC3"/>
    <w:rsid w:val="00741509"/>
    <w:rsid w:val="007418DF"/>
    <w:rsid w:val="00741A6F"/>
    <w:rsid w:val="00741B1F"/>
    <w:rsid w:val="00742DE9"/>
    <w:rsid w:val="00742EFD"/>
    <w:rsid w:val="00743A66"/>
    <w:rsid w:val="00743C4B"/>
    <w:rsid w:val="007446E9"/>
    <w:rsid w:val="007463FF"/>
    <w:rsid w:val="00750898"/>
    <w:rsid w:val="007555A1"/>
    <w:rsid w:val="00756E4B"/>
    <w:rsid w:val="00757A74"/>
    <w:rsid w:val="00760DC9"/>
    <w:rsid w:val="00760FB5"/>
    <w:rsid w:val="00762063"/>
    <w:rsid w:val="00762B68"/>
    <w:rsid w:val="007639E9"/>
    <w:rsid w:val="00763ABE"/>
    <w:rsid w:val="007648BF"/>
    <w:rsid w:val="007665E2"/>
    <w:rsid w:val="00766B7D"/>
    <w:rsid w:val="00767A47"/>
    <w:rsid w:val="00767B37"/>
    <w:rsid w:val="00770490"/>
    <w:rsid w:val="00771621"/>
    <w:rsid w:val="00771DB1"/>
    <w:rsid w:val="0077219C"/>
    <w:rsid w:val="00772F70"/>
    <w:rsid w:val="007733A4"/>
    <w:rsid w:val="00773DC1"/>
    <w:rsid w:val="00774B31"/>
    <w:rsid w:val="00774D50"/>
    <w:rsid w:val="00775373"/>
    <w:rsid w:val="00775D2D"/>
    <w:rsid w:val="0077692B"/>
    <w:rsid w:val="007775D9"/>
    <w:rsid w:val="007778D6"/>
    <w:rsid w:val="007802BD"/>
    <w:rsid w:val="007805D0"/>
    <w:rsid w:val="0078237F"/>
    <w:rsid w:val="00784530"/>
    <w:rsid w:val="007847A4"/>
    <w:rsid w:val="007850F7"/>
    <w:rsid w:val="00790DCA"/>
    <w:rsid w:val="00791029"/>
    <w:rsid w:val="00791874"/>
    <w:rsid w:val="007931D4"/>
    <w:rsid w:val="00793478"/>
    <w:rsid w:val="007940F8"/>
    <w:rsid w:val="00794846"/>
    <w:rsid w:val="00794C55"/>
    <w:rsid w:val="00794CEA"/>
    <w:rsid w:val="00795643"/>
    <w:rsid w:val="007973DB"/>
    <w:rsid w:val="007A0505"/>
    <w:rsid w:val="007A18FE"/>
    <w:rsid w:val="007A2258"/>
    <w:rsid w:val="007A2C92"/>
    <w:rsid w:val="007A304D"/>
    <w:rsid w:val="007A3625"/>
    <w:rsid w:val="007A41B5"/>
    <w:rsid w:val="007A4AEF"/>
    <w:rsid w:val="007A61BC"/>
    <w:rsid w:val="007A63B4"/>
    <w:rsid w:val="007A63CE"/>
    <w:rsid w:val="007A6644"/>
    <w:rsid w:val="007A69C3"/>
    <w:rsid w:val="007A6BC6"/>
    <w:rsid w:val="007A7B86"/>
    <w:rsid w:val="007B04B2"/>
    <w:rsid w:val="007B3451"/>
    <w:rsid w:val="007B3B76"/>
    <w:rsid w:val="007B4AAF"/>
    <w:rsid w:val="007B5EF4"/>
    <w:rsid w:val="007B61FC"/>
    <w:rsid w:val="007B6FC7"/>
    <w:rsid w:val="007B7460"/>
    <w:rsid w:val="007B7DA7"/>
    <w:rsid w:val="007C06E8"/>
    <w:rsid w:val="007C155B"/>
    <w:rsid w:val="007C2453"/>
    <w:rsid w:val="007C372F"/>
    <w:rsid w:val="007C46DE"/>
    <w:rsid w:val="007C5250"/>
    <w:rsid w:val="007C52EA"/>
    <w:rsid w:val="007C53DC"/>
    <w:rsid w:val="007C5789"/>
    <w:rsid w:val="007C649D"/>
    <w:rsid w:val="007C6BA5"/>
    <w:rsid w:val="007C6FA9"/>
    <w:rsid w:val="007D0039"/>
    <w:rsid w:val="007D052E"/>
    <w:rsid w:val="007D142A"/>
    <w:rsid w:val="007D1606"/>
    <w:rsid w:val="007D20E3"/>
    <w:rsid w:val="007D2FDF"/>
    <w:rsid w:val="007D39AA"/>
    <w:rsid w:val="007D43E2"/>
    <w:rsid w:val="007D4E37"/>
    <w:rsid w:val="007D5E39"/>
    <w:rsid w:val="007D6E1F"/>
    <w:rsid w:val="007E0072"/>
    <w:rsid w:val="007E03B0"/>
    <w:rsid w:val="007E0644"/>
    <w:rsid w:val="007E0654"/>
    <w:rsid w:val="007E0A74"/>
    <w:rsid w:val="007E0E21"/>
    <w:rsid w:val="007E1402"/>
    <w:rsid w:val="007E1E0C"/>
    <w:rsid w:val="007E3C2F"/>
    <w:rsid w:val="007E54AC"/>
    <w:rsid w:val="007E6987"/>
    <w:rsid w:val="007E74F8"/>
    <w:rsid w:val="007F14AF"/>
    <w:rsid w:val="007F20AE"/>
    <w:rsid w:val="007F28C8"/>
    <w:rsid w:val="007F4487"/>
    <w:rsid w:val="007F572E"/>
    <w:rsid w:val="007F5EA3"/>
    <w:rsid w:val="007F5F15"/>
    <w:rsid w:val="007F60C2"/>
    <w:rsid w:val="007F656F"/>
    <w:rsid w:val="007F732F"/>
    <w:rsid w:val="007F74C7"/>
    <w:rsid w:val="007F7FDC"/>
    <w:rsid w:val="00801AA2"/>
    <w:rsid w:val="008027A0"/>
    <w:rsid w:val="00802AFA"/>
    <w:rsid w:val="0080450F"/>
    <w:rsid w:val="00806249"/>
    <w:rsid w:val="00806623"/>
    <w:rsid w:val="0080698E"/>
    <w:rsid w:val="00807138"/>
    <w:rsid w:val="00807BE8"/>
    <w:rsid w:val="0081078F"/>
    <w:rsid w:val="00810E46"/>
    <w:rsid w:val="00811054"/>
    <w:rsid w:val="008112BA"/>
    <w:rsid w:val="00812C25"/>
    <w:rsid w:val="00812F7A"/>
    <w:rsid w:val="00813B61"/>
    <w:rsid w:val="00813C8A"/>
    <w:rsid w:val="0081451B"/>
    <w:rsid w:val="00814ACD"/>
    <w:rsid w:val="008158D3"/>
    <w:rsid w:val="00816C9D"/>
    <w:rsid w:val="00817000"/>
    <w:rsid w:val="00817ECB"/>
    <w:rsid w:val="00820387"/>
    <w:rsid w:val="00823B2B"/>
    <w:rsid w:val="00823C90"/>
    <w:rsid w:val="00824844"/>
    <w:rsid w:val="00825849"/>
    <w:rsid w:val="00825B41"/>
    <w:rsid w:val="008260A8"/>
    <w:rsid w:val="008269FB"/>
    <w:rsid w:val="008305AC"/>
    <w:rsid w:val="00830DA6"/>
    <w:rsid w:val="0083179E"/>
    <w:rsid w:val="00831951"/>
    <w:rsid w:val="008325F0"/>
    <w:rsid w:val="008333A8"/>
    <w:rsid w:val="008339EA"/>
    <w:rsid w:val="00833B2D"/>
    <w:rsid w:val="00833EFB"/>
    <w:rsid w:val="00834746"/>
    <w:rsid w:val="00834998"/>
    <w:rsid w:val="00834E10"/>
    <w:rsid w:val="00835B27"/>
    <w:rsid w:val="00837708"/>
    <w:rsid w:val="00841ED4"/>
    <w:rsid w:val="00842EE6"/>
    <w:rsid w:val="00843EAC"/>
    <w:rsid w:val="008448E6"/>
    <w:rsid w:val="00844AF4"/>
    <w:rsid w:val="00844DBC"/>
    <w:rsid w:val="00845AAB"/>
    <w:rsid w:val="00846029"/>
    <w:rsid w:val="00846118"/>
    <w:rsid w:val="00846FBE"/>
    <w:rsid w:val="008501AA"/>
    <w:rsid w:val="008510E8"/>
    <w:rsid w:val="008521C4"/>
    <w:rsid w:val="00852CB7"/>
    <w:rsid w:val="00852F05"/>
    <w:rsid w:val="008546BE"/>
    <w:rsid w:val="008577F9"/>
    <w:rsid w:val="00860118"/>
    <w:rsid w:val="00860D65"/>
    <w:rsid w:val="0086117C"/>
    <w:rsid w:val="0086120A"/>
    <w:rsid w:val="008612BD"/>
    <w:rsid w:val="008612EE"/>
    <w:rsid w:val="008614F5"/>
    <w:rsid w:val="00861B8E"/>
    <w:rsid w:val="0086288D"/>
    <w:rsid w:val="00863A38"/>
    <w:rsid w:val="00870D17"/>
    <w:rsid w:val="0087321C"/>
    <w:rsid w:val="0087333E"/>
    <w:rsid w:val="00873DEC"/>
    <w:rsid w:val="008740BC"/>
    <w:rsid w:val="008756F2"/>
    <w:rsid w:val="00875A5B"/>
    <w:rsid w:val="0087695A"/>
    <w:rsid w:val="00876B33"/>
    <w:rsid w:val="00876FD4"/>
    <w:rsid w:val="0087772E"/>
    <w:rsid w:val="00880E98"/>
    <w:rsid w:val="00881197"/>
    <w:rsid w:val="008826CE"/>
    <w:rsid w:val="008832B3"/>
    <w:rsid w:val="0088414E"/>
    <w:rsid w:val="00884607"/>
    <w:rsid w:val="00884EAA"/>
    <w:rsid w:val="0088777E"/>
    <w:rsid w:val="00887947"/>
    <w:rsid w:val="0089128D"/>
    <w:rsid w:val="00891C50"/>
    <w:rsid w:val="00891CF6"/>
    <w:rsid w:val="00891F43"/>
    <w:rsid w:val="00892A25"/>
    <w:rsid w:val="00893C5F"/>
    <w:rsid w:val="00893EBC"/>
    <w:rsid w:val="00894171"/>
    <w:rsid w:val="0089509C"/>
    <w:rsid w:val="0089602D"/>
    <w:rsid w:val="008A0FEA"/>
    <w:rsid w:val="008A40A3"/>
    <w:rsid w:val="008A4BE7"/>
    <w:rsid w:val="008A4DFF"/>
    <w:rsid w:val="008A4EB1"/>
    <w:rsid w:val="008A4F7C"/>
    <w:rsid w:val="008A533C"/>
    <w:rsid w:val="008A53F5"/>
    <w:rsid w:val="008A6512"/>
    <w:rsid w:val="008A6A9C"/>
    <w:rsid w:val="008A7D4A"/>
    <w:rsid w:val="008B052E"/>
    <w:rsid w:val="008B38A9"/>
    <w:rsid w:val="008B4729"/>
    <w:rsid w:val="008B4CDA"/>
    <w:rsid w:val="008B5229"/>
    <w:rsid w:val="008B6690"/>
    <w:rsid w:val="008B6896"/>
    <w:rsid w:val="008B6C3F"/>
    <w:rsid w:val="008C03D0"/>
    <w:rsid w:val="008C095B"/>
    <w:rsid w:val="008C2697"/>
    <w:rsid w:val="008C29F9"/>
    <w:rsid w:val="008C3DDB"/>
    <w:rsid w:val="008C6735"/>
    <w:rsid w:val="008C6B62"/>
    <w:rsid w:val="008D015C"/>
    <w:rsid w:val="008D0572"/>
    <w:rsid w:val="008D0860"/>
    <w:rsid w:val="008D18F2"/>
    <w:rsid w:val="008D3D5D"/>
    <w:rsid w:val="008D4E02"/>
    <w:rsid w:val="008D5905"/>
    <w:rsid w:val="008D65B8"/>
    <w:rsid w:val="008D6B8E"/>
    <w:rsid w:val="008D72D1"/>
    <w:rsid w:val="008D779F"/>
    <w:rsid w:val="008E028E"/>
    <w:rsid w:val="008E04D3"/>
    <w:rsid w:val="008E0919"/>
    <w:rsid w:val="008E17DD"/>
    <w:rsid w:val="008E2D4D"/>
    <w:rsid w:val="008E34DA"/>
    <w:rsid w:val="008E545B"/>
    <w:rsid w:val="008E61A5"/>
    <w:rsid w:val="008E775A"/>
    <w:rsid w:val="008F05EA"/>
    <w:rsid w:val="008F067C"/>
    <w:rsid w:val="008F1628"/>
    <w:rsid w:val="008F237C"/>
    <w:rsid w:val="008F265D"/>
    <w:rsid w:val="008F2B15"/>
    <w:rsid w:val="008F7A95"/>
    <w:rsid w:val="009004E9"/>
    <w:rsid w:val="0090158F"/>
    <w:rsid w:val="00901ECC"/>
    <w:rsid w:val="00902246"/>
    <w:rsid w:val="00904117"/>
    <w:rsid w:val="00904888"/>
    <w:rsid w:val="009048EA"/>
    <w:rsid w:val="0090629F"/>
    <w:rsid w:val="00906967"/>
    <w:rsid w:val="0090700A"/>
    <w:rsid w:val="009075A1"/>
    <w:rsid w:val="00907843"/>
    <w:rsid w:val="0091037A"/>
    <w:rsid w:val="00910EC5"/>
    <w:rsid w:val="00911DB3"/>
    <w:rsid w:val="009122BF"/>
    <w:rsid w:val="00912442"/>
    <w:rsid w:val="00912859"/>
    <w:rsid w:val="009128D2"/>
    <w:rsid w:val="00913BE7"/>
    <w:rsid w:val="00913E0D"/>
    <w:rsid w:val="00915713"/>
    <w:rsid w:val="009158D9"/>
    <w:rsid w:val="00915F87"/>
    <w:rsid w:val="00916571"/>
    <w:rsid w:val="0091798A"/>
    <w:rsid w:val="00917CF8"/>
    <w:rsid w:val="00917E1E"/>
    <w:rsid w:val="009219C9"/>
    <w:rsid w:val="00923520"/>
    <w:rsid w:val="00923EA5"/>
    <w:rsid w:val="0092474C"/>
    <w:rsid w:val="009248FD"/>
    <w:rsid w:val="009255BE"/>
    <w:rsid w:val="009269C6"/>
    <w:rsid w:val="0092768E"/>
    <w:rsid w:val="00927966"/>
    <w:rsid w:val="00927E45"/>
    <w:rsid w:val="009305D9"/>
    <w:rsid w:val="00930674"/>
    <w:rsid w:val="009318A8"/>
    <w:rsid w:val="00936AF1"/>
    <w:rsid w:val="00936D96"/>
    <w:rsid w:val="0094081A"/>
    <w:rsid w:val="009412F4"/>
    <w:rsid w:val="009420CE"/>
    <w:rsid w:val="009439F6"/>
    <w:rsid w:val="00943D26"/>
    <w:rsid w:val="00944F6E"/>
    <w:rsid w:val="00945A05"/>
    <w:rsid w:val="00946341"/>
    <w:rsid w:val="00946700"/>
    <w:rsid w:val="00950120"/>
    <w:rsid w:val="00951CF4"/>
    <w:rsid w:val="00953EA2"/>
    <w:rsid w:val="00953FAA"/>
    <w:rsid w:val="0095476F"/>
    <w:rsid w:val="009569FB"/>
    <w:rsid w:val="00956E65"/>
    <w:rsid w:val="00957092"/>
    <w:rsid w:val="00960919"/>
    <w:rsid w:val="00961348"/>
    <w:rsid w:val="00961871"/>
    <w:rsid w:val="00964010"/>
    <w:rsid w:val="00965FD5"/>
    <w:rsid w:val="009701DF"/>
    <w:rsid w:val="0097153F"/>
    <w:rsid w:val="00971EA0"/>
    <w:rsid w:val="009721B3"/>
    <w:rsid w:val="00973750"/>
    <w:rsid w:val="00974AA2"/>
    <w:rsid w:val="00975D7B"/>
    <w:rsid w:val="00975F9B"/>
    <w:rsid w:val="00976694"/>
    <w:rsid w:val="00976DCD"/>
    <w:rsid w:val="009773D5"/>
    <w:rsid w:val="00977FC7"/>
    <w:rsid w:val="0098027C"/>
    <w:rsid w:val="009809EB"/>
    <w:rsid w:val="00980B17"/>
    <w:rsid w:val="00980DD8"/>
    <w:rsid w:val="00980FD4"/>
    <w:rsid w:val="009815C6"/>
    <w:rsid w:val="00981E93"/>
    <w:rsid w:val="0098228D"/>
    <w:rsid w:val="00982716"/>
    <w:rsid w:val="00982787"/>
    <w:rsid w:val="00984198"/>
    <w:rsid w:val="00987869"/>
    <w:rsid w:val="009879C8"/>
    <w:rsid w:val="00990DEF"/>
    <w:rsid w:val="00991F4C"/>
    <w:rsid w:val="009938BA"/>
    <w:rsid w:val="009941A7"/>
    <w:rsid w:val="00994323"/>
    <w:rsid w:val="00994471"/>
    <w:rsid w:val="009955B2"/>
    <w:rsid w:val="009956F8"/>
    <w:rsid w:val="009975EE"/>
    <w:rsid w:val="009A0261"/>
    <w:rsid w:val="009A126C"/>
    <w:rsid w:val="009A1F1C"/>
    <w:rsid w:val="009A2DE7"/>
    <w:rsid w:val="009A357E"/>
    <w:rsid w:val="009A3752"/>
    <w:rsid w:val="009A38A2"/>
    <w:rsid w:val="009A390C"/>
    <w:rsid w:val="009A3E50"/>
    <w:rsid w:val="009A3FD1"/>
    <w:rsid w:val="009A5908"/>
    <w:rsid w:val="009A601E"/>
    <w:rsid w:val="009A75B3"/>
    <w:rsid w:val="009A7BB4"/>
    <w:rsid w:val="009B2723"/>
    <w:rsid w:val="009B32B5"/>
    <w:rsid w:val="009B6F95"/>
    <w:rsid w:val="009B7310"/>
    <w:rsid w:val="009C0301"/>
    <w:rsid w:val="009C0874"/>
    <w:rsid w:val="009C0CE2"/>
    <w:rsid w:val="009C1105"/>
    <w:rsid w:val="009C1644"/>
    <w:rsid w:val="009C1C35"/>
    <w:rsid w:val="009C2FC2"/>
    <w:rsid w:val="009C3264"/>
    <w:rsid w:val="009C4369"/>
    <w:rsid w:val="009C4397"/>
    <w:rsid w:val="009C497B"/>
    <w:rsid w:val="009C4EDE"/>
    <w:rsid w:val="009C5776"/>
    <w:rsid w:val="009C5E81"/>
    <w:rsid w:val="009C5E8E"/>
    <w:rsid w:val="009C5FC1"/>
    <w:rsid w:val="009C6051"/>
    <w:rsid w:val="009C60E3"/>
    <w:rsid w:val="009D01B7"/>
    <w:rsid w:val="009D12E6"/>
    <w:rsid w:val="009D40F4"/>
    <w:rsid w:val="009D4650"/>
    <w:rsid w:val="009D4F58"/>
    <w:rsid w:val="009D5D38"/>
    <w:rsid w:val="009D5EC6"/>
    <w:rsid w:val="009D6362"/>
    <w:rsid w:val="009D7F19"/>
    <w:rsid w:val="009E15F9"/>
    <w:rsid w:val="009E15FC"/>
    <w:rsid w:val="009E2BCE"/>
    <w:rsid w:val="009E5A87"/>
    <w:rsid w:val="009E6018"/>
    <w:rsid w:val="009E60CE"/>
    <w:rsid w:val="009E610A"/>
    <w:rsid w:val="009E6554"/>
    <w:rsid w:val="009E6E4C"/>
    <w:rsid w:val="009E702E"/>
    <w:rsid w:val="009E7354"/>
    <w:rsid w:val="009F1320"/>
    <w:rsid w:val="009F1548"/>
    <w:rsid w:val="009F2B13"/>
    <w:rsid w:val="009F2B2F"/>
    <w:rsid w:val="009F2C1E"/>
    <w:rsid w:val="009F70E4"/>
    <w:rsid w:val="009F7D89"/>
    <w:rsid w:val="00A003A3"/>
    <w:rsid w:val="00A009D6"/>
    <w:rsid w:val="00A00B5F"/>
    <w:rsid w:val="00A0347B"/>
    <w:rsid w:val="00A03875"/>
    <w:rsid w:val="00A03A38"/>
    <w:rsid w:val="00A04478"/>
    <w:rsid w:val="00A0472F"/>
    <w:rsid w:val="00A04929"/>
    <w:rsid w:val="00A05B7F"/>
    <w:rsid w:val="00A063B2"/>
    <w:rsid w:val="00A1166A"/>
    <w:rsid w:val="00A11F2A"/>
    <w:rsid w:val="00A12107"/>
    <w:rsid w:val="00A12545"/>
    <w:rsid w:val="00A1356A"/>
    <w:rsid w:val="00A1447E"/>
    <w:rsid w:val="00A148CF"/>
    <w:rsid w:val="00A14C15"/>
    <w:rsid w:val="00A14DEF"/>
    <w:rsid w:val="00A164CD"/>
    <w:rsid w:val="00A16892"/>
    <w:rsid w:val="00A179A1"/>
    <w:rsid w:val="00A17ED5"/>
    <w:rsid w:val="00A20CD6"/>
    <w:rsid w:val="00A21337"/>
    <w:rsid w:val="00A217AC"/>
    <w:rsid w:val="00A224B1"/>
    <w:rsid w:val="00A227B3"/>
    <w:rsid w:val="00A23B31"/>
    <w:rsid w:val="00A242F4"/>
    <w:rsid w:val="00A25A9C"/>
    <w:rsid w:val="00A26BA6"/>
    <w:rsid w:val="00A27077"/>
    <w:rsid w:val="00A27534"/>
    <w:rsid w:val="00A27AC6"/>
    <w:rsid w:val="00A30137"/>
    <w:rsid w:val="00A3023D"/>
    <w:rsid w:val="00A30E59"/>
    <w:rsid w:val="00A31A43"/>
    <w:rsid w:val="00A331C7"/>
    <w:rsid w:val="00A33A2C"/>
    <w:rsid w:val="00A34269"/>
    <w:rsid w:val="00A34A38"/>
    <w:rsid w:val="00A371BB"/>
    <w:rsid w:val="00A37E45"/>
    <w:rsid w:val="00A4131D"/>
    <w:rsid w:val="00A419A4"/>
    <w:rsid w:val="00A42001"/>
    <w:rsid w:val="00A42577"/>
    <w:rsid w:val="00A44BC9"/>
    <w:rsid w:val="00A44F56"/>
    <w:rsid w:val="00A456C4"/>
    <w:rsid w:val="00A45B40"/>
    <w:rsid w:val="00A46B8E"/>
    <w:rsid w:val="00A46BE3"/>
    <w:rsid w:val="00A46ECA"/>
    <w:rsid w:val="00A46F7C"/>
    <w:rsid w:val="00A47703"/>
    <w:rsid w:val="00A500F3"/>
    <w:rsid w:val="00A504C8"/>
    <w:rsid w:val="00A509F3"/>
    <w:rsid w:val="00A50A24"/>
    <w:rsid w:val="00A50B38"/>
    <w:rsid w:val="00A51D5A"/>
    <w:rsid w:val="00A51D90"/>
    <w:rsid w:val="00A52A7D"/>
    <w:rsid w:val="00A52BFA"/>
    <w:rsid w:val="00A54009"/>
    <w:rsid w:val="00A54046"/>
    <w:rsid w:val="00A540AF"/>
    <w:rsid w:val="00A55AFE"/>
    <w:rsid w:val="00A56AFA"/>
    <w:rsid w:val="00A56EDE"/>
    <w:rsid w:val="00A577C5"/>
    <w:rsid w:val="00A6093C"/>
    <w:rsid w:val="00A61DB0"/>
    <w:rsid w:val="00A61E99"/>
    <w:rsid w:val="00A62192"/>
    <w:rsid w:val="00A6437D"/>
    <w:rsid w:val="00A64E7F"/>
    <w:rsid w:val="00A65EF5"/>
    <w:rsid w:val="00A672B7"/>
    <w:rsid w:val="00A67458"/>
    <w:rsid w:val="00A67908"/>
    <w:rsid w:val="00A679D0"/>
    <w:rsid w:val="00A7279E"/>
    <w:rsid w:val="00A72C9E"/>
    <w:rsid w:val="00A7301F"/>
    <w:rsid w:val="00A74363"/>
    <w:rsid w:val="00A76094"/>
    <w:rsid w:val="00A76881"/>
    <w:rsid w:val="00A80BA5"/>
    <w:rsid w:val="00A81991"/>
    <w:rsid w:val="00A826B8"/>
    <w:rsid w:val="00A82F39"/>
    <w:rsid w:val="00A83940"/>
    <w:rsid w:val="00A83B50"/>
    <w:rsid w:val="00A86BD3"/>
    <w:rsid w:val="00A86E8F"/>
    <w:rsid w:val="00A9057F"/>
    <w:rsid w:val="00A91014"/>
    <w:rsid w:val="00A91A6C"/>
    <w:rsid w:val="00A92D87"/>
    <w:rsid w:val="00A957C8"/>
    <w:rsid w:val="00A95902"/>
    <w:rsid w:val="00A9726E"/>
    <w:rsid w:val="00A979C4"/>
    <w:rsid w:val="00A97FF1"/>
    <w:rsid w:val="00AA0129"/>
    <w:rsid w:val="00AA0F21"/>
    <w:rsid w:val="00AA0F5D"/>
    <w:rsid w:val="00AA18FA"/>
    <w:rsid w:val="00AA2644"/>
    <w:rsid w:val="00AA2D93"/>
    <w:rsid w:val="00AA3977"/>
    <w:rsid w:val="00AA39F6"/>
    <w:rsid w:val="00AA3B38"/>
    <w:rsid w:val="00AA470F"/>
    <w:rsid w:val="00AA4990"/>
    <w:rsid w:val="00AA4D23"/>
    <w:rsid w:val="00AA6197"/>
    <w:rsid w:val="00AA67B6"/>
    <w:rsid w:val="00AA6987"/>
    <w:rsid w:val="00AA73FE"/>
    <w:rsid w:val="00AB0FD2"/>
    <w:rsid w:val="00AB19DB"/>
    <w:rsid w:val="00AB2C35"/>
    <w:rsid w:val="00AB37FD"/>
    <w:rsid w:val="00AB4059"/>
    <w:rsid w:val="00AB4D19"/>
    <w:rsid w:val="00AB4DCE"/>
    <w:rsid w:val="00AB50F2"/>
    <w:rsid w:val="00AB5347"/>
    <w:rsid w:val="00AB5C09"/>
    <w:rsid w:val="00AB6E36"/>
    <w:rsid w:val="00AB6ED7"/>
    <w:rsid w:val="00AB71C4"/>
    <w:rsid w:val="00AB7D2D"/>
    <w:rsid w:val="00AB7E89"/>
    <w:rsid w:val="00AC0CFF"/>
    <w:rsid w:val="00AC180E"/>
    <w:rsid w:val="00AC1D61"/>
    <w:rsid w:val="00AC1F2A"/>
    <w:rsid w:val="00AC26DD"/>
    <w:rsid w:val="00AC3B1B"/>
    <w:rsid w:val="00AC4D5A"/>
    <w:rsid w:val="00AC5F27"/>
    <w:rsid w:val="00AC5F32"/>
    <w:rsid w:val="00AC684D"/>
    <w:rsid w:val="00AD0CF3"/>
    <w:rsid w:val="00AD1208"/>
    <w:rsid w:val="00AD16B8"/>
    <w:rsid w:val="00AD1FD7"/>
    <w:rsid w:val="00AD2345"/>
    <w:rsid w:val="00AD2492"/>
    <w:rsid w:val="00AD36C8"/>
    <w:rsid w:val="00AD4ADF"/>
    <w:rsid w:val="00AD605E"/>
    <w:rsid w:val="00AD6AEF"/>
    <w:rsid w:val="00AD6E15"/>
    <w:rsid w:val="00AD6F74"/>
    <w:rsid w:val="00AD7154"/>
    <w:rsid w:val="00AD74BA"/>
    <w:rsid w:val="00AD7F3C"/>
    <w:rsid w:val="00AE1410"/>
    <w:rsid w:val="00AE1B78"/>
    <w:rsid w:val="00AE1DEE"/>
    <w:rsid w:val="00AE2060"/>
    <w:rsid w:val="00AE2192"/>
    <w:rsid w:val="00AE2ECE"/>
    <w:rsid w:val="00AE61D4"/>
    <w:rsid w:val="00AE6354"/>
    <w:rsid w:val="00AE64AE"/>
    <w:rsid w:val="00AE6794"/>
    <w:rsid w:val="00AE6A6E"/>
    <w:rsid w:val="00AE7BE5"/>
    <w:rsid w:val="00AE7D2A"/>
    <w:rsid w:val="00AF0BEE"/>
    <w:rsid w:val="00AF1ECD"/>
    <w:rsid w:val="00AF217B"/>
    <w:rsid w:val="00AF2434"/>
    <w:rsid w:val="00AF44A8"/>
    <w:rsid w:val="00AF5479"/>
    <w:rsid w:val="00AF610F"/>
    <w:rsid w:val="00AF66B6"/>
    <w:rsid w:val="00B00C20"/>
    <w:rsid w:val="00B01022"/>
    <w:rsid w:val="00B016EC"/>
    <w:rsid w:val="00B01D66"/>
    <w:rsid w:val="00B028DC"/>
    <w:rsid w:val="00B02B81"/>
    <w:rsid w:val="00B0316D"/>
    <w:rsid w:val="00B04D3D"/>
    <w:rsid w:val="00B05ACD"/>
    <w:rsid w:val="00B07A0C"/>
    <w:rsid w:val="00B101A5"/>
    <w:rsid w:val="00B10CC6"/>
    <w:rsid w:val="00B1107D"/>
    <w:rsid w:val="00B11512"/>
    <w:rsid w:val="00B1266C"/>
    <w:rsid w:val="00B137B6"/>
    <w:rsid w:val="00B14DEC"/>
    <w:rsid w:val="00B150C7"/>
    <w:rsid w:val="00B15763"/>
    <w:rsid w:val="00B1596E"/>
    <w:rsid w:val="00B16262"/>
    <w:rsid w:val="00B17E27"/>
    <w:rsid w:val="00B17FEA"/>
    <w:rsid w:val="00B203A0"/>
    <w:rsid w:val="00B205A0"/>
    <w:rsid w:val="00B20EA1"/>
    <w:rsid w:val="00B239C0"/>
    <w:rsid w:val="00B243DB"/>
    <w:rsid w:val="00B248E4"/>
    <w:rsid w:val="00B25770"/>
    <w:rsid w:val="00B263A3"/>
    <w:rsid w:val="00B26479"/>
    <w:rsid w:val="00B26A4B"/>
    <w:rsid w:val="00B2701A"/>
    <w:rsid w:val="00B30848"/>
    <w:rsid w:val="00B31366"/>
    <w:rsid w:val="00B31E93"/>
    <w:rsid w:val="00B349FC"/>
    <w:rsid w:val="00B34A62"/>
    <w:rsid w:val="00B34D16"/>
    <w:rsid w:val="00B34E97"/>
    <w:rsid w:val="00B3537D"/>
    <w:rsid w:val="00B35908"/>
    <w:rsid w:val="00B36FFA"/>
    <w:rsid w:val="00B37B5B"/>
    <w:rsid w:val="00B40929"/>
    <w:rsid w:val="00B42C80"/>
    <w:rsid w:val="00B43846"/>
    <w:rsid w:val="00B45626"/>
    <w:rsid w:val="00B463F2"/>
    <w:rsid w:val="00B46F38"/>
    <w:rsid w:val="00B50E8E"/>
    <w:rsid w:val="00B5156A"/>
    <w:rsid w:val="00B51BC1"/>
    <w:rsid w:val="00B52D1D"/>
    <w:rsid w:val="00B53E96"/>
    <w:rsid w:val="00B55BA7"/>
    <w:rsid w:val="00B561CD"/>
    <w:rsid w:val="00B60853"/>
    <w:rsid w:val="00B620E3"/>
    <w:rsid w:val="00B629B1"/>
    <w:rsid w:val="00B63868"/>
    <w:rsid w:val="00B660B2"/>
    <w:rsid w:val="00B660F9"/>
    <w:rsid w:val="00B665EB"/>
    <w:rsid w:val="00B66D09"/>
    <w:rsid w:val="00B675D5"/>
    <w:rsid w:val="00B703C0"/>
    <w:rsid w:val="00B70D4C"/>
    <w:rsid w:val="00B71708"/>
    <w:rsid w:val="00B72136"/>
    <w:rsid w:val="00B72E93"/>
    <w:rsid w:val="00B74691"/>
    <w:rsid w:val="00B746C9"/>
    <w:rsid w:val="00B75B79"/>
    <w:rsid w:val="00B76F23"/>
    <w:rsid w:val="00B80381"/>
    <w:rsid w:val="00B8081B"/>
    <w:rsid w:val="00B81371"/>
    <w:rsid w:val="00B81BB9"/>
    <w:rsid w:val="00B84943"/>
    <w:rsid w:val="00B8766A"/>
    <w:rsid w:val="00B8787C"/>
    <w:rsid w:val="00B87CF7"/>
    <w:rsid w:val="00B90A7E"/>
    <w:rsid w:val="00B934AC"/>
    <w:rsid w:val="00B95C58"/>
    <w:rsid w:val="00B96172"/>
    <w:rsid w:val="00B9695D"/>
    <w:rsid w:val="00B96C8A"/>
    <w:rsid w:val="00BA0C97"/>
    <w:rsid w:val="00BA1588"/>
    <w:rsid w:val="00BA1AB6"/>
    <w:rsid w:val="00BA1DA5"/>
    <w:rsid w:val="00BA20E4"/>
    <w:rsid w:val="00BA38BF"/>
    <w:rsid w:val="00BA3C7C"/>
    <w:rsid w:val="00BA4410"/>
    <w:rsid w:val="00BA4502"/>
    <w:rsid w:val="00BA6750"/>
    <w:rsid w:val="00BA72F5"/>
    <w:rsid w:val="00BA7F89"/>
    <w:rsid w:val="00BB02AB"/>
    <w:rsid w:val="00BB09E3"/>
    <w:rsid w:val="00BB1028"/>
    <w:rsid w:val="00BB1E7B"/>
    <w:rsid w:val="00BB33D1"/>
    <w:rsid w:val="00BB357D"/>
    <w:rsid w:val="00BB7988"/>
    <w:rsid w:val="00BB7999"/>
    <w:rsid w:val="00BC0129"/>
    <w:rsid w:val="00BC0329"/>
    <w:rsid w:val="00BC0FB5"/>
    <w:rsid w:val="00BC11A4"/>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345A"/>
    <w:rsid w:val="00BD42CA"/>
    <w:rsid w:val="00BD5FCF"/>
    <w:rsid w:val="00BD66B4"/>
    <w:rsid w:val="00BD6EFE"/>
    <w:rsid w:val="00BE00FA"/>
    <w:rsid w:val="00BE0F87"/>
    <w:rsid w:val="00BE1FC1"/>
    <w:rsid w:val="00BE2798"/>
    <w:rsid w:val="00BE36DB"/>
    <w:rsid w:val="00BE39FE"/>
    <w:rsid w:val="00BE42B7"/>
    <w:rsid w:val="00BE4B55"/>
    <w:rsid w:val="00BE592F"/>
    <w:rsid w:val="00BE7FA0"/>
    <w:rsid w:val="00BF07F9"/>
    <w:rsid w:val="00BF1389"/>
    <w:rsid w:val="00BF1937"/>
    <w:rsid w:val="00BF19BB"/>
    <w:rsid w:val="00BF36F3"/>
    <w:rsid w:val="00BF503A"/>
    <w:rsid w:val="00BF641F"/>
    <w:rsid w:val="00BF6EC1"/>
    <w:rsid w:val="00BF7971"/>
    <w:rsid w:val="00C01B29"/>
    <w:rsid w:val="00C022DA"/>
    <w:rsid w:val="00C03972"/>
    <w:rsid w:val="00C039D2"/>
    <w:rsid w:val="00C0407D"/>
    <w:rsid w:val="00C045FD"/>
    <w:rsid w:val="00C048C1"/>
    <w:rsid w:val="00C04AA0"/>
    <w:rsid w:val="00C052C1"/>
    <w:rsid w:val="00C057C2"/>
    <w:rsid w:val="00C05EBC"/>
    <w:rsid w:val="00C06277"/>
    <w:rsid w:val="00C07840"/>
    <w:rsid w:val="00C10B98"/>
    <w:rsid w:val="00C11393"/>
    <w:rsid w:val="00C12357"/>
    <w:rsid w:val="00C126E9"/>
    <w:rsid w:val="00C12E1C"/>
    <w:rsid w:val="00C12F61"/>
    <w:rsid w:val="00C17315"/>
    <w:rsid w:val="00C179B9"/>
    <w:rsid w:val="00C17EA7"/>
    <w:rsid w:val="00C20126"/>
    <w:rsid w:val="00C20321"/>
    <w:rsid w:val="00C21064"/>
    <w:rsid w:val="00C217A3"/>
    <w:rsid w:val="00C22B71"/>
    <w:rsid w:val="00C23347"/>
    <w:rsid w:val="00C24B1D"/>
    <w:rsid w:val="00C26623"/>
    <w:rsid w:val="00C274D3"/>
    <w:rsid w:val="00C27C8F"/>
    <w:rsid w:val="00C30801"/>
    <w:rsid w:val="00C333CE"/>
    <w:rsid w:val="00C34363"/>
    <w:rsid w:val="00C34E97"/>
    <w:rsid w:val="00C34FEF"/>
    <w:rsid w:val="00C35176"/>
    <w:rsid w:val="00C35A29"/>
    <w:rsid w:val="00C3677D"/>
    <w:rsid w:val="00C373F9"/>
    <w:rsid w:val="00C4048F"/>
    <w:rsid w:val="00C409FD"/>
    <w:rsid w:val="00C40EB4"/>
    <w:rsid w:val="00C41F62"/>
    <w:rsid w:val="00C42BCF"/>
    <w:rsid w:val="00C42E5F"/>
    <w:rsid w:val="00C43573"/>
    <w:rsid w:val="00C43E5C"/>
    <w:rsid w:val="00C45F31"/>
    <w:rsid w:val="00C468C0"/>
    <w:rsid w:val="00C46DFA"/>
    <w:rsid w:val="00C4719D"/>
    <w:rsid w:val="00C4775D"/>
    <w:rsid w:val="00C47850"/>
    <w:rsid w:val="00C47CE3"/>
    <w:rsid w:val="00C47DE8"/>
    <w:rsid w:val="00C513B6"/>
    <w:rsid w:val="00C52D1D"/>
    <w:rsid w:val="00C533C0"/>
    <w:rsid w:val="00C538F5"/>
    <w:rsid w:val="00C54437"/>
    <w:rsid w:val="00C55342"/>
    <w:rsid w:val="00C55B70"/>
    <w:rsid w:val="00C55C6D"/>
    <w:rsid w:val="00C563C5"/>
    <w:rsid w:val="00C563E2"/>
    <w:rsid w:val="00C60127"/>
    <w:rsid w:val="00C62380"/>
    <w:rsid w:val="00C62B03"/>
    <w:rsid w:val="00C63CC1"/>
    <w:rsid w:val="00C63FD3"/>
    <w:rsid w:val="00C64170"/>
    <w:rsid w:val="00C646D8"/>
    <w:rsid w:val="00C647A4"/>
    <w:rsid w:val="00C65A48"/>
    <w:rsid w:val="00C65C8A"/>
    <w:rsid w:val="00C65EEC"/>
    <w:rsid w:val="00C67A63"/>
    <w:rsid w:val="00C70838"/>
    <w:rsid w:val="00C7205E"/>
    <w:rsid w:val="00C7244F"/>
    <w:rsid w:val="00C72552"/>
    <w:rsid w:val="00C729BA"/>
    <w:rsid w:val="00C7317B"/>
    <w:rsid w:val="00C73AD8"/>
    <w:rsid w:val="00C7409B"/>
    <w:rsid w:val="00C7418A"/>
    <w:rsid w:val="00C74BCD"/>
    <w:rsid w:val="00C74E0B"/>
    <w:rsid w:val="00C755FD"/>
    <w:rsid w:val="00C76E61"/>
    <w:rsid w:val="00C77A08"/>
    <w:rsid w:val="00C804D2"/>
    <w:rsid w:val="00C805C8"/>
    <w:rsid w:val="00C80C74"/>
    <w:rsid w:val="00C8193A"/>
    <w:rsid w:val="00C8533C"/>
    <w:rsid w:val="00C858DD"/>
    <w:rsid w:val="00C86340"/>
    <w:rsid w:val="00C86801"/>
    <w:rsid w:val="00C86F33"/>
    <w:rsid w:val="00C92162"/>
    <w:rsid w:val="00C937D7"/>
    <w:rsid w:val="00C94339"/>
    <w:rsid w:val="00C94473"/>
    <w:rsid w:val="00C94F4A"/>
    <w:rsid w:val="00C95A22"/>
    <w:rsid w:val="00C97829"/>
    <w:rsid w:val="00C97C60"/>
    <w:rsid w:val="00C97EC8"/>
    <w:rsid w:val="00CA022E"/>
    <w:rsid w:val="00CA0531"/>
    <w:rsid w:val="00CA0B5B"/>
    <w:rsid w:val="00CA3150"/>
    <w:rsid w:val="00CA3238"/>
    <w:rsid w:val="00CA67E7"/>
    <w:rsid w:val="00CA7A5E"/>
    <w:rsid w:val="00CB005A"/>
    <w:rsid w:val="00CB283A"/>
    <w:rsid w:val="00CB2A75"/>
    <w:rsid w:val="00CB2CE4"/>
    <w:rsid w:val="00CB33E2"/>
    <w:rsid w:val="00CB3492"/>
    <w:rsid w:val="00CB40C7"/>
    <w:rsid w:val="00CB46A6"/>
    <w:rsid w:val="00CB49AD"/>
    <w:rsid w:val="00CB4B1B"/>
    <w:rsid w:val="00CB546B"/>
    <w:rsid w:val="00CC0182"/>
    <w:rsid w:val="00CC3085"/>
    <w:rsid w:val="00CC4C93"/>
    <w:rsid w:val="00CC55C8"/>
    <w:rsid w:val="00CC5BC7"/>
    <w:rsid w:val="00CC6B8C"/>
    <w:rsid w:val="00CD04B7"/>
    <w:rsid w:val="00CD18D8"/>
    <w:rsid w:val="00CD2904"/>
    <w:rsid w:val="00CD359F"/>
    <w:rsid w:val="00CD3A2B"/>
    <w:rsid w:val="00CD3BC2"/>
    <w:rsid w:val="00CD4678"/>
    <w:rsid w:val="00CD6329"/>
    <w:rsid w:val="00CE1629"/>
    <w:rsid w:val="00CE1AC1"/>
    <w:rsid w:val="00CE1BE7"/>
    <w:rsid w:val="00CE280C"/>
    <w:rsid w:val="00CE2CF8"/>
    <w:rsid w:val="00CE5144"/>
    <w:rsid w:val="00CE520C"/>
    <w:rsid w:val="00CE5DD8"/>
    <w:rsid w:val="00CE6017"/>
    <w:rsid w:val="00CE6541"/>
    <w:rsid w:val="00CF028E"/>
    <w:rsid w:val="00CF07FF"/>
    <w:rsid w:val="00CF0CEA"/>
    <w:rsid w:val="00CF13C0"/>
    <w:rsid w:val="00CF23B8"/>
    <w:rsid w:val="00CF243F"/>
    <w:rsid w:val="00CF268B"/>
    <w:rsid w:val="00CF2F81"/>
    <w:rsid w:val="00CF2FF2"/>
    <w:rsid w:val="00CF4AB9"/>
    <w:rsid w:val="00CF4FD4"/>
    <w:rsid w:val="00CF60D3"/>
    <w:rsid w:val="00CF7B4B"/>
    <w:rsid w:val="00D0042F"/>
    <w:rsid w:val="00D011EE"/>
    <w:rsid w:val="00D01C20"/>
    <w:rsid w:val="00D01DD8"/>
    <w:rsid w:val="00D0213D"/>
    <w:rsid w:val="00D02A17"/>
    <w:rsid w:val="00D03610"/>
    <w:rsid w:val="00D0458A"/>
    <w:rsid w:val="00D0528C"/>
    <w:rsid w:val="00D05790"/>
    <w:rsid w:val="00D057E2"/>
    <w:rsid w:val="00D07392"/>
    <w:rsid w:val="00D074B2"/>
    <w:rsid w:val="00D0757D"/>
    <w:rsid w:val="00D07D07"/>
    <w:rsid w:val="00D12355"/>
    <w:rsid w:val="00D1252E"/>
    <w:rsid w:val="00D13900"/>
    <w:rsid w:val="00D1470D"/>
    <w:rsid w:val="00D14F9D"/>
    <w:rsid w:val="00D15051"/>
    <w:rsid w:val="00D15423"/>
    <w:rsid w:val="00D154E0"/>
    <w:rsid w:val="00D1580E"/>
    <w:rsid w:val="00D16C1D"/>
    <w:rsid w:val="00D20BA6"/>
    <w:rsid w:val="00D22205"/>
    <w:rsid w:val="00D2438C"/>
    <w:rsid w:val="00D27AD9"/>
    <w:rsid w:val="00D27B33"/>
    <w:rsid w:val="00D27EC2"/>
    <w:rsid w:val="00D3074A"/>
    <w:rsid w:val="00D30BBF"/>
    <w:rsid w:val="00D3202D"/>
    <w:rsid w:val="00D33E0F"/>
    <w:rsid w:val="00D345C6"/>
    <w:rsid w:val="00D34F51"/>
    <w:rsid w:val="00D35035"/>
    <w:rsid w:val="00D356C7"/>
    <w:rsid w:val="00D35896"/>
    <w:rsid w:val="00D359CF"/>
    <w:rsid w:val="00D35FD1"/>
    <w:rsid w:val="00D36F21"/>
    <w:rsid w:val="00D40491"/>
    <w:rsid w:val="00D408BA"/>
    <w:rsid w:val="00D41336"/>
    <w:rsid w:val="00D41C3F"/>
    <w:rsid w:val="00D42555"/>
    <w:rsid w:val="00D428FE"/>
    <w:rsid w:val="00D43DF5"/>
    <w:rsid w:val="00D44C29"/>
    <w:rsid w:val="00D44DF5"/>
    <w:rsid w:val="00D45FEC"/>
    <w:rsid w:val="00D46408"/>
    <w:rsid w:val="00D46D03"/>
    <w:rsid w:val="00D47B9C"/>
    <w:rsid w:val="00D5005A"/>
    <w:rsid w:val="00D51AFD"/>
    <w:rsid w:val="00D52E36"/>
    <w:rsid w:val="00D52EFF"/>
    <w:rsid w:val="00D537DD"/>
    <w:rsid w:val="00D54C26"/>
    <w:rsid w:val="00D563F8"/>
    <w:rsid w:val="00D567F8"/>
    <w:rsid w:val="00D61303"/>
    <w:rsid w:val="00D6158D"/>
    <w:rsid w:val="00D621F5"/>
    <w:rsid w:val="00D62400"/>
    <w:rsid w:val="00D635A7"/>
    <w:rsid w:val="00D63738"/>
    <w:rsid w:val="00D65BA8"/>
    <w:rsid w:val="00D661DD"/>
    <w:rsid w:val="00D66D49"/>
    <w:rsid w:val="00D67B4F"/>
    <w:rsid w:val="00D70067"/>
    <w:rsid w:val="00D701F7"/>
    <w:rsid w:val="00D71A69"/>
    <w:rsid w:val="00D71F98"/>
    <w:rsid w:val="00D728D9"/>
    <w:rsid w:val="00D7348B"/>
    <w:rsid w:val="00D7452F"/>
    <w:rsid w:val="00D74FA2"/>
    <w:rsid w:val="00D751F1"/>
    <w:rsid w:val="00D769B7"/>
    <w:rsid w:val="00D77437"/>
    <w:rsid w:val="00D77D35"/>
    <w:rsid w:val="00D80112"/>
    <w:rsid w:val="00D823FD"/>
    <w:rsid w:val="00D83740"/>
    <w:rsid w:val="00D83C2D"/>
    <w:rsid w:val="00D84F75"/>
    <w:rsid w:val="00D86012"/>
    <w:rsid w:val="00D86AC2"/>
    <w:rsid w:val="00D8783E"/>
    <w:rsid w:val="00D90A75"/>
    <w:rsid w:val="00D91267"/>
    <w:rsid w:val="00D91CA1"/>
    <w:rsid w:val="00D94450"/>
    <w:rsid w:val="00D94746"/>
    <w:rsid w:val="00D95961"/>
    <w:rsid w:val="00D966D8"/>
    <w:rsid w:val="00DA0F84"/>
    <w:rsid w:val="00DA131D"/>
    <w:rsid w:val="00DA14DC"/>
    <w:rsid w:val="00DA180C"/>
    <w:rsid w:val="00DA1CB5"/>
    <w:rsid w:val="00DA1EBD"/>
    <w:rsid w:val="00DA22B2"/>
    <w:rsid w:val="00DA39FF"/>
    <w:rsid w:val="00DA41B6"/>
    <w:rsid w:val="00DA4B3B"/>
    <w:rsid w:val="00DA6BAA"/>
    <w:rsid w:val="00DA7BB9"/>
    <w:rsid w:val="00DA7EE8"/>
    <w:rsid w:val="00DB076D"/>
    <w:rsid w:val="00DB08BD"/>
    <w:rsid w:val="00DB1826"/>
    <w:rsid w:val="00DB2562"/>
    <w:rsid w:val="00DB2771"/>
    <w:rsid w:val="00DB291C"/>
    <w:rsid w:val="00DB2DE4"/>
    <w:rsid w:val="00DB2F38"/>
    <w:rsid w:val="00DB43EF"/>
    <w:rsid w:val="00DB452B"/>
    <w:rsid w:val="00DB4752"/>
    <w:rsid w:val="00DB58DA"/>
    <w:rsid w:val="00DB58DC"/>
    <w:rsid w:val="00DB5FE8"/>
    <w:rsid w:val="00DB7BF7"/>
    <w:rsid w:val="00DB7D57"/>
    <w:rsid w:val="00DC0983"/>
    <w:rsid w:val="00DC13A0"/>
    <w:rsid w:val="00DC25DA"/>
    <w:rsid w:val="00DC2D9D"/>
    <w:rsid w:val="00DC2FD6"/>
    <w:rsid w:val="00DC3155"/>
    <w:rsid w:val="00DC3B97"/>
    <w:rsid w:val="00DC3DAC"/>
    <w:rsid w:val="00DC5B08"/>
    <w:rsid w:val="00DD03B3"/>
    <w:rsid w:val="00DD1291"/>
    <w:rsid w:val="00DD196E"/>
    <w:rsid w:val="00DD2EEA"/>
    <w:rsid w:val="00DD3015"/>
    <w:rsid w:val="00DD3A25"/>
    <w:rsid w:val="00DD3B7D"/>
    <w:rsid w:val="00DD3E4B"/>
    <w:rsid w:val="00DD41E3"/>
    <w:rsid w:val="00DD623F"/>
    <w:rsid w:val="00DD67DF"/>
    <w:rsid w:val="00DD7E78"/>
    <w:rsid w:val="00DE0452"/>
    <w:rsid w:val="00DE0B57"/>
    <w:rsid w:val="00DE5D2D"/>
    <w:rsid w:val="00DE6116"/>
    <w:rsid w:val="00DE62A3"/>
    <w:rsid w:val="00DE6512"/>
    <w:rsid w:val="00DE69C0"/>
    <w:rsid w:val="00DE6F43"/>
    <w:rsid w:val="00DE7749"/>
    <w:rsid w:val="00DF10A5"/>
    <w:rsid w:val="00DF1587"/>
    <w:rsid w:val="00DF2B32"/>
    <w:rsid w:val="00DF2D94"/>
    <w:rsid w:val="00DF3298"/>
    <w:rsid w:val="00DF39B3"/>
    <w:rsid w:val="00DF3AB1"/>
    <w:rsid w:val="00DF729A"/>
    <w:rsid w:val="00DF74C7"/>
    <w:rsid w:val="00DF76AC"/>
    <w:rsid w:val="00DF7EA6"/>
    <w:rsid w:val="00E000DA"/>
    <w:rsid w:val="00E0119C"/>
    <w:rsid w:val="00E018E2"/>
    <w:rsid w:val="00E027F9"/>
    <w:rsid w:val="00E02ADF"/>
    <w:rsid w:val="00E03A22"/>
    <w:rsid w:val="00E04007"/>
    <w:rsid w:val="00E0463D"/>
    <w:rsid w:val="00E06B81"/>
    <w:rsid w:val="00E07420"/>
    <w:rsid w:val="00E07B03"/>
    <w:rsid w:val="00E100ED"/>
    <w:rsid w:val="00E10C7E"/>
    <w:rsid w:val="00E111E6"/>
    <w:rsid w:val="00E11CA8"/>
    <w:rsid w:val="00E11CDC"/>
    <w:rsid w:val="00E11FD5"/>
    <w:rsid w:val="00E12E1D"/>
    <w:rsid w:val="00E13391"/>
    <w:rsid w:val="00E13A4D"/>
    <w:rsid w:val="00E13EEE"/>
    <w:rsid w:val="00E14522"/>
    <w:rsid w:val="00E153F5"/>
    <w:rsid w:val="00E16316"/>
    <w:rsid w:val="00E16C84"/>
    <w:rsid w:val="00E16E47"/>
    <w:rsid w:val="00E16FFE"/>
    <w:rsid w:val="00E178CC"/>
    <w:rsid w:val="00E17F96"/>
    <w:rsid w:val="00E207DB"/>
    <w:rsid w:val="00E20C05"/>
    <w:rsid w:val="00E21A11"/>
    <w:rsid w:val="00E2243A"/>
    <w:rsid w:val="00E22BD1"/>
    <w:rsid w:val="00E2350E"/>
    <w:rsid w:val="00E23CFB"/>
    <w:rsid w:val="00E2463E"/>
    <w:rsid w:val="00E24919"/>
    <w:rsid w:val="00E25ACC"/>
    <w:rsid w:val="00E260D7"/>
    <w:rsid w:val="00E26306"/>
    <w:rsid w:val="00E26689"/>
    <w:rsid w:val="00E27244"/>
    <w:rsid w:val="00E276DD"/>
    <w:rsid w:val="00E301E8"/>
    <w:rsid w:val="00E30672"/>
    <w:rsid w:val="00E30A77"/>
    <w:rsid w:val="00E30BA7"/>
    <w:rsid w:val="00E318E2"/>
    <w:rsid w:val="00E31F12"/>
    <w:rsid w:val="00E32864"/>
    <w:rsid w:val="00E32AA1"/>
    <w:rsid w:val="00E338C5"/>
    <w:rsid w:val="00E3402D"/>
    <w:rsid w:val="00E342FC"/>
    <w:rsid w:val="00E36BD7"/>
    <w:rsid w:val="00E37E18"/>
    <w:rsid w:val="00E403E9"/>
    <w:rsid w:val="00E410F3"/>
    <w:rsid w:val="00E42A1C"/>
    <w:rsid w:val="00E42B0D"/>
    <w:rsid w:val="00E42BCD"/>
    <w:rsid w:val="00E43B89"/>
    <w:rsid w:val="00E43E95"/>
    <w:rsid w:val="00E44C19"/>
    <w:rsid w:val="00E45E66"/>
    <w:rsid w:val="00E4609B"/>
    <w:rsid w:val="00E46814"/>
    <w:rsid w:val="00E477C2"/>
    <w:rsid w:val="00E47A4E"/>
    <w:rsid w:val="00E5139F"/>
    <w:rsid w:val="00E513EF"/>
    <w:rsid w:val="00E51D05"/>
    <w:rsid w:val="00E5231C"/>
    <w:rsid w:val="00E52802"/>
    <w:rsid w:val="00E53D89"/>
    <w:rsid w:val="00E5402B"/>
    <w:rsid w:val="00E55494"/>
    <w:rsid w:val="00E5605B"/>
    <w:rsid w:val="00E56EFD"/>
    <w:rsid w:val="00E61E12"/>
    <w:rsid w:val="00E62279"/>
    <w:rsid w:val="00E623F8"/>
    <w:rsid w:val="00E63102"/>
    <w:rsid w:val="00E639AF"/>
    <w:rsid w:val="00E63ACD"/>
    <w:rsid w:val="00E63B26"/>
    <w:rsid w:val="00E64815"/>
    <w:rsid w:val="00E64D67"/>
    <w:rsid w:val="00E65460"/>
    <w:rsid w:val="00E6568D"/>
    <w:rsid w:val="00E65E9F"/>
    <w:rsid w:val="00E709AB"/>
    <w:rsid w:val="00E769CE"/>
    <w:rsid w:val="00E76E4E"/>
    <w:rsid w:val="00E80132"/>
    <w:rsid w:val="00E80AC0"/>
    <w:rsid w:val="00E80B0D"/>
    <w:rsid w:val="00E80D5A"/>
    <w:rsid w:val="00E82BB0"/>
    <w:rsid w:val="00E839CE"/>
    <w:rsid w:val="00E83F20"/>
    <w:rsid w:val="00E84951"/>
    <w:rsid w:val="00E856F3"/>
    <w:rsid w:val="00E8763D"/>
    <w:rsid w:val="00E87A8B"/>
    <w:rsid w:val="00E87BF6"/>
    <w:rsid w:val="00E904FD"/>
    <w:rsid w:val="00E90839"/>
    <w:rsid w:val="00E90EE0"/>
    <w:rsid w:val="00E90F0B"/>
    <w:rsid w:val="00E910E0"/>
    <w:rsid w:val="00E911B7"/>
    <w:rsid w:val="00E91B90"/>
    <w:rsid w:val="00E94919"/>
    <w:rsid w:val="00E94B58"/>
    <w:rsid w:val="00E94D61"/>
    <w:rsid w:val="00E9570A"/>
    <w:rsid w:val="00E967CB"/>
    <w:rsid w:val="00EA06E6"/>
    <w:rsid w:val="00EA06E9"/>
    <w:rsid w:val="00EA1883"/>
    <w:rsid w:val="00EA1B0C"/>
    <w:rsid w:val="00EA2168"/>
    <w:rsid w:val="00EA3D64"/>
    <w:rsid w:val="00EA3E4C"/>
    <w:rsid w:val="00EA40D0"/>
    <w:rsid w:val="00EA421A"/>
    <w:rsid w:val="00EA499D"/>
    <w:rsid w:val="00EA4CAA"/>
    <w:rsid w:val="00EA5B4D"/>
    <w:rsid w:val="00EA5D0F"/>
    <w:rsid w:val="00EA5FE5"/>
    <w:rsid w:val="00EA7106"/>
    <w:rsid w:val="00EA7A7C"/>
    <w:rsid w:val="00EA7F1C"/>
    <w:rsid w:val="00EB00EF"/>
    <w:rsid w:val="00EB02A6"/>
    <w:rsid w:val="00EB0404"/>
    <w:rsid w:val="00EB0704"/>
    <w:rsid w:val="00EB4441"/>
    <w:rsid w:val="00EB4EEC"/>
    <w:rsid w:val="00EB5495"/>
    <w:rsid w:val="00EB56C4"/>
    <w:rsid w:val="00EB59CC"/>
    <w:rsid w:val="00EB63C4"/>
    <w:rsid w:val="00EB6CF2"/>
    <w:rsid w:val="00EB7964"/>
    <w:rsid w:val="00EB7C31"/>
    <w:rsid w:val="00EC28E2"/>
    <w:rsid w:val="00EC2A96"/>
    <w:rsid w:val="00EC2E91"/>
    <w:rsid w:val="00EC511D"/>
    <w:rsid w:val="00EC54AE"/>
    <w:rsid w:val="00EC54D0"/>
    <w:rsid w:val="00EC619D"/>
    <w:rsid w:val="00ED0273"/>
    <w:rsid w:val="00ED123D"/>
    <w:rsid w:val="00ED3DCA"/>
    <w:rsid w:val="00ED4411"/>
    <w:rsid w:val="00ED4733"/>
    <w:rsid w:val="00ED58B2"/>
    <w:rsid w:val="00ED6BF4"/>
    <w:rsid w:val="00EE0EEB"/>
    <w:rsid w:val="00EE2ABB"/>
    <w:rsid w:val="00EE4E1B"/>
    <w:rsid w:val="00EE60B6"/>
    <w:rsid w:val="00EE7289"/>
    <w:rsid w:val="00EF070D"/>
    <w:rsid w:val="00EF0BBB"/>
    <w:rsid w:val="00EF0FD7"/>
    <w:rsid w:val="00EF12BB"/>
    <w:rsid w:val="00EF143E"/>
    <w:rsid w:val="00EF18EF"/>
    <w:rsid w:val="00EF21BC"/>
    <w:rsid w:val="00EF5507"/>
    <w:rsid w:val="00EF6748"/>
    <w:rsid w:val="00EF7B77"/>
    <w:rsid w:val="00EF7CA2"/>
    <w:rsid w:val="00F00A20"/>
    <w:rsid w:val="00F027AE"/>
    <w:rsid w:val="00F02922"/>
    <w:rsid w:val="00F02B75"/>
    <w:rsid w:val="00F05AEA"/>
    <w:rsid w:val="00F05BBF"/>
    <w:rsid w:val="00F06367"/>
    <w:rsid w:val="00F06A15"/>
    <w:rsid w:val="00F07C9B"/>
    <w:rsid w:val="00F1004C"/>
    <w:rsid w:val="00F11067"/>
    <w:rsid w:val="00F11E6A"/>
    <w:rsid w:val="00F16E13"/>
    <w:rsid w:val="00F20801"/>
    <w:rsid w:val="00F20852"/>
    <w:rsid w:val="00F22FFB"/>
    <w:rsid w:val="00F24558"/>
    <w:rsid w:val="00F249ED"/>
    <w:rsid w:val="00F26A02"/>
    <w:rsid w:val="00F271BA"/>
    <w:rsid w:val="00F3087E"/>
    <w:rsid w:val="00F32714"/>
    <w:rsid w:val="00F33475"/>
    <w:rsid w:val="00F342A7"/>
    <w:rsid w:val="00F348C8"/>
    <w:rsid w:val="00F34D7C"/>
    <w:rsid w:val="00F359F8"/>
    <w:rsid w:val="00F41845"/>
    <w:rsid w:val="00F4306B"/>
    <w:rsid w:val="00F43080"/>
    <w:rsid w:val="00F44C77"/>
    <w:rsid w:val="00F45819"/>
    <w:rsid w:val="00F459B8"/>
    <w:rsid w:val="00F45BD7"/>
    <w:rsid w:val="00F47023"/>
    <w:rsid w:val="00F47BB3"/>
    <w:rsid w:val="00F536C8"/>
    <w:rsid w:val="00F54995"/>
    <w:rsid w:val="00F54F00"/>
    <w:rsid w:val="00F5573F"/>
    <w:rsid w:val="00F56DDE"/>
    <w:rsid w:val="00F57C73"/>
    <w:rsid w:val="00F6089E"/>
    <w:rsid w:val="00F60EDA"/>
    <w:rsid w:val="00F6238E"/>
    <w:rsid w:val="00F62A84"/>
    <w:rsid w:val="00F63487"/>
    <w:rsid w:val="00F63E3D"/>
    <w:rsid w:val="00F640A3"/>
    <w:rsid w:val="00F65973"/>
    <w:rsid w:val="00F66BC1"/>
    <w:rsid w:val="00F66C21"/>
    <w:rsid w:val="00F67DAD"/>
    <w:rsid w:val="00F67E04"/>
    <w:rsid w:val="00F70F69"/>
    <w:rsid w:val="00F71078"/>
    <w:rsid w:val="00F72091"/>
    <w:rsid w:val="00F72AAD"/>
    <w:rsid w:val="00F73DF1"/>
    <w:rsid w:val="00F753ED"/>
    <w:rsid w:val="00F8106C"/>
    <w:rsid w:val="00F811E4"/>
    <w:rsid w:val="00F82FAE"/>
    <w:rsid w:val="00F83D17"/>
    <w:rsid w:val="00F84730"/>
    <w:rsid w:val="00F85CC5"/>
    <w:rsid w:val="00F87DC0"/>
    <w:rsid w:val="00F90035"/>
    <w:rsid w:val="00F90540"/>
    <w:rsid w:val="00F90BDC"/>
    <w:rsid w:val="00F9237D"/>
    <w:rsid w:val="00F932B7"/>
    <w:rsid w:val="00F947B7"/>
    <w:rsid w:val="00F94D0B"/>
    <w:rsid w:val="00F95003"/>
    <w:rsid w:val="00F95632"/>
    <w:rsid w:val="00F966BD"/>
    <w:rsid w:val="00F96B69"/>
    <w:rsid w:val="00F97844"/>
    <w:rsid w:val="00F97D8B"/>
    <w:rsid w:val="00FA17F2"/>
    <w:rsid w:val="00FA33C5"/>
    <w:rsid w:val="00FA3AB3"/>
    <w:rsid w:val="00FA3C69"/>
    <w:rsid w:val="00FA69DA"/>
    <w:rsid w:val="00FA720A"/>
    <w:rsid w:val="00FA78CC"/>
    <w:rsid w:val="00FB0A71"/>
    <w:rsid w:val="00FB0B8B"/>
    <w:rsid w:val="00FB0C70"/>
    <w:rsid w:val="00FB1051"/>
    <w:rsid w:val="00FB1745"/>
    <w:rsid w:val="00FB1C8B"/>
    <w:rsid w:val="00FB2DE3"/>
    <w:rsid w:val="00FB356A"/>
    <w:rsid w:val="00FB3643"/>
    <w:rsid w:val="00FB3D6B"/>
    <w:rsid w:val="00FB3E2A"/>
    <w:rsid w:val="00FB3E43"/>
    <w:rsid w:val="00FB4147"/>
    <w:rsid w:val="00FB440D"/>
    <w:rsid w:val="00FB6842"/>
    <w:rsid w:val="00FC076B"/>
    <w:rsid w:val="00FC0C73"/>
    <w:rsid w:val="00FC126C"/>
    <w:rsid w:val="00FC1484"/>
    <w:rsid w:val="00FC2106"/>
    <w:rsid w:val="00FC2A57"/>
    <w:rsid w:val="00FC55C0"/>
    <w:rsid w:val="00FC57D1"/>
    <w:rsid w:val="00FC5BF2"/>
    <w:rsid w:val="00FC5DA4"/>
    <w:rsid w:val="00FC6E47"/>
    <w:rsid w:val="00FC745E"/>
    <w:rsid w:val="00FC7500"/>
    <w:rsid w:val="00FC7F34"/>
    <w:rsid w:val="00FD0355"/>
    <w:rsid w:val="00FD0947"/>
    <w:rsid w:val="00FD0A3E"/>
    <w:rsid w:val="00FD0B23"/>
    <w:rsid w:val="00FD16F6"/>
    <w:rsid w:val="00FD1B31"/>
    <w:rsid w:val="00FD3A44"/>
    <w:rsid w:val="00FD3C38"/>
    <w:rsid w:val="00FD56D1"/>
    <w:rsid w:val="00FD5FBA"/>
    <w:rsid w:val="00FD7281"/>
    <w:rsid w:val="00FD7777"/>
    <w:rsid w:val="00FD785F"/>
    <w:rsid w:val="00FE0B2A"/>
    <w:rsid w:val="00FE284A"/>
    <w:rsid w:val="00FE303C"/>
    <w:rsid w:val="00FE320D"/>
    <w:rsid w:val="00FE462D"/>
    <w:rsid w:val="00FE4AED"/>
    <w:rsid w:val="00FE5904"/>
    <w:rsid w:val="00FE621D"/>
    <w:rsid w:val="00FE67CC"/>
    <w:rsid w:val="00FE6B6D"/>
    <w:rsid w:val="00FE7AA4"/>
    <w:rsid w:val="00FF0290"/>
    <w:rsid w:val="00FF0E86"/>
    <w:rsid w:val="00FF173F"/>
    <w:rsid w:val="00FF1965"/>
    <w:rsid w:val="00FF3233"/>
    <w:rsid w:val="00FF338D"/>
    <w:rsid w:val="00FF4653"/>
    <w:rsid w:val="00FF50BC"/>
    <w:rsid w:val="00FF54A4"/>
    <w:rsid w:val="00FF5553"/>
    <w:rsid w:val="00FF5A19"/>
    <w:rsid w:val="00FF5CBC"/>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lang w:val="en-GB" w:eastAsia="en-GB"/>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4"/>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lang w:val="en-GB" w:eastAsia="en-GB"/>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numbering" w:customStyle="1" w:styleId="Style2">
    <w:name w:val="Style2"/>
    <w:rsid w:val="00A82A3A"/>
    <w:pPr>
      <w:numPr>
        <w:numId w:val="7"/>
      </w:numPr>
    </w:pPr>
  </w:style>
  <w:style w:type="table" w:styleId="TableGrid">
    <w:name w:val="Table Grid"/>
    <w:basedOn w:val="TableNormal"/>
    <w:locked/>
    <w:rsid w:val="00C5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unhideWhenUsed/>
    <w:rsid w:val="00FF5553"/>
    <w:rPr>
      <w:rFonts w:ascii="Courier New" w:eastAsiaTheme="minorHAnsi" w:hAnsi="Courier New" w:cs="Courier New" w:hint="default"/>
      <w:sz w:val="20"/>
      <w:szCs w:val="20"/>
    </w:rPr>
  </w:style>
  <w:style w:type="character" w:styleId="PlaceholderText">
    <w:name w:val="Placeholder Text"/>
    <w:basedOn w:val="DefaultParagraphFont"/>
    <w:uiPriority w:val="99"/>
    <w:semiHidden/>
    <w:rsid w:val="007E064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lang w:val="en-GB" w:eastAsia="en-GB"/>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4"/>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lang w:val="en-GB" w:eastAsia="en-GB"/>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numbering" w:customStyle="1" w:styleId="Style2">
    <w:name w:val="Style2"/>
    <w:rsid w:val="00A82A3A"/>
    <w:pPr>
      <w:numPr>
        <w:numId w:val="7"/>
      </w:numPr>
    </w:pPr>
  </w:style>
  <w:style w:type="table" w:styleId="TableGrid">
    <w:name w:val="Table Grid"/>
    <w:basedOn w:val="TableNormal"/>
    <w:locked/>
    <w:rsid w:val="00C5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unhideWhenUsed/>
    <w:rsid w:val="00FF5553"/>
    <w:rPr>
      <w:rFonts w:ascii="Courier New" w:eastAsiaTheme="minorHAnsi" w:hAnsi="Courier New" w:cs="Courier New" w:hint="default"/>
      <w:sz w:val="20"/>
      <w:szCs w:val="20"/>
    </w:rPr>
  </w:style>
  <w:style w:type="character" w:styleId="PlaceholderText">
    <w:name w:val="Placeholder Text"/>
    <w:basedOn w:val="DefaultParagraphFont"/>
    <w:uiPriority w:val="99"/>
    <w:semiHidden/>
    <w:rsid w:val="007E06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1154">
      <w:marLeft w:val="0"/>
      <w:marRight w:val="0"/>
      <w:marTop w:val="0"/>
      <w:marBottom w:val="0"/>
      <w:divBdr>
        <w:top w:val="none" w:sz="0" w:space="0" w:color="auto"/>
        <w:left w:val="none" w:sz="0" w:space="0" w:color="auto"/>
        <w:bottom w:val="none" w:sz="0" w:space="0" w:color="auto"/>
        <w:right w:val="none" w:sz="0" w:space="0" w:color="auto"/>
      </w:divBdr>
    </w:div>
    <w:div w:id="189031155">
      <w:marLeft w:val="0"/>
      <w:marRight w:val="0"/>
      <w:marTop w:val="0"/>
      <w:marBottom w:val="0"/>
      <w:divBdr>
        <w:top w:val="none" w:sz="0" w:space="0" w:color="auto"/>
        <w:left w:val="none" w:sz="0" w:space="0" w:color="auto"/>
        <w:bottom w:val="none" w:sz="0" w:space="0" w:color="auto"/>
        <w:right w:val="none" w:sz="0" w:space="0" w:color="auto"/>
      </w:divBdr>
    </w:div>
    <w:div w:id="189031156">
      <w:marLeft w:val="0"/>
      <w:marRight w:val="0"/>
      <w:marTop w:val="0"/>
      <w:marBottom w:val="0"/>
      <w:divBdr>
        <w:top w:val="none" w:sz="0" w:space="0" w:color="auto"/>
        <w:left w:val="none" w:sz="0" w:space="0" w:color="auto"/>
        <w:bottom w:val="none" w:sz="0" w:space="0" w:color="auto"/>
        <w:right w:val="none" w:sz="0" w:space="0" w:color="auto"/>
      </w:divBdr>
    </w:div>
    <w:div w:id="189031157">
      <w:marLeft w:val="0"/>
      <w:marRight w:val="0"/>
      <w:marTop w:val="0"/>
      <w:marBottom w:val="0"/>
      <w:divBdr>
        <w:top w:val="none" w:sz="0" w:space="0" w:color="auto"/>
        <w:left w:val="none" w:sz="0" w:space="0" w:color="auto"/>
        <w:bottom w:val="none" w:sz="0" w:space="0" w:color="auto"/>
        <w:right w:val="none" w:sz="0" w:space="0" w:color="auto"/>
      </w:divBdr>
    </w:div>
    <w:div w:id="189031158">
      <w:marLeft w:val="0"/>
      <w:marRight w:val="0"/>
      <w:marTop w:val="0"/>
      <w:marBottom w:val="0"/>
      <w:divBdr>
        <w:top w:val="none" w:sz="0" w:space="0" w:color="auto"/>
        <w:left w:val="none" w:sz="0" w:space="0" w:color="auto"/>
        <w:bottom w:val="none" w:sz="0" w:space="0" w:color="auto"/>
        <w:right w:val="none" w:sz="0" w:space="0" w:color="auto"/>
      </w:divBdr>
    </w:div>
    <w:div w:id="189031159">
      <w:marLeft w:val="0"/>
      <w:marRight w:val="0"/>
      <w:marTop w:val="0"/>
      <w:marBottom w:val="0"/>
      <w:divBdr>
        <w:top w:val="none" w:sz="0" w:space="0" w:color="auto"/>
        <w:left w:val="none" w:sz="0" w:space="0" w:color="auto"/>
        <w:bottom w:val="none" w:sz="0" w:space="0" w:color="auto"/>
        <w:right w:val="none" w:sz="0" w:space="0" w:color="auto"/>
      </w:divBdr>
    </w:div>
    <w:div w:id="189031160">
      <w:marLeft w:val="0"/>
      <w:marRight w:val="0"/>
      <w:marTop w:val="0"/>
      <w:marBottom w:val="0"/>
      <w:divBdr>
        <w:top w:val="none" w:sz="0" w:space="0" w:color="auto"/>
        <w:left w:val="none" w:sz="0" w:space="0" w:color="auto"/>
        <w:bottom w:val="none" w:sz="0" w:space="0" w:color="auto"/>
        <w:right w:val="none" w:sz="0" w:space="0" w:color="auto"/>
      </w:divBdr>
    </w:div>
    <w:div w:id="189031161">
      <w:marLeft w:val="0"/>
      <w:marRight w:val="0"/>
      <w:marTop w:val="0"/>
      <w:marBottom w:val="0"/>
      <w:divBdr>
        <w:top w:val="none" w:sz="0" w:space="0" w:color="auto"/>
        <w:left w:val="none" w:sz="0" w:space="0" w:color="auto"/>
        <w:bottom w:val="none" w:sz="0" w:space="0" w:color="auto"/>
        <w:right w:val="none" w:sz="0" w:space="0" w:color="auto"/>
      </w:divBdr>
    </w:div>
    <w:div w:id="189031162">
      <w:marLeft w:val="0"/>
      <w:marRight w:val="0"/>
      <w:marTop w:val="0"/>
      <w:marBottom w:val="0"/>
      <w:divBdr>
        <w:top w:val="none" w:sz="0" w:space="0" w:color="auto"/>
        <w:left w:val="none" w:sz="0" w:space="0" w:color="auto"/>
        <w:bottom w:val="none" w:sz="0" w:space="0" w:color="auto"/>
        <w:right w:val="none" w:sz="0" w:space="0" w:color="auto"/>
      </w:divBdr>
    </w:div>
    <w:div w:id="189031163">
      <w:marLeft w:val="0"/>
      <w:marRight w:val="0"/>
      <w:marTop w:val="0"/>
      <w:marBottom w:val="0"/>
      <w:divBdr>
        <w:top w:val="none" w:sz="0" w:space="0" w:color="auto"/>
        <w:left w:val="none" w:sz="0" w:space="0" w:color="auto"/>
        <w:bottom w:val="none" w:sz="0" w:space="0" w:color="auto"/>
        <w:right w:val="none" w:sz="0" w:space="0" w:color="auto"/>
      </w:divBdr>
    </w:div>
    <w:div w:id="189031164">
      <w:marLeft w:val="0"/>
      <w:marRight w:val="0"/>
      <w:marTop w:val="0"/>
      <w:marBottom w:val="0"/>
      <w:divBdr>
        <w:top w:val="none" w:sz="0" w:space="0" w:color="auto"/>
        <w:left w:val="none" w:sz="0" w:space="0" w:color="auto"/>
        <w:bottom w:val="none" w:sz="0" w:space="0" w:color="auto"/>
        <w:right w:val="none" w:sz="0" w:space="0" w:color="auto"/>
      </w:divBdr>
    </w:div>
    <w:div w:id="189031165">
      <w:marLeft w:val="0"/>
      <w:marRight w:val="0"/>
      <w:marTop w:val="0"/>
      <w:marBottom w:val="0"/>
      <w:divBdr>
        <w:top w:val="none" w:sz="0" w:space="0" w:color="auto"/>
        <w:left w:val="none" w:sz="0" w:space="0" w:color="auto"/>
        <w:bottom w:val="none" w:sz="0" w:space="0" w:color="auto"/>
        <w:right w:val="none" w:sz="0" w:space="0" w:color="auto"/>
      </w:divBdr>
    </w:div>
    <w:div w:id="189031166">
      <w:marLeft w:val="0"/>
      <w:marRight w:val="0"/>
      <w:marTop w:val="0"/>
      <w:marBottom w:val="0"/>
      <w:divBdr>
        <w:top w:val="none" w:sz="0" w:space="0" w:color="auto"/>
        <w:left w:val="none" w:sz="0" w:space="0" w:color="auto"/>
        <w:bottom w:val="none" w:sz="0" w:space="0" w:color="auto"/>
        <w:right w:val="none" w:sz="0" w:space="0" w:color="auto"/>
      </w:divBdr>
    </w:div>
    <w:div w:id="736321855">
      <w:bodyDiv w:val="1"/>
      <w:marLeft w:val="0"/>
      <w:marRight w:val="0"/>
      <w:marTop w:val="0"/>
      <w:marBottom w:val="0"/>
      <w:divBdr>
        <w:top w:val="none" w:sz="0" w:space="0" w:color="auto"/>
        <w:left w:val="none" w:sz="0" w:space="0" w:color="auto"/>
        <w:bottom w:val="none" w:sz="0" w:space="0" w:color="auto"/>
        <w:right w:val="none" w:sz="0" w:space="0" w:color="auto"/>
      </w:divBdr>
    </w:div>
    <w:div w:id="1093210739">
      <w:bodyDiv w:val="1"/>
      <w:marLeft w:val="0"/>
      <w:marRight w:val="0"/>
      <w:marTop w:val="0"/>
      <w:marBottom w:val="0"/>
      <w:divBdr>
        <w:top w:val="none" w:sz="0" w:space="0" w:color="auto"/>
        <w:left w:val="none" w:sz="0" w:space="0" w:color="auto"/>
        <w:bottom w:val="none" w:sz="0" w:space="0" w:color="auto"/>
        <w:right w:val="none" w:sz="0" w:space="0" w:color="auto"/>
      </w:divBdr>
    </w:div>
    <w:div w:id="1111323063">
      <w:bodyDiv w:val="1"/>
      <w:marLeft w:val="0"/>
      <w:marRight w:val="0"/>
      <w:marTop w:val="0"/>
      <w:marBottom w:val="0"/>
      <w:divBdr>
        <w:top w:val="none" w:sz="0" w:space="0" w:color="auto"/>
        <w:left w:val="none" w:sz="0" w:space="0" w:color="auto"/>
        <w:bottom w:val="none" w:sz="0" w:space="0" w:color="auto"/>
        <w:right w:val="none" w:sz="0" w:space="0" w:color="auto"/>
      </w:divBdr>
    </w:div>
    <w:div w:id="1522551126">
      <w:bodyDiv w:val="1"/>
      <w:marLeft w:val="0"/>
      <w:marRight w:val="0"/>
      <w:marTop w:val="0"/>
      <w:marBottom w:val="0"/>
      <w:divBdr>
        <w:top w:val="none" w:sz="0" w:space="0" w:color="auto"/>
        <w:left w:val="none" w:sz="0" w:space="0" w:color="auto"/>
        <w:bottom w:val="none" w:sz="0" w:space="0" w:color="auto"/>
        <w:right w:val="none" w:sz="0" w:space="0" w:color="auto"/>
      </w:divBdr>
    </w:div>
    <w:div w:id="160249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72570-0549-40C1-B8BB-E94CD48E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13</Pages>
  <Words>3819</Words>
  <Characters>18977</Characters>
  <Application>Microsoft Office Word</Application>
  <DocSecurity>0</DocSecurity>
  <Lines>158</Lines>
  <Paragraphs>45</Paragraphs>
  <ScaleCrop>false</ScaleCrop>
  <HeadingPairs>
    <vt:vector size="2" baseType="variant">
      <vt:variant>
        <vt:lpstr>Title</vt:lpstr>
      </vt:variant>
      <vt:variant>
        <vt:i4>1</vt:i4>
      </vt:variant>
    </vt:vector>
  </HeadingPairs>
  <TitlesOfParts>
    <vt:vector size="1" baseType="lpstr">
      <vt:lpstr>DCUSA CHANGE REPORT</vt:lpstr>
    </vt:vector>
  </TitlesOfParts>
  <Company>O2 (UK)</Company>
  <LinksUpToDate>false</LinksUpToDate>
  <CharactersWithSpaces>22751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Michael Walls</cp:lastModifiedBy>
  <cp:revision>8</cp:revision>
  <cp:lastPrinted>2014-07-18T12:53:00Z</cp:lastPrinted>
  <dcterms:created xsi:type="dcterms:W3CDTF">2014-09-24T09:34:00Z</dcterms:created>
  <dcterms:modified xsi:type="dcterms:W3CDTF">2014-09-24T10:35:00Z</dcterms:modified>
</cp:coreProperties>
</file>