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64B2B" w14:textId="4C390D11" w:rsidR="00380BAF" w:rsidRPr="00232440" w:rsidRDefault="00380BAF" w:rsidP="00657079">
      <w:pPr>
        <w:pStyle w:val="Heading2"/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232440">
        <w:rPr>
          <w:rFonts w:ascii="Times New Roman" w:hAnsi="Times New Roman"/>
          <w:b/>
          <w:szCs w:val="22"/>
        </w:rPr>
        <w:t>DCP 2</w:t>
      </w:r>
      <w:r w:rsidR="00221DD4">
        <w:rPr>
          <w:rFonts w:ascii="Times New Roman" w:hAnsi="Times New Roman"/>
          <w:b/>
          <w:szCs w:val="22"/>
        </w:rPr>
        <w:t>05</w:t>
      </w:r>
      <w:r w:rsidRPr="00232440">
        <w:rPr>
          <w:rFonts w:ascii="Times New Roman" w:hAnsi="Times New Roman"/>
          <w:b/>
          <w:szCs w:val="22"/>
        </w:rPr>
        <w:t xml:space="preserve"> Legal Text</w:t>
      </w:r>
    </w:p>
    <w:p w14:paraId="0880E3C1" w14:textId="77777777" w:rsidR="00CA28A8" w:rsidRDefault="00CA28A8" w:rsidP="006634AE">
      <w:pPr>
        <w:pStyle w:val="Heading2"/>
        <w:rPr>
          <w:rFonts w:ascii="Times New Roman" w:eastAsiaTheme="minorHAnsi" w:hAnsi="Times New Roman"/>
          <w:b/>
          <w:color w:val="auto"/>
          <w:szCs w:val="22"/>
        </w:rPr>
      </w:pPr>
      <w:r w:rsidRPr="00CA28A8">
        <w:rPr>
          <w:rFonts w:ascii="Times New Roman" w:eastAsiaTheme="minorHAnsi" w:hAnsi="Times New Roman"/>
          <w:b/>
          <w:color w:val="auto"/>
          <w:szCs w:val="22"/>
        </w:rPr>
        <w:t>Recovery of costs due to load and generation increases from existing customers in RIIO-ED1</w:t>
      </w:r>
    </w:p>
    <w:p w14:paraId="1E8387BF" w14:textId="370BC2DE" w:rsidR="00CA28A8" w:rsidRDefault="00221DD4" w:rsidP="00CA28A8">
      <w:pPr>
        <w:pStyle w:val="Heading3"/>
        <w:rPr>
          <w:rFonts w:cs="Times New Roman"/>
          <w:color w:val="auto"/>
          <w:szCs w:val="22"/>
          <w:u w:val="single"/>
        </w:rPr>
      </w:pPr>
      <w:r w:rsidRPr="00221DD4">
        <w:rPr>
          <w:rFonts w:cs="Times New Roman"/>
          <w:color w:val="auto"/>
          <w:szCs w:val="22"/>
          <w:u w:val="single"/>
        </w:rPr>
        <w:t>Add new paragraphs 1.30A and 1.30</w:t>
      </w:r>
      <w:r>
        <w:rPr>
          <w:rFonts w:cs="Times New Roman"/>
          <w:color w:val="auto"/>
          <w:szCs w:val="22"/>
          <w:u w:val="single"/>
        </w:rPr>
        <w:t>B</w:t>
      </w:r>
      <w:r w:rsidR="00CA28A8" w:rsidRPr="00221DD4">
        <w:rPr>
          <w:rFonts w:cs="Times New Roman"/>
          <w:color w:val="auto"/>
          <w:szCs w:val="22"/>
          <w:u w:val="single"/>
        </w:rPr>
        <w:t xml:space="preserve"> </w:t>
      </w:r>
      <w:r>
        <w:rPr>
          <w:rFonts w:cs="Times New Roman"/>
          <w:color w:val="auto"/>
          <w:szCs w:val="22"/>
          <w:u w:val="single"/>
        </w:rPr>
        <w:t>in</w:t>
      </w:r>
      <w:r w:rsidR="00CA28A8" w:rsidRPr="00221DD4">
        <w:rPr>
          <w:rFonts w:cs="Times New Roman"/>
          <w:color w:val="auto"/>
          <w:szCs w:val="22"/>
          <w:u w:val="single"/>
        </w:rPr>
        <w:t xml:space="preserve"> Schedule 22 as follows:</w:t>
      </w:r>
    </w:p>
    <w:p w14:paraId="32A320BA" w14:textId="2B83263F" w:rsidR="00221DD4" w:rsidRPr="00221DD4" w:rsidRDefault="00221DD4" w:rsidP="00221DD4">
      <w:pPr>
        <w:spacing w:after="60"/>
        <w:ind w:left="851" w:hanging="709"/>
        <w:jc w:val="both"/>
        <w:rPr>
          <w:rFonts w:ascii="Times New Roman" w:hAnsi="Times New Roman" w:cs="Times New Roman"/>
        </w:rPr>
      </w:pPr>
      <w:r w:rsidRPr="00221DD4">
        <w:rPr>
          <w:rFonts w:ascii="Times New Roman" w:hAnsi="Times New Roman" w:cs="Times New Roman"/>
        </w:rPr>
        <w:t xml:space="preserve">1.30A </w:t>
      </w:r>
      <w:r>
        <w:rPr>
          <w:rFonts w:ascii="Times New Roman" w:hAnsi="Times New Roman" w:cs="Times New Roman"/>
        </w:rPr>
        <w:tab/>
      </w:r>
      <w:r w:rsidRPr="00221DD4">
        <w:rPr>
          <w:rFonts w:ascii="Times New Roman" w:hAnsi="Times New Roman" w:cs="Times New Roman"/>
        </w:rPr>
        <w:t>We will fully fund Reinforcement carried out to allow the installation of all equipment at an existing premises which remain connected via an existing low-voltage single, two or three phase service fused at 100 amperes or less per phase and with whole-current metering and where relevant:</w:t>
      </w:r>
    </w:p>
    <w:p w14:paraId="372B45EE" w14:textId="1F5C792F" w:rsidR="00221DD4" w:rsidRPr="00221DD4" w:rsidRDefault="00221DD4" w:rsidP="00221DD4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221DD4">
        <w:rPr>
          <w:sz w:val="22"/>
          <w:szCs w:val="22"/>
        </w:rPr>
        <w:t xml:space="preserve">the </w:t>
      </w:r>
      <w:r w:rsidR="00B67597" w:rsidRPr="00221DD4">
        <w:rPr>
          <w:sz w:val="22"/>
          <w:szCs w:val="22"/>
        </w:rPr>
        <w:t xml:space="preserve">Reinforcement </w:t>
      </w:r>
      <w:r w:rsidRPr="00221DD4">
        <w:rPr>
          <w:sz w:val="22"/>
          <w:szCs w:val="22"/>
        </w:rPr>
        <w:t>is carried out to allow the installation of equipment as part a single application for a single or multiple installations;</w:t>
      </w:r>
      <w:ins w:id="1" w:author="Katherine Rushton" w:date="2014-12-22T14:50:00Z">
        <w:r w:rsidR="00080970">
          <w:rPr>
            <w:sz w:val="22"/>
            <w:szCs w:val="22"/>
          </w:rPr>
          <w:t xml:space="preserve"> </w:t>
        </w:r>
      </w:ins>
    </w:p>
    <w:p w14:paraId="12268472" w14:textId="348B1528" w:rsidR="00221DD4" w:rsidRPr="00221DD4" w:rsidRDefault="00B67597" w:rsidP="00221DD4">
      <w:pPr>
        <w:pStyle w:val="ListParagraph"/>
        <w:numPr>
          <w:ilvl w:val="0"/>
          <w:numId w:val="3"/>
        </w:numPr>
        <w:spacing w:line="276" w:lineRule="auto"/>
        <w:ind w:left="179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 and </w:t>
      </w:r>
      <w:r w:rsidR="004131CD">
        <w:rPr>
          <w:sz w:val="22"/>
          <w:szCs w:val="22"/>
        </w:rPr>
        <w:t>all</w:t>
      </w:r>
      <w:r w:rsidR="004131CD" w:rsidRPr="00221DD4">
        <w:rPr>
          <w:sz w:val="22"/>
          <w:szCs w:val="22"/>
        </w:rPr>
        <w:t xml:space="preserve"> </w:t>
      </w:r>
      <w:r w:rsidR="00221DD4" w:rsidRPr="00221DD4">
        <w:rPr>
          <w:sz w:val="22"/>
          <w:szCs w:val="22"/>
        </w:rPr>
        <w:t xml:space="preserve">electricity generation equipment installed has a rated output not greater than 16 amperes per phase (or not greater than 16 amperes per phase at any single premises if a single application for multiple installations); </w:t>
      </w:r>
      <w:del w:id="2" w:author="Katherine Rushton" w:date="2014-12-22T14:50:00Z">
        <w:r w:rsidDel="00080970">
          <w:rPr>
            <w:sz w:val="22"/>
            <w:szCs w:val="22"/>
          </w:rPr>
          <w:delText>and</w:delText>
        </w:r>
      </w:del>
    </w:p>
    <w:p w14:paraId="6AB3B9BE" w14:textId="5B8FF636" w:rsidR="00221DD4" w:rsidRPr="00221DD4" w:rsidRDefault="00B67597" w:rsidP="00221DD4">
      <w:pPr>
        <w:pStyle w:val="Heading2"/>
        <w:numPr>
          <w:ilvl w:val="0"/>
          <w:numId w:val="3"/>
        </w:numPr>
        <w:spacing w:after="60"/>
        <w:ind w:left="1797" w:hanging="357"/>
        <w:rPr>
          <w:rFonts w:ascii="Times New Roman" w:hAnsi="Times New Roman"/>
          <w:bCs/>
          <w:iCs/>
          <w:color w:val="auto"/>
          <w:szCs w:val="22"/>
        </w:rPr>
      </w:pPr>
      <w:proofErr w:type="gramStart"/>
      <w:r>
        <w:rPr>
          <w:rFonts w:ascii="Times New Roman" w:hAnsi="Times New Roman"/>
          <w:color w:val="auto"/>
          <w:szCs w:val="22"/>
        </w:rPr>
        <w:t>any</w:t>
      </w:r>
      <w:proofErr w:type="gramEnd"/>
      <w:r>
        <w:rPr>
          <w:rFonts w:ascii="Times New Roman" w:hAnsi="Times New Roman"/>
          <w:color w:val="auto"/>
          <w:szCs w:val="22"/>
        </w:rPr>
        <w:t xml:space="preserve"> and all </w:t>
      </w:r>
      <w:r w:rsidR="00221DD4" w:rsidRPr="00221DD4">
        <w:rPr>
          <w:rFonts w:ascii="Times New Roman" w:hAnsi="Times New Roman"/>
          <w:color w:val="auto"/>
          <w:szCs w:val="22"/>
        </w:rPr>
        <w:t>equipment installed</w:t>
      </w:r>
      <w:ins w:id="3" w:author="Katherine Rushton" w:date="2014-12-22T14:46:00Z">
        <w:r w:rsidR="00306295">
          <w:rPr>
            <w:rFonts w:ascii="Times New Roman" w:hAnsi="Times New Roman"/>
            <w:color w:val="auto"/>
            <w:szCs w:val="22"/>
          </w:rPr>
          <w:t xml:space="preserve"> up to</w:t>
        </w:r>
      </w:ins>
      <w:ins w:id="4" w:author="Katherine Rushton" w:date="2014-12-22T14:48:00Z">
        <w:r w:rsidR="002B2B7F">
          <w:rPr>
            <w:rFonts w:ascii="Times New Roman" w:hAnsi="Times New Roman"/>
            <w:color w:val="auto"/>
            <w:szCs w:val="22"/>
          </w:rPr>
          <w:t xml:space="preserve"> and including</w:t>
        </w:r>
      </w:ins>
      <w:ins w:id="5" w:author="Katherine Rushton" w:date="2014-12-22T14:46:00Z">
        <w:r w:rsidR="00306295">
          <w:rPr>
            <w:rFonts w:ascii="Times New Roman" w:hAnsi="Times New Roman"/>
            <w:color w:val="auto"/>
            <w:szCs w:val="22"/>
          </w:rPr>
          <w:t xml:space="preserve"> 16 amperes per phase</w:t>
        </w:r>
      </w:ins>
      <w:r w:rsidR="00221DD4" w:rsidRPr="00221DD4">
        <w:rPr>
          <w:rFonts w:ascii="Times New Roman" w:hAnsi="Times New Roman"/>
          <w:color w:val="auto"/>
          <w:szCs w:val="22"/>
        </w:rPr>
        <w:t xml:space="preserve"> meets the technical requirements of the following standards:</w:t>
      </w:r>
    </w:p>
    <w:p w14:paraId="0BE98DEF" w14:textId="16F27238" w:rsidR="00221DD4" w:rsidRPr="00221DD4" w:rsidRDefault="00221DD4" w:rsidP="00221DD4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before="100" w:after="100"/>
        <w:jc w:val="both"/>
        <w:rPr>
          <w:sz w:val="22"/>
          <w:szCs w:val="22"/>
        </w:rPr>
      </w:pPr>
      <w:r w:rsidRPr="00221DD4">
        <w:rPr>
          <w:sz w:val="22"/>
          <w:szCs w:val="22"/>
        </w:rPr>
        <w:t>BS EN 61000-3-2 Limits for harmonic current emissions (equipment input current 16 amperes per phase)</w:t>
      </w:r>
      <w:ins w:id="6" w:author="Katherine Rushton" w:date="2014-12-22T14:47:00Z">
        <w:r w:rsidR="002B2B7F">
          <w:rPr>
            <w:sz w:val="22"/>
            <w:szCs w:val="22"/>
          </w:rPr>
          <w:t>; and</w:t>
        </w:r>
      </w:ins>
    </w:p>
    <w:p w14:paraId="19F6D07C" w14:textId="7E73B13F" w:rsidR="00221DD4" w:rsidRDefault="00221DD4" w:rsidP="00221DD4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before="100" w:after="100"/>
        <w:jc w:val="both"/>
        <w:rPr>
          <w:ins w:id="7" w:author="Katherine Rushton" w:date="2014-12-22T14:46:00Z"/>
          <w:sz w:val="22"/>
          <w:szCs w:val="22"/>
        </w:rPr>
      </w:pPr>
      <w:r w:rsidRPr="00221DD4">
        <w:rPr>
          <w:sz w:val="22"/>
          <w:szCs w:val="22"/>
        </w:rPr>
        <w:t>BS EN 61000-3-3 Limitation of voltage changes, voltage fluctuations and flicker in public low-voltage supply systems, for equipment with rated current 16 amperes per phase)</w:t>
      </w:r>
      <w:ins w:id="8" w:author="Katherine Rushton" w:date="2014-12-22T14:51:00Z">
        <w:r w:rsidR="00080970">
          <w:rPr>
            <w:sz w:val="22"/>
            <w:szCs w:val="22"/>
          </w:rPr>
          <w:t>.</w:t>
        </w:r>
      </w:ins>
    </w:p>
    <w:p w14:paraId="2B6F28BF" w14:textId="5166DF3A" w:rsidR="00306295" w:rsidRPr="00306295" w:rsidRDefault="00306295" w:rsidP="00306295">
      <w:pPr>
        <w:pStyle w:val="Heading2"/>
        <w:numPr>
          <w:ilvl w:val="0"/>
          <w:numId w:val="3"/>
        </w:numPr>
        <w:spacing w:after="60"/>
        <w:ind w:left="1797" w:hanging="357"/>
        <w:rPr>
          <w:rFonts w:ascii="Times New Roman" w:hAnsi="Times New Roman"/>
          <w:bCs/>
          <w:iCs/>
          <w:color w:val="auto"/>
          <w:szCs w:val="22"/>
        </w:rPr>
      </w:pPr>
      <w:proofErr w:type="gramStart"/>
      <w:ins w:id="9" w:author="Katherine Rushton" w:date="2014-12-22T14:46:00Z">
        <w:r>
          <w:rPr>
            <w:rFonts w:ascii="Times New Roman" w:hAnsi="Times New Roman"/>
            <w:color w:val="auto"/>
            <w:szCs w:val="22"/>
          </w:rPr>
          <w:t>any</w:t>
        </w:r>
        <w:proofErr w:type="gramEnd"/>
        <w:r>
          <w:rPr>
            <w:rFonts w:ascii="Times New Roman" w:hAnsi="Times New Roman"/>
            <w:color w:val="auto"/>
            <w:szCs w:val="22"/>
          </w:rPr>
          <w:t xml:space="preserve"> and all </w:t>
        </w:r>
        <w:r w:rsidRPr="00221DD4">
          <w:rPr>
            <w:rFonts w:ascii="Times New Roman" w:hAnsi="Times New Roman"/>
            <w:color w:val="auto"/>
            <w:szCs w:val="22"/>
          </w:rPr>
          <w:t>equipment installed</w:t>
        </w:r>
        <w:r>
          <w:rPr>
            <w:rFonts w:ascii="Times New Roman" w:hAnsi="Times New Roman"/>
            <w:color w:val="auto"/>
            <w:szCs w:val="22"/>
          </w:rPr>
          <w:t xml:space="preserve"> above 16 amperes per phase</w:t>
        </w:r>
        <w:r w:rsidRPr="00221DD4">
          <w:rPr>
            <w:rFonts w:ascii="Times New Roman" w:hAnsi="Times New Roman"/>
            <w:color w:val="auto"/>
            <w:szCs w:val="22"/>
          </w:rPr>
          <w:t xml:space="preserve"> me</w:t>
        </w:r>
        <w:r w:rsidR="00080970">
          <w:rPr>
            <w:rFonts w:ascii="Times New Roman" w:hAnsi="Times New Roman"/>
            <w:color w:val="auto"/>
            <w:szCs w:val="22"/>
          </w:rPr>
          <w:t>ets the technical requirement</w:t>
        </w:r>
      </w:ins>
      <w:ins w:id="10" w:author="Katherine Rushton" w:date="2014-12-22T15:10:00Z">
        <w:r w:rsidR="00080970">
          <w:rPr>
            <w:rFonts w:ascii="Times New Roman" w:hAnsi="Times New Roman"/>
            <w:color w:val="auto"/>
            <w:szCs w:val="22"/>
          </w:rPr>
          <w:t>s</w:t>
        </w:r>
      </w:ins>
      <w:ins w:id="11" w:author="Katherine Rushton" w:date="2014-12-22T15:03:00Z">
        <w:r w:rsidR="00080970">
          <w:rPr>
            <w:rFonts w:ascii="Times New Roman" w:hAnsi="Times New Roman"/>
            <w:color w:val="auto"/>
            <w:szCs w:val="22"/>
          </w:rPr>
          <w:t xml:space="preserve"> of </w:t>
        </w:r>
      </w:ins>
      <w:ins w:id="12" w:author="Katherine Rushton" w:date="2014-12-22T14:46:00Z">
        <w:r w:rsidRPr="00221DD4">
          <w:rPr>
            <w:rFonts w:ascii="Times New Roman" w:hAnsi="Times New Roman"/>
            <w:color w:val="auto"/>
            <w:szCs w:val="22"/>
          </w:rPr>
          <w:t>the following standards:</w:t>
        </w:r>
      </w:ins>
    </w:p>
    <w:p w14:paraId="2CA8E38A" w14:textId="0B135F91" w:rsidR="00221DD4" w:rsidRPr="00221DD4" w:rsidRDefault="00221DD4" w:rsidP="00221DD4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before="100" w:after="100"/>
        <w:jc w:val="both"/>
        <w:rPr>
          <w:sz w:val="22"/>
          <w:szCs w:val="22"/>
        </w:rPr>
      </w:pPr>
      <w:r w:rsidRPr="00221DD4">
        <w:rPr>
          <w:sz w:val="22"/>
          <w:szCs w:val="22"/>
        </w:rPr>
        <w:t>BS EN 61000-3-11 Limits for harmonic current emissions (equipment input current 75 amperes per phase)</w:t>
      </w:r>
      <w:ins w:id="13" w:author="Katherine Rushton" w:date="2014-12-22T14:47:00Z">
        <w:r w:rsidR="002B2B7F">
          <w:rPr>
            <w:sz w:val="22"/>
            <w:szCs w:val="22"/>
          </w:rPr>
          <w:t xml:space="preserve">; </w:t>
        </w:r>
      </w:ins>
      <w:ins w:id="14" w:author="Katherine Rushton" w:date="2014-12-22T15:09:00Z">
        <w:r w:rsidR="00080970">
          <w:rPr>
            <w:sz w:val="22"/>
            <w:szCs w:val="22"/>
          </w:rPr>
          <w:t>and</w:t>
        </w:r>
      </w:ins>
    </w:p>
    <w:p w14:paraId="662DEB57" w14:textId="109C6B94" w:rsidR="00221DD4" w:rsidRPr="00221DD4" w:rsidRDefault="00221DD4" w:rsidP="00221DD4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before="100" w:after="100"/>
        <w:jc w:val="both"/>
        <w:rPr>
          <w:sz w:val="22"/>
          <w:szCs w:val="22"/>
        </w:rPr>
      </w:pPr>
      <w:r w:rsidRPr="00221DD4">
        <w:rPr>
          <w:sz w:val="22"/>
          <w:szCs w:val="22"/>
        </w:rPr>
        <w:t>BS EN 61000-3-12 Limitation of voltage changes, voltage fluctuations and flicker in public low-voltage supply systems, for</w:t>
      </w:r>
      <w:r w:rsidR="003C2730">
        <w:rPr>
          <w:sz w:val="22"/>
          <w:szCs w:val="22"/>
        </w:rPr>
        <w:t xml:space="preserve"> </w:t>
      </w:r>
      <w:r w:rsidRPr="00221DD4">
        <w:rPr>
          <w:sz w:val="22"/>
          <w:szCs w:val="22"/>
        </w:rPr>
        <w:t>equipment with rated current 75 amperes per phase).</w:t>
      </w:r>
      <w:ins w:id="15" w:author="Katherine Rushton" w:date="2014-12-22T14:45:00Z">
        <w:r w:rsidR="00306295">
          <w:rPr>
            <w:sz w:val="22"/>
            <w:szCs w:val="22"/>
          </w:rPr>
          <w:t xml:space="preserve"> </w:t>
        </w:r>
      </w:ins>
    </w:p>
    <w:p w14:paraId="7C791BA5" w14:textId="77777777" w:rsidR="00221DD4" w:rsidRDefault="00221DD4" w:rsidP="00221DD4">
      <w:pPr>
        <w:spacing w:after="60"/>
        <w:ind w:left="851" w:hanging="851"/>
        <w:jc w:val="both"/>
        <w:rPr>
          <w:rFonts w:ascii="Times New Roman" w:hAnsi="Times New Roman" w:cs="Times New Roman"/>
        </w:rPr>
      </w:pPr>
    </w:p>
    <w:p w14:paraId="0AAA4A04" w14:textId="36F41B39" w:rsidR="00221DD4" w:rsidRPr="00221DD4" w:rsidRDefault="00221DD4" w:rsidP="00221DD4">
      <w:pPr>
        <w:spacing w:after="60"/>
        <w:ind w:left="851" w:hanging="851"/>
        <w:jc w:val="both"/>
        <w:rPr>
          <w:rFonts w:ascii="Times New Roman" w:hAnsi="Times New Roman" w:cs="Times New Roman"/>
        </w:rPr>
      </w:pPr>
      <w:r w:rsidRPr="00221DD4">
        <w:rPr>
          <w:rFonts w:ascii="Times New Roman" w:hAnsi="Times New Roman" w:cs="Times New Roman"/>
        </w:rPr>
        <w:t>1.30B</w:t>
      </w:r>
      <w:r w:rsidRPr="00221DD4">
        <w:rPr>
          <w:rFonts w:ascii="Times New Roman" w:hAnsi="Times New Roman" w:cs="Times New Roman"/>
        </w:rPr>
        <w:tab/>
      </w:r>
      <w:proofErr w:type="gramStart"/>
      <w:r w:rsidRPr="00221DD4">
        <w:rPr>
          <w:rFonts w:ascii="Times New Roman" w:hAnsi="Times New Roman" w:cs="Times New Roman"/>
        </w:rPr>
        <w:t>Where</w:t>
      </w:r>
      <w:proofErr w:type="gramEnd"/>
      <w:r w:rsidRPr="00221DD4">
        <w:rPr>
          <w:rFonts w:ascii="Times New Roman" w:hAnsi="Times New Roman" w:cs="Times New Roman"/>
        </w:rPr>
        <w:t xml:space="preserve"> it is necessary to </w:t>
      </w:r>
      <w:ins w:id="16" w:author="Katherine Rushton" w:date="2014-12-22T15:14:00Z">
        <w:r w:rsidR="00B65899">
          <w:rPr>
            <w:rFonts w:ascii="Times New Roman" w:hAnsi="Times New Roman" w:cs="Times New Roman"/>
          </w:rPr>
          <w:t xml:space="preserve">modify </w:t>
        </w:r>
      </w:ins>
      <w:del w:id="17" w:author="Katherine Rushton" w:date="2014-12-22T15:14:00Z">
        <w:r w:rsidRPr="00221DD4" w:rsidDel="00B65899">
          <w:rPr>
            <w:rFonts w:ascii="Times New Roman" w:hAnsi="Times New Roman" w:cs="Times New Roman"/>
          </w:rPr>
          <w:delText xml:space="preserve">remove </w:delText>
        </w:r>
      </w:del>
      <w:r w:rsidRPr="00221DD4">
        <w:rPr>
          <w:rFonts w:ascii="Times New Roman" w:hAnsi="Times New Roman" w:cs="Times New Roman"/>
        </w:rPr>
        <w:t>a low-voltage single phase looped service</w:t>
      </w:r>
      <w:del w:id="18" w:author="Katherine Rushton" w:date="2014-12-22T15:14:00Z">
        <w:r w:rsidRPr="00221DD4" w:rsidDel="00B65899">
          <w:rPr>
            <w:rFonts w:ascii="Times New Roman" w:hAnsi="Times New Roman" w:cs="Times New Roman"/>
          </w:rPr>
          <w:delText xml:space="preserve"> </w:delText>
        </w:r>
      </w:del>
      <w:ins w:id="19" w:author="Katherine Rushton" w:date="2014-12-22T15:11:00Z">
        <w:r w:rsidR="00B65899">
          <w:rPr>
            <w:rFonts w:ascii="Times New Roman" w:hAnsi="Times New Roman" w:cs="Times New Roman"/>
          </w:rPr>
          <w:t xml:space="preserve"> </w:t>
        </w:r>
      </w:ins>
      <w:r w:rsidRPr="00221DD4">
        <w:rPr>
          <w:rFonts w:ascii="Times New Roman" w:hAnsi="Times New Roman" w:cs="Times New Roman"/>
        </w:rPr>
        <w:t xml:space="preserve">for an existing premises, this shall be considered to have remained connected under </w:t>
      </w:r>
      <w:r w:rsidR="00B67597">
        <w:rPr>
          <w:rFonts w:ascii="Times New Roman" w:hAnsi="Times New Roman" w:cs="Times New Roman"/>
        </w:rPr>
        <w:t xml:space="preserve">Paragraph </w:t>
      </w:r>
      <w:r w:rsidRPr="00221DD4">
        <w:rPr>
          <w:rFonts w:ascii="Times New Roman" w:hAnsi="Times New Roman" w:cs="Times New Roman"/>
        </w:rPr>
        <w:t>1.30A</w:t>
      </w:r>
      <w:r w:rsidR="00B67597">
        <w:rPr>
          <w:rFonts w:ascii="Times New Roman" w:hAnsi="Times New Roman" w:cs="Times New Roman"/>
        </w:rPr>
        <w:t xml:space="preserve"> above</w:t>
      </w:r>
      <w:r w:rsidRPr="00221DD4">
        <w:rPr>
          <w:rFonts w:ascii="Times New Roman" w:hAnsi="Times New Roman" w:cs="Times New Roman"/>
        </w:rPr>
        <w:t>.</w:t>
      </w:r>
    </w:p>
    <w:p w14:paraId="436C53BC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p w14:paraId="63D8A46A" w14:textId="77777777" w:rsidR="00657079" w:rsidRPr="00232440" w:rsidRDefault="00657079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sz w:val="22"/>
          <w:szCs w:val="22"/>
        </w:rPr>
      </w:pPr>
      <w:r w:rsidRPr="00232440">
        <w:rPr>
          <w:b/>
          <w:sz w:val="22"/>
          <w:szCs w:val="22"/>
        </w:rPr>
        <w:t>Wragge Lawrence Graham &amp; Co LLP</w:t>
      </w:r>
    </w:p>
    <w:p w14:paraId="09286136" w14:textId="00D77367" w:rsidR="00657079" w:rsidRPr="00232440" w:rsidRDefault="00B67597" w:rsidP="00657079">
      <w:pPr>
        <w:pStyle w:val="Default"/>
        <w:tabs>
          <w:tab w:val="left" w:pos="851"/>
        </w:tabs>
        <w:spacing w:line="360" w:lineRule="auto"/>
        <w:ind w:left="851" w:hanging="851"/>
        <w:jc w:val="right"/>
        <w:rPr>
          <w:b/>
          <w:color w:val="auto"/>
          <w:sz w:val="22"/>
          <w:szCs w:val="22"/>
        </w:rPr>
      </w:pPr>
      <w:r>
        <w:rPr>
          <w:b/>
          <w:sz w:val="22"/>
          <w:szCs w:val="22"/>
        </w:rPr>
        <w:t>18</w:t>
      </w:r>
      <w:r w:rsidR="00657079" w:rsidRPr="00232440">
        <w:rPr>
          <w:b/>
          <w:sz w:val="22"/>
          <w:szCs w:val="22"/>
        </w:rPr>
        <w:t xml:space="preserve"> December 2014</w:t>
      </w:r>
    </w:p>
    <w:p w14:paraId="2DD51D7A" w14:textId="77777777" w:rsidR="00657079" w:rsidRPr="00232440" w:rsidRDefault="00657079" w:rsidP="00380BAF">
      <w:pPr>
        <w:rPr>
          <w:rFonts w:ascii="Times New Roman" w:hAnsi="Times New Roman" w:cs="Times New Roman"/>
        </w:rPr>
      </w:pPr>
    </w:p>
    <w:sectPr w:rsidR="00657079" w:rsidRPr="0023244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3B068" w14:textId="77777777" w:rsidR="00657079" w:rsidRDefault="00657079" w:rsidP="00657079">
      <w:pPr>
        <w:spacing w:after="0" w:line="240" w:lineRule="auto"/>
      </w:pPr>
      <w:r>
        <w:separator/>
      </w:r>
    </w:p>
  </w:endnote>
  <w:endnote w:type="continuationSeparator" w:id="0">
    <w:p w14:paraId="79E595D5" w14:textId="77777777" w:rsidR="00657079" w:rsidRDefault="00657079" w:rsidP="0065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1B2EE" w14:textId="77777777" w:rsidR="00657079" w:rsidRDefault="00657079" w:rsidP="00657079">
      <w:pPr>
        <w:spacing w:after="0" w:line="240" w:lineRule="auto"/>
      </w:pPr>
      <w:r>
        <w:separator/>
      </w:r>
    </w:p>
  </w:footnote>
  <w:footnote w:type="continuationSeparator" w:id="0">
    <w:p w14:paraId="27A2CCA7" w14:textId="77777777" w:rsidR="00657079" w:rsidRDefault="00657079" w:rsidP="0065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65026" w14:textId="41369BF5" w:rsidR="00657079" w:rsidRPr="00232440" w:rsidRDefault="00657079" w:rsidP="00657079">
    <w:pPr>
      <w:pStyle w:val="Header"/>
      <w:jc w:val="right"/>
      <w:rPr>
        <w:rFonts w:ascii="Times New Roman" w:hAnsi="Times New Roman" w:cs="Times New Roman"/>
      </w:rPr>
    </w:pPr>
    <w:r w:rsidRPr="00232440">
      <w:rPr>
        <w:rFonts w:ascii="Times New Roman" w:hAnsi="Times New Roman" w:cs="Times New Roman"/>
      </w:rPr>
      <w:t xml:space="preserve">WLG: </w:t>
    </w:r>
    <w:r w:rsidR="00CA28A8">
      <w:rPr>
        <w:rFonts w:ascii="Times New Roman" w:hAnsi="Times New Roman" w:cs="Times New Roman"/>
      </w:rPr>
      <w:t>1</w:t>
    </w:r>
    <w:r w:rsidR="00B67597">
      <w:rPr>
        <w:rFonts w:ascii="Times New Roman" w:hAnsi="Times New Roman" w:cs="Times New Roman"/>
      </w:rPr>
      <w:t>8</w:t>
    </w:r>
    <w:r w:rsidR="00CA28A8">
      <w:rPr>
        <w:rFonts w:ascii="Times New Roman" w:hAnsi="Times New Roman" w:cs="Times New Roman"/>
      </w:rPr>
      <w:t xml:space="preserve"> </w:t>
    </w:r>
    <w:r w:rsidRPr="00232440">
      <w:rPr>
        <w:rFonts w:ascii="Times New Roman" w:hAnsi="Times New Roman" w:cs="Times New Roman"/>
      </w:rPr>
      <w:t>December 2014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4AB"/>
    <w:multiLevelType w:val="hybridMultilevel"/>
    <w:tmpl w:val="6C26643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3403729"/>
    <w:multiLevelType w:val="hybridMultilevel"/>
    <w:tmpl w:val="996EA296"/>
    <w:lvl w:ilvl="0" w:tplc="51CECF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15CF3"/>
    <w:multiLevelType w:val="hybridMultilevel"/>
    <w:tmpl w:val="4516C654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BAF"/>
    <w:rsid w:val="0000450C"/>
    <w:rsid w:val="00080970"/>
    <w:rsid w:val="000B4C2F"/>
    <w:rsid w:val="001165AB"/>
    <w:rsid w:val="00117C99"/>
    <w:rsid w:val="001A1910"/>
    <w:rsid w:val="001C0D0B"/>
    <w:rsid w:val="00221DD4"/>
    <w:rsid w:val="00225CFC"/>
    <w:rsid w:val="00232440"/>
    <w:rsid w:val="002708C5"/>
    <w:rsid w:val="00281D8E"/>
    <w:rsid w:val="00297C71"/>
    <w:rsid w:val="002B2B7F"/>
    <w:rsid w:val="00306295"/>
    <w:rsid w:val="003064D3"/>
    <w:rsid w:val="003158FB"/>
    <w:rsid w:val="00316F9D"/>
    <w:rsid w:val="00322283"/>
    <w:rsid w:val="00353F2A"/>
    <w:rsid w:val="00380BAF"/>
    <w:rsid w:val="00392B9C"/>
    <w:rsid w:val="003C2730"/>
    <w:rsid w:val="004131CD"/>
    <w:rsid w:val="00422E43"/>
    <w:rsid w:val="00436D19"/>
    <w:rsid w:val="00442D8F"/>
    <w:rsid w:val="00444C06"/>
    <w:rsid w:val="00494EC3"/>
    <w:rsid w:val="0049519B"/>
    <w:rsid w:val="004A56AE"/>
    <w:rsid w:val="004E2696"/>
    <w:rsid w:val="00527619"/>
    <w:rsid w:val="005A567F"/>
    <w:rsid w:val="00633A68"/>
    <w:rsid w:val="00657079"/>
    <w:rsid w:val="006634AE"/>
    <w:rsid w:val="006A7340"/>
    <w:rsid w:val="00726581"/>
    <w:rsid w:val="007478D4"/>
    <w:rsid w:val="00774425"/>
    <w:rsid w:val="007B7E28"/>
    <w:rsid w:val="007C0C17"/>
    <w:rsid w:val="007C30B3"/>
    <w:rsid w:val="00870926"/>
    <w:rsid w:val="00883BF3"/>
    <w:rsid w:val="00886B63"/>
    <w:rsid w:val="008B7CE8"/>
    <w:rsid w:val="0090062A"/>
    <w:rsid w:val="009359F6"/>
    <w:rsid w:val="00952A80"/>
    <w:rsid w:val="00996AD0"/>
    <w:rsid w:val="009A2FC3"/>
    <w:rsid w:val="00A561B0"/>
    <w:rsid w:val="00A80D79"/>
    <w:rsid w:val="00B00F27"/>
    <w:rsid w:val="00B57511"/>
    <w:rsid w:val="00B65899"/>
    <w:rsid w:val="00B67597"/>
    <w:rsid w:val="00BC271B"/>
    <w:rsid w:val="00BD6004"/>
    <w:rsid w:val="00BF03F1"/>
    <w:rsid w:val="00BF6DBD"/>
    <w:rsid w:val="00C56949"/>
    <w:rsid w:val="00CA28A8"/>
    <w:rsid w:val="00DE38D3"/>
    <w:rsid w:val="00DE3F80"/>
    <w:rsid w:val="00E36DB1"/>
    <w:rsid w:val="00E51247"/>
    <w:rsid w:val="00E53475"/>
    <w:rsid w:val="00E928AE"/>
    <w:rsid w:val="00EA06AB"/>
    <w:rsid w:val="00EB191D"/>
    <w:rsid w:val="00EE60E5"/>
    <w:rsid w:val="00EF3D63"/>
    <w:rsid w:val="00F32B54"/>
    <w:rsid w:val="00F76128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D99B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  <w:style w:type="paragraph" w:styleId="ListParagraph">
    <w:name w:val="List Paragraph"/>
    <w:basedOn w:val="Normal"/>
    <w:uiPriority w:val="34"/>
    <w:qFormat/>
    <w:rsid w:val="00221DD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DCUSA H2,level 2,level2,2,Chapter,1.Seite,Sub Heading,Chapter Title,Attribute Heading 2,H2,h2,(Alt+2),heading2,heading h2,KJL:1st Level,Level 2,PARA2,Major1,Sub section title,S Heading,S Heading 2,Major,Reset numbering,H21,H22,H23,H211,H221"/>
    <w:basedOn w:val="Normal"/>
    <w:next w:val="Normal"/>
    <w:link w:val="Heading2Char"/>
    <w:qFormat/>
    <w:rsid w:val="00380BAF"/>
    <w:pPr>
      <w:keepNext/>
      <w:spacing w:after="240" w:line="240" w:lineRule="auto"/>
      <w:outlineLvl w:val="1"/>
    </w:pPr>
    <w:rPr>
      <w:rFonts w:ascii="Arial Black" w:eastAsia="Times New Roman" w:hAnsi="Arial Black" w:cs="Times New Roman"/>
      <w:color w:val="333333"/>
      <w:szCs w:val="20"/>
      <w:lang w:bidi="en-US"/>
    </w:rPr>
  </w:style>
  <w:style w:type="paragraph" w:styleId="Heading3">
    <w:name w:val="heading 3"/>
    <w:basedOn w:val="Normal"/>
    <w:next w:val="Normal"/>
    <w:link w:val="Heading3Char"/>
    <w:qFormat/>
    <w:rsid w:val="00380BAF"/>
    <w:pPr>
      <w:keepNext/>
      <w:spacing w:after="240" w:line="240" w:lineRule="auto"/>
      <w:outlineLvl w:val="2"/>
    </w:pPr>
    <w:rPr>
      <w:rFonts w:ascii="Times New Roman" w:eastAsia="Times New Roman" w:hAnsi="Times New Roman" w:cs="Arial"/>
      <w:b/>
      <w:color w:val="333333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CUSA H2 Char,level 2 Char,level2 Char,2 Char,Chapter Char,1.Seite Char,Sub Heading Char,Chapter Title Char,Attribute Heading 2 Char,H2 Char,h2 Char,(Alt+2) Char,heading2 Char,heading h2 Char,KJL:1st Level Char,Level 2 Char,PARA2 Char"/>
    <w:basedOn w:val="DefaultParagraphFont"/>
    <w:link w:val="Heading2"/>
    <w:rsid w:val="00380BAF"/>
    <w:rPr>
      <w:rFonts w:ascii="Arial Black" w:eastAsia="Times New Roman" w:hAnsi="Arial Black" w:cs="Times New Roman"/>
      <w:color w:val="333333"/>
      <w:szCs w:val="20"/>
      <w:lang w:bidi="en-US"/>
    </w:rPr>
  </w:style>
  <w:style w:type="character" w:customStyle="1" w:styleId="Heading3Char">
    <w:name w:val="Heading 3 Char"/>
    <w:basedOn w:val="DefaultParagraphFont"/>
    <w:link w:val="Heading3"/>
    <w:rsid w:val="00380BAF"/>
    <w:rPr>
      <w:rFonts w:ascii="Times New Roman" w:eastAsia="Times New Roman" w:hAnsi="Times New Roman" w:cs="Arial"/>
      <w:b/>
      <w:color w:val="333333"/>
      <w:szCs w:val="18"/>
      <w:lang w:bidi="en-US"/>
    </w:rPr>
  </w:style>
  <w:style w:type="paragraph" w:customStyle="1" w:styleId="Default">
    <w:name w:val="Default"/>
    <w:rsid w:val="003064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D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92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B9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079"/>
  </w:style>
  <w:style w:type="paragraph" w:styleId="Footer">
    <w:name w:val="footer"/>
    <w:basedOn w:val="Normal"/>
    <w:link w:val="FooterChar"/>
    <w:uiPriority w:val="99"/>
    <w:unhideWhenUsed/>
    <w:rsid w:val="00657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079"/>
  </w:style>
  <w:style w:type="paragraph" w:styleId="ListParagraph">
    <w:name w:val="List Paragraph"/>
    <w:basedOn w:val="Normal"/>
    <w:uiPriority w:val="34"/>
    <w:qFormat/>
    <w:rsid w:val="00221DD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D5AA0-675D-4279-8E96-9B4C265B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Delveer Johal</dc:creator>
  <cp:lastModifiedBy>Claire Hynes</cp:lastModifiedBy>
  <cp:revision>3</cp:revision>
  <cp:lastPrinted>2014-12-29T12:02:00Z</cp:lastPrinted>
  <dcterms:created xsi:type="dcterms:W3CDTF">2014-12-22T17:11:00Z</dcterms:created>
  <dcterms:modified xsi:type="dcterms:W3CDTF">2014-12-29T12:02:00Z</dcterms:modified>
</cp:coreProperties>
</file>