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56FC3F" w14:textId="1B9F6B41" w:rsidR="00964778" w:rsidRDefault="00FF4217" w:rsidP="00964778">
      <w:pPr>
        <w:pStyle w:val="Heading1"/>
        <w:numPr>
          <w:ilvl w:val="0"/>
          <w:numId w:val="12"/>
        </w:numPr>
      </w:pPr>
      <w:r>
        <w:t xml:space="preserve">DCP </w:t>
      </w:r>
      <w:r w:rsidR="00AD2EA5">
        <w:t xml:space="preserve">161 </w:t>
      </w:r>
      <w:r w:rsidR="004D75D4">
        <w:t>EDCM</w:t>
      </w:r>
      <w:r w:rsidR="00615B4F">
        <w:t xml:space="preserve"> LRIC</w:t>
      </w:r>
      <w:r w:rsidR="00AD2EA5">
        <w:t xml:space="preserve"> model r6648</w:t>
      </w:r>
    </w:p>
    <w:p w14:paraId="3217E244" w14:textId="3EBC3F26" w:rsidR="00964778" w:rsidRDefault="00964778" w:rsidP="00964778">
      <w:pPr>
        <w:pStyle w:val="Text"/>
        <w:numPr>
          <w:ilvl w:val="1"/>
          <w:numId w:val="12"/>
        </w:numPr>
      </w:pPr>
      <w:r>
        <w:t>This document describes an EDCM/</w:t>
      </w:r>
      <w:r w:rsidR="00615B4F">
        <w:t xml:space="preserve">LRIC </w:t>
      </w:r>
      <w:r>
        <w:t>tariff</w:t>
      </w:r>
      <w:r w:rsidR="00FF4217">
        <w:t xml:space="preserve"> model developed for the DCP </w:t>
      </w:r>
      <w:r w:rsidR="0044464C">
        <w:t>161</w:t>
      </w:r>
      <w:r>
        <w:t xml:space="preserve"> working group.  </w:t>
      </w:r>
      <w:r w:rsidR="00615B4F">
        <w:t>The reference version is model L</w:t>
      </w:r>
      <w:r>
        <w:t xml:space="preserve">201 published </w:t>
      </w:r>
      <w:r w:rsidR="00C629DA">
        <w:t>by the DCUSA Panel in 2013</w:t>
      </w:r>
      <w:r>
        <w:t>.</w:t>
      </w:r>
    </w:p>
    <w:p w14:paraId="59501B53" w14:textId="77777777" w:rsidR="00964778" w:rsidRDefault="00964778" w:rsidP="004F03A7">
      <w:pPr>
        <w:pStyle w:val="Heading2"/>
      </w:pPr>
      <w:r>
        <w:t>Structural changes</w:t>
      </w:r>
    </w:p>
    <w:p w14:paraId="0129B9F2" w14:textId="77777777" w:rsidR="0044464C" w:rsidRDefault="0044464C" w:rsidP="00964778">
      <w:pPr>
        <w:pStyle w:val="Text"/>
      </w:pPr>
      <w:r>
        <w:t>An additional column for exceeded capacity charges (p/kVA/day) appears in</w:t>
      </w:r>
      <w:r w:rsidR="00FF4217">
        <w:t xml:space="preserve"> tariff </w:t>
      </w:r>
      <w:r>
        <w:t>tables.</w:t>
      </w:r>
    </w:p>
    <w:p w14:paraId="1F9BFC76" w14:textId="77777777" w:rsidR="00964778" w:rsidRDefault="00964778" w:rsidP="004F03A7">
      <w:pPr>
        <w:pStyle w:val="Heading2"/>
      </w:pPr>
      <w:r>
        <w:t>Additional input data</w:t>
      </w:r>
    </w:p>
    <w:p w14:paraId="3E310186" w14:textId="01859EAF" w:rsidR="00964778" w:rsidRDefault="00FF4217" w:rsidP="00964778">
      <w:pPr>
        <w:pStyle w:val="Text"/>
      </w:pPr>
      <w:r>
        <w:t>The following add</w:t>
      </w:r>
      <w:r w:rsidR="00B23F95">
        <w:t>itional input data are required.</w:t>
      </w:r>
    </w:p>
    <w:p w14:paraId="119F0876" w14:textId="728D5A75" w:rsidR="00B23F95" w:rsidRDefault="00B23F95" w:rsidP="00B23F95">
      <w:pPr>
        <w:pStyle w:val="Text"/>
      </w:pPr>
      <w:r>
        <w:t>In t</w:t>
      </w:r>
      <w:r w:rsidR="00FF4217">
        <w:t xml:space="preserve">able </w:t>
      </w:r>
      <w:r w:rsidRPr="00B23F95">
        <w:rPr>
          <w:b/>
        </w:rPr>
        <w:t>1182. CDCM end user tariffs</w:t>
      </w:r>
      <w:r>
        <w:t xml:space="preserve">, </w:t>
      </w:r>
      <w:r w:rsidR="0044464C">
        <w:t xml:space="preserve">exceeded capacity charges (p/kVA/day) are </w:t>
      </w:r>
      <w:r>
        <w:t>required for the following CDCM all-the-way tariffs:</w:t>
      </w:r>
    </w:p>
    <w:p w14:paraId="5CAE701F" w14:textId="659B3182" w:rsidR="00B23F95" w:rsidRDefault="0044464C" w:rsidP="00B23F95">
      <w:pPr>
        <w:pStyle w:val="ListBullet"/>
      </w:pPr>
      <w:r>
        <w:t>LV HH Metered</w:t>
      </w:r>
    </w:p>
    <w:p w14:paraId="6F13CC8D" w14:textId="30A87BD7" w:rsidR="0044464C" w:rsidRDefault="0044464C" w:rsidP="00B23F95">
      <w:pPr>
        <w:pStyle w:val="ListBullet"/>
      </w:pPr>
      <w:r>
        <w:t>LV Sub HH Metered</w:t>
      </w:r>
    </w:p>
    <w:p w14:paraId="0DC744D6" w14:textId="4AA3C67D" w:rsidR="0044464C" w:rsidRDefault="0044464C" w:rsidP="00B23F95">
      <w:pPr>
        <w:pStyle w:val="ListBullet"/>
      </w:pPr>
      <w:r>
        <w:t>HV HH Metered</w:t>
      </w:r>
    </w:p>
    <w:p w14:paraId="44864C08" w14:textId="64C250CA" w:rsidR="00B23F95" w:rsidRDefault="00B23F95" w:rsidP="00B23F95">
      <w:pPr>
        <w:pStyle w:val="Text"/>
      </w:pPr>
      <w:r>
        <w:t xml:space="preserve">In table </w:t>
      </w:r>
      <w:r w:rsidRPr="00B23F95">
        <w:rPr>
          <w:b/>
        </w:rPr>
        <w:t>1183. LDNO volume data</w:t>
      </w:r>
      <w:r>
        <w:t xml:space="preserve">, </w:t>
      </w:r>
      <w:r w:rsidR="0044464C">
        <w:t xml:space="preserve">separate </w:t>
      </w:r>
      <w:r>
        <w:t xml:space="preserve">forecast volumes are required for </w:t>
      </w:r>
      <w:r w:rsidR="0044464C">
        <w:t xml:space="preserve">import capacity (kVA) and exceeded capacity (kVA) for </w:t>
      </w:r>
      <w:r>
        <w:t>the following EDCM LDNO tariffs:</w:t>
      </w:r>
    </w:p>
    <w:p w14:paraId="266029A8" w14:textId="77777777" w:rsidR="0044464C" w:rsidRDefault="0044464C" w:rsidP="0044464C">
      <w:pPr>
        <w:pStyle w:val="Text"/>
        <w:numPr>
          <w:ilvl w:val="2"/>
          <w:numId w:val="10"/>
        </w:numPr>
      </w:pPr>
      <w:r>
        <w:t>LDNO 0000: LV HH Metered</w:t>
      </w:r>
    </w:p>
    <w:p w14:paraId="522ACCED" w14:textId="77777777" w:rsidR="0044464C" w:rsidRDefault="0044464C" w:rsidP="0044464C">
      <w:pPr>
        <w:pStyle w:val="Text"/>
        <w:numPr>
          <w:ilvl w:val="2"/>
          <w:numId w:val="10"/>
        </w:numPr>
      </w:pPr>
      <w:r>
        <w:t>LDNO 132kV: LV HH Metered</w:t>
      </w:r>
    </w:p>
    <w:p w14:paraId="4F047118" w14:textId="77777777" w:rsidR="0044464C" w:rsidRDefault="0044464C" w:rsidP="0044464C">
      <w:pPr>
        <w:pStyle w:val="Text"/>
        <w:numPr>
          <w:ilvl w:val="2"/>
          <w:numId w:val="10"/>
        </w:numPr>
      </w:pPr>
      <w:r>
        <w:t>LDNO 132kV/EHV: LV HH Metered</w:t>
      </w:r>
    </w:p>
    <w:p w14:paraId="78738D1E" w14:textId="77777777" w:rsidR="0044464C" w:rsidRDefault="0044464C" w:rsidP="0044464C">
      <w:pPr>
        <w:pStyle w:val="Text"/>
        <w:numPr>
          <w:ilvl w:val="2"/>
          <w:numId w:val="10"/>
        </w:numPr>
      </w:pPr>
      <w:r>
        <w:t>LDNO EHV: LV HH Metered</w:t>
      </w:r>
    </w:p>
    <w:p w14:paraId="03F9AB38" w14:textId="77777777" w:rsidR="0044464C" w:rsidRDefault="0044464C" w:rsidP="0044464C">
      <w:pPr>
        <w:pStyle w:val="Text"/>
        <w:numPr>
          <w:ilvl w:val="2"/>
          <w:numId w:val="10"/>
        </w:numPr>
      </w:pPr>
      <w:r>
        <w:t xml:space="preserve">LDNO </w:t>
      </w:r>
      <w:proofErr w:type="spellStart"/>
      <w:r>
        <w:t>HVplus</w:t>
      </w:r>
      <w:proofErr w:type="spellEnd"/>
      <w:r>
        <w:t>: LV HH Metered</w:t>
      </w:r>
    </w:p>
    <w:p w14:paraId="1C2A2570" w14:textId="77777777" w:rsidR="0044464C" w:rsidRDefault="0044464C" w:rsidP="0044464C">
      <w:pPr>
        <w:pStyle w:val="Text"/>
        <w:numPr>
          <w:ilvl w:val="2"/>
          <w:numId w:val="10"/>
        </w:numPr>
      </w:pPr>
      <w:r>
        <w:t>LDNO 0000: LV Sub HH Metered</w:t>
      </w:r>
    </w:p>
    <w:p w14:paraId="17EB05F8" w14:textId="77777777" w:rsidR="0044464C" w:rsidRDefault="0044464C" w:rsidP="0044464C">
      <w:pPr>
        <w:pStyle w:val="Text"/>
        <w:numPr>
          <w:ilvl w:val="2"/>
          <w:numId w:val="10"/>
        </w:numPr>
      </w:pPr>
      <w:r>
        <w:t>LDNO 132kV: LV Sub HH Metered</w:t>
      </w:r>
    </w:p>
    <w:p w14:paraId="2E50AB20" w14:textId="77777777" w:rsidR="0044464C" w:rsidRDefault="0044464C" w:rsidP="0044464C">
      <w:pPr>
        <w:pStyle w:val="Text"/>
        <w:numPr>
          <w:ilvl w:val="2"/>
          <w:numId w:val="10"/>
        </w:numPr>
      </w:pPr>
      <w:r>
        <w:t>LDNO 132kV/EHV: LV Sub HH Metered</w:t>
      </w:r>
    </w:p>
    <w:p w14:paraId="67C1AEA8" w14:textId="77777777" w:rsidR="0044464C" w:rsidRDefault="0044464C" w:rsidP="0044464C">
      <w:pPr>
        <w:pStyle w:val="Text"/>
        <w:numPr>
          <w:ilvl w:val="2"/>
          <w:numId w:val="10"/>
        </w:numPr>
      </w:pPr>
      <w:r>
        <w:t>LDNO EHV: LV Sub HH Metered</w:t>
      </w:r>
    </w:p>
    <w:p w14:paraId="0C56608A" w14:textId="77777777" w:rsidR="0044464C" w:rsidRDefault="0044464C" w:rsidP="0044464C">
      <w:pPr>
        <w:pStyle w:val="Text"/>
        <w:numPr>
          <w:ilvl w:val="2"/>
          <w:numId w:val="10"/>
        </w:numPr>
      </w:pPr>
      <w:r>
        <w:t xml:space="preserve">LDNO </w:t>
      </w:r>
      <w:proofErr w:type="spellStart"/>
      <w:r>
        <w:t>HVplus</w:t>
      </w:r>
      <w:proofErr w:type="spellEnd"/>
      <w:r>
        <w:t>: LV Sub HH Metered</w:t>
      </w:r>
    </w:p>
    <w:p w14:paraId="68C24B1F" w14:textId="77777777" w:rsidR="0044464C" w:rsidRDefault="0044464C" w:rsidP="0044464C">
      <w:pPr>
        <w:pStyle w:val="Text"/>
        <w:numPr>
          <w:ilvl w:val="2"/>
          <w:numId w:val="10"/>
        </w:numPr>
      </w:pPr>
      <w:r>
        <w:t>LDNO 0000: HV HH Metered</w:t>
      </w:r>
    </w:p>
    <w:p w14:paraId="00C8DEEC" w14:textId="77777777" w:rsidR="0044464C" w:rsidRDefault="0044464C" w:rsidP="0044464C">
      <w:pPr>
        <w:pStyle w:val="Text"/>
        <w:numPr>
          <w:ilvl w:val="2"/>
          <w:numId w:val="10"/>
        </w:numPr>
      </w:pPr>
      <w:r>
        <w:t>LDNO 132kV: HV HH Metered</w:t>
      </w:r>
    </w:p>
    <w:p w14:paraId="351CC479" w14:textId="77777777" w:rsidR="0044464C" w:rsidRDefault="0044464C" w:rsidP="0044464C">
      <w:pPr>
        <w:pStyle w:val="Text"/>
        <w:numPr>
          <w:ilvl w:val="2"/>
          <w:numId w:val="10"/>
        </w:numPr>
      </w:pPr>
      <w:r>
        <w:t>LDNO 132kV/EHV: HV HH Metered</w:t>
      </w:r>
    </w:p>
    <w:p w14:paraId="2BAA2D67" w14:textId="77777777" w:rsidR="0044464C" w:rsidRDefault="0044464C" w:rsidP="0044464C">
      <w:pPr>
        <w:pStyle w:val="Text"/>
        <w:numPr>
          <w:ilvl w:val="2"/>
          <w:numId w:val="10"/>
        </w:numPr>
      </w:pPr>
      <w:r>
        <w:lastRenderedPageBreak/>
        <w:t>LDNO EHV: HV HH Metered</w:t>
      </w:r>
    </w:p>
    <w:p w14:paraId="3A9C866C" w14:textId="77777777" w:rsidR="0044464C" w:rsidRDefault="0044464C" w:rsidP="0044464C">
      <w:pPr>
        <w:pStyle w:val="Text"/>
        <w:numPr>
          <w:ilvl w:val="2"/>
          <w:numId w:val="10"/>
        </w:numPr>
      </w:pPr>
      <w:r>
        <w:t xml:space="preserve">LDNO </w:t>
      </w:r>
      <w:proofErr w:type="spellStart"/>
      <w:r>
        <w:t>HVplus</w:t>
      </w:r>
      <w:proofErr w:type="spellEnd"/>
      <w:r>
        <w:t>: HV HH Metered</w:t>
      </w:r>
    </w:p>
    <w:p w14:paraId="79145688" w14:textId="77777777" w:rsidR="00964778" w:rsidRDefault="00964778" w:rsidP="004F03A7">
      <w:pPr>
        <w:pStyle w:val="Heading2"/>
      </w:pPr>
      <w:r>
        <w:t>Modified input data</w:t>
      </w:r>
    </w:p>
    <w:p w14:paraId="262ED74E" w14:textId="63995C6E" w:rsidR="00964778" w:rsidRPr="00964778" w:rsidRDefault="00FF4217" w:rsidP="00964778">
      <w:pPr>
        <w:pStyle w:val="Text"/>
      </w:pPr>
      <w:r>
        <w:t>There are no other changes to input data.</w:t>
      </w:r>
    </w:p>
    <w:p w14:paraId="6E068ADF" w14:textId="77777777" w:rsidR="00964778" w:rsidRDefault="00964778" w:rsidP="004F03A7">
      <w:pPr>
        <w:pStyle w:val="Heading2"/>
      </w:pPr>
      <w:r>
        <w:t>Additional or modified outputs</w:t>
      </w:r>
    </w:p>
    <w:p w14:paraId="5859D877" w14:textId="28CF8B58" w:rsidR="00B23F95" w:rsidRPr="00B23F95" w:rsidRDefault="0044464C" w:rsidP="00B23F95">
      <w:pPr>
        <w:pStyle w:val="Text"/>
      </w:pPr>
      <w:r>
        <w:t xml:space="preserve">Exceeded capacity charges (p/kVA/day) </w:t>
      </w:r>
      <w:r w:rsidR="00FF4217" w:rsidRPr="00B23F95">
        <w:t xml:space="preserve">are shown in table </w:t>
      </w:r>
      <w:r w:rsidR="00B23F95" w:rsidRPr="00B23F95">
        <w:rPr>
          <w:b/>
        </w:rPr>
        <w:t>6002. LDNO discounted CDCM tariffs</w:t>
      </w:r>
      <w:r>
        <w:t xml:space="preserve"> on sheet </w:t>
      </w:r>
      <w:proofErr w:type="spellStart"/>
      <w:r>
        <w:t>LDNORev</w:t>
      </w:r>
      <w:proofErr w:type="spellEnd"/>
      <w:r>
        <w:t xml:space="preserve"> for the following tariffs:</w:t>
      </w:r>
    </w:p>
    <w:p w14:paraId="7A670366" w14:textId="77777777" w:rsidR="0044464C" w:rsidRDefault="0044464C" w:rsidP="0044464C">
      <w:pPr>
        <w:pStyle w:val="Text"/>
        <w:numPr>
          <w:ilvl w:val="2"/>
          <w:numId w:val="10"/>
        </w:numPr>
      </w:pPr>
      <w:r>
        <w:t>LDNO 0000: LV HH Metered</w:t>
      </w:r>
    </w:p>
    <w:p w14:paraId="5CFA5F82" w14:textId="77777777" w:rsidR="0044464C" w:rsidRDefault="0044464C" w:rsidP="0044464C">
      <w:pPr>
        <w:pStyle w:val="Text"/>
        <w:numPr>
          <w:ilvl w:val="2"/>
          <w:numId w:val="10"/>
        </w:numPr>
      </w:pPr>
      <w:r>
        <w:t>LDNO 132kV: LV HH Metered</w:t>
      </w:r>
    </w:p>
    <w:p w14:paraId="0C2ED705" w14:textId="77777777" w:rsidR="0044464C" w:rsidRDefault="0044464C" w:rsidP="0044464C">
      <w:pPr>
        <w:pStyle w:val="Text"/>
        <w:numPr>
          <w:ilvl w:val="2"/>
          <w:numId w:val="10"/>
        </w:numPr>
      </w:pPr>
      <w:r>
        <w:t>LDNO 132kV/EHV: LV HH Metered</w:t>
      </w:r>
    </w:p>
    <w:p w14:paraId="7BFB97A8" w14:textId="77777777" w:rsidR="0044464C" w:rsidRDefault="0044464C" w:rsidP="0044464C">
      <w:pPr>
        <w:pStyle w:val="Text"/>
        <w:numPr>
          <w:ilvl w:val="2"/>
          <w:numId w:val="10"/>
        </w:numPr>
      </w:pPr>
      <w:r>
        <w:t>LDNO EHV: LV HH Metered</w:t>
      </w:r>
    </w:p>
    <w:p w14:paraId="7DF5F4C0" w14:textId="77777777" w:rsidR="0044464C" w:rsidRDefault="0044464C" w:rsidP="0044464C">
      <w:pPr>
        <w:pStyle w:val="Text"/>
        <w:numPr>
          <w:ilvl w:val="2"/>
          <w:numId w:val="10"/>
        </w:numPr>
      </w:pPr>
      <w:r>
        <w:t xml:space="preserve">LDNO </w:t>
      </w:r>
      <w:proofErr w:type="spellStart"/>
      <w:r>
        <w:t>HVplus</w:t>
      </w:r>
      <w:proofErr w:type="spellEnd"/>
      <w:r>
        <w:t>: LV HH Metered</w:t>
      </w:r>
    </w:p>
    <w:p w14:paraId="5FBB592B" w14:textId="77777777" w:rsidR="0044464C" w:rsidRDefault="0044464C" w:rsidP="0044464C">
      <w:pPr>
        <w:pStyle w:val="Text"/>
        <w:numPr>
          <w:ilvl w:val="2"/>
          <w:numId w:val="10"/>
        </w:numPr>
      </w:pPr>
      <w:r>
        <w:t>LDNO 0000: LV Sub HH Metered</w:t>
      </w:r>
    </w:p>
    <w:p w14:paraId="3158A45C" w14:textId="77777777" w:rsidR="0044464C" w:rsidRDefault="0044464C" w:rsidP="0044464C">
      <w:pPr>
        <w:pStyle w:val="Text"/>
        <w:numPr>
          <w:ilvl w:val="2"/>
          <w:numId w:val="10"/>
        </w:numPr>
      </w:pPr>
      <w:r>
        <w:t>LDNO 132kV: LV Sub HH Metered</w:t>
      </w:r>
    </w:p>
    <w:p w14:paraId="30A619D1" w14:textId="77777777" w:rsidR="0044464C" w:rsidRDefault="0044464C" w:rsidP="0044464C">
      <w:pPr>
        <w:pStyle w:val="Text"/>
        <w:numPr>
          <w:ilvl w:val="2"/>
          <w:numId w:val="10"/>
        </w:numPr>
      </w:pPr>
      <w:r>
        <w:t>LDNO 132kV/EHV: LV Sub HH Metered</w:t>
      </w:r>
    </w:p>
    <w:p w14:paraId="6F3929D6" w14:textId="77777777" w:rsidR="0044464C" w:rsidRDefault="0044464C" w:rsidP="0044464C">
      <w:pPr>
        <w:pStyle w:val="Text"/>
        <w:numPr>
          <w:ilvl w:val="2"/>
          <w:numId w:val="10"/>
        </w:numPr>
      </w:pPr>
      <w:r>
        <w:t>LDNO EHV: LV Sub HH Metered</w:t>
      </w:r>
    </w:p>
    <w:p w14:paraId="7F06D872" w14:textId="77777777" w:rsidR="0044464C" w:rsidRDefault="0044464C" w:rsidP="0044464C">
      <w:pPr>
        <w:pStyle w:val="Text"/>
        <w:numPr>
          <w:ilvl w:val="2"/>
          <w:numId w:val="10"/>
        </w:numPr>
      </w:pPr>
      <w:r>
        <w:t xml:space="preserve">LDNO </w:t>
      </w:r>
      <w:proofErr w:type="spellStart"/>
      <w:r>
        <w:t>HVplus</w:t>
      </w:r>
      <w:proofErr w:type="spellEnd"/>
      <w:r>
        <w:t>: LV Sub HH Metered</w:t>
      </w:r>
    </w:p>
    <w:p w14:paraId="44AA8839" w14:textId="77777777" w:rsidR="0044464C" w:rsidRDefault="0044464C" w:rsidP="0044464C">
      <w:pPr>
        <w:pStyle w:val="Text"/>
        <w:numPr>
          <w:ilvl w:val="2"/>
          <w:numId w:val="10"/>
        </w:numPr>
      </w:pPr>
      <w:r>
        <w:t>LDNO 0000: HV HH Metered</w:t>
      </w:r>
    </w:p>
    <w:p w14:paraId="5D38C175" w14:textId="77777777" w:rsidR="0044464C" w:rsidRDefault="0044464C" w:rsidP="0044464C">
      <w:pPr>
        <w:pStyle w:val="Text"/>
        <w:numPr>
          <w:ilvl w:val="2"/>
          <w:numId w:val="10"/>
        </w:numPr>
      </w:pPr>
      <w:r>
        <w:t>LDNO 132kV: HV HH Metered</w:t>
      </w:r>
    </w:p>
    <w:p w14:paraId="65627BAB" w14:textId="77777777" w:rsidR="0044464C" w:rsidRDefault="0044464C" w:rsidP="0044464C">
      <w:pPr>
        <w:pStyle w:val="Text"/>
        <w:numPr>
          <w:ilvl w:val="2"/>
          <w:numId w:val="10"/>
        </w:numPr>
      </w:pPr>
      <w:r>
        <w:t>LDNO 132kV/EHV: HV HH Metered</w:t>
      </w:r>
    </w:p>
    <w:p w14:paraId="0E2F4AFB" w14:textId="77777777" w:rsidR="0044464C" w:rsidRDefault="0044464C" w:rsidP="0044464C">
      <w:pPr>
        <w:pStyle w:val="Text"/>
        <w:numPr>
          <w:ilvl w:val="2"/>
          <w:numId w:val="10"/>
        </w:numPr>
      </w:pPr>
      <w:r>
        <w:t>LDNO EHV: HV HH Metered</w:t>
      </w:r>
    </w:p>
    <w:p w14:paraId="475C3C53" w14:textId="77777777" w:rsidR="0044464C" w:rsidRDefault="0044464C" w:rsidP="0044464C">
      <w:pPr>
        <w:pStyle w:val="Text"/>
        <w:numPr>
          <w:ilvl w:val="2"/>
          <w:numId w:val="10"/>
        </w:numPr>
      </w:pPr>
      <w:r>
        <w:t xml:space="preserve">LDNO </w:t>
      </w:r>
      <w:proofErr w:type="spellStart"/>
      <w:r>
        <w:t>HVplus</w:t>
      </w:r>
      <w:proofErr w:type="spellEnd"/>
      <w:r>
        <w:t>: HV HH Metered</w:t>
      </w:r>
    </w:p>
    <w:p w14:paraId="0C0646A9" w14:textId="77777777" w:rsidR="00964778" w:rsidRDefault="00964778" w:rsidP="004F03A7">
      <w:pPr>
        <w:pStyle w:val="Heading2"/>
      </w:pPr>
      <w:r>
        <w:t>Additional calculation tables</w:t>
      </w:r>
    </w:p>
    <w:p w14:paraId="67D1862D" w14:textId="77777777" w:rsidR="00964778" w:rsidRPr="00964778" w:rsidRDefault="00964778" w:rsidP="00964778">
      <w:pPr>
        <w:pStyle w:val="Text"/>
      </w:pPr>
      <w:r>
        <w:t>There are no additional calculation tables.</w:t>
      </w:r>
    </w:p>
    <w:p w14:paraId="6C1562CF" w14:textId="77777777" w:rsidR="00964778" w:rsidRDefault="00964778" w:rsidP="00964778">
      <w:pPr>
        <w:pStyle w:val="Heading2"/>
      </w:pPr>
      <w:r>
        <w:t>Modified calculation tables</w:t>
      </w:r>
    </w:p>
    <w:p w14:paraId="1F5BF84C" w14:textId="19317477" w:rsidR="00FF4217" w:rsidRPr="00B23F95" w:rsidRDefault="00B23F95" w:rsidP="00B23F95">
      <w:pPr>
        <w:pStyle w:val="Text"/>
        <w:rPr>
          <w:lang w:bidi="ar-SA"/>
        </w:rPr>
      </w:pPr>
      <w:r w:rsidRPr="00B23F95">
        <w:t xml:space="preserve">The list </w:t>
      </w:r>
      <w:r w:rsidR="0044464C">
        <w:t xml:space="preserve">of tariff components </w:t>
      </w:r>
      <w:r w:rsidRPr="00B23F95">
        <w:t xml:space="preserve">has been </w:t>
      </w:r>
      <w:r w:rsidR="00FF4217" w:rsidRPr="00B23F95">
        <w:t>expanded in</w:t>
      </w:r>
      <w:r w:rsidRPr="00B23F95">
        <w:t xml:space="preserve"> table </w:t>
      </w:r>
      <w:r w:rsidRPr="00B23F95">
        <w:rPr>
          <w:b/>
        </w:rPr>
        <w:t>6001. Applicable discount for each tariff</w:t>
      </w:r>
      <w:r w:rsidRPr="00B23F95">
        <w:t>.</w:t>
      </w:r>
    </w:p>
    <w:p w14:paraId="2EF14AD8" w14:textId="77777777" w:rsidR="00964778" w:rsidRDefault="00964778" w:rsidP="00964778">
      <w:pPr>
        <w:pStyle w:val="Heading2"/>
      </w:pPr>
      <w:r>
        <w:lastRenderedPageBreak/>
        <w:t>Other changes</w:t>
      </w:r>
    </w:p>
    <w:p w14:paraId="7971D9B3" w14:textId="77777777" w:rsidR="00910358" w:rsidRDefault="00910358" w:rsidP="00910358">
      <w:pPr>
        <w:pStyle w:val="Text"/>
        <w:rPr>
          <w:lang w:val="en-US" w:bidi="ar-SA"/>
        </w:rPr>
      </w:pPr>
      <w:r>
        <w:rPr>
          <w:lang w:val="en-US" w:bidi="ar-SA"/>
        </w:rPr>
        <w:t>DCP 163 has been implemented (removal of CDCM HV Sub tariffs).</w:t>
      </w:r>
    </w:p>
    <w:p w14:paraId="103F1EAD" w14:textId="77777777" w:rsidR="0044464C" w:rsidRDefault="0044464C" w:rsidP="00910358">
      <w:pPr>
        <w:pStyle w:val="Text"/>
        <w:rPr>
          <w:lang w:val="en-US" w:bidi="ar-SA"/>
        </w:rPr>
      </w:pPr>
      <w:r>
        <w:rPr>
          <w:lang w:val="en-US" w:bidi="ar-SA"/>
        </w:rPr>
        <w:t>The number of tariff pairs in the model is 600 (instead of 300).</w:t>
      </w:r>
    </w:p>
    <w:p w14:paraId="471D3C48" w14:textId="77777777" w:rsidR="00F76F66" w:rsidRPr="003F7899" w:rsidRDefault="00F76F66" w:rsidP="00F76F66">
      <w:pPr>
        <w:pStyle w:val="Text"/>
        <w:rPr>
          <w:lang w:val="en-US" w:bidi="ar-SA"/>
        </w:rPr>
      </w:pPr>
      <w:r w:rsidRPr="003F7899">
        <w:rPr>
          <w:lang w:val="en-US" w:bidi="ar-SA"/>
        </w:rPr>
        <w:t xml:space="preserve">The table previously known as 4701 (total EDCM revenue, including LDNOs on </w:t>
      </w:r>
      <w:bookmarkStart w:id="0" w:name="_GoBack"/>
      <w:bookmarkEnd w:id="0"/>
      <w:r w:rsidRPr="003F7899">
        <w:rPr>
          <w:lang w:val="en-US" w:bidi="ar-SA"/>
        </w:rPr>
        <w:t>discounted CDCM tariffs) is now 6101, reflecting its dependency on table 6004.</w:t>
      </w:r>
    </w:p>
    <w:p w14:paraId="745BC45E" w14:textId="77777777" w:rsidR="0044464C" w:rsidRDefault="0044464C" w:rsidP="00910358">
      <w:pPr>
        <w:pStyle w:val="Text"/>
        <w:rPr>
          <w:lang w:val="en-US" w:bidi="ar-SA"/>
        </w:rPr>
      </w:pPr>
      <w:r>
        <w:rPr>
          <w:lang w:val="en-US" w:bidi="ar-SA"/>
        </w:rPr>
        <w:t>A few cosmetic errors have been corrected, including:</w:t>
      </w:r>
    </w:p>
    <w:p w14:paraId="48322260" w14:textId="7F89464D" w:rsidR="00910358" w:rsidRDefault="00910358" w:rsidP="0044464C">
      <w:pPr>
        <w:pStyle w:val="Text"/>
        <w:numPr>
          <w:ilvl w:val="2"/>
          <w:numId w:val="10"/>
        </w:numPr>
        <w:rPr>
          <w:lang w:val="en-US" w:bidi="ar-SA"/>
        </w:rPr>
      </w:pPr>
      <w:r w:rsidRPr="003F7899">
        <w:rPr>
          <w:lang w:val="en-US" w:bidi="ar-SA"/>
        </w:rPr>
        <w:t>The description of table 1131 now correctly refers to table 2706 in post-DCP 130 CDCM models as well as table 2705 in pre-DCP 130 CDCM models.</w:t>
      </w:r>
    </w:p>
    <w:p w14:paraId="465D8E52" w14:textId="77777777" w:rsidR="00910358" w:rsidRPr="003F7899" w:rsidRDefault="00910358" w:rsidP="0044464C">
      <w:pPr>
        <w:pStyle w:val="Text"/>
        <w:numPr>
          <w:ilvl w:val="2"/>
          <w:numId w:val="10"/>
        </w:numPr>
        <w:rPr>
          <w:lang w:val="en-US" w:bidi="ar-SA"/>
        </w:rPr>
      </w:pPr>
      <w:r>
        <w:rPr>
          <w:lang w:val="en-US" w:bidi="ar-SA"/>
        </w:rPr>
        <w:t>Table 4318 (previously 4316) no longer has a typo in its name.</w:t>
      </w:r>
    </w:p>
    <w:p w14:paraId="0E29CAA4" w14:textId="77777777" w:rsidR="00910358" w:rsidRPr="003F7899" w:rsidRDefault="00910358" w:rsidP="0044464C">
      <w:pPr>
        <w:pStyle w:val="Text"/>
        <w:numPr>
          <w:ilvl w:val="2"/>
          <w:numId w:val="10"/>
        </w:numPr>
        <w:rPr>
          <w:lang w:val="en-US" w:bidi="ar-SA"/>
        </w:rPr>
      </w:pPr>
      <w:r>
        <w:rPr>
          <w:lang w:val="en-US" w:bidi="ar-SA"/>
        </w:rPr>
        <w:t>Tables 4328</w:t>
      </w:r>
      <w:r w:rsidRPr="003F7899">
        <w:rPr>
          <w:lang w:val="en-US" w:bidi="ar-SA"/>
        </w:rPr>
        <w:t xml:space="preserve"> and </w:t>
      </w:r>
      <w:r>
        <w:rPr>
          <w:lang w:val="en-US" w:bidi="ar-SA"/>
        </w:rPr>
        <w:t xml:space="preserve">4476 (previously </w:t>
      </w:r>
      <w:r w:rsidRPr="003F7899">
        <w:rPr>
          <w:lang w:val="en-US" w:bidi="ar-SA"/>
        </w:rPr>
        <w:t xml:space="preserve">4326 and </w:t>
      </w:r>
      <w:r>
        <w:rPr>
          <w:lang w:val="en-US" w:bidi="ar-SA"/>
        </w:rPr>
        <w:t>4474)</w:t>
      </w:r>
      <w:r w:rsidRPr="003F7899">
        <w:rPr>
          <w:lang w:val="en-US" w:bidi="ar-SA"/>
        </w:rPr>
        <w:t xml:space="preserve"> have more explicit names and simplified Excel formulas.</w:t>
      </w:r>
    </w:p>
    <w:p w14:paraId="744FA9CD" w14:textId="77777777" w:rsidR="00910358" w:rsidRPr="003F7899" w:rsidRDefault="00910358" w:rsidP="0044464C">
      <w:pPr>
        <w:pStyle w:val="Text"/>
        <w:numPr>
          <w:ilvl w:val="2"/>
          <w:numId w:val="10"/>
        </w:numPr>
        <w:rPr>
          <w:lang w:val="en-US" w:bidi="ar-SA"/>
        </w:rPr>
      </w:pPr>
      <w:r w:rsidRPr="003F7899">
        <w:rPr>
          <w:lang w:val="en-US" w:bidi="ar-SA"/>
        </w:rPr>
        <w:t>Table 4454 now correctly refers to all “adders” rater than just the “fixed adder”.</w:t>
      </w:r>
    </w:p>
    <w:sectPr w:rsidR="00910358" w:rsidRPr="003F7899" w:rsidSect="00964778">
      <w:footerReference w:type="default" r:id="rId8"/>
      <w:pgSz w:w="11900" w:h="16840"/>
      <w:pgMar w:top="1800" w:right="1440" w:bottom="1440" w:left="1440" w:header="1080" w:footer="835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67C525" w14:textId="77777777" w:rsidR="00C629DA" w:rsidRDefault="00C629DA" w:rsidP="00964778">
      <w:pPr>
        <w:spacing w:after="0"/>
      </w:pPr>
      <w:r>
        <w:separator/>
      </w:r>
    </w:p>
  </w:endnote>
  <w:endnote w:type="continuationSeparator" w:id="0">
    <w:p w14:paraId="428BA1D5" w14:textId="77777777" w:rsidR="00C629DA" w:rsidRDefault="00C629DA" w:rsidP="0096477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ÇlÇr ÉSÉVÉbÉN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0FF2CF" w14:textId="77777777" w:rsidR="00C629DA" w:rsidRDefault="00C629DA">
    <w:pPr>
      <w:pStyle w:val="Footer"/>
    </w:pPr>
    <w:r w:rsidRPr="008021FC">
      <w:tab/>
    </w:r>
    <w:r>
      <w:fldChar w:fldCharType="begin"/>
    </w:r>
    <w:r>
      <w:instrText xml:space="preserve"> PAGE  \* MERGEFORMAT </w:instrText>
    </w:r>
    <w:r>
      <w:fldChar w:fldCharType="separate"/>
    </w:r>
    <w:r w:rsidR="00F76F66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D49DEF" w14:textId="77777777" w:rsidR="00C629DA" w:rsidRDefault="00C629DA" w:rsidP="00964778">
      <w:pPr>
        <w:spacing w:after="0"/>
      </w:pPr>
      <w:r>
        <w:separator/>
      </w:r>
    </w:p>
  </w:footnote>
  <w:footnote w:type="continuationSeparator" w:id="0">
    <w:p w14:paraId="6BF62F40" w14:textId="77777777" w:rsidR="00C629DA" w:rsidRDefault="00C629DA" w:rsidP="0096477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A3BE4C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CBBEBDD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FB87DBC"/>
    <w:multiLevelType w:val="multilevel"/>
    <w:tmpl w:val="3C283E6E"/>
    <w:lvl w:ilvl="0">
      <w:start w:val="1"/>
      <w:numFmt w:val="none"/>
      <w:suff w:val="nothing"/>
      <w:lvlText w:val=""/>
      <w:lvlJc w:val="left"/>
      <w:rPr>
        <w:rFonts w:hint="default"/>
      </w:rPr>
    </w:lvl>
    <w:lvl w:ilvl="1">
      <w:start w:val="1"/>
      <w:numFmt w:val="decimal"/>
      <w:lvlRestart w:val="0"/>
      <w:pStyle w:val="Text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195"/>
        </w:tabs>
        <w:ind w:left="1195" w:hanging="475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685"/>
        </w:tabs>
        <w:ind w:left="1685" w:hanging="490"/>
      </w:pPr>
      <w:rPr>
        <w:rFonts w:hint="default"/>
        <w:color w:val="auto"/>
        <w:sz w:val="24"/>
      </w:rPr>
    </w:lvl>
    <w:lvl w:ilvl="4">
      <w:start w:val="1"/>
      <w:numFmt w:val="bullet"/>
      <w:lvlText w:val="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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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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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color w:val="auto"/>
      </w:rPr>
    </w:lvl>
  </w:abstractNum>
  <w:abstractNum w:abstractNumId="3">
    <w:nsid w:val="45F57804"/>
    <w:multiLevelType w:val="hybridMultilevel"/>
    <w:tmpl w:val="246C9F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</w:num>
  <w:num w:numId="5">
    <w:abstractNumId w:val="2"/>
  </w:num>
  <w:num w:numId="6">
    <w:abstractNumId w:val="0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3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964778"/>
    <w:rsid w:val="00012D36"/>
    <w:rsid w:val="0044464C"/>
    <w:rsid w:val="004D75D4"/>
    <w:rsid w:val="004F03A7"/>
    <w:rsid w:val="00615B4F"/>
    <w:rsid w:val="00747B12"/>
    <w:rsid w:val="008620BE"/>
    <w:rsid w:val="00910358"/>
    <w:rsid w:val="00964778"/>
    <w:rsid w:val="009F1DB7"/>
    <w:rsid w:val="00AD2EA5"/>
    <w:rsid w:val="00B23F95"/>
    <w:rsid w:val="00C629DA"/>
    <w:rsid w:val="00D81270"/>
    <w:rsid w:val="00D844C1"/>
    <w:rsid w:val="00DD37C4"/>
    <w:rsid w:val="00DF5AE2"/>
    <w:rsid w:val="00EA3CD3"/>
    <w:rsid w:val="00F76F66"/>
    <w:rsid w:val="00FD6EEC"/>
    <w:rsid w:val="00FF4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D23117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pPr>
      <w:spacing w:after="240"/>
      <w:jc w:val="both"/>
    </w:pPr>
    <w:rPr>
      <w:kern w:val="14"/>
      <w:sz w:val="24"/>
      <w:lang w:val="en-GB" w:bidi="en-US"/>
    </w:rPr>
  </w:style>
  <w:style w:type="paragraph" w:styleId="Heading1">
    <w:name w:val="heading 1"/>
    <w:basedOn w:val="Normal"/>
    <w:next w:val="Text"/>
    <w:qFormat/>
    <w:pPr>
      <w:keepNext/>
      <w:numPr>
        <w:numId w:val="10"/>
      </w:numPr>
      <w:spacing w:after="180"/>
      <w:jc w:val="left"/>
      <w:outlineLvl w:val="0"/>
    </w:pPr>
    <w:rPr>
      <w:rFonts w:ascii="Arial Black" w:hAnsi="Arial Black"/>
      <w:color w:val="333333"/>
      <w:kern w:val="0"/>
      <w:sz w:val="28"/>
      <w:lang w:eastAsia="ja-JP"/>
    </w:rPr>
  </w:style>
  <w:style w:type="paragraph" w:styleId="Heading2">
    <w:name w:val="heading 2"/>
    <w:basedOn w:val="Normal"/>
    <w:next w:val="Text"/>
    <w:qFormat/>
    <w:rsid w:val="004F03A7"/>
    <w:pPr>
      <w:keepNext/>
      <w:jc w:val="left"/>
      <w:outlineLvl w:val="1"/>
    </w:pPr>
    <w:rPr>
      <w:rFonts w:ascii="Arial Black" w:hAnsi="Arial Black"/>
      <w:color w:val="333333"/>
      <w:kern w:val="0"/>
      <w:sz w:val="20"/>
    </w:rPr>
  </w:style>
  <w:style w:type="paragraph" w:styleId="Heading3">
    <w:name w:val="heading 3"/>
    <w:basedOn w:val="Normal"/>
    <w:next w:val="Text"/>
    <w:qFormat/>
    <w:rsid w:val="00F51716"/>
    <w:pPr>
      <w:keepNext/>
      <w:jc w:val="left"/>
      <w:outlineLvl w:val="2"/>
    </w:pPr>
    <w:rPr>
      <w:rFonts w:cs="Arial"/>
      <w:b/>
      <w:color w:val="333333"/>
      <w:kern w:val="0"/>
      <w:sz w:val="22"/>
      <w:szCs w:val="18"/>
    </w:rPr>
  </w:style>
  <w:style w:type="paragraph" w:styleId="Heading4">
    <w:name w:val="heading 4"/>
    <w:basedOn w:val="Normal"/>
    <w:next w:val="Normal"/>
    <w:qFormat/>
    <w:pPr>
      <w:keepNext/>
      <w:jc w:val="left"/>
      <w:outlineLvl w:val="3"/>
    </w:pPr>
    <w:rPr>
      <w:i/>
      <w:shd w:val="clear" w:color="FFFFFF" w:fil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0"/>
      <w:jc w:val="left"/>
    </w:pPr>
  </w:style>
  <w:style w:type="paragraph" w:styleId="Caption">
    <w:name w:val="caption"/>
    <w:basedOn w:val="Normal"/>
    <w:next w:val="Table"/>
    <w:qFormat/>
    <w:pPr>
      <w:keepNext/>
      <w:keepLines/>
      <w:tabs>
        <w:tab w:val="left" w:pos="1080"/>
      </w:tabs>
      <w:ind w:left="1080" w:hanging="1080"/>
      <w:jc w:val="left"/>
      <w:outlineLvl w:val="4"/>
    </w:pPr>
    <w:rPr>
      <w:rFonts w:eastAsia="MS Mincho"/>
      <w:b/>
      <w:sz w:val="22"/>
    </w:rPr>
  </w:style>
  <w:style w:type="paragraph" w:customStyle="1" w:styleId="Code">
    <w:name w:val="Code"/>
    <w:basedOn w:val="BodyText"/>
    <w:rPr>
      <w:rFonts w:ascii="Courier" w:hAnsi="Courier"/>
      <w:sz w:val="16"/>
    </w:rPr>
  </w:style>
  <w:style w:type="paragraph" w:customStyle="1" w:styleId="DocumentControl">
    <w:name w:val="Document Control"/>
    <w:basedOn w:val="Normal"/>
    <w:pPr>
      <w:tabs>
        <w:tab w:val="left" w:pos="1786"/>
        <w:tab w:val="left" w:pos="9000"/>
      </w:tabs>
      <w:spacing w:after="0" w:line="240" w:lineRule="exact"/>
      <w:jc w:val="left"/>
    </w:pPr>
    <w:rPr>
      <w:rFonts w:ascii="Arial Black" w:hAnsi="Arial Black"/>
      <w:kern w:val="20"/>
      <w:sz w:val="20"/>
    </w:rPr>
  </w:style>
  <w:style w:type="paragraph" w:styleId="DocumentMap">
    <w:name w:val="Document Map"/>
    <w:basedOn w:val="Normal"/>
    <w:semiHidden/>
    <w:pPr>
      <w:shd w:val="clear" w:color="auto" w:fill="000080"/>
      <w:tabs>
        <w:tab w:val="num" w:pos="720"/>
      </w:tabs>
      <w:ind w:left="720" w:hanging="720"/>
    </w:pPr>
    <w:rPr>
      <w:rFonts w:ascii="Tahoma" w:eastAsia="MS Gothic" w:hAnsi="Tahoma"/>
      <w:sz w:val="18"/>
    </w:rPr>
  </w:style>
  <w:style w:type="paragraph" w:customStyle="1" w:styleId="DraftingNote">
    <w:name w:val="Drafting Note"/>
    <w:basedOn w:val="Normal"/>
    <w:rPr>
      <w:i/>
      <w:color w:val="FF0000"/>
      <w:shd w:val="clear" w:color="FFFFFF" w:fill="FFFF99"/>
    </w:rPr>
  </w:style>
  <w:style w:type="character" w:customStyle="1" w:styleId="DraftingNoteChar">
    <w:name w:val="Drafting Note Char"/>
    <w:basedOn w:val="DefaultParagraphFont"/>
    <w:rPr>
      <w:rFonts w:cs="Times New Roman"/>
      <w:i/>
      <w:color w:val="FF0000"/>
      <w:kern w:val="14"/>
      <w:sz w:val="24"/>
      <w:shd w:val="clear" w:color="FFFFFF" w:fill="FFFF99"/>
      <w:lang w:val="en-GB" w:eastAsia="en-US"/>
    </w:rPr>
  </w:style>
  <w:style w:type="paragraph" w:customStyle="1" w:styleId="Equation">
    <w:name w:val="Equation"/>
    <w:basedOn w:val="BodyText"/>
    <w:pPr>
      <w:tabs>
        <w:tab w:val="right" w:pos="8640"/>
      </w:tabs>
      <w:spacing w:after="240"/>
      <w:ind w:left="1080"/>
    </w:pPr>
  </w:style>
  <w:style w:type="paragraph" w:customStyle="1" w:styleId="Eqwhere">
    <w:name w:val="Eqwhere"/>
    <w:basedOn w:val="BodyText"/>
    <w:pPr>
      <w:spacing w:after="240"/>
      <w:ind w:left="720"/>
    </w:pPr>
  </w:style>
  <w:style w:type="character" w:styleId="FollowedHyperlink">
    <w:name w:val="FollowedHyperlink"/>
    <w:basedOn w:val="DefaultParagraphFont"/>
    <w:rPr>
      <w:rFonts w:cs="Times New Roman"/>
      <w:color w:val="auto"/>
      <w:u w:val="none"/>
    </w:rPr>
  </w:style>
  <w:style w:type="paragraph" w:styleId="Header">
    <w:name w:val="header"/>
    <w:basedOn w:val="Normal"/>
    <w:pPr>
      <w:tabs>
        <w:tab w:val="right" w:pos="9000"/>
      </w:tabs>
      <w:spacing w:after="0" w:line="240" w:lineRule="exact"/>
      <w:jc w:val="left"/>
    </w:pPr>
    <w:rPr>
      <w:rFonts w:ascii="Arial" w:hAnsi="Arial"/>
      <w:color w:val="0066CC"/>
      <w:kern w:val="18"/>
      <w:sz w:val="18"/>
    </w:rPr>
  </w:style>
  <w:style w:type="paragraph" w:styleId="Footer">
    <w:name w:val="footer"/>
    <w:basedOn w:val="Header"/>
    <w:semiHidden/>
  </w:style>
  <w:style w:type="character" w:styleId="FootnoteReference">
    <w:name w:val="footnote reference"/>
    <w:basedOn w:val="DefaultParagraphFont"/>
    <w:semiHidden/>
    <w:rPr>
      <w:rFonts w:cs="Times New Roman"/>
      <w:vertAlign w:val="superscript"/>
    </w:rPr>
  </w:style>
  <w:style w:type="paragraph" w:styleId="FootnoteText">
    <w:name w:val="footnote text"/>
    <w:basedOn w:val="Normal"/>
    <w:semiHidden/>
    <w:pPr>
      <w:tabs>
        <w:tab w:val="left" w:pos="180"/>
      </w:tabs>
      <w:spacing w:after="0"/>
      <w:ind w:left="180" w:hanging="180"/>
      <w:jc w:val="left"/>
    </w:pPr>
    <w:rPr>
      <w:sz w:val="18"/>
    </w:rPr>
  </w:style>
  <w:style w:type="paragraph" w:customStyle="1" w:styleId="Hidden">
    <w:name w:val="Hidden"/>
    <w:basedOn w:val="DocumentControl"/>
    <w:rPr>
      <w:vanish/>
      <w:color w:val="FF6633"/>
    </w:rPr>
  </w:style>
  <w:style w:type="character" w:styleId="Hyperlink">
    <w:name w:val="Hyperlink"/>
    <w:basedOn w:val="DefaultParagraphFont"/>
    <w:rPr>
      <w:rFonts w:cs="Times New Roman"/>
      <w:color w:val="auto"/>
    </w:rPr>
  </w:style>
  <w:style w:type="paragraph" w:styleId="ListBullet">
    <w:name w:val="List Bullet"/>
    <w:basedOn w:val="Normal"/>
    <w:pPr>
      <w:numPr>
        <w:ilvl w:val="2"/>
        <w:numId w:val="10"/>
      </w:numPr>
    </w:pPr>
  </w:style>
  <w:style w:type="paragraph" w:styleId="ListBullet2">
    <w:name w:val="List Bullet 2"/>
    <w:basedOn w:val="Normal"/>
    <w:pPr>
      <w:numPr>
        <w:ilvl w:val="3"/>
        <w:numId w:val="10"/>
      </w:numPr>
    </w:pPr>
  </w:style>
  <w:style w:type="paragraph" w:styleId="PlainText">
    <w:name w:val="Plain Text"/>
    <w:basedOn w:val="Normal"/>
    <w:rPr>
      <w:rFonts w:ascii="Courier" w:hAnsi="Courier"/>
      <w:szCs w:val="24"/>
    </w:rPr>
  </w:style>
  <w:style w:type="paragraph" w:customStyle="1" w:styleId="Quotation">
    <w:name w:val="Quotation"/>
    <w:basedOn w:val="BodyText"/>
    <w:pPr>
      <w:spacing w:after="240"/>
      <w:ind w:left="1080" w:right="360"/>
      <w:jc w:val="both"/>
    </w:pPr>
    <w:rPr>
      <w:spacing w:val="-4"/>
      <w:kern w:val="20"/>
    </w:rPr>
  </w:style>
  <w:style w:type="paragraph" w:customStyle="1" w:styleId="Table">
    <w:name w:val="Table"/>
    <w:basedOn w:val="Normal"/>
    <w:pPr>
      <w:tabs>
        <w:tab w:val="num" w:pos="720"/>
      </w:tabs>
      <w:spacing w:before="120" w:after="120"/>
      <w:jc w:val="left"/>
    </w:pPr>
    <w:rPr>
      <w:sz w:val="22"/>
    </w:rPr>
  </w:style>
  <w:style w:type="table" w:styleId="TableGrid">
    <w:name w:val="Table Grid"/>
    <w:basedOn w:val="TableNormal"/>
    <w:pPr>
      <w:spacing w:after="240"/>
      <w:jc w:val="both"/>
    </w:pPr>
    <w:rPr>
      <w:lang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LastNote">
    <w:name w:val="Table Last Note"/>
    <w:basedOn w:val="Normal"/>
    <w:pPr>
      <w:keepLines/>
      <w:tabs>
        <w:tab w:val="num" w:pos="0"/>
      </w:tabs>
      <w:spacing w:before="40"/>
    </w:pPr>
    <w:rPr>
      <w:rFonts w:cs="Arial"/>
      <w:sz w:val="18"/>
      <w:szCs w:val="24"/>
    </w:rPr>
  </w:style>
  <w:style w:type="paragraph" w:customStyle="1" w:styleId="TableNotes">
    <w:name w:val="Table Notes"/>
    <w:basedOn w:val="Normal"/>
    <w:pPr>
      <w:keepNext/>
      <w:keepLines/>
      <w:tabs>
        <w:tab w:val="num" w:pos="720"/>
      </w:tabs>
      <w:spacing w:before="40" w:after="40"/>
    </w:pPr>
    <w:rPr>
      <w:i/>
      <w:sz w:val="18"/>
    </w:rPr>
  </w:style>
  <w:style w:type="paragraph" w:customStyle="1" w:styleId="Text">
    <w:name w:val="Text"/>
    <w:basedOn w:val="Normal"/>
    <w:pPr>
      <w:numPr>
        <w:ilvl w:val="1"/>
        <w:numId w:val="10"/>
      </w:numPr>
    </w:pPr>
  </w:style>
  <w:style w:type="paragraph" w:styleId="TOC1">
    <w:name w:val="toc 1"/>
    <w:basedOn w:val="Normal"/>
    <w:next w:val="Normal"/>
    <w:autoRedefine/>
    <w:semiHidden/>
    <w:pPr>
      <w:keepNext/>
      <w:tabs>
        <w:tab w:val="left" w:pos="353"/>
        <w:tab w:val="right" w:leader="dot" w:pos="9000"/>
      </w:tabs>
      <w:spacing w:before="180" w:after="0"/>
      <w:ind w:left="360" w:right="374" w:hanging="360"/>
      <w:jc w:val="left"/>
    </w:pPr>
    <w:rPr>
      <w:rFonts w:ascii="Arial" w:hAnsi="Arial"/>
      <w:b/>
      <w:noProof/>
      <w:kern w:val="0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right" w:leader="dot" w:pos="9000"/>
      </w:tabs>
      <w:spacing w:before="240" w:after="0"/>
      <w:ind w:right="360"/>
      <w:jc w:val="left"/>
    </w:pPr>
    <w:rPr>
      <w:b/>
      <w:noProof/>
      <w:kern w:val="0"/>
      <w:sz w:val="22"/>
    </w:rPr>
  </w:style>
  <w:style w:type="paragraph" w:styleId="TOC3">
    <w:name w:val="toc 3"/>
    <w:basedOn w:val="Normal"/>
    <w:next w:val="Normal"/>
    <w:autoRedefine/>
    <w:semiHidden/>
    <w:pPr>
      <w:tabs>
        <w:tab w:val="right" w:leader="dot" w:pos="9000"/>
      </w:tabs>
      <w:spacing w:after="0"/>
      <w:ind w:right="380"/>
    </w:pPr>
    <w:rPr>
      <w:noProof/>
      <w:sz w:val="18"/>
    </w:rPr>
  </w:style>
  <w:style w:type="paragraph" w:styleId="TOCHeading">
    <w:name w:val="TOC Heading"/>
    <w:basedOn w:val="TOC1"/>
    <w:qFormat/>
    <w:pPr>
      <w:ind w:right="0"/>
    </w:pPr>
  </w:style>
  <w:style w:type="paragraph" w:customStyle="1" w:styleId="Default">
    <w:name w:val="Default"/>
    <w:rsid w:val="008A3EC3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bidi="en-US"/>
    </w:rPr>
  </w:style>
  <w:style w:type="character" w:customStyle="1" w:styleId="legaddition">
    <w:name w:val="legaddition"/>
    <w:basedOn w:val="DefaultParagraphFont"/>
    <w:rsid w:val="00784EED"/>
    <w:rPr>
      <w:rFonts w:cs="Times New Roman"/>
    </w:rPr>
  </w:style>
  <w:style w:type="paragraph" w:customStyle="1" w:styleId="Byline">
    <w:name w:val="Byline"/>
    <w:basedOn w:val="Heading3"/>
    <w:rsid w:val="004F03A7"/>
    <w:pPr>
      <w:outlineLvl w:val="4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pPr>
      <w:spacing w:after="240"/>
      <w:jc w:val="both"/>
    </w:pPr>
    <w:rPr>
      <w:kern w:val="14"/>
      <w:sz w:val="24"/>
      <w:lang w:val="en-GB" w:bidi="en-US"/>
    </w:rPr>
  </w:style>
  <w:style w:type="paragraph" w:styleId="Heading1">
    <w:name w:val="heading 1"/>
    <w:basedOn w:val="Normal"/>
    <w:next w:val="Text"/>
    <w:qFormat/>
    <w:pPr>
      <w:keepNext/>
      <w:numPr>
        <w:numId w:val="10"/>
      </w:numPr>
      <w:spacing w:after="180"/>
      <w:jc w:val="left"/>
      <w:outlineLvl w:val="0"/>
    </w:pPr>
    <w:rPr>
      <w:rFonts w:ascii="Arial Black" w:hAnsi="Arial Black"/>
      <w:color w:val="333333"/>
      <w:kern w:val="0"/>
      <w:sz w:val="28"/>
      <w:lang w:eastAsia="ja-JP"/>
    </w:rPr>
  </w:style>
  <w:style w:type="paragraph" w:styleId="Heading2">
    <w:name w:val="heading 2"/>
    <w:basedOn w:val="Normal"/>
    <w:next w:val="Text"/>
    <w:qFormat/>
    <w:rsid w:val="004F03A7"/>
    <w:pPr>
      <w:keepNext/>
      <w:jc w:val="left"/>
      <w:outlineLvl w:val="1"/>
    </w:pPr>
    <w:rPr>
      <w:rFonts w:ascii="Arial Black" w:hAnsi="Arial Black"/>
      <w:color w:val="333333"/>
      <w:kern w:val="0"/>
      <w:sz w:val="20"/>
    </w:rPr>
  </w:style>
  <w:style w:type="paragraph" w:styleId="Heading3">
    <w:name w:val="heading 3"/>
    <w:basedOn w:val="Normal"/>
    <w:next w:val="Text"/>
    <w:qFormat/>
    <w:rsid w:val="00F51716"/>
    <w:pPr>
      <w:keepNext/>
      <w:jc w:val="left"/>
      <w:outlineLvl w:val="2"/>
    </w:pPr>
    <w:rPr>
      <w:rFonts w:cs="Arial"/>
      <w:b/>
      <w:color w:val="333333"/>
      <w:kern w:val="0"/>
      <w:sz w:val="22"/>
      <w:szCs w:val="18"/>
    </w:rPr>
  </w:style>
  <w:style w:type="paragraph" w:styleId="Heading4">
    <w:name w:val="heading 4"/>
    <w:basedOn w:val="Normal"/>
    <w:next w:val="Normal"/>
    <w:qFormat/>
    <w:pPr>
      <w:keepNext/>
      <w:jc w:val="left"/>
      <w:outlineLvl w:val="3"/>
    </w:pPr>
    <w:rPr>
      <w:i/>
      <w:shd w:val="clear" w:color="FFFFFF" w:fil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0"/>
      <w:jc w:val="left"/>
    </w:pPr>
  </w:style>
  <w:style w:type="paragraph" w:styleId="Caption">
    <w:name w:val="caption"/>
    <w:basedOn w:val="Normal"/>
    <w:next w:val="Table"/>
    <w:qFormat/>
    <w:pPr>
      <w:keepNext/>
      <w:keepLines/>
      <w:tabs>
        <w:tab w:val="left" w:pos="1080"/>
      </w:tabs>
      <w:ind w:left="1080" w:hanging="1080"/>
      <w:jc w:val="left"/>
      <w:outlineLvl w:val="4"/>
    </w:pPr>
    <w:rPr>
      <w:rFonts w:eastAsia="MS Mincho"/>
      <w:b/>
      <w:sz w:val="22"/>
    </w:rPr>
  </w:style>
  <w:style w:type="paragraph" w:customStyle="1" w:styleId="Code">
    <w:name w:val="Code"/>
    <w:basedOn w:val="BodyText"/>
    <w:rPr>
      <w:rFonts w:ascii="Courier" w:hAnsi="Courier"/>
      <w:sz w:val="16"/>
    </w:rPr>
  </w:style>
  <w:style w:type="paragraph" w:customStyle="1" w:styleId="DocumentControl">
    <w:name w:val="Document Control"/>
    <w:basedOn w:val="Normal"/>
    <w:pPr>
      <w:tabs>
        <w:tab w:val="left" w:pos="1786"/>
        <w:tab w:val="left" w:pos="9000"/>
      </w:tabs>
      <w:spacing w:after="0" w:line="240" w:lineRule="exact"/>
      <w:jc w:val="left"/>
    </w:pPr>
    <w:rPr>
      <w:rFonts w:ascii="Arial Black" w:hAnsi="Arial Black"/>
      <w:kern w:val="20"/>
      <w:sz w:val="20"/>
    </w:rPr>
  </w:style>
  <w:style w:type="paragraph" w:styleId="DocumentMap">
    <w:name w:val="Document Map"/>
    <w:basedOn w:val="Normal"/>
    <w:semiHidden/>
    <w:pPr>
      <w:shd w:val="clear" w:color="auto" w:fill="000080"/>
      <w:tabs>
        <w:tab w:val="num" w:pos="720"/>
      </w:tabs>
      <w:ind w:left="720" w:hanging="720"/>
    </w:pPr>
    <w:rPr>
      <w:rFonts w:ascii="Tahoma" w:eastAsia="MS Gothic" w:hAnsi="Tahoma"/>
      <w:sz w:val="18"/>
    </w:rPr>
  </w:style>
  <w:style w:type="paragraph" w:customStyle="1" w:styleId="DraftingNote">
    <w:name w:val="Drafting Note"/>
    <w:basedOn w:val="Normal"/>
    <w:rPr>
      <w:i/>
      <w:color w:val="FF0000"/>
      <w:shd w:val="clear" w:color="FFFFFF" w:fill="FFFF99"/>
    </w:rPr>
  </w:style>
  <w:style w:type="character" w:customStyle="1" w:styleId="DraftingNoteChar">
    <w:name w:val="Drafting Note Char"/>
    <w:basedOn w:val="DefaultParagraphFont"/>
    <w:rPr>
      <w:rFonts w:cs="Times New Roman"/>
      <w:i/>
      <w:color w:val="FF0000"/>
      <w:kern w:val="14"/>
      <w:sz w:val="24"/>
      <w:shd w:val="clear" w:color="FFFFFF" w:fill="FFFF99"/>
      <w:lang w:val="en-GB" w:eastAsia="en-US"/>
    </w:rPr>
  </w:style>
  <w:style w:type="paragraph" w:customStyle="1" w:styleId="Equation">
    <w:name w:val="Equation"/>
    <w:basedOn w:val="BodyText"/>
    <w:pPr>
      <w:tabs>
        <w:tab w:val="right" w:pos="8640"/>
      </w:tabs>
      <w:spacing w:after="240"/>
      <w:ind w:left="1080"/>
    </w:pPr>
  </w:style>
  <w:style w:type="paragraph" w:customStyle="1" w:styleId="Eqwhere">
    <w:name w:val="Eqwhere"/>
    <w:basedOn w:val="BodyText"/>
    <w:pPr>
      <w:spacing w:after="240"/>
      <w:ind w:left="720"/>
    </w:pPr>
  </w:style>
  <w:style w:type="character" w:styleId="FollowedHyperlink">
    <w:name w:val="FollowedHyperlink"/>
    <w:basedOn w:val="DefaultParagraphFont"/>
    <w:rPr>
      <w:rFonts w:cs="Times New Roman"/>
      <w:color w:val="auto"/>
      <w:u w:val="none"/>
    </w:rPr>
  </w:style>
  <w:style w:type="paragraph" w:styleId="Header">
    <w:name w:val="header"/>
    <w:basedOn w:val="Normal"/>
    <w:pPr>
      <w:tabs>
        <w:tab w:val="right" w:pos="9000"/>
      </w:tabs>
      <w:spacing w:after="0" w:line="240" w:lineRule="exact"/>
      <w:jc w:val="left"/>
    </w:pPr>
    <w:rPr>
      <w:rFonts w:ascii="Arial" w:hAnsi="Arial"/>
      <w:color w:val="0066CC"/>
      <w:kern w:val="18"/>
      <w:sz w:val="18"/>
    </w:rPr>
  </w:style>
  <w:style w:type="paragraph" w:styleId="Footer">
    <w:name w:val="footer"/>
    <w:basedOn w:val="Header"/>
    <w:semiHidden/>
  </w:style>
  <w:style w:type="character" w:styleId="FootnoteReference">
    <w:name w:val="footnote reference"/>
    <w:basedOn w:val="DefaultParagraphFont"/>
    <w:semiHidden/>
    <w:rPr>
      <w:rFonts w:cs="Times New Roman"/>
      <w:vertAlign w:val="superscript"/>
    </w:rPr>
  </w:style>
  <w:style w:type="paragraph" w:styleId="FootnoteText">
    <w:name w:val="footnote text"/>
    <w:basedOn w:val="Normal"/>
    <w:semiHidden/>
    <w:pPr>
      <w:tabs>
        <w:tab w:val="left" w:pos="180"/>
      </w:tabs>
      <w:spacing w:after="0"/>
      <w:ind w:left="180" w:hanging="180"/>
      <w:jc w:val="left"/>
    </w:pPr>
    <w:rPr>
      <w:sz w:val="18"/>
    </w:rPr>
  </w:style>
  <w:style w:type="paragraph" w:customStyle="1" w:styleId="Hidden">
    <w:name w:val="Hidden"/>
    <w:basedOn w:val="DocumentControl"/>
    <w:rPr>
      <w:vanish/>
      <w:color w:val="FF6633"/>
    </w:rPr>
  </w:style>
  <w:style w:type="character" w:styleId="Hyperlink">
    <w:name w:val="Hyperlink"/>
    <w:basedOn w:val="DefaultParagraphFont"/>
    <w:rPr>
      <w:rFonts w:cs="Times New Roman"/>
      <w:color w:val="auto"/>
    </w:rPr>
  </w:style>
  <w:style w:type="paragraph" w:styleId="ListBullet">
    <w:name w:val="List Bullet"/>
    <w:basedOn w:val="Normal"/>
    <w:pPr>
      <w:numPr>
        <w:ilvl w:val="2"/>
        <w:numId w:val="10"/>
      </w:numPr>
    </w:pPr>
  </w:style>
  <w:style w:type="paragraph" w:styleId="ListBullet2">
    <w:name w:val="List Bullet 2"/>
    <w:basedOn w:val="Normal"/>
    <w:pPr>
      <w:numPr>
        <w:ilvl w:val="3"/>
        <w:numId w:val="10"/>
      </w:numPr>
    </w:pPr>
  </w:style>
  <w:style w:type="paragraph" w:styleId="PlainText">
    <w:name w:val="Plain Text"/>
    <w:basedOn w:val="Normal"/>
    <w:rPr>
      <w:rFonts w:ascii="Courier" w:hAnsi="Courier"/>
      <w:szCs w:val="24"/>
    </w:rPr>
  </w:style>
  <w:style w:type="paragraph" w:customStyle="1" w:styleId="Quotation">
    <w:name w:val="Quotation"/>
    <w:basedOn w:val="BodyText"/>
    <w:pPr>
      <w:spacing w:after="240"/>
      <w:ind w:left="1080" w:right="360"/>
      <w:jc w:val="both"/>
    </w:pPr>
    <w:rPr>
      <w:spacing w:val="-4"/>
      <w:kern w:val="20"/>
    </w:rPr>
  </w:style>
  <w:style w:type="paragraph" w:customStyle="1" w:styleId="Table">
    <w:name w:val="Table"/>
    <w:basedOn w:val="Normal"/>
    <w:pPr>
      <w:tabs>
        <w:tab w:val="num" w:pos="720"/>
      </w:tabs>
      <w:spacing w:before="120" w:after="120"/>
      <w:jc w:val="left"/>
    </w:pPr>
    <w:rPr>
      <w:sz w:val="22"/>
    </w:rPr>
  </w:style>
  <w:style w:type="table" w:styleId="TableGrid">
    <w:name w:val="Table Grid"/>
    <w:basedOn w:val="TableNormal"/>
    <w:pPr>
      <w:spacing w:after="240"/>
      <w:jc w:val="both"/>
    </w:pPr>
    <w:rPr>
      <w:lang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LastNote">
    <w:name w:val="Table Last Note"/>
    <w:basedOn w:val="Normal"/>
    <w:pPr>
      <w:keepLines/>
      <w:tabs>
        <w:tab w:val="num" w:pos="0"/>
      </w:tabs>
      <w:spacing w:before="40"/>
    </w:pPr>
    <w:rPr>
      <w:rFonts w:cs="Arial"/>
      <w:sz w:val="18"/>
      <w:szCs w:val="24"/>
    </w:rPr>
  </w:style>
  <w:style w:type="paragraph" w:customStyle="1" w:styleId="TableNotes">
    <w:name w:val="Table Notes"/>
    <w:basedOn w:val="Normal"/>
    <w:pPr>
      <w:keepNext/>
      <w:keepLines/>
      <w:tabs>
        <w:tab w:val="num" w:pos="720"/>
      </w:tabs>
      <w:spacing w:before="40" w:after="40"/>
    </w:pPr>
    <w:rPr>
      <w:i/>
      <w:sz w:val="18"/>
    </w:rPr>
  </w:style>
  <w:style w:type="paragraph" w:customStyle="1" w:styleId="Text">
    <w:name w:val="Text"/>
    <w:basedOn w:val="Normal"/>
    <w:pPr>
      <w:numPr>
        <w:ilvl w:val="1"/>
        <w:numId w:val="10"/>
      </w:numPr>
    </w:pPr>
  </w:style>
  <w:style w:type="paragraph" w:styleId="TOC1">
    <w:name w:val="toc 1"/>
    <w:basedOn w:val="Normal"/>
    <w:next w:val="Normal"/>
    <w:autoRedefine/>
    <w:semiHidden/>
    <w:pPr>
      <w:keepNext/>
      <w:tabs>
        <w:tab w:val="left" w:pos="353"/>
        <w:tab w:val="right" w:leader="dot" w:pos="9000"/>
      </w:tabs>
      <w:spacing w:before="180" w:after="0"/>
      <w:ind w:left="360" w:right="374" w:hanging="360"/>
      <w:jc w:val="left"/>
    </w:pPr>
    <w:rPr>
      <w:rFonts w:ascii="Arial" w:hAnsi="Arial"/>
      <w:b/>
      <w:noProof/>
      <w:kern w:val="0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right" w:leader="dot" w:pos="9000"/>
      </w:tabs>
      <w:spacing w:before="240" w:after="0"/>
      <w:ind w:right="360"/>
      <w:jc w:val="left"/>
    </w:pPr>
    <w:rPr>
      <w:b/>
      <w:noProof/>
      <w:kern w:val="0"/>
      <w:sz w:val="22"/>
    </w:rPr>
  </w:style>
  <w:style w:type="paragraph" w:styleId="TOC3">
    <w:name w:val="toc 3"/>
    <w:basedOn w:val="Normal"/>
    <w:next w:val="Normal"/>
    <w:autoRedefine/>
    <w:semiHidden/>
    <w:pPr>
      <w:tabs>
        <w:tab w:val="right" w:leader="dot" w:pos="9000"/>
      </w:tabs>
      <w:spacing w:after="0"/>
      <w:ind w:right="380"/>
    </w:pPr>
    <w:rPr>
      <w:noProof/>
      <w:sz w:val="18"/>
    </w:rPr>
  </w:style>
  <w:style w:type="paragraph" w:styleId="TOCHeading">
    <w:name w:val="TOC Heading"/>
    <w:basedOn w:val="TOC1"/>
    <w:qFormat/>
    <w:pPr>
      <w:ind w:right="0"/>
    </w:pPr>
  </w:style>
  <w:style w:type="paragraph" w:customStyle="1" w:styleId="Default">
    <w:name w:val="Default"/>
    <w:rsid w:val="008A3EC3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bidi="en-US"/>
    </w:rPr>
  </w:style>
  <w:style w:type="character" w:customStyle="1" w:styleId="legaddition">
    <w:name w:val="legaddition"/>
    <w:basedOn w:val="DefaultParagraphFont"/>
    <w:rsid w:val="00784EED"/>
    <w:rPr>
      <w:rFonts w:cs="Times New Roman"/>
    </w:rPr>
  </w:style>
  <w:style w:type="paragraph" w:customStyle="1" w:styleId="Byline">
    <w:name w:val="Byline"/>
    <w:basedOn w:val="Heading3"/>
    <w:rsid w:val="004F03A7"/>
    <w:pPr>
      <w:outlineLvl w:val="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0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franck:Documents:Projects:Templates:Pap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Paper.dotx</Template>
  <TotalTime>4</TotalTime>
  <Pages>3</Pages>
  <Words>406</Words>
  <Characters>2318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</vt:lpstr>
    </vt:vector>
  </TitlesOfParts>
  <Manager/>
  <Company/>
  <LinksUpToDate>false</LinksUpToDate>
  <CharactersWithSpaces>2719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Franck Latrémolière (Reckon)</dc:creator>
  <cp:keywords/>
  <dc:description/>
  <cp:lastModifiedBy>Franck Latrémolière (Reckon)</cp:lastModifiedBy>
  <cp:revision>4</cp:revision>
  <cp:lastPrinted>2014-01-02T18:46:00Z</cp:lastPrinted>
  <dcterms:created xsi:type="dcterms:W3CDTF">2014-07-07T07:44:00Z</dcterms:created>
  <dcterms:modified xsi:type="dcterms:W3CDTF">2014-07-07T07:52:00Z</dcterms:modified>
  <cp:category/>
</cp:coreProperties>
</file>