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937" w:rsidRPr="00CC559F" w:rsidRDefault="004C4F09" w:rsidP="00D70D25">
      <w:pPr>
        <w:pStyle w:val="Header"/>
        <w:widowControl w:val="0"/>
        <w:spacing w:after="240" w:line="360" w:lineRule="auto"/>
        <w:jc w:val="center"/>
        <w:rPr>
          <w:b/>
          <w:u w:val="single"/>
          <w:lang w:val="en-GB"/>
        </w:rPr>
      </w:pPr>
      <w:bookmarkStart w:id="0" w:name="_GoBack"/>
      <w:bookmarkEnd w:id="0"/>
      <w:r w:rsidRPr="00CC559F">
        <w:rPr>
          <w:b/>
          <w:u w:val="single"/>
          <w:lang w:val="en-GB"/>
        </w:rPr>
        <w:t xml:space="preserve">DCP </w:t>
      </w:r>
      <w:r w:rsidR="006C0C6B">
        <w:rPr>
          <w:b/>
          <w:u w:val="single"/>
          <w:lang w:val="en-GB"/>
        </w:rPr>
        <w:t>160</w:t>
      </w:r>
      <w:r w:rsidR="00D55937" w:rsidRPr="00CC559F">
        <w:rPr>
          <w:b/>
          <w:u w:val="single"/>
          <w:lang w:val="en-GB"/>
        </w:rPr>
        <w:t xml:space="preserve"> Draft Legal Text</w:t>
      </w:r>
    </w:p>
    <w:p w:rsidR="00CC559F" w:rsidRDefault="006C0C6B" w:rsidP="006C0C6B">
      <w:pPr>
        <w:widowControl w:val="0"/>
        <w:autoSpaceDE w:val="0"/>
        <w:autoSpaceDN w:val="0"/>
        <w:adjustRightInd w:val="0"/>
        <w:spacing w:after="240" w:line="360" w:lineRule="auto"/>
        <w:jc w:val="center"/>
        <w:rPr>
          <w:b/>
          <w:lang w:val="en-GB"/>
        </w:rPr>
      </w:pPr>
      <w:bookmarkStart w:id="1" w:name="_Toc182224768"/>
      <w:r w:rsidRPr="006C0C6B">
        <w:rPr>
          <w:b/>
          <w:u w:val="single"/>
          <w:lang w:val="en-GB"/>
        </w:rPr>
        <w:t>Non-Half Hourly (NHH) Notional Capacity</w:t>
      </w:r>
    </w:p>
    <w:p w:rsidR="00CC559F" w:rsidRPr="00CC559F" w:rsidRDefault="00CC559F" w:rsidP="00CC559F">
      <w:pPr>
        <w:widowControl w:val="0"/>
        <w:autoSpaceDE w:val="0"/>
        <w:autoSpaceDN w:val="0"/>
        <w:adjustRightInd w:val="0"/>
        <w:spacing w:after="240" w:line="360" w:lineRule="auto"/>
        <w:rPr>
          <w:b/>
          <w:lang w:val="en-GB"/>
        </w:rPr>
      </w:pPr>
      <w:r w:rsidRPr="00CC559F">
        <w:rPr>
          <w:b/>
          <w:lang w:val="en-GB"/>
        </w:rPr>
        <w:t>A</w:t>
      </w:r>
      <w:r>
        <w:rPr>
          <w:b/>
          <w:lang w:val="en-GB"/>
        </w:rPr>
        <w:t xml:space="preserve">mend </w:t>
      </w:r>
      <w:r w:rsidR="00386EE2">
        <w:rPr>
          <w:b/>
          <w:lang w:val="en-GB"/>
        </w:rPr>
        <w:t xml:space="preserve">paragraphs 83 and 84 of </w:t>
      </w:r>
      <w:r w:rsidR="006C0C6B">
        <w:rPr>
          <w:b/>
          <w:lang w:val="en-GB"/>
        </w:rPr>
        <w:t>Schedule 16 as follows</w:t>
      </w:r>
      <w:r>
        <w:rPr>
          <w:b/>
          <w:lang w:val="en-GB"/>
        </w:rPr>
        <w:t>:</w:t>
      </w:r>
    </w:p>
    <w:bookmarkEnd w:id="1"/>
    <w:p w:rsidR="006C0C6B" w:rsidRPr="006C0C6B" w:rsidRDefault="006C0C6B" w:rsidP="006C0C6B">
      <w:pPr>
        <w:widowControl w:val="0"/>
        <w:spacing w:after="240" w:line="360" w:lineRule="auto"/>
        <w:ind w:left="720" w:hanging="720"/>
        <w:rPr>
          <w:lang w:val="en-GB"/>
        </w:rPr>
      </w:pPr>
      <w:r w:rsidRPr="006C0C6B">
        <w:rPr>
          <w:lang w:val="en-GB"/>
        </w:rPr>
        <w:t xml:space="preserve">83. </w:t>
      </w:r>
      <w:r>
        <w:rPr>
          <w:lang w:val="en-GB"/>
        </w:rPr>
        <w:tab/>
      </w:r>
      <w:ins w:id="2" w:author="Gowling WLG" w:date="2016-05-10T13:45:00Z">
        <w:r>
          <w:rPr>
            <w:lang w:val="en-GB"/>
          </w:rPr>
          <w:t>Not used</w:t>
        </w:r>
      </w:ins>
      <w:ins w:id="3" w:author="Gowling WLG" w:date="2016-05-10T13:49:00Z">
        <w:r w:rsidR="00611CF1">
          <w:rPr>
            <w:lang w:val="en-GB"/>
          </w:rPr>
          <w:t>.</w:t>
        </w:r>
      </w:ins>
      <w:del w:id="4" w:author="Gowling WLG" w:date="2016-05-10T13:46:00Z">
        <w:r w:rsidRPr="006C0C6B" w:rsidDel="006C0C6B">
          <w:rPr>
            <w:lang w:val="en-GB"/>
          </w:rPr>
          <w:delText>For the tariffs listed below, LV costs are allocated to the fixed charge by estimating the proportion of LV network capacity used by these categories of users, and dividing the corresponding proportion of LV costs by the number of domestic and non-domestic MPANs:</w:delText>
        </w:r>
      </w:del>
    </w:p>
    <w:p w:rsidR="006C0C6B" w:rsidRPr="006C0C6B" w:rsidDel="006C0C6B" w:rsidRDefault="006C0C6B" w:rsidP="006C0C6B">
      <w:pPr>
        <w:pStyle w:val="ListParagraph"/>
        <w:widowControl w:val="0"/>
        <w:numPr>
          <w:ilvl w:val="0"/>
          <w:numId w:val="29"/>
        </w:numPr>
        <w:spacing w:after="240" w:line="360" w:lineRule="auto"/>
        <w:ind w:hanging="11"/>
        <w:rPr>
          <w:del w:id="5" w:author="Gowling WLG" w:date="2016-05-10T13:46:00Z"/>
          <w:lang w:val="en-GB"/>
        </w:rPr>
      </w:pPr>
      <w:del w:id="6" w:author="Gowling WLG" w:date="2016-05-10T13:46:00Z">
        <w:r w:rsidRPr="006C0C6B" w:rsidDel="006C0C6B">
          <w:rPr>
            <w:lang w:val="en-GB"/>
          </w:rPr>
          <w:delText>Domestic Unrestricted</w:delText>
        </w:r>
      </w:del>
    </w:p>
    <w:p w:rsidR="006C0C6B" w:rsidRPr="006C0C6B" w:rsidDel="006C0C6B" w:rsidRDefault="006C0C6B" w:rsidP="006C0C6B">
      <w:pPr>
        <w:pStyle w:val="ListParagraph"/>
        <w:widowControl w:val="0"/>
        <w:numPr>
          <w:ilvl w:val="0"/>
          <w:numId w:val="29"/>
        </w:numPr>
        <w:spacing w:after="240" w:line="360" w:lineRule="auto"/>
        <w:ind w:hanging="11"/>
        <w:rPr>
          <w:del w:id="7" w:author="Gowling WLG" w:date="2016-05-10T13:46:00Z"/>
          <w:lang w:val="en-GB"/>
        </w:rPr>
      </w:pPr>
      <w:del w:id="8" w:author="Gowling WLG" w:date="2016-05-10T13:46:00Z">
        <w:r w:rsidRPr="006C0C6B" w:rsidDel="006C0C6B">
          <w:rPr>
            <w:lang w:val="en-GB"/>
          </w:rPr>
          <w:delText>Domestic Two Rate</w:delText>
        </w:r>
      </w:del>
    </w:p>
    <w:p w:rsidR="006C0C6B" w:rsidRPr="006C0C6B" w:rsidDel="006C0C6B" w:rsidRDefault="006C0C6B" w:rsidP="006C0C6B">
      <w:pPr>
        <w:pStyle w:val="ListParagraph"/>
        <w:widowControl w:val="0"/>
        <w:numPr>
          <w:ilvl w:val="0"/>
          <w:numId w:val="29"/>
        </w:numPr>
        <w:spacing w:after="240" w:line="360" w:lineRule="auto"/>
        <w:ind w:hanging="11"/>
        <w:rPr>
          <w:del w:id="9" w:author="Gowling WLG" w:date="2016-05-10T13:46:00Z"/>
          <w:lang w:val="en-GB"/>
        </w:rPr>
      </w:pPr>
      <w:del w:id="10" w:author="Gowling WLG" w:date="2016-05-10T13:46:00Z">
        <w:r w:rsidRPr="006C0C6B" w:rsidDel="006C0C6B">
          <w:rPr>
            <w:lang w:val="en-GB"/>
          </w:rPr>
          <w:delText>Small Non-Domestic Unrestricted</w:delText>
        </w:r>
      </w:del>
    </w:p>
    <w:p w:rsidR="006C0C6B" w:rsidRPr="006C0C6B" w:rsidDel="006C0C6B" w:rsidRDefault="006C0C6B" w:rsidP="006C0C6B">
      <w:pPr>
        <w:pStyle w:val="ListParagraph"/>
        <w:widowControl w:val="0"/>
        <w:numPr>
          <w:ilvl w:val="0"/>
          <w:numId w:val="29"/>
        </w:numPr>
        <w:spacing w:after="240" w:line="360" w:lineRule="auto"/>
        <w:ind w:hanging="11"/>
        <w:rPr>
          <w:del w:id="11" w:author="Gowling WLG" w:date="2016-05-10T13:46:00Z"/>
          <w:lang w:val="en-GB"/>
        </w:rPr>
      </w:pPr>
      <w:del w:id="12" w:author="Gowling WLG" w:date="2016-05-10T13:46:00Z">
        <w:r w:rsidRPr="006C0C6B" w:rsidDel="006C0C6B">
          <w:rPr>
            <w:lang w:val="en-GB"/>
          </w:rPr>
          <w:delText>Small Non-Domestic Two Rate</w:delText>
        </w:r>
      </w:del>
    </w:p>
    <w:p w:rsidR="006C0C6B" w:rsidRPr="006C0C6B" w:rsidDel="006C0C6B" w:rsidRDefault="006C0C6B" w:rsidP="006C0C6B">
      <w:pPr>
        <w:pStyle w:val="ListParagraph"/>
        <w:widowControl w:val="0"/>
        <w:numPr>
          <w:ilvl w:val="0"/>
          <w:numId w:val="29"/>
        </w:numPr>
        <w:spacing w:after="240" w:line="360" w:lineRule="auto"/>
        <w:ind w:hanging="11"/>
        <w:rPr>
          <w:del w:id="13" w:author="Gowling WLG" w:date="2016-05-10T13:46:00Z"/>
          <w:lang w:val="en-GB"/>
        </w:rPr>
      </w:pPr>
      <w:del w:id="14" w:author="Gowling WLG" w:date="2016-05-10T13:46:00Z">
        <w:r w:rsidRPr="006C0C6B" w:rsidDel="006C0C6B">
          <w:rPr>
            <w:lang w:val="en-GB"/>
          </w:rPr>
          <w:delText>LV Network Domestic</w:delText>
        </w:r>
      </w:del>
    </w:p>
    <w:p w:rsidR="006C0C6B" w:rsidRPr="006C0C6B" w:rsidDel="006C0C6B" w:rsidRDefault="006C0C6B" w:rsidP="006C0C6B">
      <w:pPr>
        <w:pStyle w:val="ListParagraph"/>
        <w:widowControl w:val="0"/>
        <w:numPr>
          <w:ilvl w:val="0"/>
          <w:numId w:val="29"/>
        </w:numPr>
        <w:spacing w:after="240" w:line="360" w:lineRule="auto"/>
        <w:ind w:hanging="11"/>
        <w:rPr>
          <w:del w:id="15" w:author="Gowling WLG" w:date="2016-05-10T13:46:00Z"/>
          <w:lang w:val="en-GB"/>
        </w:rPr>
      </w:pPr>
      <w:del w:id="16" w:author="Gowling WLG" w:date="2016-05-10T13:46:00Z">
        <w:r w:rsidRPr="006C0C6B" w:rsidDel="006C0C6B">
          <w:rPr>
            <w:lang w:val="en-GB"/>
          </w:rPr>
          <w:delText>LV Network Non-Domestic Non-CT.</w:delText>
        </w:r>
      </w:del>
    </w:p>
    <w:p w:rsidR="006C0C6B" w:rsidRPr="006C0C6B" w:rsidRDefault="006C0C6B" w:rsidP="006C0C6B">
      <w:pPr>
        <w:widowControl w:val="0"/>
        <w:spacing w:after="240" w:line="360" w:lineRule="auto"/>
        <w:ind w:left="720" w:hanging="720"/>
        <w:rPr>
          <w:lang w:val="en-GB"/>
        </w:rPr>
      </w:pPr>
      <w:r w:rsidRPr="006C0C6B">
        <w:rPr>
          <w:lang w:val="en-GB"/>
        </w:rPr>
        <w:t xml:space="preserve">84. </w:t>
      </w:r>
      <w:r>
        <w:rPr>
          <w:lang w:val="en-GB"/>
        </w:rPr>
        <w:tab/>
      </w:r>
      <w:r w:rsidRPr="006C0C6B">
        <w:rPr>
          <w:lang w:val="en-GB"/>
        </w:rPr>
        <w:t>For the tariffs listed below, the relevant unit costs in p/kVA/day are converted to a fixed charge by multiplying them by the estimated maximum load per user of the user category (obtained from the volume forecast and load factor data) divided by the power factor in the network model</w:t>
      </w:r>
      <w:r w:rsidR="00611CF1">
        <w:rPr>
          <w:lang w:val="en-GB"/>
        </w:rPr>
        <w:t xml:space="preserve"> </w:t>
      </w:r>
      <w:ins w:id="17" w:author="Gowling WLG" w:date="2016-05-10T13:48:00Z">
        <w:r w:rsidR="00611CF1" w:rsidRPr="00611CF1">
          <w:rPr>
            <w:lang w:val="en-GB"/>
          </w:rPr>
          <w:t>then uplifted by the same ratio as determined from the average maximum demand and capacity from a</w:t>
        </w:r>
        <w:r w:rsidR="00611CF1">
          <w:rPr>
            <w:lang w:val="en-GB"/>
          </w:rPr>
          <w:t xml:space="preserve"> HH tariff at the same voltage level</w:t>
        </w:r>
      </w:ins>
      <w:ins w:id="18" w:author="Gowling WLG" w:date="2016-05-11T16:16:00Z">
        <w:r w:rsidR="00386EE2">
          <w:rPr>
            <w:rStyle w:val="FootnoteReference"/>
            <w:lang w:val="en-GB"/>
          </w:rPr>
          <w:footnoteReference w:id="1"/>
        </w:r>
      </w:ins>
      <w:r w:rsidRPr="006C0C6B">
        <w:rPr>
          <w:lang w:val="en-GB"/>
        </w:rPr>
        <w:t>:</w:t>
      </w:r>
    </w:p>
    <w:p w:rsidR="00611CF1" w:rsidRPr="00611CF1" w:rsidRDefault="00611CF1" w:rsidP="00611CF1">
      <w:pPr>
        <w:pStyle w:val="ListParagraph"/>
        <w:widowControl w:val="0"/>
        <w:numPr>
          <w:ilvl w:val="0"/>
          <w:numId w:val="29"/>
        </w:numPr>
        <w:spacing w:after="240" w:line="360" w:lineRule="auto"/>
        <w:ind w:hanging="11"/>
        <w:rPr>
          <w:ins w:id="21" w:author="Gowling WLG" w:date="2016-05-10T13:46:00Z"/>
          <w:lang w:val="en-GB"/>
        </w:rPr>
      </w:pPr>
      <w:ins w:id="22" w:author="Gowling WLG" w:date="2016-05-10T13:46:00Z">
        <w:r w:rsidRPr="00611CF1">
          <w:rPr>
            <w:lang w:val="en-GB"/>
          </w:rPr>
          <w:t>Domestic Unrestricted</w:t>
        </w:r>
      </w:ins>
    </w:p>
    <w:p w:rsidR="00611CF1" w:rsidRPr="00611CF1" w:rsidRDefault="00611CF1" w:rsidP="00611CF1">
      <w:pPr>
        <w:pStyle w:val="ListParagraph"/>
        <w:widowControl w:val="0"/>
        <w:numPr>
          <w:ilvl w:val="0"/>
          <w:numId w:val="29"/>
        </w:numPr>
        <w:spacing w:after="240" w:line="360" w:lineRule="auto"/>
        <w:ind w:hanging="11"/>
        <w:rPr>
          <w:ins w:id="23" w:author="Gowling WLG" w:date="2016-05-10T13:46:00Z"/>
          <w:lang w:val="en-GB"/>
        </w:rPr>
      </w:pPr>
      <w:ins w:id="24" w:author="Gowling WLG" w:date="2016-05-10T13:46:00Z">
        <w:r w:rsidRPr="00611CF1">
          <w:rPr>
            <w:lang w:val="en-GB"/>
          </w:rPr>
          <w:t>Domestic Two Rate</w:t>
        </w:r>
      </w:ins>
    </w:p>
    <w:p w:rsidR="00611CF1" w:rsidRPr="00611CF1" w:rsidRDefault="00611CF1" w:rsidP="00611CF1">
      <w:pPr>
        <w:pStyle w:val="ListParagraph"/>
        <w:widowControl w:val="0"/>
        <w:numPr>
          <w:ilvl w:val="0"/>
          <w:numId w:val="29"/>
        </w:numPr>
        <w:spacing w:after="240" w:line="360" w:lineRule="auto"/>
        <w:ind w:hanging="11"/>
        <w:rPr>
          <w:ins w:id="25" w:author="Gowling WLG" w:date="2016-05-10T13:46:00Z"/>
          <w:lang w:val="en-GB"/>
        </w:rPr>
      </w:pPr>
      <w:ins w:id="26" w:author="Gowling WLG" w:date="2016-05-10T13:46:00Z">
        <w:r w:rsidRPr="00611CF1">
          <w:rPr>
            <w:lang w:val="en-GB"/>
          </w:rPr>
          <w:t>Small Non-Domestic Unrestricted</w:t>
        </w:r>
      </w:ins>
    </w:p>
    <w:p w:rsidR="00611CF1" w:rsidRPr="00611CF1" w:rsidRDefault="00611CF1" w:rsidP="00611CF1">
      <w:pPr>
        <w:pStyle w:val="ListParagraph"/>
        <w:widowControl w:val="0"/>
        <w:numPr>
          <w:ilvl w:val="0"/>
          <w:numId w:val="29"/>
        </w:numPr>
        <w:spacing w:after="240" w:line="360" w:lineRule="auto"/>
        <w:ind w:hanging="11"/>
        <w:rPr>
          <w:ins w:id="27" w:author="Gowling WLG" w:date="2016-05-10T13:46:00Z"/>
          <w:lang w:val="en-GB"/>
        </w:rPr>
      </w:pPr>
      <w:ins w:id="28" w:author="Gowling WLG" w:date="2016-05-10T13:46:00Z">
        <w:r w:rsidRPr="00611CF1">
          <w:rPr>
            <w:lang w:val="en-GB"/>
          </w:rPr>
          <w:t>Small Non-Domestic Two Rate</w:t>
        </w:r>
      </w:ins>
    </w:p>
    <w:p w:rsidR="00611CF1" w:rsidRPr="00611CF1" w:rsidRDefault="00611CF1" w:rsidP="00611CF1">
      <w:pPr>
        <w:pStyle w:val="ListParagraph"/>
        <w:widowControl w:val="0"/>
        <w:numPr>
          <w:ilvl w:val="0"/>
          <w:numId w:val="29"/>
        </w:numPr>
        <w:spacing w:after="240" w:line="360" w:lineRule="auto"/>
        <w:ind w:hanging="11"/>
        <w:rPr>
          <w:ins w:id="29" w:author="Gowling WLG" w:date="2016-05-10T13:46:00Z"/>
          <w:lang w:val="en-GB"/>
        </w:rPr>
      </w:pPr>
      <w:ins w:id="30" w:author="Gowling WLG" w:date="2016-05-10T13:46:00Z">
        <w:r w:rsidRPr="00611CF1">
          <w:rPr>
            <w:lang w:val="en-GB"/>
          </w:rPr>
          <w:t>LV Network Domestic</w:t>
        </w:r>
      </w:ins>
    </w:p>
    <w:p w:rsidR="00611CF1" w:rsidRDefault="00611CF1" w:rsidP="00611CF1">
      <w:pPr>
        <w:pStyle w:val="ListParagraph"/>
        <w:widowControl w:val="0"/>
        <w:numPr>
          <w:ilvl w:val="0"/>
          <w:numId w:val="29"/>
        </w:numPr>
        <w:spacing w:after="240" w:line="360" w:lineRule="auto"/>
        <w:ind w:hanging="11"/>
        <w:rPr>
          <w:ins w:id="31" w:author="Gowling WLG" w:date="2016-05-10T13:47:00Z"/>
          <w:lang w:val="en-GB"/>
        </w:rPr>
      </w:pPr>
      <w:ins w:id="32" w:author="Gowling WLG" w:date="2016-05-10T13:46:00Z">
        <w:r w:rsidRPr="00611CF1">
          <w:rPr>
            <w:lang w:val="en-GB"/>
          </w:rPr>
          <w:t>LV Network Non-Domestic Non-CT</w:t>
        </w:r>
      </w:ins>
    </w:p>
    <w:p w:rsidR="006C0C6B" w:rsidRPr="006C0C6B" w:rsidRDefault="006C0C6B" w:rsidP="00611CF1">
      <w:pPr>
        <w:pStyle w:val="ListParagraph"/>
        <w:widowControl w:val="0"/>
        <w:numPr>
          <w:ilvl w:val="0"/>
          <w:numId w:val="29"/>
        </w:numPr>
        <w:spacing w:after="240" w:line="360" w:lineRule="auto"/>
        <w:ind w:hanging="11"/>
        <w:rPr>
          <w:lang w:val="en-GB"/>
        </w:rPr>
      </w:pPr>
      <w:r w:rsidRPr="006C0C6B">
        <w:rPr>
          <w:lang w:val="en-GB"/>
        </w:rPr>
        <w:t>LV Medium Non-Domestic</w:t>
      </w:r>
    </w:p>
    <w:p w:rsidR="006C0C6B" w:rsidRPr="006C0C6B" w:rsidRDefault="006C0C6B" w:rsidP="006C0C6B">
      <w:pPr>
        <w:pStyle w:val="ListParagraph"/>
        <w:widowControl w:val="0"/>
        <w:numPr>
          <w:ilvl w:val="0"/>
          <w:numId w:val="29"/>
        </w:numPr>
        <w:spacing w:after="240" w:line="360" w:lineRule="auto"/>
        <w:ind w:hanging="11"/>
        <w:rPr>
          <w:lang w:val="en-GB"/>
        </w:rPr>
      </w:pPr>
      <w:r w:rsidRPr="006C0C6B">
        <w:rPr>
          <w:lang w:val="en-GB"/>
        </w:rPr>
        <w:t>LV Sub Medium Non-Domestic</w:t>
      </w:r>
    </w:p>
    <w:p w:rsidR="007C728C" w:rsidRPr="006C0C6B" w:rsidRDefault="006C0C6B" w:rsidP="006C0C6B">
      <w:pPr>
        <w:pStyle w:val="ListParagraph"/>
        <w:widowControl w:val="0"/>
        <w:numPr>
          <w:ilvl w:val="0"/>
          <w:numId w:val="29"/>
        </w:numPr>
        <w:spacing w:after="240" w:line="360" w:lineRule="auto"/>
        <w:ind w:hanging="11"/>
        <w:rPr>
          <w:lang w:val="en-GB"/>
        </w:rPr>
      </w:pPr>
      <w:r w:rsidRPr="006C0C6B">
        <w:rPr>
          <w:lang w:val="en-GB"/>
        </w:rPr>
        <w:lastRenderedPageBreak/>
        <w:t>HV Medium Non-Domestic.</w:t>
      </w:r>
    </w:p>
    <w:p w:rsidR="00611CF1" w:rsidRDefault="00611CF1" w:rsidP="00611CF1">
      <w:pPr>
        <w:pStyle w:val="Heading2"/>
        <w:widowControl w:val="0"/>
        <w:numPr>
          <w:ilvl w:val="0"/>
          <w:numId w:val="0"/>
        </w:numPr>
        <w:ind w:left="720" w:hanging="720"/>
        <w:jc w:val="right"/>
        <w:rPr>
          <w:b/>
          <w:szCs w:val="24"/>
        </w:rPr>
      </w:pPr>
    </w:p>
    <w:p w:rsidR="00251AAC" w:rsidRPr="00CC559F" w:rsidRDefault="00D55937" w:rsidP="00611CF1">
      <w:pPr>
        <w:pStyle w:val="Heading2"/>
        <w:widowControl w:val="0"/>
        <w:numPr>
          <w:ilvl w:val="0"/>
          <w:numId w:val="0"/>
        </w:numPr>
        <w:ind w:left="720" w:hanging="720"/>
        <w:jc w:val="right"/>
      </w:pPr>
      <w:r w:rsidRPr="00CC559F">
        <w:rPr>
          <w:b/>
          <w:szCs w:val="24"/>
        </w:rPr>
        <w:t>Gowling WLG (UK) LLP</w:t>
      </w:r>
      <w:r w:rsidRPr="00CC559F">
        <w:rPr>
          <w:b/>
          <w:szCs w:val="24"/>
        </w:rPr>
        <w:br/>
      </w:r>
      <w:r w:rsidR="006C0C6B">
        <w:rPr>
          <w:b/>
          <w:szCs w:val="24"/>
        </w:rPr>
        <w:t>12 May</w:t>
      </w:r>
      <w:r w:rsidRPr="00CC559F">
        <w:rPr>
          <w:b/>
          <w:szCs w:val="24"/>
        </w:rPr>
        <w:t xml:space="preserve"> 2016</w:t>
      </w:r>
      <w:r w:rsidR="00A910F5" w:rsidRPr="00CC559F">
        <w:tab/>
      </w:r>
    </w:p>
    <w:sectPr w:rsidR="00251AAC" w:rsidRPr="00CC559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CC6" w:rsidRDefault="00EE1CC6" w:rsidP="00EE1CC6">
      <w:r>
        <w:separator/>
      </w:r>
    </w:p>
  </w:endnote>
  <w:endnote w:type="continuationSeparator" w:id="0">
    <w:p w:rsidR="00EE1CC6" w:rsidRDefault="00EE1CC6" w:rsidP="00EE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EE2" w:rsidRDefault="00386E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9467627"/>
      <w:docPartObj>
        <w:docPartGallery w:val="Page Numbers (Bottom of Page)"/>
        <w:docPartUnique/>
      </w:docPartObj>
    </w:sdtPr>
    <w:sdtEndPr>
      <w:rPr>
        <w:noProof/>
      </w:rPr>
    </w:sdtEndPr>
    <w:sdtContent>
      <w:p w:rsidR="007C728C" w:rsidRDefault="007C728C">
        <w:pPr>
          <w:pStyle w:val="Footer"/>
          <w:jc w:val="center"/>
        </w:pPr>
        <w:r>
          <w:fldChar w:fldCharType="begin"/>
        </w:r>
        <w:r>
          <w:instrText xml:space="preserve"> PAGE   \* MERGEFORMAT </w:instrText>
        </w:r>
        <w:r>
          <w:fldChar w:fldCharType="separate"/>
        </w:r>
        <w:r w:rsidR="00363E77">
          <w:rPr>
            <w:noProof/>
          </w:rPr>
          <w:t>2</w:t>
        </w:r>
        <w:r>
          <w:rPr>
            <w:noProof/>
          </w:rPr>
          <w:fldChar w:fldCharType="end"/>
        </w:r>
      </w:p>
    </w:sdtContent>
  </w:sdt>
  <w:p w:rsidR="007C728C" w:rsidRDefault="007C72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EE2" w:rsidRDefault="00386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CC6" w:rsidRDefault="00EE1CC6" w:rsidP="00EE1CC6">
      <w:r>
        <w:separator/>
      </w:r>
    </w:p>
  </w:footnote>
  <w:footnote w:type="continuationSeparator" w:id="0">
    <w:p w:rsidR="00EE1CC6" w:rsidRDefault="00EE1CC6" w:rsidP="00EE1CC6">
      <w:r>
        <w:continuationSeparator/>
      </w:r>
    </w:p>
  </w:footnote>
  <w:footnote w:id="1">
    <w:p w:rsidR="00386EE2" w:rsidRPr="00386EE2" w:rsidRDefault="00386EE2">
      <w:pPr>
        <w:pStyle w:val="FootnoteText"/>
        <w:rPr>
          <w:lang w:val="en-GB"/>
        </w:rPr>
      </w:pPr>
      <w:ins w:id="19" w:author="Gowling WLG" w:date="2016-05-11T16:16:00Z">
        <w:r>
          <w:rPr>
            <w:rStyle w:val="FootnoteReference"/>
          </w:rPr>
          <w:footnoteRef/>
        </w:r>
        <w:r>
          <w:t xml:space="preserve"> </w:t>
        </w:r>
      </w:ins>
      <w:ins w:id="20" w:author="Gowling WLG" w:date="2016-05-11T16:21:00Z">
        <w:r w:rsidRPr="00E53F0C">
          <w:t>i.e. where the sum of HH agreed capacity is x, and the sum of the HH maximum demand capacity is y, then the applicable ratio is x/y.</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EE2" w:rsidRDefault="00386E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937" w:rsidRPr="00DD72FA" w:rsidRDefault="00D55937" w:rsidP="00D55937">
    <w:pPr>
      <w:pStyle w:val="Header"/>
      <w:jc w:val="right"/>
      <w:rPr>
        <w:b/>
      </w:rPr>
    </w:pPr>
    <w:r>
      <w:t xml:space="preserve">Gowling </w:t>
    </w:r>
    <w:r w:rsidRPr="00DD72FA">
      <w:t xml:space="preserve">WLG: </w:t>
    </w:r>
    <w:r w:rsidR="006C0C6B">
      <w:t>12 May</w:t>
    </w:r>
    <w:r w:rsidRPr="00DD72FA">
      <w:t xml:space="preserve"> 2016</w:t>
    </w:r>
  </w:p>
  <w:p w:rsidR="00D55937" w:rsidRPr="00D55937" w:rsidRDefault="00D55937" w:rsidP="00D559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EE2" w:rsidRDefault="00386E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0993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4E71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9465B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530AA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ABCC8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40FD4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8D2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730C0F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F0679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2CA4A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731F4"/>
    <w:multiLevelType w:val="multilevel"/>
    <w:tmpl w:val="974CE59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15:restartNumberingAfterBreak="0">
    <w:nsid w:val="08D45654"/>
    <w:multiLevelType w:val="hybridMultilevel"/>
    <w:tmpl w:val="472A9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933139"/>
    <w:multiLevelType w:val="hybridMultilevel"/>
    <w:tmpl w:val="B9602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5" w15:restartNumberingAfterBreak="0">
    <w:nsid w:val="3FE500AC"/>
    <w:multiLevelType w:val="hybridMultilevel"/>
    <w:tmpl w:val="E94CCF2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BB2FE8"/>
    <w:multiLevelType w:val="hybridMultilevel"/>
    <w:tmpl w:val="F4621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D64B87"/>
    <w:multiLevelType w:val="hybridMultilevel"/>
    <w:tmpl w:val="CADA87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19" w15:restartNumberingAfterBreak="0">
    <w:nsid w:val="65F411B9"/>
    <w:multiLevelType w:val="hybridMultilevel"/>
    <w:tmpl w:val="18E205E8"/>
    <w:lvl w:ilvl="0" w:tplc="A126ABFA">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EB6517F"/>
    <w:multiLevelType w:val="hybridMultilevel"/>
    <w:tmpl w:val="D3CCEA02"/>
    <w:lvl w:ilvl="0" w:tplc="A220412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15"/>
  </w:num>
  <w:num w:numId="4">
    <w:abstractNumId w:val="19"/>
  </w:num>
  <w:num w:numId="5">
    <w:abstractNumId w:val="18"/>
  </w:num>
  <w:num w:numId="6">
    <w:abstractNumId w:val="1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3"/>
  </w:num>
  <w:num w:numId="10">
    <w:abstractNumId w:val="13"/>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num>
  <w:num w:numId="28">
    <w:abstractNumId w:val="20"/>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CC6"/>
    <w:rsid w:val="0000731D"/>
    <w:rsid w:val="000321F5"/>
    <w:rsid w:val="00036398"/>
    <w:rsid w:val="0004663C"/>
    <w:rsid w:val="0005254A"/>
    <w:rsid w:val="000532EF"/>
    <w:rsid w:val="00092F15"/>
    <w:rsid w:val="000E4CCA"/>
    <w:rsid w:val="000F2207"/>
    <w:rsid w:val="000F6B8C"/>
    <w:rsid w:val="00103693"/>
    <w:rsid w:val="00105EE1"/>
    <w:rsid w:val="001316C8"/>
    <w:rsid w:val="00156FF5"/>
    <w:rsid w:val="00177FBE"/>
    <w:rsid w:val="001B792F"/>
    <w:rsid w:val="001C685F"/>
    <w:rsid w:val="001E043F"/>
    <w:rsid w:val="00216F86"/>
    <w:rsid w:val="00221D5E"/>
    <w:rsid w:val="00247542"/>
    <w:rsid w:val="00251AAC"/>
    <w:rsid w:val="002B24B1"/>
    <w:rsid w:val="002C4234"/>
    <w:rsid w:val="00343DCA"/>
    <w:rsid w:val="003625E3"/>
    <w:rsid w:val="00363E77"/>
    <w:rsid w:val="003732BB"/>
    <w:rsid w:val="003775BB"/>
    <w:rsid w:val="00386EE2"/>
    <w:rsid w:val="00387A95"/>
    <w:rsid w:val="00390FD3"/>
    <w:rsid w:val="003D3848"/>
    <w:rsid w:val="003E07BF"/>
    <w:rsid w:val="003E12D9"/>
    <w:rsid w:val="004C4F09"/>
    <w:rsid w:val="004C5DC2"/>
    <w:rsid w:val="005203F3"/>
    <w:rsid w:val="00544D24"/>
    <w:rsid w:val="00553685"/>
    <w:rsid w:val="00562C8F"/>
    <w:rsid w:val="005A42B1"/>
    <w:rsid w:val="005C74E5"/>
    <w:rsid w:val="005D4AE1"/>
    <w:rsid w:val="005F04A5"/>
    <w:rsid w:val="005F3944"/>
    <w:rsid w:val="005F6A68"/>
    <w:rsid w:val="00611CF1"/>
    <w:rsid w:val="00642510"/>
    <w:rsid w:val="00642857"/>
    <w:rsid w:val="006927B0"/>
    <w:rsid w:val="006C0C6B"/>
    <w:rsid w:val="006C4E06"/>
    <w:rsid w:val="007477E8"/>
    <w:rsid w:val="00755570"/>
    <w:rsid w:val="00765921"/>
    <w:rsid w:val="007B0CBA"/>
    <w:rsid w:val="007B5FF1"/>
    <w:rsid w:val="007C1AF7"/>
    <w:rsid w:val="007C728C"/>
    <w:rsid w:val="007E029C"/>
    <w:rsid w:val="007E452F"/>
    <w:rsid w:val="0081159E"/>
    <w:rsid w:val="00822047"/>
    <w:rsid w:val="00826CF0"/>
    <w:rsid w:val="00872D9E"/>
    <w:rsid w:val="00884BA0"/>
    <w:rsid w:val="00922E68"/>
    <w:rsid w:val="00936914"/>
    <w:rsid w:val="0096781C"/>
    <w:rsid w:val="00990C04"/>
    <w:rsid w:val="009E4364"/>
    <w:rsid w:val="00A10A97"/>
    <w:rsid w:val="00A613A6"/>
    <w:rsid w:val="00A64BAF"/>
    <w:rsid w:val="00A910F5"/>
    <w:rsid w:val="00A96B6D"/>
    <w:rsid w:val="00AC107C"/>
    <w:rsid w:val="00B05DDF"/>
    <w:rsid w:val="00BC31E7"/>
    <w:rsid w:val="00C24966"/>
    <w:rsid w:val="00C53127"/>
    <w:rsid w:val="00C61BC3"/>
    <w:rsid w:val="00C96E0B"/>
    <w:rsid w:val="00C97133"/>
    <w:rsid w:val="00CB3A5A"/>
    <w:rsid w:val="00CC053F"/>
    <w:rsid w:val="00CC384D"/>
    <w:rsid w:val="00CC559F"/>
    <w:rsid w:val="00CC7F0D"/>
    <w:rsid w:val="00D015F6"/>
    <w:rsid w:val="00D55937"/>
    <w:rsid w:val="00D57F24"/>
    <w:rsid w:val="00D674D1"/>
    <w:rsid w:val="00D70D25"/>
    <w:rsid w:val="00D869C4"/>
    <w:rsid w:val="00D9336E"/>
    <w:rsid w:val="00DE70D9"/>
    <w:rsid w:val="00E34467"/>
    <w:rsid w:val="00E665AC"/>
    <w:rsid w:val="00EC3861"/>
    <w:rsid w:val="00EE1CC6"/>
    <w:rsid w:val="00EE2CE2"/>
    <w:rsid w:val="00F31F60"/>
    <w:rsid w:val="00F44ED1"/>
    <w:rsid w:val="00FE24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29EDFACA-BE64-4D27-88DF-0CE028900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0" w:unhideWhenUsed="1" w:qFormat="1"/>
    <w:lsdException w:name="heading 8" w:semiHidden="1" w:uiPriority="10" w:unhideWhenUsed="1" w:qFormat="1"/>
    <w:lsdException w:name="heading 9" w:semiHidden="1" w:uiPriority="1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5"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semiHidden/>
    <w:unhideWhenUsed/>
    <w:rsid w:val="009E4364"/>
    <w:rPr>
      <w:sz w:val="16"/>
      <w:szCs w:val="16"/>
    </w:rPr>
  </w:style>
  <w:style w:type="paragraph" w:styleId="CommentText">
    <w:name w:val="annotation text"/>
    <w:basedOn w:val="Normal"/>
    <w:link w:val="CommentTextChar"/>
    <w:uiPriority w:val="99"/>
    <w:semiHidden/>
    <w:unhideWhenUsed/>
    <w:rsid w:val="009E4364"/>
    <w:rPr>
      <w:sz w:val="20"/>
      <w:szCs w:val="20"/>
    </w:rPr>
  </w:style>
  <w:style w:type="character" w:customStyle="1" w:styleId="CommentTextChar">
    <w:name w:val="Comment Text Char"/>
    <w:basedOn w:val="DefaultParagraphFont"/>
    <w:link w:val="CommentText"/>
    <w:uiPriority w:val="99"/>
    <w:semiHidden/>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F21EA-3B41-4164-8D04-E673E57EF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184</Words>
  <Characters>1051</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 Limited</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2</cp:revision>
  <cp:lastPrinted>2016-03-29T16:28:00Z</cp:lastPrinted>
  <dcterms:created xsi:type="dcterms:W3CDTF">2016-05-19T14:28:00Z</dcterms:created>
  <dcterms:modified xsi:type="dcterms:W3CDTF">2016-05-19T14:28:00Z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Legal02#59423420v1[AXG01]</vt:lpwstr>
  </property>
  <property fmtid="{D5CDD505-2E9C-101B-9397-08002B2CF9AE}" pid="3" name="tikitDocNumber">
    <vt:lpwstr>59423420</vt:lpwstr>
  </property>
  <property fmtid="{D5CDD505-2E9C-101B-9397-08002B2CF9AE}" pid="4" name="tikitVersionNumber">
    <vt:lpwstr>1</vt:lpwstr>
  </property>
  <property fmtid="{D5CDD505-2E9C-101B-9397-08002B2CF9AE}" pid="5" name="tikitDocDescription">
    <vt:lpwstr>DCP 160 - 12 May 2016 (Gowling WLG)</vt:lpwstr>
  </property>
  <property fmtid="{D5CDD505-2E9C-101B-9397-08002B2CF9AE}" pid="6" name="tikitAuthor">
    <vt:lpwstr>Anieka Golhar</vt:lpwstr>
  </property>
  <property fmtid="{D5CDD505-2E9C-101B-9397-08002B2CF9AE}" pid="7" name="tikitAuthorID">
    <vt:lpwstr>AXG01</vt:lpwstr>
  </property>
  <property fmtid="{D5CDD505-2E9C-101B-9397-08002B2CF9AE}" pid="8" name="tikitTypistID">
    <vt:lpwstr>AXG01</vt:lpwstr>
  </property>
  <property fmtid="{D5CDD505-2E9C-101B-9397-08002B2CF9AE}" pid="9" name="tikitClientDescription">
    <vt:lpwstr>DCUSA Limited</vt:lpwstr>
  </property>
  <property fmtid="{D5CDD505-2E9C-101B-9397-08002B2CF9AE}" pid="10" name="tikitMatterDescription">
    <vt:lpwstr>General DCUSA Code Work 2016</vt:lpwstr>
  </property>
  <property fmtid="{D5CDD505-2E9C-101B-9397-08002B2CF9AE}" pid="11" name="tikitClientID">
    <vt:lpwstr>588326</vt:lpwstr>
  </property>
  <property fmtid="{D5CDD505-2E9C-101B-9397-08002B2CF9AE}" pid="12" name="tikitMatterID">
    <vt:lpwstr>2611137</vt:lpwstr>
  </property>
</Properties>
</file>