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664A2" w14:textId="40E83FBC" w:rsidR="00CE437F" w:rsidRDefault="00CE437F" w:rsidP="00CE437F">
      <w:pPr>
        <w:pStyle w:val="TOAHeading"/>
        <w:jc w:val="center"/>
        <w:rPr>
          <w:sz w:val="28"/>
          <w:szCs w:val="28"/>
        </w:rPr>
      </w:pPr>
      <w:r w:rsidRPr="00CE437F">
        <w:rPr>
          <w:sz w:val="28"/>
          <w:szCs w:val="28"/>
        </w:rPr>
        <w:t>DCP 405 ‘ACCESS SCR: MANAGING CURTAILABLE CONNECTIONS BETWEEN LICENSED DISTRIBUTION NETWORKS’</w:t>
      </w:r>
      <w:r w:rsidRPr="00CE437F">
        <w:t xml:space="preserve"> </w:t>
      </w:r>
    </w:p>
    <w:p w14:paraId="033CEA7D" w14:textId="73B498CA" w:rsidR="00CE437F" w:rsidRPr="00CE437F" w:rsidRDefault="00CE437F" w:rsidP="00CE437F">
      <w:pPr>
        <w:pStyle w:val="TOAHeading"/>
        <w:jc w:val="center"/>
        <w:rPr>
          <w:sz w:val="28"/>
          <w:szCs w:val="28"/>
        </w:rPr>
      </w:pPr>
      <w:r w:rsidRPr="00CE437F">
        <w:rPr>
          <w:sz w:val="28"/>
          <w:szCs w:val="28"/>
        </w:rPr>
        <w:t>DRAFT LEGAL TEXT</w:t>
      </w:r>
    </w:p>
    <w:p w14:paraId="46C0F163" w14:textId="77777777" w:rsidR="00CE437F" w:rsidRPr="00CE437F" w:rsidRDefault="00CE437F" w:rsidP="00CE437F">
      <w:pPr>
        <w:rPr>
          <w:ins w:id="0" w:author="Dylan Townsend" w:date="2022-08-04T15:21:00Z"/>
          <w:rStyle w:val="BookTitle"/>
          <w:u w:val="single"/>
        </w:rPr>
      </w:pPr>
      <w:r w:rsidRPr="00CE437F">
        <w:rPr>
          <w:rStyle w:val="BookTitle"/>
          <w:u w:val="single"/>
        </w:rPr>
        <w:t>Add new Clause 52AA to Section 2B ‘Distributor to Distributor/OTSO Relationships’ as follows:</w:t>
      </w:r>
    </w:p>
    <w:p w14:paraId="72F933CF" w14:textId="28C12388" w:rsidR="00CE437F" w:rsidRPr="00CE437F" w:rsidRDefault="00CE437F" w:rsidP="00CE437F">
      <w:pPr>
        <w:pStyle w:val="Heading1"/>
        <w:numPr>
          <w:ilvl w:val="0"/>
          <w:numId w:val="0"/>
        </w:numPr>
        <w:rPr>
          <w:ins w:id="1" w:author="Dylan Townsend" w:date="2022-08-04T15:21:00Z"/>
        </w:rPr>
      </w:pPr>
      <w:ins w:id="2" w:author="Dylan Townsend" w:date="2022-08-04T15:21:00Z">
        <w:r w:rsidRPr="00CE437F">
          <w:t>52AA.</w:t>
        </w:r>
      </w:ins>
      <w:r>
        <w:tab/>
      </w:r>
      <w:ins w:id="3" w:author="Dylan Townsend" w:date="2022-08-04T15:21:00Z">
        <w:r w:rsidRPr="00CE437F">
          <w:t>CURTAILMENT</w:t>
        </w:r>
      </w:ins>
    </w:p>
    <w:p w14:paraId="5D458C07" w14:textId="27FD4B7B" w:rsidR="00CE437F" w:rsidRPr="001151B0" w:rsidRDefault="00CE437F" w:rsidP="00CE437F">
      <w:pPr>
        <w:pStyle w:val="Heading2"/>
        <w:numPr>
          <w:ilvl w:val="0"/>
          <w:numId w:val="0"/>
        </w:numPr>
        <w:ind w:left="964" w:hanging="964"/>
        <w:rPr>
          <w:ins w:id="4" w:author="Dylan Townsend" w:date="2022-08-04T15:21:00Z"/>
          <w:rFonts w:eastAsia="Times New Roman"/>
          <w:lang w:eastAsia="en-GB"/>
        </w:rPr>
      </w:pPr>
      <w:ins w:id="5"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.1</w:t>
        </w:r>
        <w:r w:rsidRPr="001151B0">
          <w:rPr>
            <w:rFonts w:eastAsia="Times New Roman"/>
            <w:lang w:eastAsia="en-GB"/>
          </w:rPr>
          <w:tab/>
          <w:t>Where the User is required to offer a Curtailable Connection to a Connectee to the User’s System, or the User adopts a connection to a Connectee which has been subject to a Curtailable Connection Offer, and the Connectee agrees to a Curtailable Connection, then it must not make a Curtailable Connection to the  Connectee unless it has agreed a Curtailable Connection Agreement using the terms set out in Schedule XX</w:t>
        </w:r>
      </w:ins>
      <w:ins w:id="6" w:author="Dylan Townsend" w:date="2022-08-04T15:51:00Z">
        <w:r w:rsidR="00FD1C1C">
          <w:rPr>
            <w:rStyle w:val="FootnoteReference"/>
            <w:rFonts w:eastAsia="Times New Roman"/>
            <w:lang w:eastAsia="en-GB"/>
          </w:rPr>
          <w:footnoteReference w:id="1"/>
        </w:r>
      </w:ins>
      <w:ins w:id="7" w:author="Dylan Townsend" w:date="2022-08-04T15:21:00Z">
        <w:r w:rsidRPr="001151B0">
          <w:rPr>
            <w:rFonts w:eastAsia="Times New Roman"/>
            <w:lang w:eastAsia="en-GB"/>
          </w:rPr>
          <w:t xml:space="preserve"> Part 3.</w:t>
        </w:r>
      </w:ins>
    </w:p>
    <w:p w14:paraId="5019BDE3" w14:textId="77777777" w:rsidR="00CE437F" w:rsidRPr="001151B0" w:rsidRDefault="00CE437F" w:rsidP="00CE437F">
      <w:pPr>
        <w:pStyle w:val="Heading2"/>
        <w:numPr>
          <w:ilvl w:val="0"/>
          <w:numId w:val="0"/>
        </w:numPr>
        <w:ind w:left="964" w:hanging="964"/>
        <w:rPr>
          <w:ins w:id="8" w:author="Dylan Townsend" w:date="2022-08-04T15:21:00Z"/>
          <w:rFonts w:eastAsia="Times New Roman"/>
          <w:lang w:eastAsia="en-GB"/>
        </w:rPr>
      </w:pPr>
      <w:ins w:id="9"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.2</w:t>
        </w:r>
        <w:r w:rsidRPr="001151B0">
          <w:rPr>
            <w:rFonts w:eastAsia="Times New Roman"/>
            <w:lang w:eastAsia="en-GB"/>
          </w:rPr>
          <w:tab/>
          <w:t xml:space="preserve">The Company will specify, in the Bilateral Connection Agreement with the User the following parameters </w:t>
        </w:r>
        <w:proofErr w:type="gramStart"/>
        <w:r w:rsidRPr="001151B0">
          <w:rPr>
            <w:rFonts w:eastAsia="Times New Roman"/>
            <w:lang w:eastAsia="en-GB"/>
          </w:rPr>
          <w:t>with regard to</w:t>
        </w:r>
        <w:proofErr w:type="gramEnd"/>
        <w:r w:rsidRPr="001151B0">
          <w:rPr>
            <w:rFonts w:eastAsia="Times New Roman"/>
            <w:lang w:eastAsia="en-GB"/>
          </w:rPr>
          <w:t xml:space="preserve"> the Curtailable Connection to enable it to have access to the Company’s system. The Company shall calculate these parameters in accordance with Schedule XX of this Agreement</w:t>
        </w:r>
      </w:ins>
    </w:p>
    <w:p w14:paraId="06968309" w14:textId="2D70D207" w:rsidR="00CE437F" w:rsidRPr="00CE437F" w:rsidRDefault="00CE437F" w:rsidP="00FD1C1C">
      <w:pPr>
        <w:pStyle w:val="Heading6"/>
        <w:keepNext w:val="0"/>
        <w:spacing w:after="120"/>
        <w:rPr>
          <w:ins w:id="10" w:author="Dylan Townsend" w:date="2022-08-04T15:21:00Z"/>
          <w:rFonts w:eastAsia="Times New Roman"/>
          <w:lang w:eastAsia="en-GB"/>
        </w:rPr>
      </w:pPr>
      <w:ins w:id="11" w:author="Dylan Townsend" w:date="2022-08-04T15:21:00Z">
        <w:r w:rsidRPr="00CE437F">
          <w:rPr>
            <w:rFonts w:eastAsia="Times New Roman"/>
            <w:lang w:eastAsia="en-GB"/>
          </w:rPr>
          <w:t xml:space="preserve">Company Non-Curtailable Import Capacity: </w:t>
        </w:r>
        <w:r w:rsidRPr="00CE437F">
          <w:rPr>
            <w:rFonts w:eastAsia="Times New Roman"/>
            <w:lang w:eastAsia="en-GB"/>
          </w:rPr>
          <w:tab/>
        </w:r>
        <w:r w:rsidRPr="00CE437F">
          <w:rPr>
            <w:rFonts w:eastAsia="Times New Roman"/>
            <w:lang w:eastAsia="en-GB"/>
          </w:rPr>
          <w:tab/>
          <w:t>[xxx] kVA</w:t>
        </w:r>
      </w:ins>
    </w:p>
    <w:p w14:paraId="572DB461" w14:textId="6130284C" w:rsidR="00CE437F" w:rsidRPr="00CE437F" w:rsidRDefault="00CE437F" w:rsidP="00FD1C1C">
      <w:pPr>
        <w:pStyle w:val="Heading6"/>
        <w:keepNext w:val="0"/>
        <w:spacing w:after="120"/>
        <w:rPr>
          <w:ins w:id="12" w:author="Dylan Townsend" w:date="2022-08-04T15:21:00Z"/>
          <w:rFonts w:eastAsia="Times New Roman"/>
          <w:lang w:eastAsia="en-GB"/>
        </w:rPr>
      </w:pPr>
      <w:ins w:id="13" w:author="Dylan Townsend" w:date="2022-08-04T15:21:00Z">
        <w:r w:rsidRPr="00CE437F">
          <w:rPr>
            <w:rFonts w:eastAsia="Times New Roman"/>
            <w:lang w:eastAsia="en-GB"/>
          </w:rPr>
          <w:t xml:space="preserve">Company Non-Curtailable Export Capacity: </w:t>
        </w:r>
        <w:r w:rsidRPr="00CE437F">
          <w:rPr>
            <w:rFonts w:eastAsia="Times New Roman"/>
            <w:lang w:eastAsia="en-GB"/>
          </w:rPr>
          <w:tab/>
        </w:r>
        <w:r w:rsidRPr="00CE437F">
          <w:rPr>
            <w:rFonts w:eastAsia="Times New Roman"/>
            <w:lang w:eastAsia="en-GB"/>
          </w:rPr>
          <w:tab/>
          <w:t>[xxx] kVA</w:t>
        </w:r>
      </w:ins>
    </w:p>
    <w:p w14:paraId="0F6DCB5A" w14:textId="2689BF2A" w:rsidR="00CE437F" w:rsidRPr="00CE437F" w:rsidRDefault="00CE437F" w:rsidP="00FD1C1C">
      <w:pPr>
        <w:pStyle w:val="Heading6"/>
        <w:keepNext w:val="0"/>
        <w:spacing w:after="120"/>
        <w:rPr>
          <w:ins w:id="14" w:author="Dylan Townsend" w:date="2022-08-04T15:21:00Z"/>
          <w:rFonts w:eastAsia="Times New Roman"/>
          <w:lang w:eastAsia="en-GB"/>
        </w:rPr>
      </w:pPr>
      <w:ins w:id="15" w:author="Dylan Townsend" w:date="2022-08-04T15:21:00Z">
        <w:r w:rsidRPr="00CE437F">
          <w:rPr>
            <w:rFonts w:eastAsia="Times New Roman"/>
            <w:lang w:eastAsia="en-GB"/>
          </w:rPr>
          <w:t xml:space="preserve">Company Curtailable Import Capacity: </w:t>
        </w:r>
        <w:r w:rsidRPr="00CE437F">
          <w:rPr>
            <w:rFonts w:eastAsia="Times New Roman"/>
            <w:lang w:eastAsia="en-GB"/>
          </w:rPr>
          <w:tab/>
        </w:r>
        <w:r w:rsidRPr="00CE437F">
          <w:rPr>
            <w:rFonts w:eastAsia="Times New Roman"/>
            <w:lang w:eastAsia="en-GB"/>
          </w:rPr>
          <w:tab/>
        </w:r>
        <w:r w:rsidRPr="00CE437F">
          <w:rPr>
            <w:rFonts w:eastAsia="Times New Roman"/>
            <w:lang w:eastAsia="en-GB"/>
          </w:rPr>
          <w:tab/>
          <w:t>[xxx] kVA</w:t>
        </w:r>
      </w:ins>
    </w:p>
    <w:p w14:paraId="021EF492" w14:textId="0C37D7E0" w:rsidR="00CE437F" w:rsidRPr="00CE437F" w:rsidRDefault="00CE437F" w:rsidP="00FD1C1C">
      <w:pPr>
        <w:pStyle w:val="Heading6"/>
        <w:keepNext w:val="0"/>
        <w:spacing w:after="120"/>
        <w:rPr>
          <w:ins w:id="16" w:author="Dylan Townsend" w:date="2022-08-04T15:21:00Z"/>
          <w:rFonts w:eastAsia="Times New Roman"/>
          <w:lang w:eastAsia="en-GB"/>
        </w:rPr>
      </w:pPr>
      <w:ins w:id="17" w:author="Dylan Townsend" w:date="2022-08-04T15:21:00Z">
        <w:r w:rsidRPr="00CE437F">
          <w:rPr>
            <w:rFonts w:eastAsia="Times New Roman"/>
            <w:lang w:eastAsia="en-GB"/>
          </w:rPr>
          <w:t xml:space="preserve">Company Curtailable Export Capacity: </w:t>
        </w:r>
        <w:r w:rsidRPr="00CE437F">
          <w:rPr>
            <w:rFonts w:eastAsia="Times New Roman"/>
            <w:lang w:eastAsia="en-GB"/>
          </w:rPr>
          <w:tab/>
        </w:r>
        <w:r w:rsidRPr="00CE437F">
          <w:rPr>
            <w:rFonts w:eastAsia="Times New Roman"/>
            <w:lang w:eastAsia="en-GB"/>
          </w:rPr>
          <w:tab/>
        </w:r>
        <w:r w:rsidRPr="00CE437F">
          <w:rPr>
            <w:rFonts w:eastAsia="Times New Roman"/>
            <w:lang w:eastAsia="en-GB"/>
          </w:rPr>
          <w:tab/>
          <w:t>[xxx] kVA</w:t>
        </w:r>
      </w:ins>
    </w:p>
    <w:p w14:paraId="78993357" w14:textId="786F3292" w:rsidR="00CE437F" w:rsidRPr="00CE437F" w:rsidRDefault="00CE437F" w:rsidP="00FD1C1C">
      <w:pPr>
        <w:pStyle w:val="Heading6"/>
        <w:keepNext w:val="0"/>
        <w:spacing w:after="120"/>
        <w:rPr>
          <w:ins w:id="18" w:author="Dylan Townsend" w:date="2022-08-04T15:21:00Z"/>
          <w:rFonts w:eastAsia="Times New Roman"/>
          <w:lang w:eastAsia="en-GB"/>
        </w:rPr>
      </w:pPr>
      <w:ins w:id="19" w:author="Dylan Townsend" w:date="2022-08-04T15:21:00Z">
        <w:r w:rsidRPr="00CE437F">
          <w:rPr>
            <w:rFonts w:eastAsia="Times New Roman"/>
            <w:lang w:eastAsia="en-GB"/>
          </w:rPr>
          <w:t xml:space="preserve">Company Curtailment End Date: </w:t>
        </w:r>
        <w:r w:rsidRPr="00CE437F">
          <w:rPr>
            <w:rFonts w:eastAsia="Times New Roman"/>
            <w:lang w:eastAsia="en-GB"/>
          </w:rPr>
          <w:tab/>
        </w:r>
        <w:r w:rsidRPr="00CE437F">
          <w:rPr>
            <w:rFonts w:eastAsia="Times New Roman"/>
            <w:lang w:eastAsia="en-GB"/>
          </w:rPr>
          <w:tab/>
        </w:r>
        <w:r w:rsidRPr="00CE437F">
          <w:rPr>
            <w:rFonts w:eastAsia="Times New Roman"/>
            <w:lang w:eastAsia="en-GB"/>
          </w:rPr>
          <w:tab/>
        </w:r>
        <w:r w:rsidRPr="00CE437F">
          <w:rPr>
            <w:rFonts w:eastAsia="Times New Roman"/>
            <w:lang w:eastAsia="en-GB"/>
          </w:rPr>
          <w:tab/>
          <w:t>[DD/MM/YYYY]</w:t>
        </w:r>
      </w:ins>
    </w:p>
    <w:p w14:paraId="28539A8D" w14:textId="700C6104" w:rsidR="00CE437F" w:rsidRPr="00CE437F" w:rsidRDefault="00CE437F" w:rsidP="00FD1C1C">
      <w:pPr>
        <w:pStyle w:val="Heading6"/>
        <w:keepNext w:val="0"/>
        <w:spacing w:after="120"/>
        <w:rPr>
          <w:ins w:id="20" w:author="Dylan Townsend" w:date="2022-08-04T15:21:00Z"/>
          <w:rFonts w:eastAsia="Times New Roman"/>
          <w:lang w:eastAsia="en-GB"/>
        </w:rPr>
      </w:pPr>
      <w:ins w:id="21" w:author="Dylan Townsend" w:date="2022-08-04T15:21:00Z">
        <w:r w:rsidRPr="00CE437F">
          <w:rPr>
            <w:rFonts w:eastAsia="Times New Roman"/>
            <w:lang w:eastAsia="en-GB"/>
          </w:rPr>
          <w:t xml:space="preserve">Company Maximum Full Import Curtailment Hours: </w:t>
        </w:r>
        <w:r w:rsidRPr="00CE437F">
          <w:rPr>
            <w:rFonts w:eastAsia="Times New Roman"/>
            <w:lang w:eastAsia="en-GB"/>
          </w:rPr>
          <w:tab/>
          <w:t>[hours]</w:t>
        </w:r>
      </w:ins>
    </w:p>
    <w:p w14:paraId="2A5CED10" w14:textId="60D1EA0A" w:rsidR="00CE437F" w:rsidRPr="00CE437F" w:rsidRDefault="00CE437F" w:rsidP="00FD1C1C">
      <w:pPr>
        <w:pStyle w:val="Heading6"/>
        <w:keepNext w:val="0"/>
        <w:spacing w:after="120"/>
        <w:rPr>
          <w:ins w:id="22" w:author="Dylan Townsend" w:date="2022-08-04T15:21:00Z"/>
          <w:rFonts w:eastAsia="Times New Roman"/>
          <w:lang w:eastAsia="en-GB"/>
        </w:rPr>
      </w:pPr>
      <w:ins w:id="23" w:author="Dylan Townsend" w:date="2022-08-04T15:21:00Z">
        <w:r w:rsidRPr="00CE437F">
          <w:rPr>
            <w:rFonts w:eastAsia="Times New Roman"/>
            <w:lang w:eastAsia="en-GB"/>
          </w:rPr>
          <w:t xml:space="preserve">Company Maximum Full Export Curtailment Hours: </w:t>
        </w:r>
        <w:r w:rsidRPr="00CE437F">
          <w:rPr>
            <w:rFonts w:eastAsia="Times New Roman"/>
            <w:lang w:eastAsia="en-GB"/>
          </w:rPr>
          <w:tab/>
          <w:t>[hours]</w:t>
        </w:r>
      </w:ins>
    </w:p>
    <w:p w14:paraId="49FF507C" w14:textId="344E3160" w:rsidR="00CE437F" w:rsidRPr="00CE437F" w:rsidRDefault="00CE437F" w:rsidP="00FD1C1C">
      <w:pPr>
        <w:pStyle w:val="Heading6"/>
        <w:keepNext w:val="0"/>
        <w:spacing w:after="120"/>
        <w:rPr>
          <w:ins w:id="24" w:author="Dylan Townsend" w:date="2022-08-04T15:21:00Z"/>
        </w:rPr>
      </w:pPr>
      <w:ins w:id="25" w:author="Dylan Townsend" w:date="2022-08-04T15:21:00Z">
        <w:r w:rsidRPr="00CE437F">
          <w:t>Company Exceeded Curtailment Price</w:t>
        </w:r>
        <w:r w:rsidRPr="00CE437F">
          <w:tab/>
        </w:r>
        <w:r w:rsidRPr="00CE437F">
          <w:tab/>
        </w:r>
      </w:ins>
      <w:ins w:id="26" w:author="Dylan Townsend" w:date="2022-08-04T15:55:00Z">
        <w:r w:rsidR="00FD1C1C">
          <w:tab/>
        </w:r>
      </w:ins>
      <w:ins w:id="27" w:author="Dylan Townsend" w:date="2022-08-04T15:21:00Z">
        <w:r w:rsidRPr="00CE437F">
          <w:t>[£/</w:t>
        </w:r>
        <w:proofErr w:type="spellStart"/>
        <w:r w:rsidRPr="00CE437F">
          <w:t>MVAh</w:t>
        </w:r>
        <w:proofErr w:type="spellEnd"/>
        <w:r w:rsidRPr="00CE437F">
          <w:t>]</w:t>
        </w:r>
      </w:ins>
    </w:p>
    <w:p w14:paraId="62BF7E6F" w14:textId="731C95DC" w:rsidR="00CE437F" w:rsidRPr="001151B0" w:rsidRDefault="00CE437F" w:rsidP="00CE437F">
      <w:pPr>
        <w:pStyle w:val="Heading2"/>
        <w:numPr>
          <w:ilvl w:val="0"/>
          <w:numId w:val="0"/>
        </w:numPr>
        <w:ind w:left="964" w:hanging="964"/>
        <w:rPr>
          <w:ins w:id="28" w:author="Dylan Townsend" w:date="2022-08-04T15:21:00Z"/>
          <w:rFonts w:eastAsia="Times New Roman"/>
          <w:lang w:eastAsia="en-GB"/>
        </w:rPr>
      </w:pPr>
      <w:ins w:id="29"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.3</w:t>
        </w:r>
        <w:r w:rsidRPr="001151B0">
          <w:rPr>
            <w:rFonts w:eastAsia="Times New Roman"/>
            <w:lang w:eastAsia="en-GB"/>
          </w:rPr>
          <w:tab/>
          <w:t xml:space="preserve">The Company may instruct the User to Curtail the Curtailable Connection’s Maximum Import Capacity and/ or its Maximum Export Capacity (a “Curtailment Instruction”) at any time during the Curtailment Period and the User shall comply </w:t>
        </w:r>
        <w:r w:rsidRPr="001151B0">
          <w:rPr>
            <w:rFonts w:eastAsia="Times New Roman"/>
            <w:lang w:eastAsia="en-GB"/>
          </w:rPr>
          <w:lastRenderedPageBreak/>
          <w:t>with any instruction received under this Clause 5</w:t>
        </w:r>
        <w:r>
          <w:rPr>
            <w:rFonts w:eastAsia="Times New Roman"/>
            <w:lang w:eastAsia="en-GB"/>
          </w:rPr>
          <w:t>2AA</w:t>
        </w:r>
        <w:r w:rsidRPr="001151B0">
          <w:rPr>
            <w:rFonts w:eastAsia="Times New Roman"/>
            <w:lang w:eastAsia="en-GB"/>
          </w:rPr>
          <w:t>.3. The Company shall notify the User when the need to Curtail has finished. The details on how the Company instructs the User</w:t>
        </w:r>
      </w:ins>
      <w:r w:rsidR="005837DC">
        <w:rPr>
          <w:rFonts w:eastAsia="Times New Roman"/>
          <w:lang w:eastAsia="en-GB"/>
        </w:rPr>
        <w:t xml:space="preserve"> </w:t>
      </w:r>
      <w:ins w:id="30" w:author="Dylan Townsend" w:date="2022-08-04T15:21:00Z">
        <w:r w:rsidRPr="001151B0">
          <w:rPr>
            <w:rFonts w:eastAsia="Times New Roman"/>
            <w:lang w:eastAsia="en-GB"/>
          </w:rPr>
          <w:t>shall be set out in the Bilateral Connection Agreement.</w:t>
        </w:r>
      </w:ins>
    </w:p>
    <w:p w14:paraId="67625CE9" w14:textId="77777777" w:rsidR="00CE437F" w:rsidRPr="001151B0" w:rsidRDefault="00CE437F" w:rsidP="00CE437F">
      <w:pPr>
        <w:pStyle w:val="Heading2"/>
        <w:numPr>
          <w:ilvl w:val="0"/>
          <w:numId w:val="0"/>
        </w:numPr>
        <w:ind w:left="964" w:hanging="964"/>
        <w:rPr>
          <w:ins w:id="31" w:author="Dylan Townsend" w:date="2022-08-04T15:21:00Z"/>
          <w:rFonts w:eastAsia="Times New Roman"/>
          <w:lang w:eastAsia="en-GB"/>
        </w:rPr>
      </w:pPr>
      <w:ins w:id="32" w:author="Dylan Townsend" w:date="2022-08-04T15:21:00Z">
        <w:r w:rsidRPr="60F0B0D6">
          <w:rPr>
            <w:rFonts w:eastAsia="Times New Roman"/>
            <w:lang w:eastAsia="en-GB"/>
          </w:rPr>
          <w:t>5</w:t>
        </w:r>
        <w:r>
          <w:rPr>
            <w:rFonts w:eastAsia="Times New Roman"/>
            <w:lang w:eastAsia="en-GB"/>
          </w:rPr>
          <w:t>2AA</w:t>
        </w:r>
        <w:r w:rsidRPr="60F0B0D6">
          <w:rPr>
            <w:rFonts w:eastAsia="Times New Roman"/>
            <w:lang w:eastAsia="en-GB"/>
          </w:rPr>
          <w:t>.4</w:t>
        </w:r>
        <w:r w:rsidRPr="006357E2">
          <w:rPr>
            <w:rFonts w:eastAsia="Times New Roman"/>
            <w:lang w:eastAsia="en-GB"/>
          </w:rPr>
          <w:tab/>
        </w:r>
        <w:r w:rsidRPr="60F0B0D6">
          <w:rPr>
            <w:rFonts w:eastAsia="Times New Roman"/>
            <w:lang w:eastAsia="en-GB"/>
          </w:rPr>
          <w:t>As an alternative to instructing the User to Curtail the Eligible Customers in accordance with 5</w:t>
        </w:r>
        <w:r>
          <w:rPr>
            <w:rFonts w:eastAsia="Times New Roman"/>
            <w:lang w:eastAsia="en-GB"/>
          </w:rPr>
          <w:t>2AA</w:t>
        </w:r>
        <w:r w:rsidRPr="60F0B0D6">
          <w:rPr>
            <w:rFonts w:eastAsia="Times New Roman"/>
            <w:lang w:eastAsia="en-GB"/>
          </w:rPr>
          <w:t xml:space="preserve">.3, the Company and the User may agree a </w:t>
        </w:r>
        <w:r>
          <w:rPr>
            <w:rFonts w:eastAsia="Times New Roman"/>
            <w:lang w:eastAsia="en-GB"/>
          </w:rPr>
          <w:t>f</w:t>
        </w:r>
        <w:r w:rsidRPr="60F0B0D6">
          <w:rPr>
            <w:rFonts w:eastAsia="Times New Roman"/>
            <w:lang w:eastAsia="en-GB"/>
          </w:rPr>
          <w:t xml:space="preserve">lexibility </w:t>
        </w:r>
        <w:r>
          <w:rPr>
            <w:rFonts w:eastAsia="Times New Roman"/>
            <w:lang w:eastAsia="en-GB"/>
          </w:rPr>
          <w:t>s</w:t>
        </w:r>
        <w:r w:rsidRPr="60F0B0D6">
          <w:rPr>
            <w:rFonts w:eastAsia="Times New Roman"/>
            <w:lang w:eastAsia="en-GB"/>
          </w:rPr>
          <w:t xml:space="preserve">ervices </w:t>
        </w:r>
        <w:r>
          <w:rPr>
            <w:rFonts w:eastAsia="Times New Roman"/>
            <w:lang w:eastAsia="en-GB"/>
          </w:rPr>
          <w:t>a</w:t>
        </w:r>
        <w:r w:rsidRPr="60F0B0D6">
          <w:rPr>
            <w:rFonts w:eastAsia="Times New Roman"/>
            <w:lang w:eastAsia="en-GB"/>
          </w:rPr>
          <w:t xml:space="preserve">greement to provide a similar benefit to the Company. The details of any such </w:t>
        </w:r>
        <w:r>
          <w:rPr>
            <w:rFonts w:eastAsia="Times New Roman"/>
            <w:lang w:eastAsia="en-GB"/>
          </w:rPr>
          <w:t>f</w:t>
        </w:r>
        <w:r w:rsidRPr="60F0B0D6">
          <w:rPr>
            <w:rFonts w:eastAsia="Times New Roman"/>
            <w:lang w:eastAsia="en-GB"/>
          </w:rPr>
          <w:t xml:space="preserve">lexibility </w:t>
        </w:r>
        <w:r>
          <w:rPr>
            <w:rFonts w:eastAsia="Times New Roman"/>
            <w:lang w:eastAsia="en-GB"/>
          </w:rPr>
          <w:t>s</w:t>
        </w:r>
        <w:r w:rsidRPr="60F0B0D6">
          <w:rPr>
            <w:rFonts w:eastAsia="Times New Roman"/>
            <w:lang w:eastAsia="en-GB"/>
          </w:rPr>
          <w:t xml:space="preserve">ervices </w:t>
        </w:r>
        <w:r>
          <w:rPr>
            <w:rFonts w:eastAsia="Times New Roman"/>
            <w:lang w:eastAsia="en-GB"/>
          </w:rPr>
          <w:t>a</w:t>
        </w:r>
        <w:r w:rsidRPr="60F0B0D6">
          <w:rPr>
            <w:rFonts w:eastAsia="Times New Roman"/>
            <w:lang w:eastAsia="en-GB"/>
          </w:rPr>
          <w:t>greement shall be included in the Bilateral Connection Agreement.</w:t>
        </w:r>
      </w:ins>
    </w:p>
    <w:p w14:paraId="439348C3" w14:textId="77777777" w:rsidR="00CE437F" w:rsidRPr="001151B0" w:rsidRDefault="00CE437F" w:rsidP="00CE437F">
      <w:pPr>
        <w:pStyle w:val="Heading2"/>
        <w:numPr>
          <w:ilvl w:val="0"/>
          <w:numId w:val="0"/>
        </w:numPr>
        <w:ind w:left="964" w:hanging="964"/>
        <w:rPr>
          <w:ins w:id="33" w:author="Dylan Townsend" w:date="2022-08-04T15:21:00Z"/>
          <w:rFonts w:eastAsia="Times New Roman"/>
          <w:lang w:eastAsia="en-GB"/>
        </w:rPr>
      </w:pPr>
      <w:ins w:id="34"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.5</w:t>
        </w:r>
        <w:r w:rsidRPr="006357E2">
          <w:rPr>
            <w:rFonts w:eastAsia="Times New Roman"/>
            <w:lang w:eastAsia="en-GB"/>
          </w:rPr>
          <w:tab/>
        </w:r>
        <w:r w:rsidRPr="001151B0">
          <w:rPr>
            <w:rFonts w:eastAsia="Times New Roman"/>
            <w:lang w:eastAsia="en-GB"/>
          </w:rPr>
          <w:t>The Company shall not instruct the User to reduce the Curtailable Connection’s Maximum Import Capacity and/or the Maximum Export Capacity to less than  (as applicable) the Company Non-Curtailable Import Capacity or the Company Non-Curtailable Export Capacity and the User is not obliged to instruct the Curtailable Connection to reduce to below these levels even if the Company instructs it to do so.</w:t>
        </w:r>
      </w:ins>
    </w:p>
    <w:p w14:paraId="045B2CD2" w14:textId="77777777" w:rsidR="00CE437F" w:rsidRPr="001151B0" w:rsidRDefault="00CE437F" w:rsidP="00CE437F">
      <w:pPr>
        <w:pStyle w:val="Heading2"/>
        <w:numPr>
          <w:ilvl w:val="0"/>
          <w:numId w:val="0"/>
        </w:numPr>
        <w:ind w:left="964" w:hanging="964"/>
        <w:rPr>
          <w:ins w:id="35" w:author="Dylan Townsend" w:date="2022-08-04T15:21:00Z"/>
          <w:rFonts w:eastAsia="Times New Roman"/>
          <w:lang w:eastAsia="en-GB"/>
        </w:rPr>
      </w:pPr>
      <w:ins w:id="36"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.6</w:t>
        </w:r>
        <w:r w:rsidRPr="006357E2">
          <w:rPr>
            <w:rFonts w:eastAsia="Times New Roman"/>
            <w:lang w:eastAsia="en-GB"/>
          </w:rPr>
          <w:tab/>
        </w:r>
        <w:r w:rsidRPr="001151B0">
          <w:rPr>
            <w:rFonts w:eastAsia="Times New Roman"/>
            <w:lang w:eastAsia="en-GB"/>
          </w:rPr>
          <w:t>Where the Company requires a change to parameters listed at 5</w:t>
        </w:r>
        <w:r>
          <w:rPr>
            <w:rFonts w:eastAsia="Times New Roman"/>
            <w:lang w:eastAsia="en-GB"/>
          </w:rPr>
          <w:t>2AA</w:t>
        </w:r>
        <w:r w:rsidRPr="001151B0">
          <w:rPr>
            <w:rFonts w:eastAsia="Times New Roman"/>
            <w:lang w:eastAsia="en-GB"/>
          </w:rPr>
          <w:t>.2 it shall do so in accordance with the provisions of Schedule XX. The User will accept such changes made in accordance with Schedule XX and shall ensure that changes are reflected in the Connection Agreement with the Connectee.</w:t>
        </w:r>
        <w:r w:rsidRPr="001151B0" w:rsidDel="002A3E49">
          <w:rPr>
            <w:rFonts w:eastAsia="Times New Roman"/>
            <w:lang w:eastAsia="en-GB"/>
          </w:rPr>
          <w:t xml:space="preserve"> </w:t>
        </w:r>
      </w:ins>
    </w:p>
    <w:p w14:paraId="38D32ECF" w14:textId="77777777" w:rsidR="00CE437F" w:rsidRPr="001151B0" w:rsidRDefault="00CE437F" w:rsidP="00CE437F">
      <w:pPr>
        <w:pStyle w:val="Heading2"/>
        <w:numPr>
          <w:ilvl w:val="0"/>
          <w:numId w:val="0"/>
        </w:numPr>
        <w:ind w:left="964" w:hanging="964"/>
        <w:rPr>
          <w:ins w:id="37" w:author="Dylan Townsend" w:date="2022-08-04T15:21:00Z"/>
          <w:rFonts w:eastAsia="Times New Roman"/>
          <w:lang w:eastAsia="en-GB"/>
        </w:rPr>
      </w:pPr>
      <w:ins w:id="38"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.7</w:t>
        </w:r>
        <w:r w:rsidRPr="006357E2">
          <w:rPr>
            <w:rFonts w:eastAsia="Times New Roman"/>
            <w:lang w:eastAsia="en-GB"/>
          </w:rPr>
          <w:tab/>
        </w:r>
        <w:r w:rsidRPr="001151B0">
          <w:rPr>
            <w:rFonts w:eastAsia="Times New Roman"/>
            <w:lang w:eastAsia="en-GB"/>
          </w:rPr>
          <w:t xml:space="preserve">The Company shall use its </w:t>
        </w:r>
        <w:r w:rsidRPr="2241DE8E">
          <w:rPr>
            <w:rFonts w:eastAsia="Times New Roman"/>
            <w:lang w:eastAsia="en-GB"/>
          </w:rPr>
          <w:t>reasonable</w:t>
        </w:r>
        <w:r w:rsidRPr="001151B0">
          <w:rPr>
            <w:rFonts w:eastAsia="Times New Roman"/>
            <w:lang w:eastAsia="en-GB"/>
          </w:rPr>
          <w:t xml:space="preserve"> endeavours to ensure that the Company Full Import Curtailment Hours do not exceed the Company Import Curtailment Limit and the Company Full Export Curtailment Hours do not exceed the Company Export Curtailment Limit.</w:t>
        </w:r>
      </w:ins>
    </w:p>
    <w:p w14:paraId="18B78FB9" w14:textId="77777777" w:rsidR="00CE437F" w:rsidRPr="001151B0" w:rsidRDefault="00CE437F" w:rsidP="00CE437F">
      <w:pPr>
        <w:pStyle w:val="Heading2"/>
        <w:numPr>
          <w:ilvl w:val="0"/>
          <w:numId w:val="0"/>
        </w:numPr>
        <w:ind w:left="964" w:hanging="964"/>
        <w:rPr>
          <w:ins w:id="39" w:author="Dylan Townsend" w:date="2022-08-04T15:21:00Z"/>
          <w:rFonts w:eastAsia="Times New Roman"/>
          <w:lang w:eastAsia="en-GB"/>
        </w:rPr>
      </w:pPr>
      <w:ins w:id="40"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.8</w:t>
        </w:r>
        <w:r w:rsidRPr="001151B0">
          <w:rPr>
            <w:rFonts w:eastAsia="Times New Roman"/>
            <w:lang w:eastAsia="en-GB"/>
          </w:rPr>
          <w:tab/>
          <w:t xml:space="preserve">The Company Full Import Curtailment Hours and Full Export Curtailment Hours shall be calculated in accordance with Schedule XX of this agreement. </w:t>
        </w:r>
      </w:ins>
    </w:p>
    <w:p w14:paraId="55115B7C" w14:textId="77777777" w:rsidR="00CE437F" w:rsidRPr="001151B0" w:rsidRDefault="00CE437F" w:rsidP="00CE437F">
      <w:pPr>
        <w:pStyle w:val="Heading2"/>
        <w:numPr>
          <w:ilvl w:val="0"/>
          <w:numId w:val="0"/>
        </w:numPr>
        <w:ind w:left="964" w:hanging="964"/>
        <w:rPr>
          <w:ins w:id="41" w:author="Dylan Townsend" w:date="2022-08-04T15:21:00Z"/>
          <w:rFonts w:eastAsia="Times New Roman"/>
          <w:lang w:eastAsia="en-GB"/>
        </w:rPr>
      </w:pPr>
      <w:ins w:id="42" w:author="Dylan Townsend" w:date="2022-08-04T15:21:00Z">
        <w:r w:rsidRPr="001151B0">
          <w:rPr>
            <w:rFonts w:eastAsia="Times New Roman"/>
            <w:lang w:eastAsia="en-GB"/>
          </w:rPr>
          <w:t>5</w:t>
        </w:r>
        <w:r>
          <w:rPr>
            <w:rFonts w:eastAsia="Times New Roman"/>
            <w:lang w:eastAsia="en-GB"/>
          </w:rPr>
          <w:t>2AA</w:t>
        </w:r>
        <w:r w:rsidRPr="001151B0">
          <w:rPr>
            <w:rFonts w:eastAsia="Times New Roman"/>
            <w:lang w:eastAsia="en-GB"/>
          </w:rPr>
          <w:t>.</w:t>
        </w:r>
        <w:r>
          <w:rPr>
            <w:rFonts w:eastAsia="Times New Roman"/>
            <w:lang w:eastAsia="en-GB"/>
          </w:rPr>
          <w:t>9</w:t>
        </w:r>
        <w:r w:rsidRPr="001151B0">
          <w:rPr>
            <w:rFonts w:eastAsia="Times New Roman"/>
            <w:lang w:eastAsia="en-GB"/>
          </w:rPr>
          <w:tab/>
          <w:t xml:space="preserve">If the Company Full Import Curtailment Hours exceeds the Company Import Curtailment Limit, or the Company Full Export Curtailment Hours exceeds the Company Export Curtailment Limit, then the Company shall make Exceeded Import Curtailment Payments or Exceeded Export Curtailment Payments to the User in accordance with the provisions of Schedule XX of this agreement within [30] days following the end of each [Quarter]. </w:t>
        </w:r>
      </w:ins>
    </w:p>
    <w:p w14:paraId="2346B667" w14:textId="77777777" w:rsidR="00CE437F" w:rsidRDefault="00CE437F" w:rsidP="00CE437F">
      <w:pPr>
        <w:spacing w:after="240" w:line="360" w:lineRule="auto"/>
        <w:jc w:val="both"/>
        <w:rPr>
          <w:ins w:id="43" w:author="Dylan Townsend" w:date="2022-08-04T15:21:00Z"/>
          <w:rFonts w:ascii="Times New Roman" w:hAnsi="Times New Roman" w:cs="Times New Roman"/>
          <w:b/>
          <w:bCs/>
          <w:u w:val="single"/>
        </w:rPr>
      </w:pPr>
    </w:p>
    <w:p w14:paraId="7681D7CF" w14:textId="77777777" w:rsidR="00A12461" w:rsidRDefault="00A12461" w:rsidP="00B77125">
      <w:pPr>
        <w:rPr>
          <w:rStyle w:val="BookTitle"/>
          <w:u w:val="single"/>
        </w:rPr>
      </w:pPr>
    </w:p>
    <w:p w14:paraId="351C68D6" w14:textId="47B499EC" w:rsidR="00CE437F" w:rsidRPr="00B77125" w:rsidRDefault="00CE437F" w:rsidP="00B77125">
      <w:pPr>
        <w:rPr>
          <w:rStyle w:val="BookTitle"/>
          <w:u w:val="single"/>
        </w:rPr>
      </w:pPr>
      <w:r w:rsidRPr="00B77125">
        <w:rPr>
          <w:rStyle w:val="BookTitle"/>
          <w:u w:val="single"/>
        </w:rPr>
        <w:lastRenderedPageBreak/>
        <w:t>Add the following definitions to Clause 1 as follows:</w:t>
      </w:r>
    </w:p>
    <w:tbl>
      <w:tblPr>
        <w:tblStyle w:val="TableGrid"/>
        <w:tblW w:w="7887" w:type="dxa"/>
        <w:tblInd w:w="1129" w:type="dxa"/>
        <w:tblLook w:val="04A0" w:firstRow="1" w:lastRow="0" w:firstColumn="1" w:lastColumn="0" w:noHBand="0" w:noVBand="1"/>
      </w:tblPr>
      <w:tblGrid>
        <w:gridCol w:w="2977"/>
        <w:gridCol w:w="4910"/>
      </w:tblGrid>
      <w:tr w:rsidR="00CE437F" w14:paraId="55A7678E" w14:textId="77777777" w:rsidTr="00CE437F">
        <w:trPr>
          <w:ins w:id="44" w:author="Dylan Townsend" w:date="2022-08-04T15:21:00Z"/>
        </w:trPr>
        <w:tc>
          <w:tcPr>
            <w:tcW w:w="2977" w:type="dxa"/>
          </w:tcPr>
          <w:p w14:paraId="5333B8E8" w14:textId="55A1DDD2" w:rsidR="00CE437F" w:rsidRPr="00CE437F" w:rsidRDefault="00CE437F" w:rsidP="00CE437F">
            <w:pPr>
              <w:spacing w:before="120" w:after="120" w:line="360" w:lineRule="auto"/>
              <w:rPr>
                <w:ins w:id="45" w:author="Dylan Townsend" w:date="2022-08-04T15:21:00Z"/>
                <w:rFonts w:ascii="Times New Roman" w:hAnsi="Times New Roman"/>
                <w:b/>
                <w:color w:val="000000" w:themeColor="text1"/>
                <w:sz w:val="24"/>
              </w:rPr>
            </w:pPr>
            <w:ins w:id="46" w:author="Dylan Townsend" w:date="2022-08-04T15:21:00Z">
              <w:r w:rsidRPr="00CE437F">
                <w:rPr>
                  <w:rFonts w:ascii="Times New Roman" w:hAnsi="Times New Roman"/>
                  <w:b/>
                  <w:color w:val="000000" w:themeColor="text1"/>
                  <w:sz w:val="24"/>
                </w:rPr>
                <w:t>Company Full Export Curtailment Hours</w:t>
              </w:r>
            </w:ins>
          </w:p>
        </w:tc>
        <w:tc>
          <w:tcPr>
            <w:tcW w:w="4910" w:type="dxa"/>
          </w:tcPr>
          <w:p w14:paraId="02496B56" w14:textId="5A2E82D4" w:rsidR="00CE437F" w:rsidRPr="0048540B" w:rsidRDefault="00CE437F" w:rsidP="006357E2">
            <w:pPr>
              <w:spacing w:before="120" w:after="120" w:line="360" w:lineRule="auto"/>
              <w:jc w:val="both"/>
              <w:rPr>
                <w:ins w:id="47" w:author="Dylan Townsend" w:date="2022-08-04T15:21:00Z"/>
                <w:rFonts w:ascii="Times New Roman" w:eastAsia="Times New Roman" w:hAnsi="Times New Roman" w:cs="Times New Roman"/>
                <w:lang w:eastAsia="en-GB"/>
              </w:rPr>
            </w:pPr>
            <w:ins w:id="48" w:author="Dylan Townsend" w:date="2022-08-04T15:21:00Z">
              <w:r w:rsidRPr="0048540B">
                <w:rPr>
                  <w:rFonts w:ascii="Times New Roman" w:hAnsi="Times New Roman" w:cs="Times New Roman"/>
                  <w:color w:val="000000" w:themeColor="text1"/>
                </w:rPr>
                <w:t xml:space="preserve">means the value calculated </w:t>
              </w:r>
            </w:ins>
            <w:ins w:id="49" w:author="Dylan Townsend" w:date="2022-08-04T15:34:00Z">
              <w:r w:rsidR="00B77125">
                <w:rPr>
                  <w:rFonts w:ascii="Times New Roman" w:hAnsi="Times New Roman" w:cs="Times New Roman"/>
                  <w:color w:val="000000" w:themeColor="text1"/>
                </w:rPr>
                <w:t xml:space="preserve">in </w:t>
              </w:r>
            </w:ins>
            <w:ins w:id="50" w:author="Dylan Townsend" w:date="2022-08-04T15:21:00Z">
              <w:r w:rsidRPr="0048540B">
                <w:rPr>
                  <w:rFonts w:ascii="Times New Roman" w:hAnsi="Times New Roman" w:cs="Times New Roman"/>
                  <w:color w:val="000000" w:themeColor="text1"/>
                </w:rPr>
                <w:t xml:space="preserve">accordance </w:t>
              </w:r>
            </w:ins>
            <w:ins w:id="51" w:author="Dylan Townsend" w:date="2022-08-04T15:34:00Z">
              <w:r w:rsidR="00B77125">
                <w:rPr>
                  <w:rFonts w:ascii="Times New Roman" w:hAnsi="Times New Roman" w:cs="Times New Roman"/>
                  <w:color w:val="000000" w:themeColor="text1"/>
                </w:rPr>
                <w:t>with</w:t>
              </w:r>
            </w:ins>
            <w:ins w:id="52" w:author="Dylan Townsend" w:date="2022-08-04T15:21:00Z">
              <w:r w:rsidRPr="0048540B">
                <w:rPr>
                  <w:rFonts w:ascii="Times New Roman" w:hAnsi="Times New Roman" w:cs="Times New Roman"/>
                  <w:color w:val="000000" w:themeColor="text1"/>
                </w:rPr>
                <w:t xml:space="preserve"> Paragraph 3.2 of Schedule xx and relates to the curtailment of the Company’s system.</w:t>
              </w:r>
            </w:ins>
          </w:p>
        </w:tc>
      </w:tr>
      <w:tr w:rsidR="00CE437F" w14:paraId="112D8A2C" w14:textId="77777777" w:rsidTr="00CE437F">
        <w:trPr>
          <w:ins w:id="53" w:author="Dylan Townsend" w:date="2022-08-04T15:21:00Z"/>
        </w:trPr>
        <w:tc>
          <w:tcPr>
            <w:tcW w:w="2977" w:type="dxa"/>
          </w:tcPr>
          <w:p w14:paraId="123C9DF7" w14:textId="77777777" w:rsidR="00CE437F" w:rsidRPr="00CE437F" w:rsidRDefault="00CE437F" w:rsidP="00CE437F">
            <w:pPr>
              <w:spacing w:before="120" w:after="120" w:line="360" w:lineRule="auto"/>
              <w:rPr>
                <w:ins w:id="54" w:author="Dylan Townsend" w:date="2022-08-04T15:21:00Z"/>
                <w:rFonts w:ascii="Times New Roman" w:hAnsi="Times New Roman"/>
                <w:b/>
                <w:color w:val="000000" w:themeColor="text1"/>
                <w:sz w:val="24"/>
              </w:rPr>
            </w:pPr>
            <w:ins w:id="55" w:author="Dylan Townsend" w:date="2022-08-04T15:21:00Z">
              <w:r w:rsidRPr="00CE437F">
                <w:rPr>
                  <w:rFonts w:ascii="Times New Roman" w:hAnsi="Times New Roman"/>
                  <w:b/>
                  <w:color w:val="000000" w:themeColor="text1"/>
                  <w:sz w:val="24"/>
                </w:rPr>
                <w:t>Company Full Import Curtailment Hours</w:t>
              </w:r>
            </w:ins>
          </w:p>
        </w:tc>
        <w:tc>
          <w:tcPr>
            <w:tcW w:w="4910" w:type="dxa"/>
          </w:tcPr>
          <w:p w14:paraId="3A84BC03" w14:textId="0449B87D" w:rsidR="00CE437F" w:rsidRPr="0048540B" w:rsidRDefault="00CE437F" w:rsidP="006357E2">
            <w:pPr>
              <w:spacing w:before="120" w:after="120" w:line="360" w:lineRule="auto"/>
              <w:jc w:val="both"/>
              <w:rPr>
                <w:ins w:id="56" w:author="Dylan Townsend" w:date="2022-08-04T15:21:00Z"/>
                <w:rFonts w:ascii="Times New Roman" w:hAnsi="Times New Roman" w:cs="Times New Roman"/>
                <w:color w:val="000000" w:themeColor="text1"/>
              </w:rPr>
            </w:pPr>
            <w:ins w:id="57" w:author="Dylan Townsend" w:date="2022-08-04T15:21:00Z">
              <w:r w:rsidRPr="0048540B">
                <w:rPr>
                  <w:rFonts w:ascii="Times New Roman" w:hAnsi="Times New Roman" w:cs="Times New Roman"/>
                  <w:color w:val="000000" w:themeColor="text1"/>
                </w:rPr>
                <w:t xml:space="preserve">means the value calculated </w:t>
              </w:r>
            </w:ins>
            <w:ins w:id="58" w:author="Dylan Townsend" w:date="2022-08-04T15:35:00Z">
              <w:r w:rsidR="00B77125">
                <w:rPr>
                  <w:rFonts w:ascii="Times New Roman" w:hAnsi="Times New Roman" w:cs="Times New Roman"/>
                  <w:color w:val="000000" w:themeColor="text1"/>
                </w:rPr>
                <w:t>in</w:t>
              </w:r>
            </w:ins>
            <w:ins w:id="59" w:author="Dylan Townsend" w:date="2022-08-04T15:21:00Z">
              <w:r w:rsidRPr="0048540B">
                <w:rPr>
                  <w:rFonts w:ascii="Times New Roman" w:hAnsi="Times New Roman" w:cs="Times New Roman"/>
                  <w:color w:val="000000" w:themeColor="text1"/>
                </w:rPr>
                <w:t xml:space="preserve"> accordance</w:t>
              </w:r>
            </w:ins>
            <w:ins w:id="60" w:author="Dylan Townsend" w:date="2022-08-04T15:35:00Z">
              <w:r w:rsidR="00B77125">
                <w:rPr>
                  <w:rFonts w:ascii="Times New Roman" w:hAnsi="Times New Roman" w:cs="Times New Roman"/>
                  <w:color w:val="000000" w:themeColor="text1"/>
                </w:rPr>
                <w:t xml:space="preserve"> with</w:t>
              </w:r>
            </w:ins>
            <w:ins w:id="61" w:author="Dylan Townsend" w:date="2022-08-04T15:21:00Z">
              <w:r w:rsidRPr="0048540B">
                <w:rPr>
                  <w:rFonts w:ascii="Times New Roman" w:hAnsi="Times New Roman" w:cs="Times New Roman"/>
                  <w:color w:val="000000" w:themeColor="text1"/>
                </w:rPr>
                <w:t xml:space="preserve"> Paragraph 3.1 of Schedule xx and relates to the curtailment of the Company’s system.</w:t>
              </w:r>
            </w:ins>
          </w:p>
        </w:tc>
      </w:tr>
      <w:tr w:rsidR="00CE437F" w14:paraId="75FB704D" w14:textId="77777777" w:rsidTr="00CE437F">
        <w:trPr>
          <w:ins w:id="62" w:author="Dylan Townsend" w:date="2022-08-04T15:21:00Z"/>
        </w:trPr>
        <w:tc>
          <w:tcPr>
            <w:tcW w:w="2977" w:type="dxa"/>
          </w:tcPr>
          <w:p w14:paraId="1B1A6D9D" w14:textId="77777777" w:rsidR="00CE437F" w:rsidRPr="00CE437F" w:rsidRDefault="00CE437F" w:rsidP="00CE437F">
            <w:pPr>
              <w:spacing w:before="120" w:after="120" w:line="360" w:lineRule="auto"/>
              <w:rPr>
                <w:ins w:id="63" w:author="Dylan Townsend" w:date="2022-08-04T15:21:00Z"/>
                <w:rFonts w:ascii="Times New Roman" w:hAnsi="Times New Roman"/>
                <w:b/>
                <w:color w:val="000000" w:themeColor="text1"/>
                <w:sz w:val="24"/>
              </w:rPr>
            </w:pPr>
            <w:ins w:id="64" w:author="Dylan Townsend" w:date="2022-08-04T15:21:00Z">
              <w:r w:rsidRPr="00CE437F">
                <w:rPr>
                  <w:rFonts w:ascii="Times New Roman" w:hAnsi="Times New Roman"/>
                  <w:b/>
                  <w:color w:val="000000" w:themeColor="text1"/>
                  <w:sz w:val="24"/>
                </w:rPr>
                <w:t>Company Export Curtailment Limit</w:t>
              </w:r>
            </w:ins>
          </w:p>
        </w:tc>
        <w:tc>
          <w:tcPr>
            <w:tcW w:w="4910" w:type="dxa"/>
          </w:tcPr>
          <w:p w14:paraId="5FEBD947" w14:textId="77777777" w:rsidR="00CE437F" w:rsidRPr="0048540B" w:rsidRDefault="00CE437F" w:rsidP="006357E2">
            <w:pPr>
              <w:spacing w:before="120" w:after="120" w:line="360" w:lineRule="auto"/>
              <w:jc w:val="both"/>
              <w:rPr>
                <w:ins w:id="65" w:author="Dylan Townsend" w:date="2022-08-04T15:21:00Z"/>
                <w:rFonts w:ascii="Times New Roman" w:hAnsi="Times New Roman" w:cs="Times New Roman"/>
                <w:color w:val="000000" w:themeColor="text1"/>
              </w:rPr>
            </w:pPr>
            <w:ins w:id="66" w:author="Dylan Townsend" w:date="2022-08-04T15:21:00Z">
              <w:r w:rsidRPr="0048540B">
                <w:rPr>
                  <w:rFonts w:ascii="Times New Roman" w:hAnsi="Times New Roman" w:cs="Times New Roman"/>
                  <w:color w:val="000000" w:themeColor="text1"/>
                </w:rPr>
                <w:t>means, the number of full hours per annum measured over a rolling twelve-month period where the Connectee could be required to reduce its Maximum Export Capacity to the Non-Curtailable Export Capacity and relates to the Curtailment on the Company’s system.</w:t>
              </w:r>
            </w:ins>
          </w:p>
        </w:tc>
      </w:tr>
      <w:tr w:rsidR="00CE437F" w14:paraId="4A3C38CD" w14:textId="77777777" w:rsidTr="00CE437F">
        <w:trPr>
          <w:ins w:id="67" w:author="Dylan Townsend" w:date="2022-08-04T15:21:00Z"/>
        </w:trPr>
        <w:tc>
          <w:tcPr>
            <w:tcW w:w="2977" w:type="dxa"/>
          </w:tcPr>
          <w:p w14:paraId="4A102F4F" w14:textId="77777777" w:rsidR="00CE437F" w:rsidRPr="00CE437F" w:rsidRDefault="00CE437F" w:rsidP="00CE437F">
            <w:pPr>
              <w:spacing w:before="120" w:after="120" w:line="360" w:lineRule="auto"/>
              <w:rPr>
                <w:ins w:id="68" w:author="Dylan Townsend" w:date="2022-08-04T15:21:00Z"/>
                <w:rFonts w:ascii="Times New Roman" w:hAnsi="Times New Roman"/>
                <w:b/>
                <w:color w:val="000000" w:themeColor="text1"/>
                <w:sz w:val="24"/>
              </w:rPr>
            </w:pPr>
            <w:ins w:id="69" w:author="Dylan Townsend" w:date="2022-08-04T15:21:00Z">
              <w:r w:rsidRPr="00CE437F">
                <w:rPr>
                  <w:rFonts w:ascii="Times New Roman" w:hAnsi="Times New Roman"/>
                  <w:b/>
                  <w:color w:val="000000" w:themeColor="text1"/>
                  <w:sz w:val="24"/>
                </w:rPr>
                <w:t>Exceeded Import Curtailment Payments</w:t>
              </w:r>
            </w:ins>
          </w:p>
        </w:tc>
        <w:tc>
          <w:tcPr>
            <w:tcW w:w="4910" w:type="dxa"/>
          </w:tcPr>
          <w:p w14:paraId="69F3D4EB" w14:textId="77777777" w:rsidR="00CE437F" w:rsidRPr="0048540B" w:rsidRDefault="00CE437F" w:rsidP="006357E2">
            <w:pPr>
              <w:spacing w:before="120" w:after="120" w:line="360" w:lineRule="auto"/>
              <w:jc w:val="both"/>
              <w:rPr>
                <w:ins w:id="70" w:author="Dylan Townsend" w:date="2022-08-04T15:21:00Z"/>
                <w:rFonts w:ascii="Times New Roman" w:hAnsi="Times New Roman" w:cs="Times New Roman"/>
                <w:color w:val="000000" w:themeColor="text1"/>
              </w:rPr>
            </w:pPr>
            <w:ins w:id="71" w:author="Dylan Townsend" w:date="2022-08-04T15:21:00Z">
              <w:r w:rsidRPr="0048540B">
                <w:rPr>
                  <w:rFonts w:ascii="Times New Roman" w:hAnsi="Times New Roman" w:cs="Times New Roman"/>
                  <w:color w:val="000000" w:themeColor="text1"/>
                </w:rPr>
                <w:t>means, the number of full hours per annum measured over a rolling twelve-month period where the Connectee could be required to reduce its Maximum Import Capacity to the Company Non-Curtailable Import Capacity and relates to the Curtailment on the Company’s system.</w:t>
              </w:r>
            </w:ins>
          </w:p>
        </w:tc>
      </w:tr>
      <w:tr w:rsidR="00CE437F" w14:paraId="5C06A5F8" w14:textId="77777777" w:rsidTr="00CE437F">
        <w:trPr>
          <w:ins w:id="72" w:author="Dylan Townsend" w:date="2022-08-04T15:21:00Z"/>
        </w:trPr>
        <w:tc>
          <w:tcPr>
            <w:tcW w:w="2977" w:type="dxa"/>
          </w:tcPr>
          <w:p w14:paraId="035BECDD" w14:textId="77777777" w:rsidR="00CE437F" w:rsidRPr="00CE437F" w:rsidRDefault="00CE437F" w:rsidP="00CE437F">
            <w:pPr>
              <w:spacing w:before="120" w:after="120" w:line="360" w:lineRule="auto"/>
              <w:rPr>
                <w:ins w:id="73" w:author="Dylan Townsend" w:date="2022-08-04T15:21:00Z"/>
                <w:rFonts w:ascii="Times New Roman" w:hAnsi="Times New Roman"/>
                <w:b/>
                <w:color w:val="000000" w:themeColor="text1"/>
                <w:sz w:val="24"/>
              </w:rPr>
            </w:pPr>
            <w:ins w:id="74" w:author="Dylan Townsend" w:date="2022-08-04T15:21:00Z">
              <w:r w:rsidRPr="00CE437F">
                <w:rPr>
                  <w:rFonts w:ascii="Times New Roman" w:hAnsi="Times New Roman"/>
                  <w:b/>
                  <w:color w:val="000000" w:themeColor="text1"/>
                  <w:sz w:val="24"/>
                </w:rPr>
                <w:t>Company Non-Curtailable Import Capacity:</w:t>
              </w:r>
            </w:ins>
          </w:p>
        </w:tc>
        <w:tc>
          <w:tcPr>
            <w:tcW w:w="4910" w:type="dxa"/>
          </w:tcPr>
          <w:p w14:paraId="789A8C56" w14:textId="5AB7DA47" w:rsidR="00CE437F" w:rsidRPr="0048540B" w:rsidRDefault="00CE437F" w:rsidP="006357E2">
            <w:pPr>
              <w:spacing w:before="120" w:after="120" w:line="360" w:lineRule="auto"/>
              <w:jc w:val="both"/>
              <w:rPr>
                <w:ins w:id="75" w:author="Dylan Townsend" w:date="2022-08-04T15:21:00Z"/>
                <w:rFonts w:ascii="Times New Roman" w:hAnsi="Times New Roman" w:cs="Times New Roman"/>
                <w:color w:val="000000" w:themeColor="text1"/>
              </w:rPr>
            </w:pPr>
            <w:ins w:id="76" w:author="Dylan Townsend" w:date="2022-08-04T15:21:00Z">
              <w:r w:rsidRPr="0048540B">
                <w:rPr>
                  <w:rFonts w:ascii="Times New Roman" w:hAnsi="Times New Roman" w:cs="Times New Roman"/>
                  <w:color w:val="000000" w:themeColor="text1"/>
                </w:rPr>
                <w:t xml:space="preserve">means, in respect of </w:t>
              </w:r>
            </w:ins>
            <w:ins w:id="77" w:author="Dylan Townsend" w:date="2022-08-10T07:24:00Z">
              <w:r w:rsidR="00DD7327" w:rsidRPr="00DD7327">
                <w:rPr>
                  <w:rFonts w:ascii="Times New Roman" w:hAnsi="Times New Roman" w:cs="Times New Roman"/>
                  <w:color w:val="000000" w:themeColor="text1"/>
                </w:rPr>
                <w:t>an Entry</w:t>
              </w:r>
              <w:r w:rsidR="00DD7327">
                <w:rPr>
                  <w:rFonts w:ascii="Times New Roman" w:hAnsi="Times New Roman" w:cs="Times New Roman"/>
                  <w:color w:val="000000" w:themeColor="text1"/>
                </w:rPr>
                <w:t>/</w:t>
              </w:r>
              <w:r w:rsidR="00DD7327" w:rsidRPr="00DD7327">
                <w:rPr>
                  <w:rFonts w:ascii="Times New Roman" w:hAnsi="Times New Roman" w:cs="Times New Roman"/>
                  <w:color w:val="000000" w:themeColor="text1"/>
                </w:rPr>
                <w:t>Exit Point</w:t>
              </w:r>
            </w:ins>
            <w:ins w:id="78" w:author="Dylan Townsend" w:date="2022-08-04T15:21:00Z">
              <w:r w:rsidRPr="0048540B">
                <w:rPr>
                  <w:rFonts w:ascii="Times New Roman" w:hAnsi="Times New Roman" w:cs="Times New Roman"/>
                  <w:color w:val="000000" w:themeColor="text1"/>
                </w:rPr>
                <w:t xml:space="preserve"> (or the </w:t>
              </w:r>
            </w:ins>
            <w:ins w:id="79" w:author="Dylan Townsend" w:date="2022-08-10T07:24:00Z">
              <w:r w:rsidR="00DD7327" w:rsidRPr="00DD7327">
                <w:rPr>
                  <w:rFonts w:ascii="Times New Roman" w:hAnsi="Times New Roman" w:cs="Times New Roman"/>
                  <w:color w:val="000000" w:themeColor="text1"/>
                </w:rPr>
                <w:t>Entry</w:t>
              </w:r>
              <w:r w:rsidR="00DD7327">
                <w:rPr>
                  <w:rFonts w:ascii="Times New Roman" w:hAnsi="Times New Roman" w:cs="Times New Roman"/>
                  <w:color w:val="000000" w:themeColor="text1"/>
                </w:rPr>
                <w:t>/</w:t>
              </w:r>
              <w:r w:rsidR="00DD7327" w:rsidRPr="00DD7327">
                <w:rPr>
                  <w:rFonts w:ascii="Times New Roman" w:hAnsi="Times New Roman" w:cs="Times New Roman"/>
                  <w:color w:val="000000" w:themeColor="text1"/>
                </w:rPr>
                <w:t xml:space="preserve">Exit </w:t>
              </w:r>
            </w:ins>
            <w:ins w:id="80" w:author="Dylan Townsend" w:date="2022-08-04T15:21:00Z">
              <w:r w:rsidRPr="0048540B">
                <w:rPr>
                  <w:rFonts w:ascii="Times New Roman" w:hAnsi="Times New Roman" w:cs="Times New Roman"/>
                  <w:color w:val="000000" w:themeColor="text1"/>
                </w:rPr>
                <w:t>Points collectively), the minimum amount of import capacity (expressed in kW or kVA) which the Connectee is permitted to use that is not subject to Curtailment on the Company’s system.</w:t>
              </w:r>
            </w:ins>
          </w:p>
        </w:tc>
      </w:tr>
      <w:tr w:rsidR="00CE437F" w14:paraId="17C1EDC8" w14:textId="77777777" w:rsidTr="00CE437F">
        <w:trPr>
          <w:ins w:id="81" w:author="Dylan Townsend" w:date="2022-08-04T15:21:00Z"/>
        </w:trPr>
        <w:tc>
          <w:tcPr>
            <w:tcW w:w="2977" w:type="dxa"/>
          </w:tcPr>
          <w:p w14:paraId="0619F623" w14:textId="77777777" w:rsidR="00CE437F" w:rsidRPr="00CE437F" w:rsidRDefault="00CE437F" w:rsidP="00CE437F">
            <w:pPr>
              <w:spacing w:before="120" w:after="120" w:line="360" w:lineRule="auto"/>
              <w:rPr>
                <w:ins w:id="82" w:author="Dylan Townsend" w:date="2022-08-04T15:21:00Z"/>
                <w:rFonts w:ascii="Times New Roman" w:hAnsi="Times New Roman"/>
                <w:b/>
                <w:color w:val="000000" w:themeColor="text1"/>
                <w:sz w:val="24"/>
              </w:rPr>
            </w:pPr>
            <w:ins w:id="83" w:author="Dylan Townsend" w:date="2022-08-04T15:21:00Z">
              <w:r w:rsidRPr="00CE437F">
                <w:rPr>
                  <w:rFonts w:ascii="Times New Roman" w:hAnsi="Times New Roman"/>
                  <w:b/>
                  <w:color w:val="000000" w:themeColor="text1"/>
                  <w:sz w:val="24"/>
                </w:rPr>
                <w:t>Company Curtailable Export Capacity:</w:t>
              </w:r>
            </w:ins>
          </w:p>
        </w:tc>
        <w:tc>
          <w:tcPr>
            <w:tcW w:w="4910" w:type="dxa"/>
          </w:tcPr>
          <w:p w14:paraId="2D04446E" w14:textId="77777777" w:rsidR="00CE437F" w:rsidRPr="0048540B" w:rsidRDefault="00CE437F" w:rsidP="006357E2">
            <w:pPr>
              <w:spacing w:before="120" w:after="120" w:line="360" w:lineRule="auto"/>
              <w:jc w:val="both"/>
              <w:rPr>
                <w:ins w:id="84" w:author="Dylan Townsend" w:date="2022-08-04T15:21:00Z"/>
                <w:rFonts w:ascii="Times New Roman" w:hAnsi="Times New Roman" w:cs="Times New Roman"/>
                <w:color w:val="000000" w:themeColor="text1"/>
              </w:rPr>
            </w:pPr>
            <w:ins w:id="85" w:author="Dylan Townsend" w:date="2022-08-04T15:21:00Z">
              <w:r w:rsidRPr="0048540B">
                <w:rPr>
                  <w:rFonts w:ascii="Times New Roman" w:hAnsi="Times New Roman" w:cs="Times New Roman"/>
                  <w:color w:val="000000" w:themeColor="text1"/>
                </w:rPr>
                <w:t>means the Maximum Export Capacity less the Company Non-Curtailable Export Capacity on the Company’s system.</w:t>
              </w:r>
            </w:ins>
          </w:p>
        </w:tc>
      </w:tr>
      <w:tr w:rsidR="00CE437F" w14:paraId="431968C5" w14:textId="77777777" w:rsidTr="00CE437F">
        <w:trPr>
          <w:ins w:id="86" w:author="Dylan Townsend" w:date="2022-08-04T15:21:00Z"/>
        </w:trPr>
        <w:tc>
          <w:tcPr>
            <w:tcW w:w="2977" w:type="dxa"/>
          </w:tcPr>
          <w:p w14:paraId="05CBBF84" w14:textId="3DC7AFE2" w:rsidR="00CE437F" w:rsidRPr="00CE437F" w:rsidRDefault="00CE437F" w:rsidP="00CE437F">
            <w:pPr>
              <w:spacing w:before="120" w:after="120" w:line="360" w:lineRule="auto"/>
              <w:rPr>
                <w:ins w:id="87" w:author="Dylan Townsend" w:date="2022-08-04T15:21:00Z"/>
                <w:rFonts w:ascii="Times New Roman" w:hAnsi="Times New Roman"/>
                <w:b/>
                <w:color w:val="000000" w:themeColor="text1"/>
                <w:sz w:val="24"/>
              </w:rPr>
            </w:pPr>
            <w:ins w:id="88" w:author="Dylan Townsend" w:date="2022-08-04T15:21:00Z">
              <w:r w:rsidRPr="00CE437F">
                <w:rPr>
                  <w:rFonts w:ascii="Times New Roman" w:hAnsi="Times New Roman"/>
                  <w:b/>
                  <w:color w:val="000000" w:themeColor="text1"/>
                  <w:sz w:val="24"/>
                </w:rPr>
                <w:t xml:space="preserve">Company Curtailment End Date: </w:t>
              </w:r>
            </w:ins>
          </w:p>
        </w:tc>
        <w:tc>
          <w:tcPr>
            <w:tcW w:w="4910" w:type="dxa"/>
          </w:tcPr>
          <w:p w14:paraId="747EE4B8" w14:textId="05F87CAC" w:rsidR="00CE437F" w:rsidRPr="0048540B" w:rsidRDefault="00CE437F" w:rsidP="006357E2">
            <w:pPr>
              <w:spacing w:before="120" w:after="120" w:line="360" w:lineRule="auto"/>
              <w:jc w:val="both"/>
              <w:rPr>
                <w:ins w:id="89" w:author="Dylan Townsend" w:date="2022-08-04T15:21:00Z"/>
                <w:rFonts w:ascii="Times New Roman" w:hAnsi="Times New Roman" w:cs="Times New Roman"/>
                <w:color w:val="000000" w:themeColor="text1"/>
              </w:rPr>
            </w:pPr>
            <w:ins w:id="90" w:author="Dylan Townsend" w:date="2022-08-04T15:21:00Z">
              <w:r w:rsidRPr="0048540B">
                <w:rPr>
                  <w:rFonts w:ascii="Times New Roman" w:hAnsi="Times New Roman" w:cs="Times New Roman"/>
                  <w:color w:val="000000" w:themeColor="text1"/>
                </w:rPr>
                <w:t>means the date that the Company has agreed to make the Curtailable Connection a Non-Curtailable Connection at</w:t>
              </w:r>
            </w:ins>
            <w:ins w:id="91" w:author="Dylan Townsend" w:date="2022-08-10T07:23:00Z">
              <w:r w:rsidR="00DD7327" w:rsidRPr="00DD7327">
                <w:rPr>
                  <w:rFonts w:ascii="Times New Roman" w:hAnsi="Times New Roman" w:cs="Times New Roman"/>
                  <w:color w:val="000000" w:themeColor="text1"/>
                </w:rPr>
                <w:t xml:space="preserve"> an Entry</w:t>
              </w:r>
              <w:r w:rsidR="00DD7327">
                <w:rPr>
                  <w:rFonts w:ascii="Times New Roman" w:hAnsi="Times New Roman" w:cs="Times New Roman"/>
                  <w:color w:val="000000" w:themeColor="text1"/>
                </w:rPr>
                <w:t>/</w:t>
              </w:r>
              <w:r w:rsidR="00DD7327" w:rsidRPr="00DD7327">
                <w:rPr>
                  <w:rFonts w:ascii="Times New Roman" w:hAnsi="Times New Roman" w:cs="Times New Roman"/>
                  <w:color w:val="000000" w:themeColor="text1"/>
                </w:rPr>
                <w:t>Exit Point</w:t>
              </w:r>
            </w:ins>
            <w:ins w:id="92" w:author="Dylan Townsend" w:date="2022-08-04T15:21:00Z">
              <w:r w:rsidRPr="0048540B">
                <w:rPr>
                  <w:rFonts w:ascii="Times New Roman" w:hAnsi="Times New Roman" w:cs="Times New Roman"/>
                  <w:color w:val="000000" w:themeColor="text1"/>
                </w:rPr>
                <w:t>, in accordance with its Non-Curtailable Connection Offer.</w:t>
              </w:r>
            </w:ins>
          </w:p>
        </w:tc>
      </w:tr>
      <w:tr w:rsidR="00CE437F" w14:paraId="2579A748" w14:textId="77777777" w:rsidTr="00CE437F">
        <w:trPr>
          <w:ins w:id="93" w:author="Dylan Townsend" w:date="2022-08-04T15:21:00Z"/>
        </w:trPr>
        <w:tc>
          <w:tcPr>
            <w:tcW w:w="2977" w:type="dxa"/>
          </w:tcPr>
          <w:p w14:paraId="40D52635" w14:textId="77777777" w:rsidR="00CE437F" w:rsidRPr="00CE437F" w:rsidRDefault="00CE437F" w:rsidP="00CE437F">
            <w:pPr>
              <w:spacing w:before="120" w:after="120" w:line="360" w:lineRule="auto"/>
              <w:rPr>
                <w:ins w:id="94" w:author="Dylan Townsend" w:date="2022-08-04T15:21:00Z"/>
                <w:rFonts w:ascii="Times New Roman" w:hAnsi="Times New Roman"/>
                <w:b/>
                <w:color w:val="000000" w:themeColor="text1"/>
                <w:sz w:val="24"/>
              </w:rPr>
            </w:pPr>
            <w:ins w:id="95" w:author="Dylan Townsend" w:date="2022-08-04T15:21:00Z">
              <w:r w:rsidRPr="00CE437F">
                <w:rPr>
                  <w:rFonts w:ascii="Times New Roman" w:hAnsi="Times New Roman"/>
                  <w:b/>
                  <w:color w:val="000000" w:themeColor="text1"/>
                  <w:sz w:val="24"/>
                </w:rPr>
                <w:t>Company Exceeded Curtailment Price</w:t>
              </w:r>
            </w:ins>
          </w:p>
        </w:tc>
        <w:tc>
          <w:tcPr>
            <w:tcW w:w="4910" w:type="dxa"/>
          </w:tcPr>
          <w:p w14:paraId="4C279486" w14:textId="77777777" w:rsidR="00CE437F" w:rsidRPr="006357E2" w:rsidRDefault="00CE437F" w:rsidP="006357E2">
            <w:pPr>
              <w:spacing w:before="120" w:after="120" w:line="360" w:lineRule="auto"/>
              <w:rPr>
                <w:ins w:id="96" w:author="Dylan Townsend" w:date="2022-08-04T15:21:00Z"/>
                <w:rFonts w:ascii="Times New Roman" w:hAnsi="Times New Roman" w:cs="Times New Roman"/>
              </w:rPr>
            </w:pPr>
            <w:ins w:id="97" w:author="Dylan Townsend" w:date="2022-08-04T15:21:00Z">
              <w:r w:rsidRPr="0048540B">
                <w:rPr>
                  <w:rFonts w:ascii="Times New Roman" w:hAnsi="Times New Roman" w:cs="Times New Roman"/>
                  <w:color w:val="000000" w:themeColor="text1"/>
                </w:rPr>
                <w:t>means the Exceeded Import Curtailment Price and/or Exceeded Export Curtailment Price determined by</w:t>
              </w:r>
              <w:r w:rsidRPr="006357E2">
                <w:rPr>
                  <w:rFonts w:ascii="Times New Roman" w:hAnsi="Times New Roman" w:cs="Times New Roman"/>
                </w:rPr>
                <w:t xml:space="preserve"> </w:t>
              </w:r>
              <w:r w:rsidRPr="006357E2">
                <w:rPr>
                  <w:rFonts w:ascii="Times New Roman" w:hAnsi="Times New Roman" w:cs="Times New Roman"/>
                </w:rPr>
                <w:lastRenderedPageBreak/>
                <w:t xml:space="preserve">the Company </w:t>
              </w:r>
              <w:r w:rsidRPr="0048540B">
                <w:rPr>
                  <w:rFonts w:ascii="Times New Roman" w:hAnsi="Times New Roman" w:cs="Times New Roman"/>
                  <w:color w:val="000000" w:themeColor="text1"/>
                </w:rPr>
                <w:t>in accordance</w:t>
              </w:r>
              <w:r w:rsidRPr="006357E2">
                <w:rPr>
                  <w:rFonts w:ascii="Times New Roman" w:hAnsi="Times New Roman" w:cs="Times New Roman"/>
                </w:rPr>
                <w:t xml:space="preserve"> with Paragraph 6.10 of Schedule XX.</w:t>
              </w:r>
            </w:ins>
          </w:p>
        </w:tc>
      </w:tr>
      <w:tr w:rsidR="00A12461" w14:paraId="57F653EB" w14:textId="77777777" w:rsidTr="00CE437F">
        <w:trPr>
          <w:ins w:id="98" w:author="Wells, Lee (Northern Powergrid)" w:date="2022-08-12T08:34:00Z"/>
        </w:trPr>
        <w:tc>
          <w:tcPr>
            <w:tcW w:w="2977" w:type="dxa"/>
          </w:tcPr>
          <w:p w14:paraId="23123B00" w14:textId="0D215CAB" w:rsidR="00A12461" w:rsidRPr="00CE437F" w:rsidRDefault="00A12461" w:rsidP="00A12461">
            <w:pPr>
              <w:spacing w:before="120" w:after="120" w:line="360" w:lineRule="auto"/>
              <w:rPr>
                <w:ins w:id="99" w:author="Wells, Lee (Northern Powergrid)" w:date="2022-08-12T08:34:00Z"/>
                <w:rFonts w:ascii="Times New Roman" w:hAnsi="Times New Roman"/>
                <w:b/>
                <w:color w:val="000000" w:themeColor="text1"/>
                <w:sz w:val="24"/>
              </w:rPr>
            </w:pPr>
            <w:ins w:id="100" w:author="Dylan Townsend" w:date="2022-08-12T16:05:00Z">
              <w:r w:rsidRPr="008A3FD6">
                <w:rPr>
                  <w:rFonts w:ascii="Times New Roman" w:hAnsi="Times New Roman"/>
                  <w:b/>
                  <w:color w:val="000000" w:themeColor="text1"/>
                  <w:sz w:val="24"/>
                </w:rPr>
                <w:lastRenderedPageBreak/>
                <w:t>Curtail/Curtailment</w:t>
              </w:r>
            </w:ins>
          </w:p>
        </w:tc>
        <w:tc>
          <w:tcPr>
            <w:tcW w:w="4910" w:type="dxa"/>
          </w:tcPr>
          <w:p w14:paraId="0D6E3510" w14:textId="56FF7F1F" w:rsidR="00A12461" w:rsidRPr="0048540B" w:rsidRDefault="00A12461" w:rsidP="00A12461">
            <w:pPr>
              <w:spacing w:before="120" w:after="120" w:line="360" w:lineRule="auto"/>
              <w:jc w:val="both"/>
              <w:rPr>
                <w:ins w:id="101" w:author="Wells, Lee (Northern Powergrid)" w:date="2022-08-12T08:34:00Z"/>
                <w:rFonts w:ascii="Times New Roman" w:hAnsi="Times New Roman" w:cs="Times New Roman"/>
                <w:color w:val="000000" w:themeColor="text1"/>
              </w:rPr>
            </w:pPr>
            <w:ins w:id="102" w:author="Dylan Townsend" w:date="2022-08-12T16:06:00Z">
              <w:r w:rsidRPr="008A3FD6">
                <w:rPr>
                  <w:rFonts w:ascii="Times New Roman" w:hAnsi="Times New Roman" w:cs="Times New Roman"/>
                  <w:color w:val="000000" w:themeColor="text1"/>
                </w:rPr>
                <w:t xml:space="preserve">means, any action taken by the Company to restrict the conditions of a connection except where this restriction is caused by (i) a fault or damage to the Distribution System which results in an Interruption to the customer’s supply and/or (ii) curtailment </w:t>
              </w:r>
              <w:proofErr w:type="gramStart"/>
              <w:r w:rsidRPr="008A3FD6">
                <w:rPr>
                  <w:rFonts w:ascii="Times New Roman" w:hAnsi="Times New Roman" w:cs="Times New Roman"/>
                  <w:color w:val="000000" w:themeColor="text1"/>
                </w:rPr>
                <w:t>as a result of</w:t>
              </w:r>
              <w:proofErr w:type="gramEnd"/>
              <w:r w:rsidRPr="008A3FD6">
                <w:rPr>
                  <w:rFonts w:ascii="Times New Roman" w:hAnsi="Times New Roman" w:cs="Times New Roman"/>
                  <w:color w:val="000000" w:themeColor="text1"/>
                </w:rPr>
                <w:t xml:space="preserve"> constraints on the transmission network.</w:t>
              </w:r>
            </w:ins>
          </w:p>
        </w:tc>
      </w:tr>
      <w:tr w:rsidR="00A12461" w14:paraId="15EDA1C9" w14:textId="77777777" w:rsidTr="00CE437F">
        <w:trPr>
          <w:ins w:id="103" w:author="Dylan Townsend" w:date="2022-08-04T15:21:00Z"/>
        </w:trPr>
        <w:tc>
          <w:tcPr>
            <w:tcW w:w="2977" w:type="dxa"/>
          </w:tcPr>
          <w:p w14:paraId="47133D63" w14:textId="77777777" w:rsidR="00A12461" w:rsidRPr="00CE437F" w:rsidRDefault="00A12461" w:rsidP="00A12461">
            <w:pPr>
              <w:spacing w:before="120" w:after="120" w:line="360" w:lineRule="auto"/>
              <w:rPr>
                <w:ins w:id="104" w:author="Dylan Townsend" w:date="2022-08-04T15:21:00Z"/>
                <w:rFonts w:ascii="Times New Roman" w:hAnsi="Times New Roman"/>
                <w:b/>
                <w:color w:val="000000" w:themeColor="text1"/>
                <w:sz w:val="24"/>
              </w:rPr>
            </w:pPr>
            <w:ins w:id="105" w:author="Dylan Townsend" w:date="2022-08-04T15:21:00Z">
              <w:r w:rsidRPr="00CE437F">
                <w:rPr>
                  <w:rFonts w:ascii="Times New Roman" w:hAnsi="Times New Roman"/>
                  <w:b/>
                  <w:color w:val="000000" w:themeColor="text1"/>
                  <w:sz w:val="24"/>
                </w:rPr>
                <w:t>Curtailable Connection Agreement</w:t>
              </w:r>
            </w:ins>
          </w:p>
        </w:tc>
        <w:tc>
          <w:tcPr>
            <w:tcW w:w="4910" w:type="dxa"/>
          </w:tcPr>
          <w:p w14:paraId="4826DCB3" w14:textId="415DED7A" w:rsidR="00A12461" w:rsidRPr="0048540B" w:rsidRDefault="00A12461" w:rsidP="00A12461">
            <w:pPr>
              <w:spacing w:before="120" w:after="120" w:line="360" w:lineRule="auto"/>
              <w:jc w:val="both"/>
              <w:rPr>
                <w:ins w:id="106" w:author="Dylan Townsend" w:date="2022-08-04T15:21:00Z"/>
                <w:rFonts w:ascii="Times New Roman" w:hAnsi="Times New Roman" w:cs="Times New Roman"/>
                <w:color w:val="000000" w:themeColor="text1"/>
              </w:rPr>
            </w:pPr>
            <w:ins w:id="107" w:author="Dylan Townsend" w:date="2022-08-04T15:21:00Z">
              <w:r w:rsidRPr="0048540B">
                <w:rPr>
                  <w:rFonts w:ascii="Times New Roman" w:hAnsi="Times New Roman" w:cs="Times New Roman"/>
                  <w:color w:val="000000" w:themeColor="text1"/>
                </w:rPr>
                <w:t>means, the agreement between the company and the customer on the terms set out in accordance with Paragraph 9.1 and Appendix 2 of Schedule XX.</w:t>
              </w:r>
            </w:ins>
          </w:p>
        </w:tc>
      </w:tr>
      <w:tr w:rsidR="00A12461" w14:paraId="52B1F011" w14:textId="77777777" w:rsidTr="00CE437F">
        <w:trPr>
          <w:ins w:id="108" w:author="Dylan Townsend" w:date="2022-08-04T15:21:00Z"/>
        </w:trPr>
        <w:tc>
          <w:tcPr>
            <w:tcW w:w="2977" w:type="dxa"/>
          </w:tcPr>
          <w:p w14:paraId="58645EEE" w14:textId="77777777" w:rsidR="00A12461" w:rsidRPr="00CE437F" w:rsidRDefault="00A12461" w:rsidP="00A12461">
            <w:pPr>
              <w:spacing w:before="120" w:after="120" w:line="360" w:lineRule="auto"/>
              <w:rPr>
                <w:ins w:id="109" w:author="Dylan Townsend" w:date="2022-08-04T15:21:00Z"/>
                <w:rFonts w:ascii="Times New Roman" w:hAnsi="Times New Roman"/>
                <w:b/>
                <w:color w:val="000000" w:themeColor="text1"/>
                <w:sz w:val="24"/>
              </w:rPr>
            </w:pPr>
            <w:ins w:id="110" w:author="Dylan Townsend" w:date="2022-08-04T15:21:00Z">
              <w:r w:rsidRPr="00CE437F">
                <w:rPr>
                  <w:rFonts w:ascii="Times New Roman" w:hAnsi="Times New Roman"/>
                  <w:b/>
                  <w:color w:val="000000" w:themeColor="text1"/>
                  <w:sz w:val="24"/>
                </w:rPr>
                <w:t>Curtailable Connection Offer</w:t>
              </w:r>
            </w:ins>
          </w:p>
        </w:tc>
        <w:tc>
          <w:tcPr>
            <w:tcW w:w="4910" w:type="dxa"/>
          </w:tcPr>
          <w:p w14:paraId="1D9AB22B" w14:textId="77777777" w:rsidR="00A12461" w:rsidRPr="007D2EEC" w:rsidRDefault="00A12461" w:rsidP="00A12461">
            <w:pPr>
              <w:spacing w:before="120" w:after="120" w:line="360" w:lineRule="auto"/>
              <w:jc w:val="both"/>
              <w:rPr>
                <w:ins w:id="111" w:author="Dylan Townsend" w:date="2022-08-04T15:21:00Z"/>
                <w:rFonts w:ascii="Times New Roman" w:hAnsi="Times New Roman"/>
                <w:color w:val="000000" w:themeColor="text1"/>
              </w:rPr>
            </w:pPr>
            <w:ins w:id="112" w:author="Dylan Townsend" w:date="2022-08-04T15:21:00Z">
              <w:r w:rsidRPr="004E19A4">
                <w:rPr>
                  <w:rFonts w:ascii="Times New Roman" w:hAnsi="Times New Roman"/>
                  <w:color w:val="000000" w:themeColor="text1"/>
                </w:rPr>
                <w:t xml:space="preserve">means, the offer provided by the </w:t>
              </w:r>
              <w:r>
                <w:rPr>
                  <w:rFonts w:ascii="Times New Roman" w:hAnsi="Times New Roman"/>
                  <w:color w:val="000000" w:themeColor="text1"/>
                </w:rPr>
                <w:t>User</w:t>
              </w:r>
              <w:r w:rsidRPr="004E19A4">
                <w:rPr>
                  <w:rFonts w:ascii="Times New Roman" w:hAnsi="Times New Roman"/>
                  <w:color w:val="000000" w:themeColor="text1"/>
                </w:rPr>
                <w:t xml:space="preserve"> to provide a</w:t>
              </w:r>
              <w:r>
                <w:rPr>
                  <w:rFonts w:ascii="Times New Roman" w:hAnsi="Times New Roman"/>
                  <w:color w:val="000000" w:themeColor="text1"/>
                </w:rPr>
                <w:t xml:space="preserve"> </w:t>
              </w:r>
              <w:r w:rsidRPr="004E19A4">
                <w:rPr>
                  <w:rFonts w:ascii="Times New Roman" w:hAnsi="Times New Roman"/>
                  <w:color w:val="000000" w:themeColor="text1"/>
                </w:rPr>
                <w:t>Curtailable Connection</w:t>
              </w:r>
              <w:r>
                <w:rPr>
                  <w:rFonts w:ascii="Times New Roman" w:hAnsi="Times New Roman"/>
                  <w:color w:val="000000" w:themeColor="text1"/>
                </w:rPr>
                <w:t>.</w:t>
              </w:r>
            </w:ins>
          </w:p>
        </w:tc>
      </w:tr>
      <w:tr w:rsidR="00A12461" w14:paraId="471BD5A6" w14:textId="77777777" w:rsidTr="00CE437F">
        <w:trPr>
          <w:ins w:id="113" w:author="Dylan Townsend" w:date="2022-08-04T15:21:00Z"/>
        </w:trPr>
        <w:tc>
          <w:tcPr>
            <w:tcW w:w="2977" w:type="dxa"/>
          </w:tcPr>
          <w:p w14:paraId="59E39B77" w14:textId="77777777" w:rsidR="00A12461" w:rsidRPr="00CE437F" w:rsidRDefault="00A12461" w:rsidP="00A12461">
            <w:pPr>
              <w:spacing w:before="120" w:after="120" w:line="360" w:lineRule="auto"/>
              <w:rPr>
                <w:ins w:id="114" w:author="Dylan Townsend" w:date="2022-08-04T15:21:00Z"/>
                <w:rFonts w:ascii="Times New Roman" w:hAnsi="Times New Roman"/>
                <w:b/>
                <w:color w:val="000000" w:themeColor="text1"/>
                <w:sz w:val="24"/>
              </w:rPr>
            </w:pPr>
            <w:ins w:id="115" w:author="Dylan Townsend" w:date="2022-08-04T15:21:00Z">
              <w:r w:rsidRPr="00CE437F">
                <w:rPr>
                  <w:rFonts w:ascii="Times New Roman" w:hAnsi="Times New Roman"/>
                  <w:b/>
                  <w:color w:val="000000" w:themeColor="text1"/>
                  <w:sz w:val="24"/>
                </w:rPr>
                <w:t>Exceeded Export Curtailment Payments</w:t>
              </w:r>
            </w:ins>
          </w:p>
        </w:tc>
        <w:tc>
          <w:tcPr>
            <w:tcW w:w="4910" w:type="dxa"/>
          </w:tcPr>
          <w:p w14:paraId="0BD009FD" w14:textId="77777777" w:rsidR="00A12461" w:rsidRDefault="00A12461" w:rsidP="00A12461">
            <w:pPr>
              <w:spacing w:before="120" w:after="120" w:line="360" w:lineRule="auto"/>
              <w:jc w:val="both"/>
              <w:rPr>
                <w:ins w:id="116" w:author="Dylan Townsend" w:date="2022-08-04T15:21:00Z"/>
                <w:rFonts w:ascii="Times New Roman" w:hAnsi="Times New Roman"/>
                <w:color w:val="000000" w:themeColor="text1"/>
              </w:rPr>
            </w:pPr>
            <w:ins w:id="117" w:author="Dylan Townsend" w:date="2022-08-04T15:21:00Z">
              <w:r w:rsidRPr="007D2EEC">
                <w:rPr>
                  <w:rFonts w:ascii="Times New Roman" w:hAnsi="Times New Roman"/>
                  <w:color w:val="000000" w:themeColor="text1"/>
                </w:rPr>
                <w:t>means, the number of full hours per annum measured over a rolling twelve-month period where the C</w:t>
              </w:r>
              <w:r>
                <w:rPr>
                  <w:rFonts w:ascii="Times New Roman" w:hAnsi="Times New Roman"/>
                  <w:color w:val="000000" w:themeColor="text1"/>
                </w:rPr>
                <w:t>onnectee</w:t>
              </w:r>
              <w:r w:rsidRPr="007D2EEC">
                <w:rPr>
                  <w:rFonts w:ascii="Times New Roman" w:hAnsi="Times New Roman"/>
                  <w:color w:val="000000" w:themeColor="text1"/>
                </w:rPr>
                <w:t xml:space="preserve"> could be required to reduce its Maximum </w:t>
              </w:r>
              <w:r>
                <w:rPr>
                  <w:rFonts w:ascii="Times New Roman" w:hAnsi="Times New Roman"/>
                  <w:color w:val="000000" w:themeColor="text1"/>
                </w:rPr>
                <w:t>Export</w:t>
              </w:r>
              <w:r w:rsidRPr="007D2EEC">
                <w:rPr>
                  <w:rFonts w:ascii="Times New Roman" w:hAnsi="Times New Roman"/>
                  <w:color w:val="000000" w:themeColor="text1"/>
                </w:rPr>
                <w:t xml:space="preserve"> Capacity to the </w:t>
              </w:r>
              <w:r>
                <w:rPr>
                  <w:rFonts w:ascii="Times New Roman" w:hAnsi="Times New Roman"/>
                  <w:color w:val="000000" w:themeColor="text1"/>
                </w:rPr>
                <w:t xml:space="preserve">Company </w:t>
              </w:r>
              <w:r w:rsidRPr="007D2EEC">
                <w:rPr>
                  <w:rFonts w:ascii="Times New Roman" w:hAnsi="Times New Roman"/>
                  <w:color w:val="000000" w:themeColor="text1"/>
                </w:rPr>
                <w:t xml:space="preserve">Non-Curtailable </w:t>
              </w:r>
              <w:r>
                <w:rPr>
                  <w:rFonts w:ascii="Times New Roman" w:hAnsi="Times New Roman"/>
                  <w:color w:val="000000" w:themeColor="text1"/>
                </w:rPr>
                <w:t>Export</w:t>
              </w:r>
              <w:r w:rsidRPr="007D2EEC">
                <w:rPr>
                  <w:rFonts w:ascii="Times New Roman" w:hAnsi="Times New Roman"/>
                  <w:color w:val="000000" w:themeColor="text1"/>
                </w:rPr>
                <w:t xml:space="preserve"> Capacity</w:t>
              </w:r>
              <w:r>
                <w:rPr>
                  <w:rFonts w:ascii="Times New Roman" w:hAnsi="Times New Roman"/>
                  <w:color w:val="000000" w:themeColor="text1"/>
                </w:rPr>
                <w:t xml:space="preserve"> and relates to the Curtailment on the Company’s system</w:t>
              </w:r>
              <w:r w:rsidRPr="007D2EEC">
                <w:rPr>
                  <w:rFonts w:ascii="Times New Roman" w:hAnsi="Times New Roman"/>
                  <w:color w:val="000000" w:themeColor="text1"/>
                </w:rPr>
                <w:t>.</w:t>
              </w:r>
            </w:ins>
          </w:p>
        </w:tc>
      </w:tr>
      <w:tr w:rsidR="00A12461" w14:paraId="21428821" w14:textId="77777777" w:rsidTr="00CE437F">
        <w:trPr>
          <w:ins w:id="118" w:author="Dylan Townsend" w:date="2022-08-12T16:05:00Z"/>
        </w:trPr>
        <w:tc>
          <w:tcPr>
            <w:tcW w:w="2977" w:type="dxa"/>
          </w:tcPr>
          <w:p w14:paraId="357C7D5F" w14:textId="3E6CAAA4" w:rsidR="00A12461" w:rsidRPr="00CE437F" w:rsidRDefault="00A12461" w:rsidP="00A12461">
            <w:pPr>
              <w:spacing w:before="120" w:after="120" w:line="360" w:lineRule="auto"/>
              <w:rPr>
                <w:ins w:id="119" w:author="Dylan Townsend" w:date="2022-08-12T16:05:00Z"/>
                <w:rFonts w:ascii="Times New Roman" w:hAnsi="Times New Roman"/>
                <w:b/>
                <w:color w:val="000000" w:themeColor="text1"/>
                <w:sz w:val="24"/>
              </w:rPr>
            </w:pPr>
            <w:ins w:id="120" w:author="Dylan Townsend" w:date="2022-08-12T16:05:00Z">
              <w:r w:rsidRPr="008A3FD6">
                <w:rPr>
                  <w:rFonts w:ascii="Times New Roman" w:hAnsi="Times New Roman"/>
                  <w:b/>
                  <w:color w:val="000000" w:themeColor="text1"/>
                  <w:sz w:val="24"/>
                </w:rPr>
                <w:t>Interruption</w:t>
              </w:r>
            </w:ins>
          </w:p>
        </w:tc>
        <w:tc>
          <w:tcPr>
            <w:tcW w:w="4910" w:type="dxa"/>
          </w:tcPr>
          <w:p w14:paraId="03E2722B" w14:textId="69DB1CC2" w:rsidR="00A12461" w:rsidRPr="007D2EEC" w:rsidRDefault="00A12461" w:rsidP="00A12461">
            <w:pPr>
              <w:spacing w:before="120" w:after="120" w:line="360" w:lineRule="auto"/>
              <w:jc w:val="both"/>
              <w:rPr>
                <w:ins w:id="121" w:author="Dylan Townsend" w:date="2022-08-12T16:05:00Z"/>
                <w:rFonts w:ascii="Times New Roman" w:hAnsi="Times New Roman"/>
                <w:color w:val="000000" w:themeColor="text1"/>
              </w:rPr>
            </w:pPr>
            <w:ins w:id="122" w:author="Dylan Townsend" w:date="2022-08-12T16:05:00Z">
              <w:r w:rsidRPr="008A3FD6">
                <w:rPr>
                  <w:rFonts w:ascii="Times New Roman" w:hAnsi="Times New Roman"/>
                  <w:color w:val="000000" w:themeColor="text1"/>
                </w:rPr>
                <w:t>means (as defined in the RIGs (Regulatory Instructions and Guidance as amended from time to time), that Interruption continues to be covered under the Guaranteed Standards of Performance and thus should not be treated as curtailment.</w:t>
              </w:r>
            </w:ins>
          </w:p>
        </w:tc>
      </w:tr>
    </w:tbl>
    <w:p w14:paraId="692A0D5F" w14:textId="77777777" w:rsidR="00B77125" w:rsidRDefault="00B77125" w:rsidP="00CE437F">
      <w:pPr>
        <w:rPr>
          <w:rStyle w:val="BookTitle"/>
          <w:u w:val="single"/>
        </w:rPr>
      </w:pPr>
    </w:p>
    <w:p w14:paraId="34B1DE46" w14:textId="676D5A32" w:rsidR="00CE437F" w:rsidRPr="00B77125" w:rsidRDefault="00B77125" w:rsidP="00CE437F">
      <w:pPr>
        <w:rPr>
          <w:ins w:id="123" w:author="Dylan Townsend" w:date="2022-08-04T15:21:00Z"/>
          <w:rStyle w:val="BookTitle"/>
          <w:u w:val="single"/>
        </w:rPr>
      </w:pPr>
      <w:r w:rsidRPr="00B77125">
        <w:rPr>
          <w:rStyle w:val="BookTitle"/>
          <w:u w:val="single"/>
        </w:rPr>
        <w:t xml:space="preserve">Add new schedule 6 and relevant headings to Schedule 13 ‘Bilateral Connection Agreement’ as follows:  </w:t>
      </w:r>
    </w:p>
    <w:p w14:paraId="754DE9FC" w14:textId="77777777" w:rsidR="00CE437F" w:rsidRPr="006357E2" w:rsidRDefault="00CE437F" w:rsidP="00CE437F">
      <w:pPr>
        <w:pStyle w:val="NormalWeb"/>
        <w:spacing w:before="240" w:after="120" w:line="360" w:lineRule="auto"/>
        <w:rPr>
          <w:ins w:id="124" w:author="Dylan Townsend" w:date="2022-08-04T15:21:00Z"/>
          <w:b/>
          <w:bCs/>
        </w:rPr>
      </w:pPr>
      <w:ins w:id="125" w:author="Dylan Townsend" w:date="2022-08-04T15:21:00Z">
        <w:r w:rsidRPr="002D3908">
          <w:rPr>
            <w:b/>
            <w:bCs/>
          </w:rPr>
          <w:t>SCHEDULE 6 – CURTAILABLE CONNECTIONS</w:t>
        </w:r>
      </w:ins>
    </w:p>
    <w:p w14:paraId="49166959" w14:textId="77777777" w:rsidR="00CE437F" w:rsidRPr="001151B0" w:rsidRDefault="00CE437F" w:rsidP="00CE437F">
      <w:pPr>
        <w:rPr>
          <w:ins w:id="126" w:author="Dylan Townsend" w:date="2022-08-04T15:21:00Z"/>
          <w:rFonts w:ascii="Times New Roman" w:hAnsi="Times New Roman" w:cs="Times New Roman"/>
        </w:rPr>
      </w:pPr>
      <w:ins w:id="127" w:author="Dylan Townsend" w:date="2022-08-04T15:21:00Z">
        <w:r w:rsidRPr="001151B0">
          <w:rPr>
            <w:rFonts w:ascii="Times New Roman" w:hAnsi="Times New Roman" w:cs="Times New Roman"/>
          </w:rPr>
          <w:t>DETAILS OF CURTAILABLE CONNECTIONS CONNECTED TO THE USER’S SYSTEM</w:t>
        </w:r>
      </w:ins>
    </w:p>
    <w:p w14:paraId="7BD45E75" w14:textId="77777777" w:rsidR="00CE437F" w:rsidRDefault="00CE437F" w:rsidP="00CE437F">
      <w:pPr>
        <w:rPr>
          <w:ins w:id="128" w:author="Dylan Townsend" w:date="2022-08-04T15:21:00Z"/>
          <w:rFonts w:ascii="Times New Roman" w:hAnsi="Times New Roman" w:cs="Times New Roman"/>
        </w:rPr>
      </w:pPr>
    </w:p>
    <w:p w14:paraId="1D38BA9F" w14:textId="77777777" w:rsidR="00CE437F" w:rsidRDefault="00CE437F" w:rsidP="00CE437F">
      <w:pPr>
        <w:rPr>
          <w:ins w:id="129" w:author="Dylan Townsend" w:date="2022-08-04T15:21:00Z"/>
          <w:rFonts w:ascii="Times New Roman" w:hAnsi="Times New Roman" w:cs="Times New Roman"/>
        </w:rPr>
      </w:pPr>
      <w:ins w:id="130" w:author="Dylan Townsend" w:date="2022-08-04T15:21:00Z">
        <w:r w:rsidRPr="001151B0">
          <w:rPr>
            <w:rFonts w:ascii="Times New Roman" w:hAnsi="Times New Roman" w:cs="Times New Roman"/>
          </w:rPr>
          <w:t>DETAILS OF TECHNICAL REQUIREMENTS TO INSTRUCT CURTAILMENT TO USER</w:t>
        </w:r>
      </w:ins>
    </w:p>
    <w:p w14:paraId="245C3304" w14:textId="77777777" w:rsidR="00CE437F" w:rsidRDefault="00CE437F" w:rsidP="00CE437F">
      <w:pPr>
        <w:rPr>
          <w:ins w:id="131" w:author="Dylan Townsend" w:date="2022-08-04T15:21:00Z"/>
          <w:rFonts w:ascii="Times New Roman" w:hAnsi="Times New Roman" w:cs="Times New Roman"/>
        </w:rPr>
      </w:pPr>
    </w:p>
    <w:p w14:paraId="4EB968FE" w14:textId="62A7E16E" w:rsidR="009D2B62" w:rsidRPr="00CE437F" w:rsidRDefault="00CE437F" w:rsidP="00CE437F">
      <w:ins w:id="132" w:author="Dylan Townsend" w:date="2022-08-04T15:21:00Z">
        <w:r w:rsidRPr="001151B0">
          <w:rPr>
            <w:rFonts w:ascii="Times New Roman" w:hAnsi="Times New Roman" w:cs="Times New Roman"/>
          </w:rPr>
          <w:t>AGREED ALTERNATIVES TO CURTAILMENT</w:t>
        </w:r>
      </w:ins>
    </w:p>
    <w:sectPr w:rsidR="009D2B62" w:rsidRPr="00CE437F" w:rsidSect="00A12461">
      <w:headerReference w:type="default" r:id="rId8"/>
      <w:pgSz w:w="11906" w:h="16838"/>
      <w:pgMar w:top="993"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288B7" w14:textId="77777777" w:rsidR="007260DB" w:rsidRDefault="007260DB" w:rsidP="00CE437F">
      <w:pPr>
        <w:spacing w:after="0" w:line="240" w:lineRule="auto"/>
      </w:pPr>
      <w:r>
        <w:separator/>
      </w:r>
    </w:p>
  </w:endnote>
  <w:endnote w:type="continuationSeparator" w:id="0">
    <w:p w14:paraId="5E9CF622" w14:textId="77777777" w:rsidR="007260DB" w:rsidRDefault="007260DB" w:rsidP="00CE4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05B3A" w14:textId="77777777" w:rsidR="007260DB" w:rsidRDefault="007260DB" w:rsidP="00CE437F">
      <w:pPr>
        <w:spacing w:after="0" w:line="240" w:lineRule="auto"/>
      </w:pPr>
      <w:r>
        <w:separator/>
      </w:r>
    </w:p>
  </w:footnote>
  <w:footnote w:type="continuationSeparator" w:id="0">
    <w:p w14:paraId="6F6A8606" w14:textId="77777777" w:rsidR="007260DB" w:rsidRDefault="007260DB" w:rsidP="00CE437F">
      <w:pPr>
        <w:spacing w:after="0" w:line="240" w:lineRule="auto"/>
      </w:pPr>
      <w:r>
        <w:continuationSeparator/>
      </w:r>
    </w:p>
  </w:footnote>
  <w:footnote w:id="1">
    <w:p w14:paraId="3B457CF5" w14:textId="4C2706B6" w:rsidR="00FD1C1C" w:rsidRDefault="00FD1C1C">
      <w:pPr>
        <w:pStyle w:val="FootnoteText"/>
      </w:pPr>
      <w:r>
        <w:rPr>
          <w:rStyle w:val="FootnoteReference"/>
        </w:rPr>
        <w:footnoteRef/>
      </w:r>
      <w:r>
        <w:t xml:space="preserve"> Schedule XX is a proposed new Schedule that is being developed under DCP 404 ‘</w:t>
      </w:r>
      <w:r w:rsidRPr="00FD1C1C">
        <w:t>Access SCR Changes to Terms of Connection for Curtailable Customers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770C" w14:textId="044AD915" w:rsidR="001B7528" w:rsidRPr="001B7528" w:rsidRDefault="007F16E8" w:rsidP="001B7528">
    <w:pPr>
      <w:pStyle w:val="Header"/>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7079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80D55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32C8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D6A8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EA6E4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286D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B6DA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9E02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865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5416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78CF"/>
    <w:multiLevelType w:val="hybridMultilevel"/>
    <w:tmpl w:val="23EC55C4"/>
    <w:lvl w:ilvl="0" w:tplc="DB90AFCE">
      <w:start w:val="1"/>
      <w:numFmt w:val="lowerRoman"/>
      <w:lvlText w:val="(%1)"/>
      <w:lvlJc w:val="left"/>
      <w:pPr>
        <w:ind w:left="1684" w:hanging="720"/>
      </w:pPr>
      <w:rPr>
        <w:rFonts w:hint="default"/>
      </w:rPr>
    </w:lvl>
    <w:lvl w:ilvl="1" w:tplc="08090019" w:tentative="1">
      <w:start w:val="1"/>
      <w:numFmt w:val="lowerLetter"/>
      <w:lvlText w:val="%2."/>
      <w:lvlJc w:val="left"/>
      <w:pPr>
        <w:ind w:left="2044" w:hanging="360"/>
      </w:pPr>
    </w:lvl>
    <w:lvl w:ilvl="2" w:tplc="0809001B" w:tentative="1">
      <w:start w:val="1"/>
      <w:numFmt w:val="lowerRoman"/>
      <w:lvlText w:val="%3."/>
      <w:lvlJc w:val="right"/>
      <w:pPr>
        <w:ind w:left="2764" w:hanging="180"/>
      </w:pPr>
    </w:lvl>
    <w:lvl w:ilvl="3" w:tplc="0809000F" w:tentative="1">
      <w:start w:val="1"/>
      <w:numFmt w:val="decimal"/>
      <w:lvlText w:val="%4."/>
      <w:lvlJc w:val="left"/>
      <w:pPr>
        <w:ind w:left="3484" w:hanging="360"/>
      </w:pPr>
    </w:lvl>
    <w:lvl w:ilvl="4" w:tplc="08090019" w:tentative="1">
      <w:start w:val="1"/>
      <w:numFmt w:val="lowerLetter"/>
      <w:lvlText w:val="%5."/>
      <w:lvlJc w:val="left"/>
      <w:pPr>
        <w:ind w:left="4204" w:hanging="360"/>
      </w:pPr>
    </w:lvl>
    <w:lvl w:ilvl="5" w:tplc="0809001B" w:tentative="1">
      <w:start w:val="1"/>
      <w:numFmt w:val="lowerRoman"/>
      <w:lvlText w:val="%6."/>
      <w:lvlJc w:val="right"/>
      <w:pPr>
        <w:ind w:left="4924" w:hanging="180"/>
      </w:pPr>
    </w:lvl>
    <w:lvl w:ilvl="6" w:tplc="0809000F" w:tentative="1">
      <w:start w:val="1"/>
      <w:numFmt w:val="decimal"/>
      <w:lvlText w:val="%7."/>
      <w:lvlJc w:val="left"/>
      <w:pPr>
        <w:ind w:left="5644" w:hanging="360"/>
      </w:pPr>
    </w:lvl>
    <w:lvl w:ilvl="7" w:tplc="08090019" w:tentative="1">
      <w:start w:val="1"/>
      <w:numFmt w:val="lowerLetter"/>
      <w:lvlText w:val="%8."/>
      <w:lvlJc w:val="left"/>
      <w:pPr>
        <w:ind w:left="6364" w:hanging="360"/>
      </w:pPr>
    </w:lvl>
    <w:lvl w:ilvl="8" w:tplc="0809001B" w:tentative="1">
      <w:start w:val="1"/>
      <w:numFmt w:val="lowerRoman"/>
      <w:lvlText w:val="%9."/>
      <w:lvlJc w:val="right"/>
      <w:pPr>
        <w:ind w:left="7084" w:hanging="180"/>
      </w:pPr>
    </w:lvl>
  </w:abstractNum>
  <w:abstractNum w:abstractNumId="11" w15:restartNumberingAfterBreak="0">
    <w:nsid w:val="08A731F4"/>
    <w:multiLevelType w:val="multilevel"/>
    <w:tmpl w:val="656412A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142"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2" w15:restartNumberingAfterBreak="0">
    <w:nsid w:val="1DDA5A18"/>
    <w:multiLevelType w:val="multilevel"/>
    <w:tmpl w:val="DFDE02A8"/>
    <w:lvl w:ilvl="0">
      <w:start w:val="1"/>
      <w:numFmt w:val="decimal"/>
      <w:pStyle w:val="01-Section"/>
      <w:lvlText w:val="%1"/>
      <w:lvlJc w:val="left"/>
      <w:pPr>
        <w:ind w:left="284" w:hanging="284"/>
      </w:pPr>
      <w:rPr>
        <w:rFonts w:hint="default"/>
      </w:rPr>
    </w:lvl>
    <w:lvl w:ilvl="1">
      <w:start w:val="1"/>
      <w:numFmt w:val="decimal"/>
      <w:pStyle w:val="02-Clause"/>
      <w:lvlText w:val="%1.%2"/>
      <w:lvlJc w:val="left"/>
      <w:pPr>
        <w:ind w:left="851" w:hanging="851"/>
      </w:pPr>
      <w:rPr>
        <w:rFonts w:hint="default"/>
      </w:rPr>
    </w:lvl>
    <w:lvl w:ilvl="2">
      <w:start w:val="1"/>
      <w:numFmt w:val="decimal"/>
      <w:pStyle w:val="03-Subclause"/>
      <w:lvlText w:val="%1.%2.%3"/>
      <w:lvlJc w:val="left"/>
      <w:pPr>
        <w:ind w:left="1247" w:hanging="963"/>
      </w:pPr>
      <w:rPr>
        <w:rFonts w:hint="default"/>
      </w:rPr>
    </w:lvl>
    <w:lvl w:ilvl="3">
      <w:start w:val="1"/>
      <w:numFmt w:val="lowerLetter"/>
      <w:pStyle w:val="04-Paragraph"/>
      <w:lvlText w:val="(%4)"/>
      <w:lvlJc w:val="left"/>
      <w:pPr>
        <w:ind w:left="1247" w:hanging="623"/>
      </w:pPr>
      <w:rPr>
        <w:rFonts w:hint="default"/>
      </w:rPr>
    </w:lvl>
    <w:lvl w:ilvl="4">
      <w:start w:val="1"/>
      <w:numFmt w:val="lowerRoman"/>
      <w:pStyle w:val="05-Subparagragh"/>
      <w:lvlText w:val="(%5)"/>
      <w:lvlJc w:val="right"/>
      <w:pPr>
        <w:ind w:left="1871" w:hanging="283"/>
      </w:pPr>
      <w:rPr>
        <w:rFonts w:hint="default"/>
      </w:rPr>
    </w:lvl>
    <w:lvl w:ilvl="5">
      <w:start w:val="1"/>
      <w:numFmt w:val="decimal"/>
      <w:pStyle w:val="06-List"/>
      <w:lvlText w:val="%6)"/>
      <w:lvlJc w:val="left"/>
      <w:pPr>
        <w:ind w:left="2268"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24187E"/>
    <w:multiLevelType w:val="multilevel"/>
    <w:tmpl w:val="A07EA742"/>
    <w:lvl w:ilvl="0">
      <w:start w:val="5"/>
      <w:numFmt w:val="decimal"/>
      <w:lvlText w:val="%1"/>
      <w:lvlJc w:val="left"/>
      <w:pPr>
        <w:ind w:left="390" w:hanging="390"/>
      </w:pPr>
      <w:rPr>
        <w:rFonts w:hint="default"/>
      </w:rPr>
    </w:lvl>
    <w:lvl w:ilvl="1">
      <w:start w:val="2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EEF1FCA"/>
    <w:multiLevelType w:val="hybridMultilevel"/>
    <w:tmpl w:val="F4D2CD3E"/>
    <w:lvl w:ilvl="0" w:tplc="C80AA142">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EE316D4"/>
    <w:multiLevelType w:val="multilevel"/>
    <w:tmpl w:val="05DAE56A"/>
    <w:lvl w:ilvl="0">
      <w:start w:val="25"/>
      <w:numFmt w:val="decimal"/>
      <w:lvlText w:val="%1"/>
      <w:lvlJc w:val="left"/>
      <w:pPr>
        <w:ind w:left="540" w:hanging="540"/>
      </w:pPr>
      <w:rPr>
        <w:rFonts w:hint="default"/>
      </w:rPr>
    </w:lvl>
    <w:lvl w:ilvl="1">
      <w:start w:val="20"/>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5CF14078"/>
    <w:multiLevelType w:val="multilevel"/>
    <w:tmpl w:val="918AC59E"/>
    <w:lvl w:ilvl="0">
      <w:start w:val="4"/>
      <w:numFmt w:val="decimal"/>
      <w:lvlText w:val="%1"/>
      <w:lvlJc w:val="left"/>
      <w:pPr>
        <w:ind w:left="398" w:hanging="398"/>
      </w:pPr>
      <w:rPr>
        <w:rFonts w:hint="default"/>
      </w:rPr>
    </w:lvl>
    <w:lvl w:ilvl="1">
      <w:start w:val="28"/>
      <w:numFmt w:val="decimal"/>
      <w:lvlText w:val="%1.%2"/>
      <w:lvlJc w:val="left"/>
      <w:pPr>
        <w:ind w:left="398" w:hanging="39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13588789">
    <w:abstractNumId w:val="11"/>
  </w:num>
  <w:num w:numId="2" w16cid:durableId="1271812860">
    <w:abstractNumId w:val="14"/>
  </w:num>
  <w:num w:numId="3" w16cid:durableId="9069218">
    <w:abstractNumId w:val="15"/>
  </w:num>
  <w:num w:numId="4" w16cid:durableId="811367286">
    <w:abstractNumId w:val="12"/>
  </w:num>
  <w:num w:numId="5" w16cid:durableId="754742020">
    <w:abstractNumId w:val="16"/>
  </w:num>
  <w:num w:numId="6" w16cid:durableId="1966037991">
    <w:abstractNumId w:val="13"/>
  </w:num>
  <w:num w:numId="7" w16cid:durableId="1437943067">
    <w:abstractNumId w:val="9"/>
  </w:num>
  <w:num w:numId="8" w16cid:durableId="1273394012">
    <w:abstractNumId w:val="7"/>
  </w:num>
  <w:num w:numId="9" w16cid:durableId="1159887005">
    <w:abstractNumId w:val="6"/>
  </w:num>
  <w:num w:numId="10" w16cid:durableId="335886634">
    <w:abstractNumId w:val="5"/>
  </w:num>
  <w:num w:numId="11" w16cid:durableId="662512382">
    <w:abstractNumId w:val="4"/>
  </w:num>
  <w:num w:numId="12" w16cid:durableId="503863192">
    <w:abstractNumId w:val="8"/>
  </w:num>
  <w:num w:numId="13" w16cid:durableId="660931617">
    <w:abstractNumId w:val="3"/>
  </w:num>
  <w:num w:numId="14" w16cid:durableId="301009768">
    <w:abstractNumId w:val="2"/>
  </w:num>
  <w:num w:numId="15" w16cid:durableId="821778611">
    <w:abstractNumId w:val="1"/>
  </w:num>
  <w:num w:numId="16" w16cid:durableId="2053383253">
    <w:abstractNumId w:val="0"/>
  </w:num>
  <w:num w:numId="17" w16cid:durableId="1093667305">
    <w:abstractNumId w:val="11"/>
  </w:num>
  <w:num w:numId="18" w16cid:durableId="659695320">
    <w:abstractNumId w:val="10"/>
  </w:num>
  <w:num w:numId="19" w16cid:durableId="1858034069">
    <w:abstractNumId w:val="11"/>
  </w:num>
  <w:num w:numId="20" w16cid:durableId="185907789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ylan Townsend">
    <w15:presenceInfo w15:providerId="AD" w15:userId="S::Dylan.Townsend@electralink.co.uk::fbcad6d6-d822-437a-986a-fc4dd4f4b32d"/>
  </w15:person>
  <w15:person w15:author="Wells, Lee (Northern Powergrid)">
    <w15:presenceInfo w15:providerId="AD" w15:userId="S::Lee.Wells@northernpowergrid.com::dd1dec0f-ba3a-4fc8-9206-521f8bae02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37F"/>
    <w:rsid w:val="0000694D"/>
    <w:rsid w:val="005837DC"/>
    <w:rsid w:val="0060055B"/>
    <w:rsid w:val="007260DB"/>
    <w:rsid w:val="00796317"/>
    <w:rsid w:val="007F16E8"/>
    <w:rsid w:val="00864F4F"/>
    <w:rsid w:val="008A3FD6"/>
    <w:rsid w:val="009D2B62"/>
    <w:rsid w:val="00A12461"/>
    <w:rsid w:val="00B77125"/>
    <w:rsid w:val="00CC4755"/>
    <w:rsid w:val="00CE437F"/>
    <w:rsid w:val="00D1710A"/>
    <w:rsid w:val="00DD7327"/>
    <w:rsid w:val="00FD1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BD11A"/>
  <w15:chartTrackingRefBased/>
  <w15:docId w15:val="{FE82350B-4AA9-4673-BFB1-00BC6A646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37F"/>
    <w:pPr>
      <w:spacing w:line="256" w:lineRule="auto"/>
    </w:pPr>
    <w:rPr>
      <w:lang w:eastAsia="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CE437F"/>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CE437F"/>
    <w:pPr>
      <w:keepNext w:val="0"/>
      <w:keepLines w:val="0"/>
      <w:numPr>
        <w:ilvl w:val="1"/>
      </w:numPr>
      <w:spacing w:before="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CE437F"/>
    <w:pPr>
      <w:numPr>
        <w:ilvl w:val="2"/>
      </w:numPr>
      <w:ind w:left="1571" w:hanging="851"/>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CE437F"/>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CE437F"/>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autoRedefine/>
    <w:uiPriority w:val="99"/>
    <w:unhideWhenUsed/>
    <w:qFormat/>
    <w:rsid w:val="00FD1C1C"/>
    <w:pPr>
      <w:keepNext/>
      <w:keepLines/>
      <w:numPr>
        <w:ilvl w:val="5"/>
        <w:numId w:val="1"/>
      </w:numPr>
      <w:spacing w:before="200" w:after="0" w:line="360" w:lineRule="auto"/>
      <w:ind w:left="1531" w:hanging="567"/>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CE437F"/>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CE437F"/>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CE437F"/>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CE437F"/>
    <w:rPr>
      <w:rFonts w:ascii="Times New Roman Bold" w:eastAsiaTheme="majorEastAsia" w:hAnsi="Times New Roman Bold" w:cstheme="majorBidi"/>
      <w:b/>
      <w:bCs/>
      <w:caps/>
      <w:sz w:val="24"/>
      <w:szCs w:val="28"/>
      <w:u w:val="single"/>
      <w:lang w:eastAsia="en-US"/>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CE437F"/>
    <w:rPr>
      <w:rFonts w:ascii="Times New Roman" w:eastAsiaTheme="majorEastAsia" w:hAnsi="Times New Roman" w:cstheme="majorBidi"/>
      <w:sz w:val="24"/>
      <w:szCs w:val="26"/>
      <w:lang w:eastAsia="en-US"/>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CE437F"/>
    <w:rPr>
      <w:rFonts w:ascii="Times New Roman" w:eastAsiaTheme="majorEastAsia" w:hAnsi="Times New Roman" w:cstheme="majorBidi"/>
      <w:bCs/>
      <w:sz w:val="24"/>
      <w:szCs w:val="26"/>
      <w:lang w:eastAsia="en-US"/>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CE437F"/>
    <w:rPr>
      <w:rFonts w:ascii="Times New Roman" w:eastAsiaTheme="majorEastAsia" w:hAnsi="Times New Roman" w:cstheme="majorBidi"/>
      <w:bCs/>
      <w:iCs/>
      <w:color w:val="000000" w:themeColor="text1"/>
      <w:sz w:val="24"/>
      <w:lang w:eastAsia="en-US"/>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CE437F"/>
    <w:rPr>
      <w:rFonts w:ascii="Times New Roman" w:eastAsiaTheme="majorEastAsia" w:hAnsi="Times New Roman" w:cstheme="majorBidi"/>
      <w:sz w:val="24"/>
      <w:lang w:eastAsia="en-US"/>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9"/>
    <w:rsid w:val="00FD1C1C"/>
    <w:rPr>
      <w:rFonts w:ascii="Times New Roman" w:eastAsiaTheme="majorEastAsia" w:hAnsi="Times New Roman" w:cstheme="majorBidi"/>
      <w:iCs/>
      <w:color w:val="000000" w:themeColor="text1"/>
      <w:sz w:val="24"/>
      <w:lang w:eastAsia="en-US"/>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9"/>
    <w:rsid w:val="00CE437F"/>
    <w:rPr>
      <w:rFonts w:ascii="Times New Roman" w:eastAsiaTheme="majorEastAsia" w:hAnsi="Times New Roman" w:cstheme="majorBidi"/>
      <w:iCs/>
      <w:sz w:val="24"/>
      <w:lang w:eastAsia="en-US"/>
    </w:rPr>
  </w:style>
  <w:style w:type="character" w:customStyle="1" w:styleId="Heading8Char">
    <w:name w:val="Heading 8 Char"/>
    <w:aliases w:val="level2(a) Char"/>
    <w:basedOn w:val="DefaultParagraphFont"/>
    <w:link w:val="Heading8"/>
    <w:uiPriority w:val="99"/>
    <w:rsid w:val="00CE437F"/>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aliases w:val="App Heading Char,level3(i) Char"/>
    <w:basedOn w:val="DefaultParagraphFont"/>
    <w:link w:val="Heading9"/>
    <w:uiPriority w:val="99"/>
    <w:rsid w:val="00CE437F"/>
    <w:rPr>
      <w:rFonts w:asciiTheme="majorHAnsi" w:eastAsiaTheme="majorEastAsia" w:hAnsiTheme="majorHAnsi" w:cstheme="majorBidi"/>
      <w:i/>
      <w:iCs/>
      <w:color w:val="404040" w:themeColor="text1" w:themeTint="BF"/>
      <w:sz w:val="20"/>
      <w:szCs w:val="20"/>
      <w:lang w:eastAsia="en-US"/>
    </w:rPr>
  </w:style>
  <w:style w:type="character" w:styleId="CommentReference">
    <w:name w:val="annotation reference"/>
    <w:basedOn w:val="DefaultParagraphFont"/>
    <w:uiPriority w:val="99"/>
    <w:semiHidden/>
    <w:unhideWhenUsed/>
    <w:rsid w:val="00CE437F"/>
    <w:rPr>
      <w:sz w:val="16"/>
      <w:szCs w:val="16"/>
    </w:rPr>
  </w:style>
  <w:style w:type="table" w:styleId="TableGrid">
    <w:name w:val="Table Grid"/>
    <w:basedOn w:val="TableNormal"/>
    <w:uiPriority w:val="39"/>
    <w:rsid w:val="00CE437F"/>
    <w:pPr>
      <w:spacing w:after="0" w:line="240" w:lineRule="auto"/>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437F"/>
    <w:pPr>
      <w:ind w:left="720"/>
      <w:contextualSpacing/>
    </w:pPr>
  </w:style>
  <w:style w:type="paragraph" w:customStyle="1" w:styleId="01-Section">
    <w:name w:val="01 - Section"/>
    <w:basedOn w:val="Normal"/>
    <w:next w:val="02-Clause"/>
    <w:rsid w:val="00CE437F"/>
    <w:pPr>
      <w:keepNext/>
      <w:keepLines/>
      <w:numPr>
        <w:numId w:val="4"/>
      </w:numPr>
      <w:spacing w:before="240" w:after="120" w:line="240" w:lineRule="auto"/>
    </w:pPr>
    <w:rPr>
      <w:rFonts w:ascii="Arial" w:hAnsi="Arial"/>
      <w:b/>
      <w:sz w:val="24"/>
    </w:rPr>
  </w:style>
  <w:style w:type="paragraph" w:customStyle="1" w:styleId="02-Clause">
    <w:name w:val="02 - Clause"/>
    <w:basedOn w:val="Normal"/>
    <w:rsid w:val="00CE437F"/>
    <w:pPr>
      <w:keepLines/>
      <w:numPr>
        <w:ilvl w:val="1"/>
        <w:numId w:val="4"/>
      </w:numPr>
      <w:spacing w:after="120" w:line="288" w:lineRule="auto"/>
    </w:pPr>
    <w:rPr>
      <w:rFonts w:ascii="Arial" w:hAnsi="Arial"/>
      <w:sz w:val="20"/>
    </w:rPr>
  </w:style>
  <w:style w:type="paragraph" w:customStyle="1" w:styleId="03-Subclause">
    <w:name w:val="03 - Sub clause"/>
    <w:basedOn w:val="Normal"/>
    <w:rsid w:val="00CE437F"/>
    <w:pPr>
      <w:keepLines/>
      <w:numPr>
        <w:ilvl w:val="2"/>
        <w:numId w:val="4"/>
      </w:numPr>
      <w:spacing w:after="120" w:line="288" w:lineRule="auto"/>
    </w:pPr>
    <w:rPr>
      <w:rFonts w:ascii="Arial" w:hAnsi="Arial"/>
      <w:sz w:val="20"/>
    </w:rPr>
  </w:style>
  <w:style w:type="paragraph" w:customStyle="1" w:styleId="04-Paragraph">
    <w:name w:val="04 - Paragraph"/>
    <w:basedOn w:val="Normal"/>
    <w:rsid w:val="00CE437F"/>
    <w:pPr>
      <w:keepLines/>
      <w:numPr>
        <w:ilvl w:val="3"/>
        <w:numId w:val="4"/>
      </w:numPr>
      <w:spacing w:after="120" w:line="288" w:lineRule="auto"/>
    </w:pPr>
    <w:rPr>
      <w:rFonts w:ascii="Arial" w:hAnsi="Arial"/>
      <w:sz w:val="20"/>
    </w:rPr>
  </w:style>
  <w:style w:type="paragraph" w:customStyle="1" w:styleId="05-Subparagragh">
    <w:name w:val="05 - Subparagragh"/>
    <w:basedOn w:val="Normal"/>
    <w:rsid w:val="00CE437F"/>
    <w:pPr>
      <w:keepLines/>
      <w:numPr>
        <w:ilvl w:val="4"/>
        <w:numId w:val="4"/>
      </w:numPr>
      <w:spacing w:after="120" w:line="288" w:lineRule="auto"/>
    </w:pPr>
    <w:rPr>
      <w:rFonts w:ascii="Arial" w:hAnsi="Arial"/>
      <w:sz w:val="20"/>
    </w:rPr>
  </w:style>
  <w:style w:type="paragraph" w:customStyle="1" w:styleId="06-List">
    <w:name w:val="06 - List"/>
    <w:basedOn w:val="Normal"/>
    <w:rsid w:val="00CE437F"/>
    <w:pPr>
      <w:keepLines/>
      <w:numPr>
        <w:ilvl w:val="5"/>
        <w:numId w:val="4"/>
      </w:numPr>
      <w:spacing w:after="120" w:line="288" w:lineRule="auto"/>
    </w:pPr>
    <w:rPr>
      <w:rFonts w:ascii="Arial" w:hAnsi="Arial"/>
      <w:sz w:val="20"/>
    </w:rPr>
  </w:style>
  <w:style w:type="paragraph" w:customStyle="1" w:styleId="12-PlainSubHeading">
    <w:name w:val="12 - Plain Sub Heading"/>
    <w:basedOn w:val="Normal"/>
    <w:next w:val="02-Clause"/>
    <w:rsid w:val="00CE437F"/>
    <w:pPr>
      <w:keepNext/>
      <w:keepLines/>
      <w:spacing w:after="120" w:line="288" w:lineRule="auto"/>
    </w:pPr>
    <w:rPr>
      <w:rFonts w:ascii="Arial" w:hAnsi="Arial"/>
      <w:b/>
      <w:sz w:val="20"/>
    </w:rPr>
  </w:style>
  <w:style w:type="paragraph" w:styleId="Header">
    <w:name w:val="header"/>
    <w:basedOn w:val="Normal"/>
    <w:link w:val="HeaderChar"/>
    <w:uiPriority w:val="99"/>
    <w:unhideWhenUsed/>
    <w:rsid w:val="00CE43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437F"/>
    <w:rPr>
      <w:lang w:eastAsia="en-US"/>
    </w:rPr>
  </w:style>
  <w:style w:type="paragraph" w:styleId="Footer">
    <w:name w:val="footer"/>
    <w:basedOn w:val="Normal"/>
    <w:link w:val="FooterChar"/>
    <w:uiPriority w:val="99"/>
    <w:unhideWhenUsed/>
    <w:rsid w:val="00CE43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437F"/>
    <w:rPr>
      <w:lang w:eastAsia="en-US"/>
    </w:rPr>
  </w:style>
  <w:style w:type="paragraph" w:styleId="CommentText">
    <w:name w:val="annotation text"/>
    <w:basedOn w:val="Normal"/>
    <w:link w:val="CommentTextChar"/>
    <w:uiPriority w:val="99"/>
    <w:unhideWhenUsed/>
    <w:rsid w:val="00CE437F"/>
    <w:pPr>
      <w:spacing w:after="0" w:line="240" w:lineRule="auto"/>
    </w:pPr>
    <w:rPr>
      <w:sz w:val="20"/>
      <w:szCs w:val="20"/>
    </w:rPr>
  </w:style>
  <w:style w:type="character" w:customStyle="1" w:styleId="CommentTextChar">
    <w:name w:val="Comment Text Char"/>
    <w:basedOn w:val="DefaultParagraphFont"/>
    <w:link w:val="CommentText"/>
    <w:uiPriority w:val="99"/>
    <w:rsid w:val="00CE437F"/>
    <w:rPr>
      <w:sz w:val="20"/>
      <w:szCs w:val="20"/>
      <w:lang w:eastAsia="en-US"/>
    </w:rPr>
  </w:style>
  <w:style w:type="paragraph" w:styleId="NormalWeb">
    <w:name w:val="Normal (Web)"/>
    <w:basedOn w:val="Normal"/>
    <w:uiPriority w:val="99"/>
    <w:unhideWhenUsed/>
    <w:rsid w:val="00CE437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CE437F"/>
    <w:rPr>
      <w:b/>
      <w:bCs/>
    </w:rPr>
  </w:style>
  <w:style w:type="character" w:styleId="BookTitle">
    <w:name w:val="Book Title"/>
    <w:basedOn w:val="DefaultParagraphFont"/>
    <w:uiPriority w:val="33"/>
    <w:qFormat/>
    <w:rsid w:val="00CE437F"/>
    <w:rPr>
      <w:b/>
      <w:bCs/>
      <w:i/>
      <w:iCs/>
      <w:spacing w:val="5"/>
    </w:rPr>
  </w:style>
  <w:style w:type="paragraph" w:styleId="Index1">
    <w:name w:val="index 1"/>
    <w:basedOn w:val="Normal"/>
    <w:next w:val="Normal"/>
    <w:autoRedefine/>
    <w:uiPriority w:val="99"/>
    <w:semiHidden/>
    <w:unhideWhenUsed/>
    <w:rsid w:val="00CE437F"/>
    <w:pPr>
      <w:spacing w:after="0" w:line="240" w:lineRule="auto"/>
      <w:ind w:left="220" w:hanging="220"/>
    </w:pPr>
  </w:style>
  <w:style w:type="paragraph" w:styleId="IndexHeading">
    <w:name w:val="index heading"/>
    <w:basedOn w:val="Normal"/>
    <w:next w:val="Index1"/>
    <w:uiPriority w:val="99"/>
    <w:unhideWhenUsed/>
    <w:rsid w:val="00CE437F"/>
    <w:rPr>
      <w:rFonts w:asciiTheme="majorHAnsi" w:eastAsiaTheme="majorEastAsia" w:hAnsiTheme="majorHAnsi" w:cstheme="majorBidi"/>
      <w:b/>
      <w:bCs/>
    </w:rPr>
  </w:style>
  <w:style w:type="paragraph" w:styleId="TOAHeading">
    <w:name w:val="toa heading"/>
    <w:basedOn w:val="Normal"/>
    <w:next w:val="Normal"/>
    <w:uiPriority w:val="99"/>
    <w:unhideWhenUsed/>
    <w:rsid w:val="00CE437F"/>
    <w:pPr>
      <w:spacing w:before="120"/>
    </w:pPr>
    <w:rPr>
      <w:rFonts w:asciiTheme="majorHAnsi" w:eastAsiaTheme="majorEastAsia" w:hAnsiTheme="majorHAnsi" w:cstheme="majorBidi"/>
      <w:b/>
      <w:bCs/>
      <w:sz w:val="24"/>
      <w:szCs w:val="24"/>
    </w:rPr>
  </w:style>
  <w:style w:type="paragraph" w:styleId="Revision">
    <w:name w:val="Revision"/>
    <w:hidden/>
    <w:uiPriority w:val="99"/>
    <w:semiHidden/>
    <w:rsid w:val="00B77125"/>
    <w:pPr>
      <w:spacing w:after="0" w:line="240" w:lineRule="auto"/>
    </w:pPr>
    <w:rPr>
      <w:lang w:eastAsia="en-US"/>
    </w:rPr>
  </w:style>
  <w:style w:type="paragraph" w:styleId="CommentSubject">
    <w:name w:val="annotation subject"/>
    <w:basedOn w:val="CommentText"/>
    <w:next w:val="CommentText"/>
    <w:link w:val="CommentSubjectChar"/>
    <w:uiPriority w:val="99"/>
    <w:semiHidden/>
    <w:unhideWhenUsed/>
    <w:rsid w:val="00D1710A"/>
    <w:pPr>
      <w:spacing w:after="160"/>
    </w:pPr>
    <w:rPr>
      <w:b/>
      <w:bCs/>
    </w:rPr>
  </w:style>
  <w:style w:type="character" w:customStyle="1" w:styleId="CommentSubjectChar">
    <w:name w:val="Comment Subject Char"/>
    <w:basedOn w:val="CommentTextChar"/>
    <w:link w:val="CommentSubject"/>
    <w:uiPriority w:val="99"/>
    <w:semiHidden/>
    <w:rsid w:val="00D1710A"/>
    <w:rPr>
      <w:b/>
      <w:bCs/>
      <w:sz w:val="20"/>
      <w:szCs w:val="20"/>
      <w:lang w:eastAsia="en-US"/>
    </w:rPr>
  </w:style>
  <w:style w:type="paragraph" w:styleId="FootnoteText">
    <w:name w:val="footnote text"/>
    <w:basedOn w:val="Normal"/>
    <w:link w:val="FootnoteTextChar"/>
    <w:uiPriority w:val="99"/>
    <w:semiHidden/>
    <w:unhideWhenUsed/>
    <w:rsid w:val="00D171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710A"/>
    <w:rPr>
      <w:sz w:val="20"/>
      <w:szCs w:val="20"/>
      <w:lang w:eastAsia="en-US"/>
    </w:rPr>
  </w:style>
  <w:style w:type="character" w:styleId="FootnoteReference">
    <w:name w:val="footnote reference"/>
    <w:basedOn w:val="DefaultParagraphFont"/>
    <w:uiPriority w:val="99"/>
    <w:semiHidden/>
    <w:unhideWhenUsed/>
    <w:rsid w:val="00D171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E7A67-60E3-4600-8AAD-6E9552F03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Melissa Kendal</cp:lastModifiedBy>
  <cp:revision>2</cp:revision>
  <dcterms:created xsi:type="dcterms:W3CDTF">2022-09-16T17:00:00Z</dcterms:created>
  <dcterms:modified xsi:type="dcterms:W3CDTF">2022-09-16T17:00:00Z</dcterms:modified>
</cp:coreProperties>
</file>