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shd w:val="clear" w:color="auto" w:fill="CCE0DA"/>
        <w:tblCellMar>
          <w:left w:w="0" w:type="dxa"/>
          <w:right w:w="0" w:type="dxa"/>
        </w:tblCellMar>
        <w:tblLook w:val="01E0" w:firstRow="1" w:lastRow="1" w:firstColumn="1" w:lastColumn="1" w:noHBand="0" w:noVBand="0"/>
      </w:tblPr>
      <w:tblGrid>
        <w:gridCol w:w="1363"/>
        <w:gridCol w:w="5576"/>
        <w:gridCol w:w="219"/>
        <w:gridCol w:w="2578"/>
      </w:tblGrid>
      <w:tr w:rsidR="006F19E3" w:rsidRPr="00EB32BB" w14:paraId="46EAF441" w14:textId="77777777" w:rsidTr="00AF7BAC">
        <w:trPr>
          <w:trHeight w:val="697"/>
          <w:jc w:val="center"/>
        </w:trPr>
        <w:tc>
          <w:tcPr>
            <w:tcW w:w="3599" w:type="pct"/>
            <w:gridSpan w:val="3"/>
            <w:tcBorders>
              <w:top w:val="single" w:sz="4" w:space="0" w:color="4A8958"/>
              <w:left w:val="single" w:sz="4" w:space="0" w:color="4A8958"/>
              <w:bottom w:val="single" w:sz="4" w:space="0" w:color="4A8958"/>
              <w:right w:val="single" w:sz="4" w:space="0" w:color="4A8958"/>
            </w:tcBorders>
            <w:shd w:val="clear" w:color="auto" w:fill="9A4D9E"/>
            <w:vAlign w:val="center"/>
          </w:tcPr>
          <w:p w14:paraId="0EAFC7BA" w14:textId="7D7A456D" w:rsidR="006F19E3" w:rsidRPr="0058426F" w:rsidRDefault="000D1D1B" w:rsidP="009B60EF">
            <w:pPr>
              <w:pStyle w:val="Header"/>
              <w:keepLines/>
              <w:spacing w:before="0" w:after="0" w:line="240" w:lineRule="auto"/>
              <w:ind w:left="113"/>
              <w:rPr>
                <w:rFonts w:cs="Arial"/>
                <w:b/>
                <w:color w:val="FFFFFF"/>
                <w:sz w:val="40"/>
                <w:szCs w:val="40"/>
              </w:rPr>
            </w:pPr>
            <w:r w:rsidRPr="00DE30B7">
              <w:rPr>
                <w:rFonts w:cs="Arial"/>
                <w:b/>
                <w:color w:val="FFFFFF"/>
                <w:sz w:val="40"/>
                <w:szCs w:val="40"/>
              </w:rPr>
              <w:t>DCUSA</w:t>
            </w:r>
            <w:r w:rsidR="00B7388B">
              <w:rPr>
                <w:rFonts w:cs="Arial"/>
                <w:b/>
                <w:color w:val="FFFFFF"/>
                <w:sz w:val="40"/>
                <w:szCs w:val="40"/>
              </w:rPr>
              <w:t xml:space="preserve"> </w:t>
            </w:r>
            <w:r w:rsidR="00AF7BAC">
              <w:rPr>
                <w:rFonts w:cs="Arial"/>
                <w:b/>
                <w:color w:val="FFFFFF"/>
                <w:sz w:val="40"/>
                <w:szCs w:val="40"/>
              </w:rPr>
              <w:t>Change</w:t>
            </w:r>
            <w:r w:rsidR="00B7388B">
              <w:rPr>
                <w:rFonts w:cs="Arial"/>
                <w:b/>
                <w:color w:val="FFFFFF"/>
                <w:sz w:val="40"/>
                <w:szCs w:val="40"/>
              </w:rPr>
              <w:t xml:space="preserve"> </w:t>
            </w:r>
            <w:r w:rsidR="00AF7BAC">
              <w:rPr>
                <w:rFonts w:cs="Arial"/>
                <w:b/>
                <w:color w:val="FFFFFF"/>
                <w:sz w:val="40"/>
                <w:szCs w:val="40"/>
              </w:rPr>
              <w:t>Report</w:t>
            </w:r>
          </w:p>
        </w:tc>
        <w:tc>
          <w:tcPr>
            <w:tcW w:w="1401" w:type="pct"/>
            <w:tcBorders>
              <w:top w:val="single" w:sz="4" w:space="0" w:color="4A8958"/>
              <w:left w:val="single" w:sz="4" w:space="0" w:color="4A8958"/>
              <w:bottom w:val="single" w:sz="4" w:space="0" w:color="4A8958"/>
              <w:right w:val="single" w:sz="4" w:space="0" w:color="4A8958"/>
            </w:tcBorders>
            <w:shd w:val="clear" w:color="auto" w:fill="9A4D9E"/>
          </w:tcPr>
          <w:p w14:paraId="088DE731" w14:textId="092FEF9D" w:rsidR="006F19E3" w:rsidRPr="00EB32BB" w:rsidRDefault="006F19E3" w:rsidP="009B60EF">
            <w:pPr>
              <w:pStyle w:val="BlockText"/>
              <w:keepLines/>
            </w:pPr>
            <w:r w:rsidRPr="00EB32BB">
              <w:t>At</w:t>
            </w:r>
            <w:r w:rsidR="00B7388B">
              <w:t xml:space="preserve"> </w:t>
            </w:r>
            <w:r w:rsidRPr="00EB32BB">
              <w:t>what</w:t>
            </w:r>
            <w:r w:rsidR="00B7388B">
              <w:t xml:space="preserve"> </w:t>
            </w:r>
            <w:r w:rsidRPr="00EB32BB">
              <w:t>stage</w:t>
            </w:r>
            <w:r w:rsidR="00B7388B">
              <w:t xml:space="preserve"> </w:t>
            </w:r>
            <w:r w:rsidRPr="00EB32BB">
              <w:t>is</w:t>
            </w:r>
            <w:r w:rsidR="00B7388B">
              <w:t xml:space="preserve"> </w:t>
            </w:r>
            <w:r w:rsidRPr="00EB32BB">
              <w:t>this</w:t>
            </w:r>
            <w:r w:rsidR="00B7388B">
              <w:t xml:space="preserve"> </w:t>
            </w:r>
            <w:r w:rsidRPr="00EB32BB">
              <w:t>document</w:t>
            </w:r>
            <w:r w:rsidR="00B7388B">
              <w:t xml:space="preserve"> </w:t>
            </w:r>
            <w:r w:rsidRPr="00EB32BB">
              <w:t>in</w:t>
            </w:r>
            <w:r w:rsidR="00B7388B">
              <w:t xml:space="preserve"> </w:t>
            </w:r>
            <w:r w:rsidRPr="00EB32BB">
              <w:t>the</w:t>
            </w:r>
            <w:r w:rsidR="00B7388B">
              <w:t xml:space="preserve"> </w:t>
            </w:r>
            <w:r w:rsidRPr="00EB32BB">
              <w:t>process?</w:t>
            </w:r>
          </w:p>
        </w:tc>
      </w:tr>
      <w:tr w:rsidR="006F19E3" w:rsidRPr="00EB32BB" w14:paraId="70598F5B" w14:textId="77777777" w:rsidTr="00FD160A">
        <w:trPr>
          <w:trHeight w:val="2725"/>
          <w:jc w:val="center"/>
        </w:trPr>
        <w:tc>
          <w:tcPr>
            <w:tcW w:w="3599" w:type="pct"/>
            <w:gridSpan w:val="3"/>
            <w:tcBorders>
              <w:top w:val="single" w:sz="4" w:space="0" w:color="4A8958"/>
              <w:left w:val="single" w:sz="4" w:space="0" w:color="4A8958"/>
              <w:bottom w:val="single" w:sz="4" w:space="0" w:color="4A8958"/>
              <w:right w:val="single" w:sz="4" w:space="0" w:color="4A8958"/>
            </w:tcBorders>
            <w:shd w:val="clear" w:color="auto" w:fill="auto"/>
          </w:tcPr>
          <w:p w14:paraId="0C218A4E" w14:textId="1E08FD7E" w:rsidR="00C30383" w:rsidRPr="00D53566" w:rsidRDefault="00370895" w:rsidP="00D53566">
            <w:pPr>
              <w:keepLines/>
              <w:ind w:left="113" w:right="113"/>
              <w:rPr>
                <w:rFonts w:cs="Arial"/>
                <w:b/>
                <w:color w:val="008576"/>
                <w:sz w:val="72"/>
                <w:szCs w:val="72"/>
              </w:rPr>
            </w:pPr>
            <w:bookmarkStart w:id="0" w:name="_Hlk34966130"/>
            <w:r w:rsidRPr="00AE2501">
              <w:rPr>
                <w:rFonts w:cs="Arial"/>
                <w:b/>
                <w:color w:val="008576"/>
                <w:sz w:val="72"/>
                <w:szCs w:val="72"/>
              </w:rPr>
              <w:t>DCP</w:t>
            </w:r>
            <w:r w:rsidR="00B7388B">
              <w:rPr>
                <w:rFonts w:cs="Arial"/>
                <w:b/>
                <w:color w:val="008576"/>
                <w:sz w:val="72"/>
                <w:szCs w:val="72"/>
              </w:rPr>
              <w:t xml:space="preserve"> </w:t>
            </w:r>
            <w:r w:rsidR="00D12FE4">
              <w:rPr>
                <w:rFonts w:cs="Arial"/>
                <w:b/>
                <w:color w:val="008576"/>
                <w:sz w:val="72"/>
                <w:szCs w:val="72"/>
              </w:rPr>
              <w:t>40</w:t>
            </w:r>
            <w:r w:rsidR="00DD1685">
              <w:rPr>
                <w:rFonts w:cs="Arial"/>
                <w:b/>
                <w:color w:val="008576"/>
                <w:sz w:val="72"/>
                <w:szCs w:val="72"/>
              </w:rPr>
              <w:t>5</w:t>
            </w:r>
            <w:r w:rsidR="00AE2501">
              <w:rPr>
                <w:rFonts w:cs="Arial"/>
                <w:b/>
                <w:color w:val="008576"/>
                <w:sz w:val="72"/>
                <w:szCs w:val="72"/>
              </w:rPr>
              <w:t>:</w:t>
            </w:r>
          </w:p>
          <w:tbl>
            <w:tblPr>
              <w:tblW w:w="0" w:type="auto"/>
              <w:tblBorders>
                <w:top w:val="nil"/>
                <w:left w:val="nil"/>
                <w:bottom w:val="nil"/>
                <w:right w:val="nil"/>
              </w:tblBorders>
              <w:tblLook w:val="0000" w:firstRow="0" w:lastRow="0" w:firstColumn="0" w:lastColumn="0" w:noHBand="0" w:noVBand="0"/>
            </w:tblPr>
            <w:tblGrid>
              <w:gridCol w:w="7148"/>
            </w:tblGrid>
            <w:tr w:rsidR="00C30383" w:rsidRPr="00C30383" w14:paraId="52EB3779" w14:textId="77777777">
              <w:trPr>
                <w:trHeight w:val="777"/>
              </w:trPr>
              <w:tc>
                <w:tcPr>
                  <w:tcW w:w="0" w:type="auto"/>
                </w:tcPr>
                <w:p w14:paraId="7DC392FF" w14:textId="2D2CF74D" w:rsidR="00C30383" w:rsidRPr="00C30383" w:rsidRDefault="00B7388B" w:rsidP="00C30383">
                  <w:pPr>
                    <w:autoSpaceDE w:val="0"/>
                    <w:autoSpaceDN w:val="0"/>
                    <w:adjustRightInd w:val="0"/>
                    <w:spacing w:before="0" w:after="0" w:line="240" w:lineRule="auto"/>
                    <w:rPr>
                      <w:rFonts w:eastAsia="Cambria" w:cs="Arial"/>
                      <w:color w:val="000000"/>
                      <w:sz w:val="48"/>
                      <w:szCs w:val="48"/>
                    </w:rPr>
                  </w:pPr>
                  <w:r>
                    <w:rPr>
                      <w:rFonts w:eastAsia="Cambria" w:cs="Arial"/>
                      <w:color w:val="000000"/>
                      <w:sz w:val="24"/>
                    </w:rPr>
                    <w:t xml:space="preserve"> </w:t>
                  </w:r>
                  <w:bookmarkStart w:id="1" w:name="_Hlk94689461"/>
                  <w:r w:rsidR="00D12FE4">
                    <w:rPr>
                      <w:rFonts w:eastAsia="Cambria" w:cs="Arial"/>
                      <w:b/>
                      <w:bCs/>
                      <w:color w:val="008000"/>
                      <w:sz w:val="48"/>
                      <w:szCs w:val="48"/>
                    </w:rPr>
                    <w:t xml:space="preserve">Access SCR: </w:t>
                  </w:r>
                  <w:r w:rsidR="00DD1685">
                    <w:rPr>
                      <w:rFonts w:eastAsia="Cambria" w:cs="Arial"/>
                      <w:b/>
                      <w:bCs/>
                      <w:color w:val="008000"/>
                      <w:sz w:val="48"/>
                      <w:szCs w:val="48"/>
                    </w:rPr>
                    <w:t>Managing Curtailable Connections between Licensed Distribution Networks</w:t>
                  </w:r>
                  <w:r>
                    <w:rPr>
                      <w:rFonts w:eastAsia="Cambria" w:cs="Arial"/>
                      <w:b/>
                      <w:bCs/>
                      <w:color w:val="008000"/>
                      <w:sz w:val="48"/>
                      <w:szCs w:val="48"/>
                    </w:rPr>
                    <w:t xml:space="preserve"> </w:t>
                  </w:r>
                  <w:bookmarkEnd w:id="1"/>
                </w:p>
              </w:tc>
            </w:tr>
          </w:tbl>
          <w:bookmarkEnd w:id="0"/>
          <w:p w14:paraId="113C6506" w14:textId="4DE739E8" w:rsidR="00A066C3" w:rsidRPr="00AE2501" w:rsidRDefault="00A066C3" w:rsidP="009B60EF">
            <w:pPr>
              <w:keepLines/>
              <w:ind w:left="113" w:right="113"/>
              <w:rPr>
                <w:rFonts w:cs="Arial"/>
                <w:b/>
                <w:i/>
                <w:color w:val="00B274"/>
                <w:sz w:val="24"/>
              </w:rPr>
            </w:pPr>
            <w:r w:rsidRPr="00AE2501">
              <w:rPr>
                <w:rFonts w:cs="Arial"/>
                <w:b/>
                <w:i/>
                <w:color w:val="00B274"/>
                <w:sz w:val="24"/>
              </w:rPr>
              <w:t>Date</w:t>
            </w:r>
            <w:r w:rsidR="00B7388B">
              <w:rPr>
                <w:rFonts w:cs="Arial"/>
                <w:b/>
                <w:i/>
                <w:color w:val="00B274"/>
                <w:sz w:val="24"/>
              </w:rPr>
              <w:t xml:space="preserve"> </w:t>
            </w:r>
            <w:r w:rsidRPr="00AE2501">
              <w:rPr>
                <w:rFonts w:cs="Arial"/>
                <w:b/>
                <w:i/>
                <w:color w:val="00B274"/>
                <w:sz w:val="24"/>
              </w:rPr>
              <w:t>raised:</w:t>
            </w:r>
            <w:r w:rsidR="00B7388B">
              <w:rPr>
                <w:rFonts w:cs="Arial"/>
                <w:b/>
                <w:i/>
                <w:color w:val="00B274"/>
                <w:sz w:val="24"/>
              </w:rPr>
              <w:t xml:space="preserve"> </w:t>
            </w:r>
            <w:r w:rsidR="00B7388B">
              <w:rPr>
                <w:rFonts w:cs="Arial"/>
                <w:b/>
                <w:bCs/>
                <w:i/>
                <w:sz w:val="24"/>
              </w:rPr>
              <w:t xml:space="preserve"> </w:t>
            </w:r>
            <w:r w:rsidR="00FD160A">
              <w:rPr>
                <w:rFonts w:cs="Arial"/>
                <w:b/>
                <w:bCs/>
                <w:i/>
                <w:sz w:val="24"/>
              </w:rPr>
              <w:t>06</w:t>
            </w:r>
            <w:r w:rsidR="00B7388B">
              <w:rPr>
                <w:rFonts w:cs="Arial"/>
                <w:b/>
                <w:bCs/>
                <w:i/>
                <w:sz w:val="24"/>
              </w:rPr>
              <w:t xml:space="preserve"> </w:t>
            </w:r>
            <w:r w:rsidR="00331B50">
              <w:rPr>
                <w:rFonts w:cs="Arial"/>
                <w:b/>
                <w:bCs/>
                <w:i/>
                <w:sz w:val="24"/>
              </w:rPr>
              <w:t>May</w:t>
            </w:r>
            <w:r w:rsidR="00B7388B">
              <w:rPr>
                <w:rFonts w:cs="Arial"/>
                <w:b/>
                <w:bCs/>
                <w:i/>
                <w:sz w:val="24"/>
              </w:rPr>
              <w:t xml:space="preserve"> </w:t>
            </w:r>
            <w:r w:rsidR="00FD160A">
              <w:rPr>
                <w:rFonts w:cs="Arial"/>
                <w:b/>
                <w:bCs/>
                <w:i/>
                <w:sz w:val="24"/>
              </w:rPr>
              <w:t>202</w:t>
            </w:r>
            <w:r w:rsidR="00331B50">
              <w:rPr>
                <w:rFonts w:cs="Arial"/>
                <w:b/>
                <w:bCs/>
                <w:i/>
                <w:sz w:val="24"/>
              </w:rPr>
              <w:t>2</w:t>
            </w:r>
          </w:p>
          <w:p w14:paraId="54FC59DD" w14:textId="07F19521" w:rsidR="00A066C3" w:rsidRPr="00AE2501" w:rsidRDefault="00A066C3" w:rsidP="009B60EF">
            <w:pPr>
              <w:keepLines/>
              <w:ind w:left="113" w:right="113"/>
              <w:rPr>
                <w:rFonts w:cs="Arial"/>
                <w:b/>
                <w:i/>
                <w:color w:val="00B274"/>
                <w:sz w:val="24"/>
              </w:rPr>
            </w:pPr>
            <w:r w:rsidRPr="00AE2501">
              <w:rPr>
                <w:rFonts w:cs="Arial"/>
                <w:b/>
                <w:i/>
                <w:color w:val="00B274"/>
                <w:sz w:val="24"/>
              </w:rPr>
              <w:t>Proposer:</w:t>
            </w:r>
            <w:r w:rsidR="00B7388B">
              <w:rPr>
                <w:rFonts w:cs="Arial"/>
                <w:b/>
                <w:i/>
                <w:color w:val="00B274"/>
                <w:sz w:val="24"/>
              </w:rPr>
              <w:t xml:space="preserve"> </w:t>
            </w:r>
            <w:r w:rsidR="00422850">
              <w:rPr>
                <w:rFonts w:cs="Arial"/>
                <w:b/>
                <w:bCs/>
                <w:i/>
                <w:sz w:val="24"/>
              </w:rPr>
              <w:t xml:space="preserve">Tom </w:t>
            </w:r>
            <w:r w:rsidR="00DD1685">
              <w:rPr>
                <w:rFonts w:cs="Arial"/>
                <w:b/>
                <w:bCs/>
                <w:i/>
                <w:sz w:val="24"/>
              </w:rPr>
              <w:t>Cadge</w:t>
            </w:r>
          </w:p>
          <w:p w14:paraId="70106673" w14:textId="56FE1AFE" w:rsidR="00A066C3" w:rsidRPr="00AE2501" w:rsidRDefault="00A066C3" w:rsidP="009B60EF">
            <w:pPr>
              <w:keepLines/>
              <w:ind w:left="113" w:right="113"/>
              <w:rPr>
                <w:rFonts w:cs="Arial"/>
                <w:b/>
                <w:i/>
                <w:color w:val="00B274"/>
                <w:sz w:val="24"/>
              </w:rPr>
            </w:pPr>
            <w:r w:rsidRPr="00AE2501">
              <w:rPr>
                <w:rFonts w:cs="Arial"/>
                <w:b/>
                <w:i/>
                <w:color w:val="00B274"/>
                <w:sz w:val="24"/>
              </w:rPr>
              <w:t>Company</w:t>
            </w:r>
            <w:r w:rsidR="00B7388B">
              <w:rPr>
                <w:rFonts w:cs="Arial"/>
                <w:b/>
                <w:i/>
                <w:color w:val="00B274"/>
                <w:sz w:val="24"/>
              </w:rPr>
              <w:t xml:space="preserve"> </w:t>
            </w:r>
            <w:r w:rsidRPr="00AE2501">
              <w:rPr>
                <w:rFonts w:cs="Arial"/>
                <w:b/>
                <w:i/>
                <w:color w:val="00B274"/>
                <w:sz w:val="24"/>
              </w:rPr>
              <w:t>Name:</w:t>
            </w:r>
            <w:r w:rsidR="00B7388B">
              <w:rPr>
                <w:rFonts w:cs="Arial"/>
                <w:b/>
                <w:i/>
                <w:color w:val="00B274"/>
                <w:sz w:val="24"/>
              </w:rPr>
              <w:t xml:space="preserve"> </w:t>
            </w:r>
            <w:r w:rsidR="00DD1685">
              <w:rPr>
                <w:rFonts w:cs="Arial"/>
                <w:b/>
                <w:bCs/>
                <w:i/>
                <w:sz w:val="24"/>
              </w:rPr>
              <w:t>The Electricity Network Company Limited</w:t>
            </w:r>
          </w:p>
          <w:p w14:paraId="70A738C6" w14:textId="69D248DB" w:rsidR="00B07968" w:rsidRPr="00AE2501" w:rsidRDefault="00A066C3" w:rsidP="009B60EF">
            <w:pPr>
              <w:keepLines/>
              <w:ind w:left="113" w:right="113"/>
              <w:rPr>
                <w:rFonts w:cs="Arial"/>
                <w:b/>
                <w:i/>
                <w:sz w:val="22"/>
                <w:szCs w:val="22"/>
              </w:rPr>
            </w:pPr>
            <w:r w:rsidRPr="00AE2501">
              <w:rPr>
                <w:rFonts w:cs="Arial"/>
                <w:b/>
                <w:i/>
                <w:color w:val="00B274"/>
                <w:sz w:val="24"/>
              </w:rPr>
              <w:t>Company</w:t>
            </w:r>
            <w:r w:rsidR="00B7388B">
              <w:rPr>
                <w:rFonts w:cs="Arial"/>
                <w:b/>
                <w:i/>
                <w:color w:val="00B274"/>
                <w:sz w:val="24"/>
              </w:rPr>
              <w:t xml:space="preserve"> </w:t>
            </w:r>
            <w:r w:rsidRPr="00AE2501">
              <w:rPr>
                <w:rFonts w:cs="Arial"/>
                <w:b/>
                <w:i/>
                <w:color w:val="00B274"/>
                <w:sz w:val="24"/>
              </w:rPr>
              <w:t>Category:</w:t>
            </w:r>
            <w:r w:rsidR="00B7388B">
              <w:rPr>
                <w:rFonts w:cs="Arial"/>
                <w:b/>
                <w:i/>
                <w:color w:val="00B274"/>
                <w:sz w:val="24"/>
              </w:rPr>
              <w:t xml:space="preserve"> </w:t>
            </w:r>
            <w:r w:rsidR="00FD160A" w:rsidRPr="00FD160A">
              <w:rPr>
                <w:rFonts w:cs="Arial"/>
                <w:b/>
                <w:i/>
                <w:sz w:val="24"/>
              </w:rPr>
              <w:t>D</w:t>
            </w:r>
            <w:r w:rsidR="004A458D">
              <w:rPr>
                <w:rFonts w:cs="Arial"/>
                <w:b/>
                <w:i/>
                <w:sz w:val="24"/>
              </w:rPr>
              <w:t>NO</w:t>
            </w:r>
          </w:p>
        </w:tc>
        <w:tc>
          <w:tcPr>
            <w:tcW w:w="1401" w:type="pct"/>
            <w:tcBorders>
              <w:top w:val="single" w:sz="4" w:space="0" w:color="4A8958"/>
              <w:left w:val="single" w:sz="4" w:space="0" w:color="FFFFFF"/>
              <w:bottom w:val="single" w:sz="4" w:space="0" w:color="4A8958"/>
              <w:right w:val="single" w:sz="4" w:space="0" w:color="4A8958"/>
            </w:tcBorders>
            <w:shd w:val="clear" w:color="auto" w:fill="auto"/>
          </w:tcPr>
          <w:tbl>
            <w:tblPr>
              <w:tblW w:w="257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tblGrid>
            <w:tr w:rsidR="00F770DC" w:rsidRPr="00881D23" w14:paraId="7AD7EAE5" w14:textId="77777777" w:rsidTr="00B07968">
              <w:trPr>
                <w:trHeight w:val="944"/>
              </w:trPr>
              <w:tc>
                <w:tcPr>
                  <w:tcW w:w="2570" w:type="dxa"/>
                  <w:shd w:val="clear" w:color="auto" w:fill="auto"/>
                  <w:vAlign w:val="center"/>
                </w:tcPr>
                <w:p w14:paraId="5A39EA21" w14:textId="1E8B12CF" w:rsidR="00F770DC" w:rsidRPr="000E1892" w:rsidRDefault="00F770DC" w:rsidP="009B60EF">
                  <w:pPr>
                    <w:keepLines/>
                    <w:spacing w:line="240" w:lineRule="auto"/>
                    <w:ind w:right="28"/>
                    <w:rPr>
                      <w:rFonts w:cs="Arial"/>
                      <w:b/>
                      <w:color w:val="00CC66"/>
                      <w:szCs w:val="20"/>
                    </w:rPr>
                  </w:pPr>
                  <w:r w:rsidRPr="000E1892">
                    <w:rPr>
                      <w:rFonts w:cs="Arial"/>
                      <w:b/>
                      <w:color w:val="00B274"/>
                      <w:szCs w:val="20"/>
                    </w:rPr>
                    <w:t>01</w:t>
                  </w:r>
                  <w:r w:rsidR="00B7388B">
                    <w:rPr>
                      <w:rFonts w:cs="Arial"/>
                      <w:b/>
                      <w:color w:val="00B274"/>
                      <w:szCs w:val="20"/>
                    </w:rPr>
                    <w:t xml:space="preserve"> </w:t>
                  </w:r>
                  <w:r w:rsidRPr="000E1892">
                    <w:rPr>
                      <w:rFonts w:cs="Arial"/>
                      <w:b/>
                      <w:color w:val="00B274"/>
                      <w:szCs w:val="20"/>
                    </w:rPr>
                    <w:t>–</w:t>
                  </w:r>
                  <w:r w:rsidR="00B7388B">
                    <w:rPr>
                      <w:rFonts w:cs="Arial"/>
                      <w:b/>
                      <w:color w:val="00B274"/>
                      <w:szCs w:val="20"/>
                    </w:rPr>
                    <w:t xml:space="preserve"> </w:t>
                  </w:r>
                  <w:r w:rsidRPr="000E1892">
                    <w:rPr>
                      <w:rFonts w:cs="Arial"/>
                      <w:b/>
                      <w:color w:val="00B274"/>
                      <w:szCs w:val="20"/>
                    </w:rPr>
                    <w:t>Change</w:t>
                  </w:r>
                  <w:r w:rsidR="00B7388B">
                    <w:rPr>
                      <w:rFonts w:cs="Arial"/>
                      <w:b/>
                      <w:color w:val="00B274"/>
                      <w:szCs w:val="20"/>
                    </w:rPr>
                    <w:t xml:space="preserve"> </w:t>
                  </w:r>
                  <w:r w:rsidRPr="000E1892">
                    <w:rPr>
                      <w:rFonts w:cs="Arial"/>
                      <w:b/>
                      <w:color w:val="00B274"/>
                      <w:szCs w:val="20"/>
                    </w:rPr>
                    <w:t>Proposal</w:t>
                  </w:r>
                </w:p>
              </w:tc>
            </w:tr>
            <w:tr w:rsidR="00F770DC" w:rsidRPr="00881D23" w14:paraId="741F2A0D" w14:textId="77777777" w:rsidTr="00AF7BAC">
              <w:trPr>
                <w:trHeight w:val="923"/>
              </w:trPr>
              <w:tc>
                <w:tcPr>
                  <w:tcW w:w="2570" w:type="dxa"/>
                  <w:shd w:val="clear" w:color="auto" w:fill="FFFFFF" w:themeFill="background1"/>
                  <w:vAlign w:val="center"/>
                </w:tcPr>
                <w:p w14:paraId="485B5D82" w14:textId="1C05524D" w:rsidR="00F770DC" w:rsidRPr="00C4569B" w:rsidRDefault="00F770DC" w:rsidP="009B60EF">
                  <w:pPr>
                    <w:keepLines/>
                    <w:spacing w:line="240" w:lineRule="auto"/>
                    <w:ind w:right="28"/>
                    <w:rPr>
                      <w:rFonts w:cs="Arial"/>
                      <w:b/>
                      <w:color w:val="FFFFFF"/>
                      <w:szCs w:val="20"/>
                    </w:rPr>
                  </w:pPr>
                  <w:r w:rsidRPr="00AF7BAC">
                    <w:rPr>
                      <w:rFonts w:cs="Arial"/>
                      <w:b/>
                      <w:color w:val="0096D7"/>
                      <w:szCs w:val="20"/>
                    </w:rPr>
                    <w:t>02</w:t>
                  </w:r>
                  <w:r w:rsidR="00B7388B">
                    <w:rPr>
                      <w:rFonts w:cs="Arial"/>
                      <w:b/>
                      <w:color w:val="0096D7"/>
                      <w:szCs w:val="20"/>
                    </w:rPr>
                    <w:t xml:space="preserve"> </w:t>
                  </w:r>
                  <w:r w:rsidRPr="00AF7BAC">
                    <w:rPr>
                      <w:rFonts w:cs="Arial"/>
                      <w:b/>
                      <w:color w:val="0096D7"/>
                      <w:szCs w:val="20"/>
                    </w:rPr>
                    <w:t>–</w:t>
                  </w:r>
                  <w:r w:rsidR="00B7388B">
                    <w:rPr>
                      <w:rFonts w:cs="Arial"/>
                      <w:b/>
                      <w:color w:val="0096D7"/>
                      <w:szCs w:val="20"/>
                    </w:rPr>
                    <w:t xml:space="preserve"> </w:t>
                  </w:r>
                  <w:r w:rsidRPr="00AF7BAC">
                    <w:rPr>
                      <w:rFonts w:cs="Arial"/>
                      <w:b/>
                      <w:color w:val="0096D7"/>
                      <w:szCs w:val="20"/>
                    </w:rPr>
                    <w:t>Consultation</w:t>
                  </w:r>
                  <w:r w:rsidR="00B7388B">
                    <w:rPr>
                      <w:rFonts w:cs="Arial"/>
                      <w:b/>
                      <w:color w:val="0096D7"/>
                      <w:szCs w:val="20"/>
                    </w:rPr>
                    <w:t xml:space="preserve"> </w:t>
                  </w:r>
                </w:p>
              </w:tc>
            </w:tr>
            <w:tr w:rsidR="00F770DC" w:rsidRPr="00881D23" w14:paraId="2B26E3E1" w14:textId="77777777" w:rsidTr="00AF7BAC">
              <w:trPr>
                <w:trHeight w:val="921"/>
              </w:trPr>
              <w:tc>
                <w:tcPr>
                  <w:tcW w:w="2570" w:type="dxa"/>
                  <w:shd w:val="clear" w:color="auto" w:fill="9A4D9E"/>
                  <w:vAlign w:val="center"/>
                </w:tcPr>
                <w:p w14:paraId="6A9D2F27" w14:textId="040901DB" w:rsidR="00F770DC" w:rsidRPr="00AF7BAC" w:rsidRDefault="0007537E" w:rsidP="009B60EF">
                  <w:pPr>
                    <w:keepLines/>
                    <w:spacing w:line="240" w:lineRule="auto"/>
                    <w:ind w:right="28"/>
                    <w:rPr>
                      <w:rFonts w:cs="Arial"/>
                      <w:b/>
                      <w:color w:val="FFFFFF" w:themeColor="background1"/>
                      <w:szCs w:val="20"/>
                    </w:rPr>
                  </w:pPr>
                  <w:r w:rsidRPr="00AF7BAC">
                    <w:rPr>
                      <w:rFonts w:cs="Arial"/>
                      <w:b/>
                      <w:color w:val="FFFFFF" w:themeColor="background1"/>
                      <w:szCs w:val="20"/>
                    </w:rPr>
                    <w:t>03</w:t>
                  </w:r>
                  <w:r w:rsidR="00B7388B">
                    <w:rPr>
                      <w:rFonts w:cs="Arial"/>
                      <w:b/>
                      <w:color w:val="FFFFFF" w:themeColor="background1"/>
                      <w:szCs w:val="20"/>
                    </w:rPr>
                    <w:t xml:space="preserve"> </w:t>
                  </w:r>
                  <w:r w:rsidRPr="00AF7BAC">
                    <w:rPr>
                      <w:rFonts w:cs="Arial"/>
                      <w:b/>
                      <w:color w:val="FFFFFF" w:themeColor="background1"/>
                      <w:szCs w:val="20"/>
                    </w:rPr>
                    <w:t>–</w:t>
                  </w:r>
                  <w:r w:rsidR="00B7388B">
                    <w:rPr>
                      <w:rFonts w:cs="Arial"/>
                      <w:b/>
                      <w:color w:val="FFFFFF" w:themeColor="background1"/>
                      <w:szCs w:val="20"/>
                    </w:rPr>
                    <w:t xml:space="preserve"> </w:t>
                  </w:r>
                  <w:r w:rsidR="00F770DC" w:rsidRPr="00AF7BAC">
                    <w:rPr>
                      <w:rFonts w:cs="Arial"/>
                      <w:b/>
                      <w:color w:val="FFFFFF" w:themeColor="background1"/>
                      <w:szCs w:val="20"/>
                    </w:rPr>
                    <w:t>Change</w:t>
                  </w:r>
                  <w:r w:rsidR="00B7388B">
                    <w:rPr>
                      <w:rFonts w:cs="Arial"/>
                      <w:b/>
                      <w:color w:val="FFFFFF" w:themeColor="background1"/>
                      <w:szCs w:val="20"/>
                    </w:rPr>
                    <w:t xml:space="preserve"> </w:t>
                  </w:r>
                  <w:r w:rsidR="00F770DC" w:rsidRPr="00AF7BAC">
                    <w:rPr>
                      <w:rFonts w:cs="Arial"/>
                      <w:b/>
                      <w:color w:val="FFFFFF" w:themeColor="background1"/>
                      <w:szCs w:val="20"/>
                    </w:rPr>
                    <w:t>Report</w:t>
                  </w:r>
                </w:p>
              </w:tc>
            </w:tr>
            <w:tr w:rsidR="00F770DC" w:rsidRPr="00881D23" w14:paraId="56882065" w14:textId="77777777" w:rsidTr="00B07968">
              <w:trPr>
                <w:trHeight w:val="914"/>
              </w:trPr>
              <w:tc>
                <w:tcPr>
                  <w:tcW w:w="2570" w:type="dxa"/>
                  <w:shd w:val="clear" w:color="auto" w:fill="FFFFFF"/>
                  <w:vAlign w:val="center"/>
                </w:tcPr>
                <w:p w14:paraId="0E00FA1F" w14:textId="1723475D" w:rsidR="00F770DC" w:rsidRPr="00881D23" w:rsidRDefault="00F770DC" w:rsidP="009B60EF">
                  <w:pPr>
                    <w:keepLines/>
                    <w:spacing w:line="240" w:lineRule="auto"/>
                    <w:ind w:right="28"/>
                    <w:rPr>
                      <w:rFonts w:cs="Arial"/>
                      <w:b/>
                      <w:color w:val="F59114"/>
                      <w:szCs w:val="20"/>
                    </w:rPr>
                  </w:pPr>
                  <w:r w:rsidRPr="00881D23">
                    <w:rPr>
                      <w:rFonts w:cs="Arial"/>
                      <w:b/>
                      <w:color w:val="F59114"/>
                      <w:szCs w:val="20"/>
                    </w:rPr>
                    <w:t>04</w:t>
                  </w:r>
                  <w:r w:rsidR="00B7388B">
                    <w:rPr>
                      <w:rFonts w:cs="Arial"/>
                      <w:b/>
                      <w:color w:val="F59114"/>
                      <w:szCs w:val="20"/>
                    </w:rPr>
                    <w:t xml:space="preserve"> </w:t>
                  </w:r>
                  <w:r w:rsidRPr="00881D23">
                    <w:rPr>
                      <w:rFonts w:cs="Arial"/>
                      <w:b/>
                      <w:color w:val="F59114"/>
                      <w:szCs w:val="20"/>
                    </w:rPr>
                    <w:t>–</w:t>
                  </w:r>
                  <w:r w:rsidR="00B7388B">
                    <w:rPr>
                      <w:rFonts w:cs="Arial"/>
                      <w:b/>
                      <w:color w:val="F59114"/>
                      <w:szCs w:val="20"/>
                    </w:rPr>
                    <w:t xml:space="preserve"> </w:t>
                  </w:r>
                  <w:r w:rsidR="00E20E29">
                    <w:rPr>
                      <w:rFonts w:cs="Arial"/>
                      <w:b/>
                      <w:color w:val="F59114"/>
                      <w:szCs w:val="20"/>
                    </w:rPr>
                    <w:t>Change</w:t>
                  </w:r>
                  <w:r w:rsidR="00B7388B">
                    <w:rPr>
                      <w:rFonts w:cs="Arial"/>
                      <w:b/>
                      <w:color w:val="F59114"/>
                      <w:szCs w:val="20"/>
                    </w:rPr>
                    <w:t xml:space="preserve"> </w:t>
                  </w:r>
                  <w:r w:rsidR="00E20E29">
                    <w:rPr>
                      <w:rFonts w:cs="Arial"/>
                      <w:b/>
                      <w:color w:val="F59114"/>
                      <w:szCs w:val="20"/>
                    </w:rPr>
                    <w:t>Declaration</w:t>
                  </w:r>
                </w:p>
              </w:tc>
            </w:tr>
          </w:tbl>
          <w:p w14:paraId="3F4FB82E" w14:textId="77777777" w:rsidR="006F19E3" w:rsidRPr="00EB32BB" w:rsidRDefault="006F19E3" w:rsidP="009B60EF">
            <w:pPr>
              <w:keepLines/>
              <w:spacing w:line="240" w:lineRule="auto"/>
              <w:ind w:left="28" w:right="28"/>
              <w:rPr>
                <w:rFonts w:cs="Arial"/>
                <w:color w:val="008576"/>
                <w:szCs w:val="20"/>
              </w:rPr>
            </w:pPr>
          </w:p>
        </w:tc>
      </w:tr>
      <w:tr w:rsidR="00AE2501" w:rsidRPr="00EB32BB" w14:paraId="7B2A00A0" w14:textId="77777777" w:rsidTr="00FD160A">
        <w:trPr>
          <w:trHeight w:val="862"/>
          <w:jc w:val="center"/>
        </w:trPr>
        <w:tc>
          <w:tcPr>
            <w:tcW w:w="5000" w:type="pct"/>
            <w:gridSpan w:val="4"/>
            <w:tcBorders>
              <w:top w:val="single" w:sz="4" w:space="0" w:color="4A8958"/>
              <w:left w:val="single" w:sz="4" w:space="0" w:color="4A8958"/>
              <w:bottom w:val="single" w:sz="4" w:space="0" w:color="4A8958"/>
              <w:right w:val="single" w:sz="4" w:space="0" w:color="4A8958"/>
            </w:tcBorders>
            <w:shd w:val="clear" w:color="auto" w:fill="auto"/>
          </w:tcPr>
          <w:p w14:paraId="268F9FA0" w14:textId="1E60DDE3" w:rsidR="00AE2501" w:rsidRPr="000D6A73" w:rsidRDefault="00AE2501" w:rsidP="009B60EF">
            <w:pPr>
              <w:pStyle w:val="BodyText2"/>
              <w:keepLines/>
              <w:ind w:left="113" w:right="113"/>
              <w:rPr>
                <w:rFonts w:cs="Arial"/>
                <w:b/>
                <w:bCs/>
                <w:i/>
                <w:color w:val="00B274"/>
                <w:sz w:val="24"/>
              </w:rPr>
            </w:pPr>
            <w:r w:rsidRPr="000D6A73">
              <w:rPr>
                <w:rFonts w:cs="Arial"/>
                <w:b/>
                <w:bCs/>
                <w:sz w:val="24"/>
              </w:rPr>
              <w:t>Purpose</w:t>
            </w:r>
            <w:r w:rsidR="00B7388B">
              <w:rPr>
                <w:rFonts w:cs="Arial"/>
                <w:b/>
                <w:bCs/>
                <w:sz w:val="24"/>
              </w:rPr>
              <w:t xml:space="preserve"> </w:t>
            </w:r>
            <w:r w:rsidRPr="000D6A73">
              <w:rPr>
                <w:rFonts w:cs="Arial"/>
                <w:b/>
                <w:bCs/>
                <w:sz w:val="24"/>
              </w:rPr>
              <w:t>of</w:t>
            </w:r>
            <w:r w:rsidR="00B7388B">
              <w:rPr>
                <w:rFonts w:cs="Arial"/>
                <w:b/>
                <w:bCs/>
                <w:sz w:val="24"/>
              </w:rPr>
              <w:t xml:space="preserve"> </w:t>
            </w:r>
            <w:r w:rsidRPr="000D6A73">
              <w:rPr>
                <w:rFonts w:cs="Arial"/>
                <w:b/>
                <w:bCs/>
                <w:sz w:val="24"/>
              </w:rPr>
              <w:t>Change</w:t>
            </w:r>
            <w:r w:rsidR="00B7388B">
              <w:rPr>
                <w:rFonts w:cs="Arial"/>
                <w:b/>
                <w:bCs/>
                <w:sz w:val="24"/>
              </w:rPr>
              <w:t xml:space="preserve"> </w:t>
            </w:r>
            <w:r w:rsidRPr="000D6A73">
              <w:rPr>
                <w:rFonts w:cs="Arial"/>
                <w:b/>
                <w:bCs/>
                <w:sz w:val="24"/>
              </w:rPr>
              <w:t>Proposal:</w:t>
            </w:r>
            <w:r w:rsidR="00B7388B">
              <w:rPr>
                <w:rFonts w:cs="Arial"/>
                <w:b/>
                <w:bCs/>
                <w:i/>
                <w:color w:val="00B274"/>
                <w:sz w:val="24"/>
              </w:rPr>
              <w:t xml:space="preserve">  </w:t>
            </w:r>
          </w:p>
          <w:p w14:paraId="6A1D253A" w14:textId="2447EB1D" w:rsidR="00AE2501" w:rsidRPr="000C247A" w:rsidRDefault="008C2816" w:rsidP="009B60EF">
            <w:pPr>
              <w:keepLines/>
              <w:ind w:left="113" w:right="113"/>
              <w:rPr>
                <w:rFonts w:cs="Arial"/>
                <w:sz w:val="22"/>
                <w:szCs w:val="22"/>
              </w:rPr>
            </w:pPr>
            <w:r w:rsidRPr="008C2816">
              <w:rPr>
                <w:sz w:val="24"/>
              </w:rPr>
              <w:t>The purpose of this change proposal is to implement the outcomes of Ofgem’s Access and Forward-Looking Charges Significant Code Review (the ‘Access SCR’) in respect of curtailable connections where the customer is connected to a different licenced distribution network operator than the network which drives the requirement to curtail the customer. This change proposal seeks to introduce obligations at the boundary between licensed distribution network operators to ensure that an appropriate assignment of responsibilities and liabilities and to implement paragraphs 18-22 of Ofgem’s Access SCR Direction.</w:t>
            </w:r>
          </w:p>
        </w:tc>
      </w:tr>
      <w:tr w:rsidR="00AE2501" w:rsidRPr="00EB32BB" w14:paraId="2C631340" w14:textId="77777777" w:rsidTr="00FD160A">
        <w:trPr>
          <w:trHeight w:val="899"/>
          <w:jc w:val="center"/>
        </w:trPr>
        <w:tc>
          <w:tcPr>
            <w:tcW w:w="653" w:type="pct"/>
            <w:tcBorders>
              <w:top w:val="single" w:sz="4" w:space="0" w:color="4A8958"/>
              <w:left w:val="single" w:sz="4" w:space="0" w:color="4A8958"/>
              <w:bottom w:val="single" w:sz="4" w:space="0" w:color="4A8958"/>
              <w:right w:val="single" w:sz="4" w:space="0" w:color="4A8958"/>
            </w:tcBorders>
            <w:shd w:val="clear" w:color="auto" w:fill="auto"/>
            <w:vAlign w:val="center"/>
          </w:tcPr>
          <w:p w14:paraId="1567032C" w14:textId="1CC1BC5D" w:rsidR="00AE2501" w:rsidRPr="00882F64" w:rsidRDefault="00AE2501" w:rsidP="009B60EF">
            <w:pPr>
              <w:pStyle w:val="BodyText3"/>
              <w:keepLines/>
              <w:ind w:left="113" w:right="113"/>
            </w:pPr>
            <w:r w:rsidRPr="0058426F">
              <w:rPr>
                <w:noProof/>
              </w:rPr>
              <w:drawing>
                <wp:inline distT="0" distB="0" distL="0" distR="0" wp14:anchorId="4AE93E8C" wp14:editId="7D0930E2">
                  <wp:extent cx="540000" cy="540000"/>
                  <wp:effectExtent l="0" t="0" r="0" b="0"/>
                  <wp:docPr id="15"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11">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540000" cy="540000"/>
                          </a:xfrm>
                          <a:prstGeom prst="rect">
                            <a:avLst/>
                          </a:prstGeom>
                          <a:noFill/>
                          <a:ln>
                            <a:noFill/>
                          </a:ln>
                        </pic:spPr>
                      </pic:pic>
                    </a:graphicData>
                  </a:graphic>
                </wp:inline>
              </w:drawing>
            </w:r>
          </w:p>
        </w:tc>
        <w:tc>
          <w:tcPr>
            <w:tcW w:w="4347" w:type="pct"/>
            <w:gridSpan w:val="3"/>
            <w:tcBorders>
              <w:top w:val="single" w:sz="4" w:space="0" w:color="4A8958"/>
              <w:left w:val="single" w:sz="4" w:space="0" w:color="4A8958"/>
              <w:bottom w:val="single" w:sz="4" w:space="0" w:color="4A8958"/>
              <w:right w:val="single" w:sz="4" w:space="0" w:color="4A8958"/>
            </w:tcBorders>
            <w:shd w:val="clear" w:color="auto" w:fill="auto"/>
          </w:tcPr>
          <w:p w14:paraId="6B48A4B1" w14:textId="77777777" w:rsidR="00E3757E" w:rsidRDefault="00354599" w:rsidP="004C6A9B">
            <w:pPr>
              <w:ind w:left="113" w:right="113"/>
              <w:jc w:val="both"/>
              <w:rPr>
                <w:sz w:val="24"/>
              </w:rPr>
            </w:pPr>
            <w:r w:rsidRPr="00354599">
              <w:rPr>
                <w:sz w:val="24"/>
              </w:rPr>
              <w:t>This document is a Consultation issued to DCUSA Parties and any other interested parties in accordance with Clause 11.14 of the DCUSA seeking industry views on DCP 405 ‘Access SCR: Managing Curtailable Connections between Licensed Distribution Networks’.</w:t>
            </w:r>
          </w:p>
          <w:p w14:paraId="0A63A61E" w14:textId="32EC734B" w:rsidR="004C6A9B" w:rsidRPr="004C6A9B" w:rsidRDefault="00AA4146" w:rsidP="004C6A9B">
            <w:pPr>
              <w:ind w:left="113" w:right="113"/>
              <w:jc w:val="both"/>
              <w:rPr>
                <w:sz w:val="24"/>
              </w:rPr>
            </w:pPr>
            <w:r w:rsidRPr="004C6A9B">
              <w:rPr>
                <w:sz w:val="24"/>
              </w:rPr>
              <w:t>DCP</w:t>
            </w:r>
            <w:r w:rsidR="00B7388B">
              <w:rPr>
                <w:sz w:val="24"/>
              </w:rPr>
              <w:t xml:space="preserve"> </w:t>
            </w:r>
            <w:r w:rsidR="0068568A">
              <w:rPr>
                <w:sz w:val="24"/>
              </w:rPr>
              <w:t>40</w:t>
            </w:r>
            <w:r w:rsidR="00E3757E">
              <w:rPr>
                <w:sz w:val="24"/>
              </w:rPr>
              <w:t>5</w:t>
            </w:r>
            <w:r w:rsidR="00B7388B">
              <w:rPr>
                <w:sz w:val="24"/>
              </w:rPr>
              <w:t xml:space="preserve"> </w:t>
            </w:r>
            <w:proofErr w:type="gramStart"/>
            <w:r w:rsidRPr="004C6A9B">
              <w:rPr>
                <w:sz w:val="24"/>
              </w:rPr>
              <w:t>is</w:t>
            </w:r>
            <w:r w:rsidR="00B7388B">
              <w:rPr>
                <w:sz w:val="24"/>
              </w:rPr>
              <w:t xml:space="preserve"> </w:t>
            </w:r>
            <w:r w:rsidRPr="004C6A9B">
              <w:rPr>
                <w:sz w:val="24"/>
              </w:rPr>
              <w:t>considered</w:t>
            </w:r>
            <w:r w:rsidR="00B7388B">
              <w:rPr>
                <w:sz w:val="24"/>
              </w:rPr>
              <w:t xml:space="preserve"> </w:t>
            </w:r>
            <w:r w:rsidRPr="004C6A9B">
              <w:rPr>
                <w:sz w:val="24"/>
              </w:rPr>
              <w:t>to</w:t>
            </w:r>
            <w:r w:rsidR="00B7388B">
              <w:rPr>
                <w:sz w:val="24"/>
              </w:rPr>
              <w:t xml:space="preserve"> </w:t>
            </w:r>
            <w:r w:rsidRPr="004C6A9B">
              <w:rPr>
                <w:sz w:val="24"/>
              </w:rPr>
              <w:t>be</w:t>
            </w:r>
            <w:proofErr w:type="gramEnd"/>
            <w:r w:rsidR="00B7388B">
              <w:rPr>
                <w:sz w:val="24"/>
              </w:rPr>
              <w:t xml:space="preserve"> </w:t>
            </w:r>
            <w:r w:rsidRPr="004C6A9B">
              <w:rPr>
                <w:sz w:val="24"/>
              </w:rPr>
              <w:t>a</w:t>
            </w:r>
            <w:r w:rsidR="00B7388B">
              <w:rPr>
                <w:sz w:val="24"/>
              </w:rPr>
              <w:t xml:space="preserve"> </w:t>
            </w:r>
            <w:r w:rsidR="00C351EA" w:rsidRPr="004C6A9B">
              <w:rPr>
                <w:sz w:val="24"/>
              </w:rPr>
              <w:t>Part</w:t>
            </w:r>
            <w:r w:rsidR="00B7388B">
              <w:rPr>
                <w:sz w:val="24"/>
              </w:rPr>
              <w:t xml:space="preserve"> </w:t>
            </w:r>
            <w:r w:rsidR="00C351EA" w:rsidRPr="004C6A9B">
              <w:rPr>
                <w:sz w:val="24"/>
              </w:rPr>
              <w:t>1</w:t>
            </w:r>
            <w:r w:rsidR="00B7388B">
              <w:rPr>
                <w:sz w:val="24"/>
              </w:rPr>
              <w:t xml:space="preserve"> </w:t>
            </w:r>
            <w:r w:rsidRPr="004C6A9B">
              <w:rPr>
                <w:sz w:val="24"/>
              </w:rPr>
              <w:t>M</w:t>
            </w:r>
            <w:r w:rsidR="00C351EA" w:rsidRPr="004C6A9B">
              <w:rPr>
                <w:sz w:val="24"/>
              </w:rPr>
              <w:t>atter</w:t>
            </w:r>
            <w:r w:rsidR="00B7388B">
              <w:rPr>
                <w:sz w:val="24"/>
              </w:rPr>
              <w:t xml:space="preserve"> </w:t>
            </w:r>
            <w:r w:rsidR="004C6A9B">
              <w:rPr>
                <w:sz w:val="24"/>
              </w:rPr>
              <w:t>and</w:t>
            </w:r>
            <w:r w:rsidR="00B7388B">
              <w:rPr>
                <w:sz w:val="24"/>
              </w:rPr>
              <w:t xml:space="preserve"> </w:t>
            </w:r>
            <w:r w:rsidR="004C6A9B">
              <w:rPr>
                <w:sz w:val="24"/>
              </w:rPr>
              <w:t>therefore</w:t>
            </w:r>
            <w:r w:rsidR="00B7388B">
              <w:rPr>
                <w:sz w:val="24"/>
              </w:rPr>
              <w:t xml:space="preserve"> </w:t>
            </w:r>
            <w:r w:rsidR="004C6A9B">
              <w:rPr>
                <w:sz w:val="24"/>
              </w:rPr>
              <w:t>requires</w:t>
            </w:r>
            <w:r w:rsidR="00B7388B">
              <w:rPr>
                <w:sz w:val="24"/>
              </w:rPr>
              <w:t xml:space="preserve"> </w:t>
            </w:r>
            <w:r w:rsidRPr="004C6A9B">
              <w:rPr>
                <w:sz w:val="24"/>
              </w:rPr>
              <w:t>Authority</w:t>
            </w:r>
            <w:r w:rsidR="00B7388B">
              <w:rPr>
                <w:sz w:val="24"/>
              </w:rPr>
              <w:t xml:space="preserve"> </w:t>
            </w:r>
            <w:r w:rsidRPr="004C6A9B">
              <w:rPr>
                <w:sz w:val="24"/>
              </w:rPr>
              <w:t>approval</w:t>
            </w:r>
            <w:r w:rsidR="00B7388B">
              <w:rPr>
                <w:sz w:val="24"/>
              </w:rPr>
              <w:t xml:space="preserve"> </w:t>
            </w:r>
            <w:r w:rsidR="004C6A9B">
              <w:rPr>
                <w:sz w:val="24"/>
              </w:rPr>
              <w:t>prior</w:t>
            </w:r>
            <w:r w:rsidR="00B7388B">
              <w:rPr>
                <w:sz w:val="24"/>
              </w:rPr>
              <w:t xml:space="preserve"> </w:t>
            </w:r>
            <w:r w:rsidR="004C6A9B">
              <w:rPr>
                <w:sz w:val="24"/>
              </w:rPr>
              <w:t>to</w:t>
            </w:r>
            <w:r w:rsidR="00B7388B">
              <w:rPr>
                <w:sz w:val="24"/>
              </w:rPr>
              <w:t xml:space="preserve"> </w:t>
            </w:r>
            <w:r w:rsidR="004C6A9B">
              <w:rPr>
                <w:sz w:val="24"/>
              </w:rPr>
              <w:t>being</w:t>
            </w:r>
            <w:r w:rsidR="00B7388B">
              <w:rPr>
                <w:sz w:val="24"/>
              </w:rPr>
              <w:t xml:space="preserve"> </w:t>
            </w:r>
            <w:r w:rsidR="004C6A9B">
              <w:rPr>
                <w:sz w:val="24"/>
              </w:rPr>
              <w:t>implemented</w:t>
            </w:r>
            <w:r w:rsidR="00B7388B">
              <w:rPr>
                <w:sz w:val="24"/>
              </w:rPr>
              <w:t xml:space="preserve"> </w:t>
            </w:r>
            <w:r w:rsidRPr="004C6A9B">
              <w:rPr>
                <w:sz w:val="24"/>
              </w:rPr>
              <w:t>and</w:t>
            </w:r>
            <w:r w:rsidR="00B7388B">
              <w:rPr>
                <w:sz w:val="24"/>
              </w:rPr>
              <w:t xml:space="preserve"> </w:t>
            </w:r>
            <w:r w:rsidRPr="004C6A9B">
              <w:rPr>
                <w:sz w:val="24"/>
              </w:rPr>
              <w:t>thus,</w:t>
            </w:r>
            <w:r w:rsidR="00B7388B">
              <w:rPr>
                <w:sz w:val="24"/>
              </w:rPr>
              <w:t xml:space="preserve"> </w:t>
            </w:r>
            <w:r w:rsidRPr="004C6A9B">
              <w:rPr>
                <w:sz w:val="24"/>
              </w:rPr>
              <w:t>the</w:t>
            </w:r>
            <w:r w:rsidR="00B7388B">
              <w:rPr>
                <w:sz w:val="24"/>
              </w:rPr>
              <w:t xml:space="preserve"> </w:t>
            </w:r>
            <w:r w:rsidRPr="004C6A9B">
              <w:rPr>
                <w:sz w:val="24"/>
              </w:rPr>
              <w:t>result</w:t>
            </w:r>
            <w:r w:rsidR="00B7388B">
              <w:rPr>
                <w:sz w:val="24"/>
              </w:rPr>
              <w:t xml:space="preserve"> </w:t>
            </w:r>
            <w:r w:rsidRPr="004C6A9B">
              <w:rPr>
                <w:sz w:val="24"/>
              </w:rPr>
              <w:t>of</w:t>
            </w:r>
            <w:r w:rsidR="00B7388B">
              <w:rPr>
                <w:sz w:val="24"/>
              </w:rPr>
              <w:t xml:space="preserve"> </w:t>
            </w:r>
            <w:r w:rsidRPr="004C6A9B">
              <w:rPr>
                <w:sz w:val="24"/>
              </w:rPr>
              <w:t>the</w:t>
            </w:r>
            <w:r w:rsidR="00B7388B">
              <w:rPr>
                <w:sz w:val="24"/>
              </w:rPr>
              <w:t xml:space="preserve"> </w:t>
            </w:r>
            <w:r w:rsidRPr="004C6A9B">
              <w:rPr>
                <w:sz w:val="24"/>
              </w:rPr>
              <w:t>Party</w:t>
            </w:r>
            <w:r w:rsidR="00B7388B">
              <w:rPr>
                <w:sz w:val="24"/>
              </w:rPr>
              <w:t xml:space="preserve"> </w:t>
            </w:r>
            <w:r w:rsidRPr="004C6A9B">
              <w:rPr>
                <w:sz w:val="24"/>
              </w:rPr>
              <w:t>vote</w:t>
            </w:r>
            <w:r w:rsidR="00B7388B">
              <w:rPr>
                <w:sz w:val="24"/>
              </w:rPr>
              <w:t xml:space="preserve"> </w:t>
            </w:r>
            <w:r w:rsidRPr="004C6A9B">
              <w:rPr>
                <w:sz w:val="24"/>
              </w:rPr>
              <w:t>on</w:t>
            </w:r>
            <w:r w:rsidR="00B7388B">
              <w:rPr>
                <w:sz w:val="24"/>
              </w:rPr>
              <w:t xml:space="preserve"> </w:t>
            </w:r>
            <w:r w:rsidRPr="004C6A9B">
              <w:rPr>
                <w:sz w:val="24"/>
              </w:rPr>
              <w:t>this</w:t>
            </w:r>
            <w:r w:rsidR="00B7388B">
              <w:rPr>
                <w:sz w:val="24"/>
              </w:rPr>
              <w:t xml:space="preserve"> </w:t>
            </w:r>
            <w:r w:rsidR="004C6A9B" w:rsidRPr="004C6A9B">
              <w:rPr>
                <w:sz w:val="24"/>
              </w:rPr>
              <w:t>Change</w:t>
            </w:r>
            <w:r w:rsidR="00B7388B">
              <w:rPr>
                <w:sz w:val="24"/>
              </w:rPr>
              <w:t xml:space="preserve"> </w:t>
            </w:r>
            <w:r w:rsidR="004C6A9B" w:rsidRPr="004C6A9B">
              <w:rPr>
                <w:sz w:val="24"/>
              </w:rPr>
              <w:t>Report</w:t>
            </w:r>
            <w:r w:rsidR="00B7388B">
              <w:rPr>
                <w:sz w:val="24"/>
              </w:rPr>
              <w:t xml:space="preserve"> </w:t>
            </w:r>
            <w:r w:rsidR="004C6A9B" w:rsidRPr="004C6A9B">
              <w:rPr>
                <w:sz w:val="24"/>
              </w:rPr>
              <w:t>will</w:t>
            </w:r>
            <w:r w:rsidR="00B7388B">
              <w:rPr>
                <w:sz w:val="24"/>
              </w:rPr>
              <w:t xml:space="preserve"> </w:t>
            </w:r>
            <w:r w:rsidR="004C6A9B" w:rsidRPr="004C6A9B">
              <w:rPr>
                <w:sz w:val="24"/>
              </w:rPr>
              <w:t>act</w:t>
            </w:r>
            <w:r w:rsidR="00B7388B">
              <w:rPr>
                <w:sz w:val="24"/>
              </w:rPr>
              <w:t xml:space="preserve"> </w:t>
            </w:r>
            <w:r w:rsidR="004C6A9B" w:rsidRPr="004C6A9B">
              <w:rPr>
                <w:sz w:val="24"/>
              </w:rPr>
              <w:t>as</w:t>
            </w:r>
            <w:r w:rsidR="00B7388B">
              <w:rPr>
                <w:sz w:val="24"/>
              </w:rPr>
              <w:t xml:space="preserve"> </w:t>
            </w:r>
            <w:r w:rsidR="004C6A9B" w:rsidRPr="004C6A9B">
              <w:rPr>
                <w:sz w:val="24"/>
              </w:rPr>
              <w:t>a</w:t>
            </w:r>
            <w:r w:rsidR="00B7388B">
              <w:rPr>
                <w:sz w:val="24"/>
              </w:rPr>
              <w:t xml:space="preserve"> </w:t>
            </w:r>
            <w:r w:rsidR="004C6A9B" w:rsidRPr="004C6A9B">
              <w:rPr>
                <w:sz w:val="24"/>
              </w:rPr>
              <w:t>recommendation</w:t>
            </w:r>
            <w:r w:rsidR="00B7388B">
              <w:rPr>
                <w:sz w:val="24"/>
              </w:rPr>
              <w:t xml:space="preserve"> </w:t>
            </w:r>
            <w:r w:rsidR="004C6A9B" w:rsidRPr="004C6A9B">
              <w:rPr>
                <w:sz w:val="24"/>
              </w:rPr>
              <w:t>to</w:t>
            </w:r>
            <w:r w:rsidR="00B7388B">
              <w:rPr>
                <w:sz w:val="24"/>
              </w:rPr>
              <w:t xml:space="preserve"> </w:t>
            </w:r>
            <w:r w:rsidR="004C6A9B" w:rsidRPr="004C6A9B">
              <w:rPr>
                <w:sz w:val="24"/>
              </w:rPr>
              <w:t>the</w:t>
            </w:r>
            <w:r w:rsidR="00B7388B">
              <w:rPr>
                <w:sz w:val="24"/>
              </w:rPr>
              <w:t xml:space="preserve"> </w:t>
            </w:r>
            <w:r w:rsidR="004C6A9B" w:rsidRPr="004C6A9B">
              <w:rPr>
                <w:sz w:val="24"/>
              </w:rPr>
              <w:t>Authority.</w:t>
            </w:r>
            <w:r w:rsidR="00B7388B">
              <w:rPr>
                <w:sz w:val="24"/>
              </w:rPr>
              <w:t xml:space="preserve"> </w:t>
            </w:r>
          </w:p>
          <w:p w14:paraId="3B45D3A9" w14:textId="4061028F" w:rsidR="008D1F04" w:rsidRPr="008D1F04" w:rsidRDefault="00AA4146" w:rsidP="008D1F04">
            <w:pPr>
              <w:ind w:left="113" w:right="113"/>
              <w:jc w:val="both"/>
              <w:rPr>
                <w:rFonts w:cs="Arial"/>
                <w:sz w:val="22"/>
                <w:szCs w:val="28"/>
              </w:rPr>
            </w:pPr>
            <w:r w:rsidRPr="004C6A9B">
              <w:rPr>
                <w:sz w:val="24"/>
              </w:rPr>
              <w:t>Parties</w:t>
            </w:r>
            <w:r w:rsidR="00B7388B">
              <w:rPr>
                <w:sz w:val="24"/>
              </w:rPr>
              <w:t xml:space="preserve"> </w:t>
            </w:r>
            <w:r w:rsidRPr="004C6A9B">
              <w:rPr>
                <w:sz w:val="24"/>
              </w:rPr>
              <w:t>are</w:t>
            </w:r>
            <w:r w:rsidR="00B7388B">
              <w:rPr>
                <w:sz w:val="24"/>
              </w:rPr>
              <w:t xml:space="preserve"> </w:t>
            </w:r>
            <w:r w:rsidRPr="004C6A9B">
              <w:rPr>
                <w:sz w:val="24"/>
              </w:rPr>
              <w:t>invited</w:t>
            </w:r>
            <w:r w:rsidR="00B7388B">
              <w:rPr>
                <w:sz w:val="24"/>
              </w:rPr>
              <w:t xml:space="preserve"> </w:t>
            </w:r>
            <w:r w:rsidRPr="004C6A9B">
              <w:rPr>
                <w:sz w:val="24"/>
              </w:rPr>
              <w:t>to</w:t>
            </w:r>
            <w:r w:rsidR="00B7388B">
              <w:rPr>
                <w:sz w:val="24"/>
              </w:rPr>
              <w:t xml:space="preserve"> </w:t>
            </w:r>
            <w:r w:rsidRPr="004C6A9B">
              <w:rPr>
                <w:sz w:val="24"/>
              </w:rPr>
              <w:t>consider</w:t>
            </w:r>
            <w:r w:rsidR="00B7388B">
              <w:rPr>
                <w:sz w:val="24"/>
              </w:rPr>
              <w:t xml:space="preserve"> </w:t>
            </w:r>
            <w:r w:rsidRPr="004C6A9B">
              <w:rPr>
                <w:sz w:val="24"/>
              </w:rPr>
              <w:t>the</w:t>
            </w:r>
            <w:r w:rsidR="00B7388B">
              <w:rPr>
                <w:sz w:val="24"/>
              </w:rPr>
              <w:t xml:space="preserve"> </w:t>
            </w:r>
            <w:r w:rsidRPr="004C6A9B">
              <w:rPr>
                <w:sz w:val="24"/>
              </w:rPr>
              <w:t>proposed</w:t>
            </w:r>
            <w:r w:rsidR="00B7388B">
              <w:rPr>
                <w:sz w:val="24"/>
              </w:rPr>
              <w:t xml:space="preserve"> </w:t>
            </w:r>
            <w:r w:rsidRPr="004C6A9B">
              <w:rPr>
                <w:sz w:val="24"/>
              </w:rPr>
              <w:t>amendment</w:t>
            </w:r>
            <w:r w:rsidR="00B7388B">
              <w:rPr>
                <w:sz w:val="24"/>
              </w:rPr>
              <w:t xml:space="preserve"> </w:t>
            </w:r>
            <w:r w:rsidRPr="004C6A9B">
              <w:rPr>
                <w:sz w:val="24"/>
              </w:rPr>
              <w:t>(Attachment</w:t>
            </w:r>
            <w:r w:rsidR="00B7388B">
              <w:rPr>
                <w:sz w:val="24"/>
              </w:rPr>
              <w:t xml:space="preserve"> </w:t>
            </w:r>
            <w:r w:rsidRPr="004C6A9B">
              <w:rPr>
                <w:sz w:val="24"/>
              </w:rPr>
              <w:t>1)</w:t>
            </w:r>
            <w:r w:rsidR="00B7388B">
              <w:rPr>
                <w:sz w:val="24"/>
              </w:rPr>
              <w:t xml:space="preserve"> </w:t>
            </w:r>
            <w:r w:rsidRPr="004C6A9B">
              <w:rPr>
                <w:sz w:val="24"/>
              </w:rPr>
              <w:t>and</w:t>
            </w:r>
            <w:r w:rsidR="00B7388B">
              <w:rPr>
                <w:sz w:val="24"/>
              </w:rPr>
              <w:t xml:space="preserve"> </w:t>
            </w:r>
            <w:r w:rsidRPr="004C6A9B">
              <w:rPr>
                <w:sz w:val="24"/>
              </w:rPr>
              <w:t>submit</w:t>
            </w:r>
            <w:r w:rsidR="00B7388B">
              <w:rPr>
                <w:sz w:val="24"/>
              </w:rPr>
              <w:t xml:space="preserve"> </w:t>
            </w:r>
            <w:r w:rsidRPr="004C6A9B">
              <w:rPr>
                <w:sz w:val="24"/>
              </w:rPr>
              <w:t>their</w:t>
            </w:r>
            <w:r w:rsidR="00B7388B">
              <w:rPr>
                <w:sz w:val="24"/>
              </w:rPr>
              <w:t xml:space="preserve"> </w:t>
            </w:r>
            <w:r w:rsidRPr="004C6A9B">
              <w:rPr>
                <w:sz w:val="24"/>
              </w:rPr>
              <w:t>votes</w:t>
            </w:r>
            <w:r w:rsidR="00B7388B">
              <w:rPr>
                <w:sz w:val="24"/>
              </w:rPr>
              <w:t xml:space="preserve"> </w:t>
            </w:r>
            <w:r w:rsidRPr="004C6A9B">
              <w:rPr>
                <w:sz w:val="24"/>
              </w:rPr>
              <w:t>using</w:t>
            </w:r>
            <w:r w:rsidR="00B7388B">
              <w:rPr>
                <w:sz w:val="24"/>
              </w:rPr>
              <w:t xml:space="preserve"> </w:t>
            </w:r>
            <w:r w:rsidRPr="004C6A9B">
              <w:rPr>
                <w:sz w:val="24"/>
              </w:rPr>
              <w:t>the</w:t>
            </w:r>
            <w:r w:rsidR="00B7388B">
              <w:rPr>
                <w:sz w:val="24"/>
              </w:rPr>
              <w:t xml:space="preserve"> </w:t>
            </w:r>
            <w:r w:rsidR="004C6A9B">
              <w:rPr>
                <w:sz w:val="24"/>
              </w:rPr>
              <w:t>v</w:t>
            </w:r>
            <w:r w:rsidRPr="004C6A9B">
              <w:rPr>
                <w:sz w:val="24"/>
              </w:rPr>
              <w:t>oting</w:t>
            </w:r>
            <w:r w:rsidR="00B7388B">
              <w:rPr>
                <w:sz w:val="24"/>
              </w:rPr>
              <w:t xml:space="preserve"> </w:t>
            </w:r>
            <w:r w:rsidRPr="004C6A9B">
              <w:rPr>
                <w:sz w:val="24"/>
              </w:rPr>
              <w:t>form</w:t>
            </w:r>
            <w:r w:rsidR="00B7388B">
              <w:rPr>
                <w:sz w:val="24"/>
              </w:rPr>
              <w:t xml:space="preserve"> </w:t>
            </w:r>
            <w:r w:rsidRPr="004C6A9B">
              <w:rPr>
                <w:sz w:val="24"/>
              </w:rPr>
              <w:t>(Attachment</w:t>
            </w:r>
            <w:r w:rsidR="00B7388B">
              <w:rPr>
                <w:sz w:val="24"/>
              </w:rPr>
              <w:t xml:space="preserve"> </w:t>
            </w:r>
            <w:r w:rsidRPr="004C6A9B">
              <w:rPr>
                <w:sz w:val="24"/>
              </w:rPr>
              <w:t>2)</w:t>
            </w:r>
            <w:r w:rsidR="00B7388B">
              <w:rPr>
                <w:sz w:val="24"/>
              </w:rPr>
              <w:t xml:space="preserve"> </w:t>
            </w:r>
            <w:r w:rsidRPr="004C6A9B">
              <w:rPr>
                <w:sz w:val="24"/>
              </w:rPr>
              <w:t>to</w:t>
            </w:r>
            <w:r w:rsidR="00B7388B">
              <w:rPr>
                <w:sz w:val="24"/>
              </w:rPr>
              <w:t xml:space="preserve"> </w:t>
            </w:r>
            <w:hyperlink r:id="rId12" w:history="1">
              <w:r w:rsidRPr="004C6A9B">
                <w:rPr>
                  <w:rStyle w:val="Hyperlink"/>
                  <w:sz w:val="24"/>
                </w:rPr>
                <w:t>dcusa@electralink.co.uk</w:t>
              </w:r>
            </w:hyperlink>
            <w:r w:rsidR="00B7388B">
              <w:rPr>
                <w:sz w:val="24"/>
              </w:rPr>
              <w:t xml:space="preserve"> </w:t>
            </w:r>
            <w:r w:rsidRPr="004C6A9B">
              <w:rPr>
                <w:sz w:val="24"/>
              </w:rPr>
              <w:t>or</w:t>
            </w:r>
            <w:r w:rsidR="00B7388B">
              <w:rPr>
                <w:sz w:val="24"/>
              </w:rPr>
              <w:t xml:space="preserve"> </w:t>
            </w:r>
            <w:r w:rsidRPr="004C6A9B">
              <w:rPr>
                <w:sz w:val="24"/>
              </w:rPr>
              <w:t>via</w:t>
            </w:r>
            <w:r w:rsidR="00B7388B">
              <w:rPr>
                <w:sz w:val="24"/>
              </w:rPr>
              <w:t xml:space="preserve"> </w:t>
            </w:r>
            <w:r w:rsidRPr="004C6A9B">
              <w:rPr>
                <w:sz w:val="24"/>
              </w:rPr>
              <w:t>the</w:t>
            </w:r>
            <w:r w:rsidR="00B7388B">
              <w:rPr>
                <w:sz w:val="24"/>
              </w:rPr>
              <w:t xml:space="preserve"> </w:t>
            </w:r>
            <w:r w:rsidRPr="004C6A9B">
              <w:rPr>
                <w:sz w:val="24"/>
              </w:rPr>
              <w:t>online</w:t>
            </w:r>
            <w:r w:rsidR="00B7388B">
              <w:rPr>
                <w:sz w:val="24"/>
              </w:rPr>
              <w:t xml:space="preserve"> </w:t>
            </w:r>
            <w:r w:rsidRPr="004C6A9B">
              <w:rPr>
                <w:sz w:val="24"/>
              </w:rPr>
              <w:t>voting</w:t>
            </w:r>
            <w:r w:rsidR="00B7388B">
              <w:rPr>
                <w:sz w:val="24"/>
              </w:rPr>
              <w:t xml:space="preserve"> </w:t>
            </w:r>
            <w:r w:rsidRPr="004C6A9B">
              <w:rPr>
                <w:sz w:val="24"/>
              </w:rPr>
              <w:t>form</w:t>
            </w:r>
            <w:r w:rsidR="00B7388B">
              <w:rPr>
                <w:sz w:val="24"/>
              </w:rPr>
              <w:t xml:space="preserve"> </w:t>
            </w:r>
            <w:r w:rsidRPr="004C6A9B">
              <w:rPr>
                <w:sz w:val="24"/>
              </w:rPr>
              <w:t>which</w:t>
            </w:r>
            <w:r w:rsidR="00B7388B">
              <w:rPr>
                <w:sz w:val="24"/>
              </w:rPr>
              <w:t xml:space="preserve"> </w:t>
            </w:r>
            <w:r w:rsidRPr="004C6A9B">
              <w:rPr>
                <w:sz w:val="24"/>
              </w:rPr>
              <w:t>can</w:t>
            </w:r>
            <w:r w:rsidR="00B7388B">
              <w:rPr>
                <w:sz w:val="24"/>
              </w:rPr>
              <w:t xml:space="preserve"> </w:t>
            </w:r>
            <w:r w:rsidRPr="004C6A9B">
              <w:rPr>
                <w:sz w:val="24"/>
              </w:rPr>
              <w:t>be</w:t>
            </w:r>
            <w:r w:rsidR="00B7388B">
              <w:rPr>
                <w:sz w:val="24"/>
              </w:rPr>
              <w:t xml:space="preserve"> </w:t>
            </w:r>
            <w:r w:rsidRPr="004C6A9B">
              <w:rPr>
                <w:sz w:val="24"/>
              </w:rPr>
              <w:t>found</w:t>
            </w:r>
            <w:r w:rsidR="00B7388B">
              <w:rPr>
                <w:sz w:val="24"/>
              </w:rPr>
              <w:t xml:space="preserve"> </w:t>
            </w:r>
            <w:r w:rsidRPr="004C6A9B">
              <w:rPr>
                <w:sz w:val="24"/>
              </w:rPr>
              <w:t>via</w:t>
            </w:r>
            <w:r w:rsidR="008D1F04">
              <w:rPr>
                <w:sz w:val="24"/>
              </w:rPr>
              <w:t xml:space="preserve"> the following link:</w:t>
            </w:r>
            <w:r w:rsidR="00B7388B">
              <w:rPr>
                <w:sz w:val="24"/>
              </w:rPr>
              <w:t xml:space="preserve"> </w:t>
            </w:r>
            <w:r w:rsidR="00692C20" w:rsidRPr="00692C20">
              <w:rPr>
                <w:color w:val="FF0000"/>
                <w:sz w:val="24"/>
              </w:rPr>
              <w:t xml:space="preserve">Access SCR: </w:t>
            </w:r>
            <w:r w:rsidR="00E3757E">
              <w:rPr>
                <w:color w:val="FF0000"/>
                <w:sz w:val="24"/>
              </w:rPr>
              <w:t>Managing Curtailable Connections between Licensed Distribution Networks.</w:t>
            </w:r>
          </w:p>
          <w:p w14:paraId="6E33DC0D" w14:textId="5FD6B17C" w:rsidR="00AA4146" w:rsidRPr="005571C0" w:rsidRDefault="00AA4146" w:rsidP="004C6A9B">
            <w:pPr>
              <w:ind w:left="113" w:right="113"/>
              <w:jc w:val="both"/>
              <w:rPr>
                <w:b/>
                <w:bCs/>
                <w:sz w:val="24"/>
              </w:rPr>
            </w:pPr>
            <w:r w:rsidRPr="004C6A9B">
              <w:rPr>
                <w:sz w:val="24"/>
              </w:rPr>
              <w:t>Responses</w:t>
            </w:r>
            <w:r w:rsidR="00B7388B">
              <w:rPr>
                <w:sz w:val="24"/>
              </w:rPr>
              <w:t xml:space="preserve"> </w:t>
            </w:r>
            <w:r w:rsidRPr="004C6A9B">
              <w:rPr>
                <w:sz w:val="24"/>
              </w:rPr>
              <w:t>are</w:t>
            </w:r>
            <w:r w:rsidR="00B7388B">
              <w:rPr>
                <w:sz w:val="24"/>
              </w:rPr>
              <w:t xml:space="preserve"> </w:t>
            </w:r>
            <w:r w:rsidRPr="004C6A9B">
              <w:rPr>
                <w:sz w:val="24"/>
              </w:rPr>
              <w:t>requested</w:t>
            </w:r>
            <w:r w:rsidR="00B7388B">
              <w:rPr>
                <w:sz w:val="24"/>
              </w:rPr>
              <w:t xml:space="preserve"> </w:t>
            </w:r>
            <w:r w:rsidR="005571C0">
              <w:rPr>
                <w:sz w:val="24"/>
              </w:rPr>
              <w:t xml:space="preserve">by </w:t>
            </w:r>
            <w:r w:rsidR="005571C0">
              <w:rPr>
                <w:b/>
                <w:bCs/>
                <w:sz w:val="24"/>
              </w:rPr>
              <w:t>19 October 2022.</w:t>
            </w:r>
          </w:p>
          <w:p w14:paraId="6E0E0F05" w14:textId="4A1A0B97" w:rsidR="00AE2501" w:rsidRPr="004C6A9B" w:rsidRDefault="00AA4146" w:rsidP="004C6A9B">
            <w:pPr>
              <w:ind w:left="113" w:right="113"/>
              <w:jc w:val="both"/>
              <w:rPr>
                <w:sz w:val="24"/>
              </w:rPr>
            </w:pPr>
            <w:r w:rsidRPr="004C6A9B">
              <w:rPr>
                <w:sz w:val="24"/>
              </w:rPr>
              <w:t>The</w:t>
            </w:r>
            <w:r w:rsidR="00B7388B">
              <w:rPr>
                <w:sz w:val="24"/>
              </w:rPr>
              <w:t xml:space="preserve"> </w:t>
            </w:r>
            <w:r w:rsidRPr="004C6A9B">
              <w:rPr>
                <w:sz w:val="24"/>
              </w:rPr>
              <w:t>voting</w:t>
            </w:r>
            <w:r w:rsidR="00B7388B">
              <w:rPr>
                <w:sz w:val="24"/>
              </w:rPr>
              <w:t xml:space="preserve"> </w:t>
            </w:r>
            <w:r w:rsidRPr="004C6A9B">
              <w:rPr>
                <w:sz w:val="24"/>
              </w:rPr>
              <w:t>process</w:t>
            </w:r>
            <w:r w:rsidR="00B7388B">
              <w:rPr>
                <w:sz w:val="24"/>
              </w:rPr>
              <w:t xml:space="preserve"> </w:t>
            </w:r>
            <w:r w:rsidRPr="004C6A9B">
              <w:rPr>
                <w:sz w:val="24"/>
              </w:rPr>
              <w:t>for</w:t>
            </w:r>
            <w:r w:rsidR="00B7388B">
              <w:rPr>
                <w:sz w:val="24"/>
              </w:rPr>
              <w:t xml:space="preserve"> </w:t>
            </w:r>
            <w:r w:rsidRPr="004C6A9B">
              <w:rPr>
                <w:sz w:val="24"/>
              </w:rPr>
              <w:t>the</w:t>
            </w:r>
            <w:r w:rsidR="00B7388B">
              <w:rPr>
                <w:sz w:val="24"/>
              </w:rPr>
              <w:t xml:space="preserve"> </w:t>
            </w:r>
            <w:r w:rsidRPr="004C6A9B">
              <w:rPr>
                <w:sz w:val="24"/>
              </w:rPr>
              <w:t>proposed</w:t>
            </w:r>
            <w:r w:rsidR="00B7388B">
              <w:rPr>
                <w:sz w:val="24"/>
              </w:rPr>
              <w:t xml:space="preserve"> </w:t>
            </w:r>
            <w:r w:rsidRPr="004C6A9B">
              <w:rPr>
                <w:sz w:val="24"/>
              </w:rPr>
              <w:t>variation</w:t>
            </w:r>
            <w:r w:rsidR="00B7388B">
              <w:rPr>
                <w:sz w:val="24"/>
              </w:rPr>
              <w:t xml:space="preserve"> </w:t>
            </w:r>
            <w:r w:rsidRPr="004C6A9B">
              <w:rPr>
                <w:sz w:val="24"/>
              </w:rPr>
              <w:t>and</w:t>
            </w:r>
            <w:r w:rsidR="00B7388B">
              <w:rPr>
                <w:sz w:val="24"/>
              </w:rPr>
              <w:t xml:space="preserve"> </w:t>
            </w:r>
            <w:r w:rsidRPr="004C6A9B">
              <w:rPr>
                <w:sz w:val="24"/>
              </w:rPr>
              <w:t>the</w:t>
            </w:r>
            <w:r w:rsidR="00B7388B">
              <w:rPr>
                <w:sz w:val="24"/>
              </w:rPr>
              <w:t xml:space="preserve"> </w:t>
            </w:r>
            <w:r w:rsidRPr="004C6A9B">
              <w:rPr>
                <w:sz w:val="24"/>
              </w:rPr>
              <w:t>timetable</w:t>
            </w:r>
            <w:r w:rsidR="00B7388B">
              <w:rPr>
                <w:sz w:val="24"/>
              </w:rPr>
              <w:t xml:space="preserve"> </w:t>
            </w:r>
            <w:r w:rsidRPr="004C6A9B">
              <w:rPr>
                <w:sz w:val="24"/>
              </w:rPr>
              <w:t>of</w:t>
            </w:r>
            <w:r w:rsidR="00B7388B">
              <w:rPr>
                <w:sz w:val="24"/>
              </w:rPr>
              <w:t xml:space="preserve"> </w:t>
            </w:r>
            <w:r w:rsidRPr="004C6A9B">
              <w:rPr>
                <w:sz w:val="24"/>
              </w:rPr>
              <w:t>the</w:t>
            </w:r>
            <w:r w:rsidR="00B7388B">
              <w:rPr>
                <w:sz w:val="24"/>
              </w:rPr>
              <w:t xml:space="preserve"> </w:t>
            </w:r>
            <w:r w:rsidRPr="004C6A9B">
              <w:rPr>
                <w:sz w:val="24"/>
              </w:rPr>
              <w:t>progression</w:t>
            </w:r>
            <w:r w:rsidR="00B7388B">
              <w:rPr>
                <w:sz w:val="24"/>
              </w:rPr>
              <w:t xml:space="preserve"> </w:t>
            </w:r>
            <w:r w:rsidRPr="004C6A9B">
              <w:rPr>
                <w:sz w:val="24"/>
              </w:rPr>
              <w:t>of</w:t>
            </w:r>
            <w:r w:rsidR="00B7388B">
              <w:rPr>
                <w:sz w:val="24"/>
              </w:rPr>
              <w:t xml:space="preserve"> </w:t>
            </w:r>
            <w:r w:rsidRPr="004C6A9B">
              <w:rPr>
                <w:sz w:val="24"/>
              </w:rPr>
              <w:t>the</w:t>
            </w:r>
            <w:r w:rsidR="00B7388B">
              <w:rPr>
                <w:sz w:val="24"/>
              </w:rPr>
              <w:t xml:space="preserve"> </w:t>
            </w:r>
            <w:r w:rsidRPr="004C6A9B">
              <w:rPr>
                <w:sz w:val="24"/>
              </w:rPr>
              <w:t>Change</w:t>
            </w:r>
            <w:r w:rsidR="00B7388B">
              <w:rPr>
                <w:sz w:val="24"/>
              </w:rPr>
              <w:t xml:space="preserve"> </w:t>
            </w:r>
            <w:r w:rsidRPr="004C6A9B">
              <w:rPr>
                <w:sz w:val="24"/>
              </w:rPr>
              <w:t>Proposal</w:t>
            </w:r>
            <w:r w:rsidR="00B7388B">
              <w:rPr>
                <w:sz w:val="24"/>
              </w:rPr>
              <w:t xml:space="preserve"> </w:t>
            </w:r>
            <w:r w:rsidRPr="004C6A9B">
              <w:rPr>
                <w:sz w:val="24"/>
              </w:rPr>
              <w:t>(CP)</w:t>
            </w:r>
            <w:r w:rsidR="00B7388B">
              <w:rPr>
                <w:sz w:val="24"/>
              </w:rPr>
              <w:t xml:space="preserve"> </w:t>
            </w:r>
            <w:r w:rsidRPr="004C6A9B">
              <w:rPr>
                <w:sz w:val="24"/>
              </w:rPr>
              <w:t>through</w:t>
            </w:r>
            <w:r w:rsidR="00B7388B">
              <w:rPr>
                <w:sz w:val="24"/>
              </w:rPr>
              <w:t xml:space="preserve"> </w:t>
            </w:r>
            <w:r w:rsidRPr="004C6A9B">
              <w:rPr>
                <w:sz w:val="24"/>
              </w:rPr>
              <w:t>the</w:t>
            </w:r>
            <w:r w:rsidR="00B7388B">
              <w:rPr>
                <w:sz w:val="24"/>
              </w:rPr>
              <w:t xml:space="preserve"> </w:t>
            </w:r>
            <w:r w:rsidRPr="004C6A9B">
              <w:rPr>
                <w:sz w:val="24"/>
              </w:rPr>
              <w:t>DCUSA</w:t>
            </w:r>
            <w:r w:rsidR="00B7388B">
              <w:rPr>
                <w:sz w:val="24"/>
              </w:rPr>
              <w:t xml:space="preserve"> </w:t>
            </w:r>
            <w:r w:rsidRPr="004C6A9B">
              <w:rPr>
                <w:sz w:val="24"/>
              </w:rPr>
              <w:t>Change</w:t>
            </w:r>
            <w:r w:rsidR="00B7388B">
              <w:rPr>
                <w:sz w:val="24"/>
              </w:rPr>
              <w:t xml:space="preserve"> </w:t>
            </w:r>
            <w:r w:rsidRPr="004C6A9B">
              <w:rPr>
                <w:sz w:val="24"/>
              </w:rPr>
              <w:t>Control</w:t>
            </w:r>
            <w:r w:rsidR="00B7388B">
              <w:rPr>
                <w:sz w:val="24"/>
              </w:rPr>
              <w:t xml:space="preserve"> </w:t>
            </w:r>
            <w:r w:rsidRPr="004C6A9B">
              <w:rPr>
                <w:sz w:val="24"/>
              </w:rPr>
              <w:t>Process</w:t>
            </w:r>
            <w:r w:rsidR="00B7388B">
              <w:rPr>
                <w:sz w:val="24"/>
              </w:rPr>
              <w:t xml:space="preserve"> </w:t>
            </w:r>
            <w:r w:rsidRPr="004C6A9B">
              <w:rPr>
                <w:sz w:val="24"/>
              </w:rPr>
              <w:t>is</w:t>
            </w:r>
            <w:r w:rsidR="00B7388B">
              <w:rPr>
                <w:sz w:val="24"/>
              </w:rPr>
              <w:t xml:space="preserve"> </w:t>
            </w:r>
            <w:r w:rsidRPr="004C6A9B">
              <w:rPr>
                <w:sz w:val="24"/>
              </w:rPr>
              <w:t>set</w:t>
            </w:r>
            <w:r w:rsidR="00B7388B">
              <w:rPr>
                <w:sz w:val="24"/>
              </w:rPr>
              <w:t xml:space="preserve"> </w:t>
            </w:r>
            <w:r w:rsidRPr="004C6A9B">
              <w:rPr>
                <w:sz w:val="24"/>
              </w:rPr>
              <w:t>out</w:t>
            </w:r>
            <w:r w:rsidR="00B7388B">
              <w:rPr>
                <w:sz w:val="24"/>
              </w:rPr>
              <w:t xml:space="preserve"> </w:t>
            </w:r>
            <w:r w:rsidRPr="004C6A9B">
              <w:rPr>
                <w:sz w:val="24"/>
              </w:rPr>
              <w:t>in</w:t>
            </w:r>
            <w:r w:rsidR="00B7388B">
              <w:rPr>
                <w:sz w:val="24"/>
              </w:rPr>
              <w:t xml:space="preserve"> </w:t>
            </w:r>
            <w:r w:rsidRPr="004C6A9B">
              <w:rPr>
                <w:sz w:val="24"/>
              </w:rPr>
              <w:t>this</w:t>
            </w:r>
            <w:r w:rsidR="00B7388B">
              <w:rPr>
                <w:sz w:val="24"/>
              </w:rPr>
              <w:t xml:space="preserve"> </w:t>
            </w:r>
            <w:r w:rsidRPr="004C6A9B">
              <w:rPr>
                <w:sz w:val="24"/>
              </w:rPr>
              <w:t>document.</w:t>
            </w:r>
            <w:r w:rsidR="00B7388B">
              <w:rPr>
                <w:sz w:val="24"/>
              </w:rPr>
              <w:t xml:space="preserve"> </w:t>
            </w:r>
          </w:p>
        </w:tc>
      </w:tr>
      <w:tr w:rsidR="00AE2501" w:rsidRPr="00EB32BB" w14:paraId="74F9B6C3" w14:textId="77777777" w:rsidTr="00FD160A">
        <w:trPr>
          <w:trHeight w:val="739"/>
          <w:jc w:val="center"/>
        </w:trPr>
        <w:tc>
          <w:tcPr>
            <w:tcW w:w="653" w:type="pct"/>
            <w:tcBorders>
              <w:top w:val="single" w:sz="4" w:space="0" w:color="4A8958"/>
              <w:left w:val="single" w:sz="4" w:space="0" w:color="4A8958"/>
              <w:bottom w:val="single" w:sz="4" w:space="0" w:color="4A8958"/>
              <w:right w:val="single" w:sz="4" w:space="0" w:color="4A8958"/>
            </w:tcBorders>
            <w:shd w:val="clear" w:color="auto" w:fill="auto"/>
            <w:vAlign w:val="center"/>
          </w:tcPr>
          <w:p w14:paraId="6FE64F65" w14:textId="14545583" w:rsidR="00AE2501" w:rsidRPr="00EB32BB" w:rsidRDefault="00FD160A" w:rsidP="009B60EF">
            <w:pPr>
              <w:keepLines/>
              <w:spacing w:before="60" w:after="60"/>
              <w:ind w:firstLine="9"/>
              <w:jc w:val="center"/>
              <w:rPr>
                <w:rFonts w:cs="Arial"/>
              </w:rPr>
            </w:pPr>
            <w:r w:rsidRPr="00AF30A5">
              <w:rPr>
                <w:rFonts w:cs="Arial"/>
                <w:noProof/>
              </w:rPr>
              <w:lastRenderedPageBreak/>
              <w:drawing>
                <wp:inline distT="0" distB="0" distL="0" distR="0" wp14:anchorId="02613DB6" wp14:editId="67892EA7">
                  <wp:extent cx="540000" cy="540000"/>
                  <wp:effectExtent l="0" t="0" r="0" b="0"/>
                  <wp:docPr id="8" name="Picture 8"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3">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540000" cy="540000"/>
                          </a:xfrm>
                          <a:prstGeom prst="rect">
                            <a:avLst/>
                          </a:prstGeom>
                          <a:noFill/>
                          <a:ln>
                            <a:noFill/>
                          </a:ln>
                        </pic:spPr>
                      </pic:pic>
                    </a:graphicData>
                  </a:graphic>
                </wp:inline>
              </w:drawing>
            </w:r>
          </w:p>
        </w:tc>
        <w:tc>
          <w:tcPr>
            <w:tcW w:w="4347" w:type="pct"/>
            <w:gridSpan w:val="3"/>
            <w:tcBorders>
              <w:top w:val="single" w:sz="4" w:space="0" w:color="4A8958"/>
              <w:left w:val="single" w:sz="4" w:space="0" w:color="4A8958"/>
              <w:bottom w:val="single" w:sz="4" w:space="0" w:color="4A8958"/>
              <w:right w:val="single" w:sz="4" w:space="0" w:color="4A8958"/>
            </w:tcBorders>
            <w:shd w:val="clear" w:color="auto" w:fill="auto"/>
          </w:tcPr>
          <w:p w14:paraId="2FD71888" w14:textId="77777777" w:rsidR="00AE2501" w:rsidRDefault="00AE2501" w:rsidP="009B60EF">
            <w:pPr>
              <w:keepLines/>
              <w:ind w:left="113" w:right="113"/>
              <w:rPr>
                <w:sz w:val="24"/>
              </w:rPr>
            </w:pPr>
            <w:r w:rsidRPr="00BE1B7B">
              <w:rPr>
                <w:sz w:val="24"/>
              </w:rPr>
              <w:t>Impacted</w:t>
            </w:r>
            <w:r w:rsidR="00B7388B">
              <w:rPr>
                <w:sz w:val="24"/>
              </w:rPr>
              <w:t xml:space="preserve"> </w:t>
            </w:r>
            <w:r w:rsidRPr="00BE1B7B">
              <w:rPr>
                <w:sz w:val="24"/>
              </w:rPr>
              <w:t>Parties:</w:t>
            </w:r>
            <w:r w:rsidR="00B7388B">
              <w:rPr>
                <w:sz w:val="24"/>
              </w:rPr>
              <w:t xml:space="preserve"> </w:t>
            </w:r>
          </w:p>
          <w:p w14:paraId="7180CB07" w14:textId="4FBBB0ED" w:rsidR="006C4F22" w:rsidRPr="00BE1B7B" w:rsidRDefault="006C4F22" w:rsidP="009B60EF">
            <w:pPr>
              <w:keepLines/>
              <w:ind w:left="113" w:right="113"/>
              <w:rPr>
                <w:rFonts w:cs="Arial"/>
                <w:sz w:val="24"/>
              </w:rPr>
            </w:pPr>
            <w:r w:rsidRPr="006C4F22">
              <w:rPr>
                <w:rFonts w:cs="Arial"/>
                <w:sz w:val="24"/>
              </w:rPr>
              <w:t>DNOs</w:t>
            </w:r>
            <w:r w:rsidR="0043545B">
              <w:rPr>
                <w:rFonts w:cs="Arial"/>
                <w:sz w:val="24"/>
              </w:rPr>
              <w:t xml:space="preserve"> and</w:t>
            </w:r>
            <w:r w:rsidRPr="006C4F22">
              <w:rPr>
                <w:rFonts w:cs="Arial"/>
                <w:sz w:val="24"/>
              </w:rPr>
              <w:t xml:space="preserve"> IDNO</w:t>
            </w:r>
            <w:r w:rsidR="0043545B">
              <w:rPr>
                <w:rFonts w:cs="Arial"/>
                <w:sz w:val="24"/>
              </w:rPr>
              <w:t>s</w:t>
            </w:r>
          </w:p>
        </w:tc>
      </w:tr>
      <w:tr w:rsidR="00AE2501" w:rsidRPr="00EB32BB" w14:paraId="7B79FF50" w14:textId="77777777" w:rsidTr="00FD160A">
        <w:trPr>
          <w:trHeight w:val="739"/>
          <w:jc w:val="center"/>
        </w:trPr>
        <w:tc>
          <w:tcPr>
            <w:tcW w:w="653" w:type="pct"/>
            <w:tcBorders>
              <w:top w:val="single" w:sz="4" w:space="0" w:color="4A8958"/>
              <w:left w:val="single" w:sz="4" w:space="0" w:color="4A8958"/>
              <w:bottom w:val="single" w:sz="4" w:space="0" w:color="4A8958"/>
              <w:right w:val="single" w:sz="4" w:space="0" w:color="4A8958"/>
            </w:tcBorders>
            <w:shd w:val="clear" w:color="auto" w:fill="auto"/>
            <w:vAlign w:val="center"/>
          </w:tcPr>
          <w:p w14:paraId="2AE55459" w14:textId="777ADBCD" w:rsidR="00AE2501" w:rsidRPr="00EB32BB" w:rsidRDefault="00AE2501" w:rsidP="009B60EF">
            <w:pPr>
              <w:keepLines/>
              <w:spacing w:before="60" w:after="60"/>
              <w:ind w:firstLine="9"/>
              <w:jc w:val="center"/>
              <w:rPr>
                <w:rFonts w:cs="Arial"/>
              </w:rPr>
            </w:pPr>
            <w:r w:rsidRPr="00AF30A5">
              <w:rPr>
                <w:rFonts w:cs="Arial"/>
                <w:noProof/>
              </w:rPr>
              <w:drawing>
                <wp:inline distT="0" distB="0" distL="0" distR="0" wp14:anchorId="3F7B7199" wp14:editId="5CFCCA58">
                  <wp:extent cx="540000" cy="540000"/>
                  <wp:effectExtent l="0" t="0" r="0" b="0"/>
                  <wp:docPr id="3"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3">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540000" cy="540000"/>
                          </a:xfrm>
                          <a:prstGeom prst="rect">
                            <a:avLst/>
                          </a:prstGeom>
                          <a:noFill/>
                          <a:ln>
                            <a:noFill/>
                          </a:ln>
                        </pic:spPr>
                      </pic:pic>
                    </a:graphicData>
                  </a:graphic>
                </wp:inline>
              </w:drawing>
            </w:r>
          </w:p>
        </w:tc>
        <w:tc>
          <w:tcPr>
            <w:tcW w:w="4347" w:type="pct"/>
            <w:gridSpan w:val="3"/>
            <w:tcBorders>
              <w:top w:val="single" w:sz="4" w:space="0" w:color="4A8958"/>
              <w:left w:val="single" w:sz="4" w:space="0" w:color="4A8958"/>
              <w:bottom w:val="single" w:sz="4" w:space="0" w:color="4A8958"/>
              <w:right w:val="single" w:sz="4" w:space="0" w:color="4A8958"/>
            </w:tcBorders>
            <w:shd w:val="clear" w:color="auto" w:fill="auto"/>
          </w:tcPr>
          <w:p w14:paraId="0F0B59F7" w14:textId="77777777" w:rsidR="00AE2501" w:rsidRDefault="00AE2501" w:rsidP="009B60EF">
            <w:pPr>
              <w:keepLines/>
              <w:ind w:left="113" w:right="113"/>
              <w:rPr>
                <w:sz w:val="24"/>
              </w:rPr>
            </w:pPr>
            <w:r w:rsidRPr="00BE1B7B">
              <w:rPr>
                <w:sz w:val="24"/>
              </w:rPr>
              <w:t>Impacted</w:t>
            </w:r>
            <w:r w:rsidR="00B7388B">
              <w:rPr>
                <w:sz w:val="24"/>
              </w:rPr>
              <w:t xml:space="preserve"> </w:t>
            </w:r>
            <w:r w:rsidRPr="00BE1B7B">
              <w:rPr>
                <w:sz w:val="24"/>
              </w:rPr>
              <w:t>Clauses:</w:t>
            </w:r>
          </w:p>
          <w:p w14:paraId="3AE19766" w14:textId="5B43EF3C" w:rsidR="005D5945" w:rsidRPr="00BE1B7B" w:rsidRDefault="00FC02E3" w:rsidP="009B60EF">
            <w:pPr>
              <w:keepLines/>
              <w:ind w:left="113" w:right="113"/>
              <w:rPr>
                <w:sz w:val="24"/>
              </w:rPr>
            </w:pPr>
            <w:sdt>
              <w:sdtPr>
                <w:rPr>
                  <w:rStyle w:val="BodyText3Char"/>
                  <w:rFonts w:ascii="Arial" w:eastAsia="MS Gothic" w:hAnsi="Arial" w:cs="Arial"/>
                  <w:sz w:val="24"/>
                  <w:szCs w:val="20"/>
                </w:rPr>
                <w:alias w:val="Impacted Clauses"/>
                <w:tag w:val="Impacted Clauses"/>
                <w:id w:val="2064747983"/>
                <w:placeholder>
                  <w:docPart w:val="48F78917E2C3406DAC661AD279CDBBD4"/>
                </w:placeholder>
              </w:sdtPr>
              <w:sdtEndPr>
                <w:rPr>
                  <w:rStyle w:val="DefaultParagraphFont"/>
                  <w:rFonts w:eastAsia="Times New Roman"/>
                  <w:color w:val="000000" w:themeColor="text1"/>
                  <w:sz w:val="32"/>
                  <w:szCs w:val="32"/>
                </w:rPr>
              </w:sdtEndPr>
              <w:sdtContent>
                <w:r w:rsidR="003C4BE1" w:rsidRPr="0088374A">
                  <w:rPr>
                    <w:rStyle w:val="BodyText3Char"/>
                    <w:rFonts w:ascii="Arial" w:eastAsia="MS Gothic" w:hAnsi="Arial" w:cs="Arial"/>
                    <w:sz w:val="24"/>
                    <w:szCs w:val="20"/>
                  </w:rPr>
                  <w:t xml:space="preserve">New Clause </w:t>
                </w:r>
                <w:r w:rsidR="003C4BE1">
                  <w:rPr>
                    <w:rStyle w:val="BodyText3Char"/>
                    <w:rFonts w:ascii="Arial" w:eastAsia="MS Gothic" w:hAnsi="Arial" w:cs="Arial"/>
                    <w:sz w:val="24"/>
                    <w:szCs w:val="20"/>
                  </w:rPr>
                  <w:t>52AA in Section 2B</w:t>
                </w:r>
                <w:r w:rsidR="003C4BE1" w:rsidRPr="0088374A">
                  <w:rPr>
                    <w:rStyle w:val="BodyText3Char"/>
                    <w:rFonts w:ascii="Arial" w:eastAsia="MS Gothic" w:hAnsi="Arial" w:cs="Arial"/>
                    <w:sz w:val="24"/>
                    <w:szCs w:val="20"/>
                  </w:rPr>
                  <w:t xml:space="preserve"> Amendments to Schedule 13</w:t>
                </w:r>
              </w:sdtContent>
            </w:sdt>
          </w:p>
        </w:tc>
      </w:tr>
      <w:tr w:rsidR="009E48CC" w:rsidRPr="00EB32BB" w14:paraId="2C29CC6D" w14:textId="77777777" w:rsidTr="005D5945">
        <w:tblPrEx>
          <w:shd w:val="clear" w:color="auto" w:fill="auto"/>
          <w:tblCellMar>
            <w:left w:w="108" w:type="dxa"/>
            <w:right w:w="108" w:type="dxa"/>
          </w:tblCellMar>
          <w:tblLook w:val="04A0" w:firstRow="1" w:lastRow="0" w:firstColumn="1" w:lastColumn="0" w:noHBand="0" w:noVBand="1"/>
        </w:tblPrEx>
        <w:trPr>
          <w:trHeight w:val="20"/>
          <w:jc w:val="center"/>
        </w:trPr>
        <w:tc>
          <w:tcPr>
            <w:tcW w:w="3347" w:type="pct"/>
            <w:gridSpan w:val="2"/>
            <w:vMerge w:val="restart"/>
            <w:tcBorders>
              <w:top w:val="single" w:sz="4" w:space="0" w:color="4A8958"/>
              <w:left w:val="single" w:sz="4" w:space="0" w:color="4A8958"/>
              <w:bottom w:val="single" w:sz="4" w:space="0" w:color="4A8958"/>
              <w:right w:val="single" w:sz="4" w:space="0" w:color="4A8958"/>
            </w:tcBorders>
            <w:shd w:val="clear" w:color="auto" w:fill="auto"/>
          </w:tcPr>
          <w:p w14:paraId="3D3595C7" w14:textId="77777777" w:rsidR="009E48CC" w:rsidRPr="00AF7BAC" w:rsidRDefault="009E48CC" w:rsidP="00AF7BAC">
            <w:pPr>
              <w:pStyle w:val="Contents03"/>
              <w:rPr>
                <w:b/>
                <w:bCs w:val="0"/>
                <w:noProof/>
              </w:rPr>
            </w:pPr>
            <w:r w:rsidRPr="00AF7BAC">
              <w:rPr>
                <w:b/>
                <w:bCs w:val="0"/>
                <w:noProof/>
              </w:rPr>
              <w:t>Contents</w:t>
            </w:r>
          </w:p>
          <w:p w14:paraId="63B647E5" w14:textId="36B7681C" w:rsidR="004C6A9B" w:rsidRDefault="004C6A9B">
            <w:pPr>
              <w:pStyle w:val="TOC1"/>
              <w:framePr w:wrap="around"/>
              <w:rPr>
                <w:rFonts w:asciiTheme="minorHAnsi" w:eastAsiaTheme="minorEastAsia" w:hAnsiTheme="minorHAnsi" w:cstheme="minorBidi"/>
                <w:b w:val="0"/>
                <w:bCs w:val="0"/>
                <w:color w:val="auto"/>
                <w:sz w:val="22"/>
                <w:szCs w:val="22"/>
              </w:rPr>
            </w:pPr>
            <w:r>
              <w:rPr>
                <w:rFonts w:cs="Arial"/>
              </w:rPr>
              <w:fldChar w:fldCharType="begin"/>
            </w:r>
            <w:r>
              <w:rPr>
                <w:rFonts w:cs="Arial"/>
              </w:rPr>
              <w:instrText xml:space="preserve"> TOC \h \z \t "Heading 01,1,Heading 02,1,Heading 03,1,Heading 04,1,GS Body Para with numb,2" </w:instrText>
            </w:r>
            <w:r>
              <w:rPr>
                <w:rFonts w:cs="Arial"/>
              </w:rPr>
              <w:fldChar w:fldCharType="separate"/>
            </w:r>
            <w:hyperlink w:anchor="_Toc88488799" w:history="1">
              <w:r w:rsidRPr="00537920">
                <w:rPr>
                  <w:rStyle w:val="Hyperlink"/>
                </w:rPr>
                <w:t>1</w:t>
              </w:r>
              <w:r>
                <w:rPr>
                  <w:rFonts w:asciiTheme="minorHAnsi" w:eastAsiaTheme="minorEastAsia" w:hAnsiTheme="minorHAnsi" w:cstheme="minorBidi"/>
                  <w:b w:val="0"/>
                  <w:bCs w:val="0"/>
                  <w:color w:val="auto"/>
                  <w:sz w:val="22"/>
                  <w:szCs w:val="22"/>
                </w:rPr>
                <w:tab/>
              </w:r>
              <w:r w:rsidRPr="00537920">
                <w:rPr>
                  <w:rStyle w:val="Hyperlink"/>
                </w:rPr>
                <w:t>Summary</w:t>
              </w:r>
              <w:r>
                <w:rPr>
                  <w:webHidden/>
                </w:rPr>
                <w:tab/>
              </w:r>
              <w:r>
                <w:rPr>
                  <w:webHidden/>
                </w:rPr>
                <w:fldChar w:fldCharType="begin"/>
              </w:r>
              <w:r>
                <w:rPr>
                  <w:webHidden/>
                </w:rPr>
                <w:instrText xml:space="preserve"> PAGEREF _Toc88488799 \h </w:instrText>
              </w:r>
              <w:r>
                <w:rPr>
                  <w:webHidden/>
                </w:rPr>
              </w:r>
              <w:r>
                <w:rPr>
                  <w:webHidden/>
                </w:rPr>
                <w:fldChar w:fldCharType="separate"/>
              </w:r>
              <w:r w:rsidR="00076EFC">
                <w:rPr>
                  <w:webHidden/>
                </w:rPr>
                <w:t>3</w:t>
              </w:r>
              <w:r>
                <w:rPr>
                  <w:webHidden/>
                </w:rPr>
                <w:fldChar w:fldCharType="end"/>
              </w:r>
            </w:hyperlink>
          </w:p>
          <w:p w14:paraId="62F10A42" w14:textId="2A35168F" w:rsidR="004C6A9B" w:rsidRDefault="00FC02E3">
            <w:pPr>
              <w:pStyle w:val="TOC1"/>
              <w:framePr w:wrap="around"/>
              <w:rPr>
                <w:rFonts w:asciiTheme="minorHAnsi" w:eastAsiaTheme="minorEastAsia" w:hAnsiTheme="minorHAnsi" w:cstheme="minorBidi"/>
                <w:b w:val="0"/>
                <w:bCs w:val="0"/>
                <w:color w:val="auto"/>
                <w:sz w:val="22"/>
                <w:szCs w:val="22"/>
              </w:rPr>
            </w:pPr>
            <w:hyperlink w:anchor="_Toc88488800" w:history="1">
              <w:r w:rsidR="004C6A9B" w:rsidRPr="00537920">
                <w:rPr>
                  <w:rStyle w:val="Hyperlink"/>
                </w:rPr>
                <w:t>2</w:t>
              </w:r>
              <w:r w:rsidR="004C6A9B">
                <w:rPr>
                  <w:rFonts w:asciiTheme="minorHAnsi" w:eastAsiaTheme="minorEastAsia" w:hAnsiTheme="minorHAnsi" w:cstheme="minorBidi"/>
                  <w:b w:val="0"/>
                  <w:bCs w:val="0"/>
                  <w:color w:val="auto"/>
                  <w:sz w:val="22"/>
                  <w:szCs w:val="22"/>
                </w:rPr>
                <w:tab/>
              </w:r>
              <w:r w:rsidR="004C6A9B" w:rsidRPr="00537920">
                <w:rPr>
                  <w:rStyle w:val="Hyperlink"/>
                </w:rPr>
                <w:t>Governance</w:t>
              </w:r>
              <w:r w:rsidR="004C6A9B">
                <w:rPr>
                  <w:webHidden/>
                </w:rPr>
                <w:tab/>
              </w:r>
              <w:r w:rsidR="004C6A9B">
                <w:rPr>
                  <w:webHidden/>
                </w:rPr>
                <w:fldChar w:fldCharType="begin"/>
              </w:r>
              <w:r w:rsidR="004C6A9B">
                <w:rPr>
                  <w:webHidden/>
                </w:rPr>
                <w:instrText xml:space="preserve"> PAGEREF _Toc88488800 \h </w:instrText>
              </w:r>
              <w:r w:rsidR="004C6A9B">
                <w:rPr>
                  <w:webHidden/>
                </w:rPr>
              </w:r>
              <w:r w:rsidR="004C6A9B">
                <w:rPr>
                  <w:webHidden/>
                </w:rPr>
                <w:fldChar w:fldCharType="separate"/>
              </w:r>
              <w:r w:rsidR="00076EFC">
                <w:rPr>
                  <w:webHidden/>
                </w:rPr>
                <w:t>5</w:t>
              </w:r>
              <w:r w:rsidR="004C6A9B">
                <w:rPr>
                  <w:webHidden/>
                </w:rPr>
                <w:fldChar w:fldCharType="end"/>
              </w:r>
            </w:hyperlink>
          </w:p>
          <w:p w14:paraId="54237FA9" w14:textId="4988A569" w:rsidR="004C6A9B" w:rsidRDefault="00FC02E3">
            <w:pPr>
              <w:pStyle w:val="TOC1"/>
              <w:framePr w:wrap="around"/>
              <w:rPr>
                <w:rFonts w:asciiTheme="minorHAnsi" w:eastAsiaTheme="minorEastAsia" w:hAnsiTheme="minorHAnsi" w:cstheme="minorBidi"/>
                <w:b w:val="0"/>
                <w:bCs w:val="0"/>
                <w:color w:val="auto"/>
                <w:sz w:val="22"/>
                <w:szCs w:val="22"/>
              </w:rPr>
            </w:pPr>
            <w:hyperlink w:anchor="_Toc88488801" w:history="1">
              <w:r w:rsidR="004C6A9B" w:rsidRPr="00537920">
                <w:rPr>
                  <w:rStyle w:val="Hyperlink"/>
                </w:rPr>
                <w:t>3</w:t>
              </w:r>
              <w:r w:rsidR="004C6A9B">
                <w:rPr>
                  <w:rFonts w:asciiTheme="minorHAnsi" w:eastAsiaTheme="minorEastAsia" w:hAnsiTheme="minorHAnsi" w:cstheme="minorBidi"/>
                  <w:b w:val="0"/>
                  <w:bCs w:val="0"/>
                  <w:color w:val="auto"/>
                  <w:sz w:val="22"/>
                  <w:szCs w:val="22"/>
                </w:rPr>
                <w:tab/>
              </w:r>
              <w:r w:rsidR="004C6A9B" w:rsidRPr="00537920">
                <w:rPr>
                  <w:rStyle w:val="Hyperlink"/>
                </w:rPr>
                <w:t>Why</w:t>
              </w:r>
              <w:r w:rsidR="00B7388B">
                <w:rPr>
                  <w:rStyle w:val="Hyperlink"/>
                </w:rPr>
                <w:t xml:space="preserve"> </w:t>
              </w:r>
              <w:r w:rsidR="004C6A9B" w:rsidRPr="00537920">
                <w:rPr>
                  <w:rStyle w:val="Hyperlink"/>
                </w:rPr>
                <w:t>Change?</w:t>
              </w:r>
              <w:r w:rsidR="004C6A9B">
                <w:rPr>
                  <w:webHidden/>
                </w:rPr>
                <w:tab/>
              </w:r>
              <w:r w:rsidR="004C6A9B">
                <w:rPr>
                  <w:webHidden/>
                </w:rPr>
                <w:fldChar w:fldCharType="begin"/>
              </w:r>
              <w:r w:rsidR="004C6A9B">
                <w:rPr>
                  <w:webHidden/>
                </w:rPr>
                <w:instrText xml:space="preserve"> PAGEREF _Toc88488801 \h </w:instrText>
              </w:r>
              <w:r w:rsidR="004C6A9B">
                <w:rPr>
                  <w:webHidden/>
                </w:rPr>
              </w:r>
              <w:r w:rsidR="004C6A9B">
                <w:rPr>
                  <w:webHidden/>
                </w:rPr>
                <w:fldChar w:fldCharType="separate"/>
              </w:r>
              <w:r w:rsidR="00076EFC">
                <w:rPr>
                  <w:webHidden/>
                </w:rPr>
                <w:t>5</w:t>
              </w:r>
              <w:r w:rsidR="004C6A9B">
                <w:rPr>
                  <w:webHidden/>
                </w:rPr>
                <w:fldChar w:fldCharType="end"/>
              </w:r>
            </w:hyperlink>
          </w:p>
          <w:p w14:paraId="70E54FA2" w14:textId="6DF24A84" w:rsidR="004C6A9B" w:rsidRDefault="00FC02E3">
            <w:pPr>
              <w:pStyle w:val="TOC1"/>
              <w:framePr w:wrap="around"/>
              <w:rPr>
                <w:rFonts w:asciiTheme="minorHAnsi" w:eastAsiaTheme="minorEastAsia" w:hAnsiTheme="minorHAnsi" w:cstheme="minorBidi"/>
                <w:b w:val="0"/>
                <w:bCs w:val="0"/>
                <w:color w:val="auto"/>
                <w:sz w:val="22"/>
                <w:szCs w:val="22"/>
              </w:rPr>
            </w:pPr>
            <w:hyperlink w:anchor="_Toc88488802" w:history="1">
              <w:r w:rsidR="004C6A9B" w:rsidRPr="00537920">
                <w:rPr>
                  <w:rStyle w:val="Hyperlink"/>
                </w:rPr>
                <w:t>4</w:t>
              </w:r>
              <w:r w:rsidR="004C6A9B">
                <w:rPr>
                  <w:rFonts w:asciiTheme="minorHAnsi" w:eastAsiaTheme="minorEastAsia" w:hAnsiTheme="minorHAnsi" w:cstheme="minorBidi"/>
                  <w:b w:val="0"/>
                  <w:bCs w:val="0"/>
                  <w:color w:val="auto"/>
                  <w:sz w:val="22"/>
                  <w:szCs w:val="22"/>
                </w:rPr>
                <w:tab/>
              </w:r>
              <w:r w:rsidR="004C6A9B" w:rsidRPr="00537920">
                <w:rPr>
                  <w:rStyle w:val="Hyperlink"/>
                </w:rPr>
                <w:t>Working</w:t>
              </w:r>
              <w:r w:rsidR="00B7388B">
                <w:rPr>
                  <w:rStyle w:val="Hyperlink"/>
                </w:rPr>
                <w:t xml:space="preserve"> </w:t>
              </w:r>
              <w:r w:rsidR="004C6A9B" w:rsidRPr="00537920">
                <w:rPr>
                  <w:rStyle w:val="Hyperlink"/>
                </w:rPr>
                <w:t>Group</w:t>
              </w:r>
              <w:r w:rsidR="00B7388B">
                <w:rPr>
                  <w:rStyle w:val="Hyperlink"/>
                </w:rPr>
                <w:t xml:space="preserve"> </w:t>
              </w:r>
              <w:r w:rsidR="004C6A9B" w:rsidRPr="00537920">
                <w:rPr>
                  <w:rStyle w:val="Hyperlink"/>
                </w:rPr>
                <w:t>Assessment</w:t>
              </w:r>
              <w:r w:rsidR="004C6A9B">
                <w:rPr>
                  <w:webHidden/>
                </w:rPr>
                <w:tab/>
              </w:r>
              <w:r w:rsidR="004C6A9B">
                <w:rPr>
                  <w:webHidden/>
                </w:rPr>
                <w:fldChar w:fldCharType="begin"/>
              </w:r>
              <w:r w:rsidR="004C6A9B">
                <w:rPr>
                  <w:webHidden/>
                </w:rPr>
                <w:instrText xml:space="preserve"> PAGEREF _Toc88488802 \h </w:instrText>
              </w:r>
              <w:r w:rsidR="004C6A9B">
                <w:rPr>
                  <w:webHidden/>
                </w:rPr>
              </w:r>
              <w:r w:rsidR="004C6A9B">
                <w:rPr>
                  <w:webHidden/>
                </w:rPr>
                <w:fldChar w:fldCharType="separate"/>
              </w:r>
              <w:r w:rsidR="00076EFC">
                <w:rPr>
                  <w:webHidden/>
                </w:rPr>
                <w:t>7</w:t>
              </w:r>
              <w:r w:rsidR="004C6A9B">
                <w:rPr>
                  <w:webHidden/>
                </w:rPr>
                <w:fldChar w:fldCharType="end"/>
              </w:r>
            </w:hyperlink>
          </w:p>
          <w:p w14:paraId="282CE081" w14:textId="3A7E9540" w:rsidR="004C6A9B" w:rsidRDefault="00FC02E3">
            <w:pPr>
              <w:pStyle w:val="TOC1"/>
              <w:framePr w:wrap="around"/>
              <w:rPr>
                <w:rFonts w:asciiTheme="minorHAnsi" w:eastAsiaTheme="minorEastAsia" w:hAnsiTheme="minorHAnsi" w:cstheme="minorBidi"/>
                <w:b w:val="0"/>
                <w:bCs w:val="0"/>
                <w:color w:val="auto"/>
                <w:sz w:val="22"/>
                <w:szCs w:val="22"/>
              </w:rPr>
            </w:pPr>
            <w:hyperlink w:anchor="_Toc88488803" w:history="1">
              <w:r w:rsidR="004C6A9B" w:rsidRPr="00537920">
                <w:rPr>
                  <w:rStyle w:val="Hyperlink"/>
                </w:rPr>
                <w:t>5</w:t>
              </w:r>
              <w:r w:rsidR="004C6A9B">
                <w:rPr>
                  <w:rFonts w:asciiTheme="minorHAnsi" w:eastAsiaTheme="minorEastAsia" w:hAnsiTheme="minorHAnsi" w:cstheme="minorBidi"/>
                  <w:b w:val="0"/>
                  <w:bCs w:val="0"/>
                  <w:color w:val="auto"/>
                  <w:sz w:val="22"/>
                  <w:szCs w:val="22"/>
                </w:rPr>
                <w:tab/>
              </w:r>
              <w:r w:rsidR="004C6A9B" w:rsidRPr="00537920">
                <w:rPr>
                  <w:rStyle w:val="Hyperlink"/>
                </w:rPr>
                <w:t>Summary</w:t>
              </w:r>
              <w:r w:rsidR="00B7388B">
                <w:rPr>
                  <w:rStyle w:val="Hyperlink"/>
                </w:rPr>
                <w:t xml:space="preserve"> </w:t>
              </w:r>
              <w:r w:rsidR="004C6A9B" w:rsidRPr="00537920">
                <w:rPr>
                  <w:rStyle w:val="Hyperlink"/>
                </w:rPr>
                <w:t>of</w:t>
              </w:r>
              <w:r w:rsidR="00B7388B">
                <w:rPr>
                  <w:rStyle w:val="Hyperlink"/>
                </w:rPr>
                <w:t xml:space="preserve"> </w:t>
              </w:r>
              <w:r w:rsidR="004C6A9B" w:rsidRPr="00537920">
                <w:rPr>
                  <w:rStyle w:val="Hyperlink"/>
                </w:rPr>
                <w:t>Consultation</w:t>
              </w:r>
              <w:r w:rsidR="00B7388B">
                <w:rPr>
                  <w:rStyle w:val="Hyperlink"/>
                </w:rPr>
                <w:t xml:space="preserve"> </w:t>
              </w:r>
              <w:r w:rsidR="004C6A9B" w:rsidRPr="00537920">
                <w:rPr>
                  <w:rStyle w:val="Hyperlink"/>
                </w:rPr>
                <w:t>and</w:t>
              </w:r>
              <w:r w:rsidR="00B7388B">
                <w:rPr>
                  <w:rStyle w:val="Hyperlink"/>
                </w:rPr>
                <w:t xml:space="preserve"> </w:t>
              </w:r>
              <w:r w:rsidR="004C6A9B" w:rsidRPr="00537920">
                <w:rPr>
                  <w:rStyle w:val="Hyperlink"/>
                </w:rPr>
                <w:t>Responses</w:t>
              </w:r>
              <w:r w:rsidR="004C6A9B">
                <w:rPr>
                  <w:webHidden/>
                </w:rPr>
                <w:tab/>
              </w:r>
              <w:r w:rsidR="004C6A9B">
                <w:rPr>
                  <w:webHidden/>
                </w:rPr>
                <w:fldChar w:fldCharType="begin"/>
              </w:r>
              <w:r w:rsidR="004C6A9B">
                <w:rPr>
                  <w:webHidden/>
                </w:rPr>
                <w:instrText xml:space="preserve"> PAGEREF _Toc88488803 \h </w:instrText>
              </w:r>
              <w:r w:rsidR="004C6A9B">
                <w:rPr>
                  <w:webHidden/>
                </w:rPr>
              </w:r>
              <w:r w:rsidR="004C6A9B">
                <w:rPr>
                  <w:webHidden/>
                </w:rPr>
                <w:fldChar w:fldCharType="separate"/>
              </w:r>
              <w:r w:rsidR="00076EFC">
                <w:rPr>
                  <w:webHidden/>
                </w:rPr>
                <w:t>11</w:t>
              </w:r>
              <w:r w:rsidR="004C6A9B">
                <w:rPr>
                  <w:webHidden/>
                </w:rPr>
                <w:fldChar w:fldCharType="end"/>
              </w:r>
            </w:hyperlink>
          </w:p>
          <w:p w14:paraId="5CAD8902" w14:textId="53F3FE6F" w:rsidR="004C6A9B" w:rsidRDefault="00FC02E3">
            <w:pPr>
              <w:pStyle w:val="TOC1"/>
              <w:framePr w:wrap="around"/>
              <w:rPr>
                <w:rFonts w:asciiTheme="minorHAnsi" w:eastAsiaTheme="minorEastAsia" w:hAnsiTheme="minorHAnsi" w:cstheme="minorBidi"/>
                <w:b w:val="0"/>
                <w:bCs w:val="0"/>
                <w:color w:val="auto"/>
                <w:sz w:val="22"/>
                <w:szCs w:val="22"/>
              </w:rPr>
            </w:pPr>
            <w:hyperlink w:anchor="_Toc88488804" w:history="1">
              <w:r w:rsidR="004C6A9B" w:rsidRPr="00537920">
                <w:rPr>
                  <w:rStyle w:val="Hyperlink"/>
                </w:rPr>
                <w:t>6</w:t>
              </w:r>
              <w:r w:rsidR="004C6A9B">
                <w:rPr>
                  <w:rFonts w:asciiTheme="minorHAnsi" w:eastAsiaTheme="minorEastAsia" w:hAnsiTheme="minorHAnsi" w:cstheme="minorBidi"/>
                  <w:b w:val="0"/>
                  <w:bCs w:val="0"/>
                  <w:color w:val="auto"/>
                  <w:sz w:val="22"/>
                  <w:szCs w:val="22"/>
                </w:rPr>
                <w:tab/>
              </w:r>
              <w:r w:rsidR="004C6A9B" w:rsidRPr="00537920">
                <w:rPr>
                  <w:rStyle w:val="Hyperlink"/>
                </w:rPr>
                <w:t>Working</w:t>
              </w:r>
              <w:r w:rsidR="00B7388B">
                <w:rPr>
                  <w:rStyle w:val="Hyperlink"/>
                </w:rPr>
                <w:t xml:space="preserve"> </w:t>
              </w:r>
              <w:r w:rsidR="004C6A9B" w:rsidRPr="00537920">
                <w:rPr>
                  <w:rStyle w:val="Hyperlink"/>
                </w:rPr>
                <w:t>Group</w:t>
              </w:r>
              <w:r w:rsidR="00B7388B">
                <w:rPr>
                  <w:rStyle w:val="Hyperlink"/>
                </w:rPr>
                <w:t xml:space="preserve"> </w:t>
              </w:r>
              <w:r w:rsidR="004C6A9B" w:rsidRPr="00537920">
                <w:rPr>
                  <w:rStyle w:val="Hyperlink"/>
                </w:rPr>
                <w:t>Conclusions</w:t>
              </w:r>
              <w:r w:rsidR="00B7388B">
                <w:rPr>
                  <w:rStyle w:val="Hyperlink"/>
                </w:rPr>
                <w:t xml:space="preserve"> </w:t>
              </w:r>
              <w:r w:rsidR="004C6A9B" w:rsidRPr="00537920">
                <w:rPr>
                  <w:rStyle w:val="Hyperlink"/>
                </w:rPr>
                <w:t>&amp;</w:t>
              </w:r>
              <w:r w:rsidR="00B7388B">
                <w:rPr>
                  <w:rStyle w:val="Hyperlink"/>
                </w:rPr>
                <w:t xml:space="preserve"> </w:t>
              </w:r>
              <w:r w:rsidR="004C6A9B" w:rsidRPr="00537920">
                <w:rPr>
                  <w:rStyle w:val="Hyperlink"/>
                </w:rPr>
                <w:t>Final</w:t>
              </w:r>
              <w:r w:rsidR="00B7388B">
                <w:rPr>
                  <w:rStyle w:val="Hyperlink"/>
                </w:rPr>
                <w:t xml:space="preserve"> </w:t>
              </w:r>
              <w:r w:rsidR="004C6A9B" w:rsidRPr="00537920">
                <w:rPr>
                  <w:rStyle w:val="Hyperlink"/>
                </w:rPr>
                <w:t>Solution</w:t>
              </w:r>
              <w:r w:rsidR="004C6A9B">
                <w:rPr>
                  <w:webHidden/>
                </w:rPr>
                <w:tab/>
              </w:r>
              <w:r w:rsidR="004C6A9B">
                <w:rPr>
                  <w:webHidden/>
                </w:rPr>
                <w:fldChar w:fldCharType="begin"/>
              </w:r>
              <w:r w:rsidR="004C6A9B">
                <w:rPr>
                  <w:webHidden/>
                </w:rPr>
                <w:instrText xml:space="preserve"> PAGEREF _Toc88488804 \h </w:instrText>
              </w:r>
              <w:r w:rsidR="004C6A9B">
                <w:rPr>
                  <w:webHidden/>
                </w:rPr>
              </w:r>
              <w:r w:rsidR="004C6A9B">
                <w:rPr>
                  <w:webHidden/>
                </w:rPr>
                <w:fldChar w:fldCharType="separate"/>
              </w:r>
              <w:r w:rsidR="00076EFC">
                <w:rPr>
                  <w:webHidden/>
                </w:rPr>
                <w:t>15</w:t>
              </w:r>
              <w:r w:rsidR="004C6A9B">
                <w:rPr>
                  <w:webHidden/>
                </w:rPr>
                <w:fldChar w:fldCharType="end"/>
              </w:r>
            </w:hyperlink>
          </w:p>
          <w:p w14:paraId="086DEAE5" w14:textId="65DC04D2" w:rsidR="004C6A9B" w:rsidRDefault="00FC02E3">
            <w:pPr>
              <w:pStyle w:val="TOC1"/>
              <w:framePr w:wrap="around"/>
              <w:rPr>
                <w:rFonts w:asciiTheme="minorHAnsi" w:eastAsiaTheme="minorEastAsia" w:hAnsiTheme="minorHAnsi" w:cstheme="minorBidi"/>
                <w:b w:val="0"/>
                <w:bCs w:val="0"/>
                <w:color w:val="auto"/>
                <w:sz w:val="22"/>
                <w:szCs w:val="22"/>
              </w:rPr>
            </w:pPr>
            <w:hyperlink w:anchor="_Toc88488805" w:history="1">
              <w:r w:rsidR="004C6A9B" w:rsidRPr="00537920">
                <w:rPr>
                  <w:rStyle w:val="Hyperlink"/>
                </w:rPr>
                <w:t>7</w:t>
              </w:r>
              <w:r w:rsidR="004C6A9B">
                <w:rPr>
                  <w:rFonts w:asciiTheme="minorHAnsi" w:eastAsiaTheme="minorEastAsia" w:hAnsiTheme="minorHAnsi" w:cstheme="minorBidi"/>
                  <w:b w:val="0"/>
                  <w:bCs w:val="0"/>
                  <w:color w:val="auto"/>
                  <w:sz w:val="22"/>
                  <w:szCs w:val="22"/>
                </w:rPr>
                <w:tab/>
              </w:r>
              <w:r w:rsidR="004C6A9B" w:rsidRPr="00537920">
                <w:rPr>
                  <w:rStyle w:val="Hyperlink"/>
                </w:rPr>
                <w:t>Legal</w:t>
              </w:r>
              <w:r w:rsidR="00B7388B">
                <w:rPr>
                  <w:rStyle w:val="Hyperlink"/>
                </w:rPr>
                <w:t xml:space="preserve"> </w:t>
              </w:r>
              <w:r w:rsidR="004C6A9B" w:rsidRPr="00537920">
                <w:rPr>
                  <w:rStyle w:val="Hyperlink"/>
                </w:rPr>
                <w:t>Text</w:t>
              </w:r>
              <w:r w:rsidR="004C6A9B">
                <w:rPr>
                  <w:webHidden/>
                </w:rPr>
                <w:tab/>
              </w:r>
              <w:r w:rsidR="004C6A9B">
                <w:rPr>
                  <w:webHidden/>
                </w:rPr>
                <w:fldChar w:fldCharType="begin"/>
              </w:r>
              <w:r w:rsidR="004C6A9B">
                <w:rPr>
                  <w:webHidden/>
                </w:rPr>
                <w:instrText xml:space="preserve"> PAGEREF _Toc88488805 \h </w:instrText>
              </w:r>
              <w:r w:rsidR="004C6A9B">
                <w:rPr>
                  <w:webHidden/>
                </w:rPr>
              </w:r>
              <w:r w:rsidR="004C6A9B">
                <w:rPr>
                  <w:webHidden/>
                </w:rPr>
                <w:fldChar w:fldCharType="separate"/>
              </w:r>
              <w:r w:rsidR="00076EFC">
                <w:rPr>
                  <w:webHidden/>
                </w:rPr>
                <w:t>16</w:t>
              </w:r>
              <w:r w:rsidR="004C6A9B">
                <w:rPr>
                  <w:webHidden/>
                </w:rPr>
                <w:fldChar w:fldCharType="end"/>
              </w:r>
            </w:hyperlink>
          </w:p>
          <w:p w14:paraId="7BD90C82" w14:textId="787FB2CE" w:rsidR="004C6A9B" w:rsidRDefault="00FC02E3">
            <w:pPr>
              <w:pStyle w:val="TOC1"/>
              <w:framePr w:wrap="around"/>
              <w:rPr>
                <w:rFonts w:asciiTheme="minorHAnsi" w:eastAsiaTheme="minorEastAsia" w:hAnsiTheme="minorHAnsi" w:cstheme="minorBidi"/>
                <w:b w:val="0"/>
                <w:bCs w:val="0"/>
                <w:color w:val="auto"/>
                <w:sz w:val="22"/>
                <w:szCs w:val="22"/>
              </w:rPr>
            </w:pPr>
            <w:hyperlink w:anchor="_Toc88488806" w:history="1">
              <w:r w:rsidR="004C6A9B" w:rsidRPr="00537920">
                <w:rPr>
                  <w:rStyle w:val="Hyperlink"/>
                </w:rPr>
                <w:t>8</w:t>
              </w:r>
              <w:r w:rsidR="004C6A9B">
                <w:rPr>
                  <w:rFonts w:asciiTheme="minorHAnsi" w:eastAsiaTheme="minorEastAsia" w:hAnsiTheme="minorHAnsi" w:cstheme="minorBidi"/>
                  <w:b w:val="0"/>
                  <w:bCs w:val="0"/>
                  <w:color w:val="auto"/>
                  <w:sz w:val="22"/>
                  <w:szCs w:val="22"/>
                </w:rPr>
                <w:tab/>
              </w:r>
              <w:r w:rsidR="004C6A9B" w:rsidRPr="00537920">
                <w:rPr>
                  <w:rStyle w:val="Hyperlink"/>
                </w:rPr>
                <w:t>Relevant</w:t>
              </w:r>
              <w:r w:rsidR="00B7388B">
                <w:rPr>
                  <w:rStyle w:val="Hyperlink"/>
                </w:rPr>
                <w:t xml:space="preserve"> </w:t>
              </w:r>
              <w:r w:rsidR="004C6A9B" w:rsidRPr="00537920">
                <w:rPr>
                  <w:rStyle w:val="Hyperlink"/>
                </w:rPr>
                <w:t>Objectives</w:t>
              </w:r>
              <w:r w:rsidR="004C6A9B">
                <w:rPr>
                  <w:webHidden/>
                </w:rPr>
                <w:tab/>
              </w:r>
              <w:r w:rsidR="004C6A9B">
                <w:rPr>
                  <w:webHidden/>
                </w:rPr>
                <w:fldChar w:fldCharType="begin"/>
              </w:r>
              <w:r w:rsidR="004C6A9B">
                <w:rPr>
                  <w:webHidden/>
                </w:rPr>
                <w:instrText xml:space="preserve"> PAGEREF _Toc88488806 \h </w:instrText>
              </w:r>
              <w:r w:rsidR="004C6A9B">
                <w:rPr>
                  <w:webHidden/>
                </w:rPr>
              </w:r>
              <w:r w:rsidR="004C6A9B">
                <w:rPr>
                  <w:webHidden/>
                </w:rPr>
                <w:fldChar w:fldCharType="separate"/>
              </w:r>
              <w:r w:rsidR="00076EFC">
                <w:rPr>
                  <w:webHidden/>
                </w:rPr>
                <w:t>17</w:t>
              </w:r>
              <w:r w:rsidR="004C6A9B">
                <w:rPr>
                  <w:webHidden/>
                </w:rPr>
                <w:fldChar w:fldCharType="end"/>
              </w:r>
            </w:hyperlink>
          </w:p>
          <w:p w14:paraId="50C1D5B4" w14:textId="2C8324DE" w:rsidR="004C6A9B" w:rsidRDefault="00FC02E3">
            <w:pPr>
              <w:pStyle w:val="TOC1"/>
              <w:framePr w:wrap="around"/>
              <w:rPr>
                <w:rFonts w:asciiTheme="minorHAnsi" w:eastAsiaTheme="minorEastAsia" w:hAnsiTheme="minorHAnsi" w:cstheme="minorBidi"/>
                <w:b w:val="0"/>
                <w:bCs w:val="0"/>
                <w:color w:val="auto"/>
                <w:sz w:val="22"/>
                <w:szCs w:val="22"/>
              </w:rPr>
            </w:pPr>
            <w:hyperlink w:anchor="_Toc88488807" w:history="1">
              <w:r w:rsidR="004C6A9B" w:rsidRPr="00537920">
                <w:rPr>
                  <w:rStyle w:val="Hyperlink"/>
                </w:rPr>
                <w:t>9</w:t>
              </w:r>
              <w:r w:rsidR="004C6A9B">
                <w:rPr>
                  <w:rFonts w:asciiTheme="minorHAnsi" w:eastAsiaTheme="minorEastAsia" w:hAnsiTheme="minorHAnsi" w:cstheme="minorBidi"/>
                  <w:b w:val="0"/>
                  <w:bCs w:val="0"/>
                  <w:color w:val="auto"/>
                  <w:sz w:val="22"/>
                  <w:szCs w:val="22"/>
                </w:rPr>
                <w:tab/>
              </w:r>
              <w:r w:rsidR="004C6A9B" w:rsidRPr="00537920">
                <w:rPr>
                  <w:rStyle w:val="Hyperlink"/>
                </w:rPr>
                <w:t>Code</w:t>
              </w:r>
              <w:r w:rsidR="00B7388B">
                <w:rPr>
                  <w:rStyle w:val="Hyperlink"/>
                </w:rPr>
                <w:t xml:space="preserve"> </w:t>
              </w:r>
              <w:r w:rsidR="004C6A9B" w:rsidRPr="00537920">
                <w:rPr>
                  <w:rStyle w:val="Hyperlink"/>
                </w:rPr>
                <w:t>Specific</w:t>
              </w:r>
              <w:r w:rsidR="00B7388B">
                <w:rPr>
                  <w:rStyle w:val="Hyperlink"/>
                </w:rPr>
                <w:t xml:space="preserve"> </w:t>
              </w:r>
              <w:r w:rsidR="004C6A9B" w:rsidRPr="00537920">
                <w:rPr>
                  <w:rStyle w:val="Hyperlink"/>
                </w:rPr>
                <w:t>Matters</w:t>
              </w:r>
              <w:r w:rsidR="004C6A9B">
                <w:rPr>
                  <w:webHidden/>
                </w:rPr>
                <w:tab/>
              </w:r>
              <w:r w:rsidR="004C6A9B">
                <w:rPr>
                  <w:webHidden/>
                </w:rPr>
                <w:fldChar w:fldCharType="begin"/>
              </w:r>
              <w:r w:rsidR="004C6A9B">
                <w:rPr>
                  <w:webHidden/>
                </w:rPr>
                <w:instrText xml:space="preserve"> PAGEREF _Toc88488807 \h </w:instrText>
              </w:r>
              <w:r w:rsidR="004C6A9B">
                <w:rPr>
                  <w:webHidden/>
                </w:rPr>
              </w:r>
              <w:r w:rsidR="004C6A9B">
                <w:rPr>
                  <w:webHidden/>
                </w:rPr>
                <w:fldChar w:fldCharType="separate"/>
              </w:r>
              <w:r w:rsidR="00076EFC">
                <w:rPr>
                  <w:webHidden/>
                </w:rPr>
                <w:t>17</w:t>
              </w:r>
              <w:r w:rsidR="004C6A9B">
                <w:rPr>
                  <w:webHidden/>
                </w:rPr>
                <w:fldChar w:fldCharType="end"/>
              </w:r>
            </w:hyperlink>
          </w:p>
          <w:p w14:paraId="37304B9C" w14:textId="6F480BF9" w:rsidR="004C6A9B" w:rsidRDefault="00FC02E3">
            <w:pPr>
              <w:pStyle w:val="TOC1"/>
              <w:framePr w:wrap="around"/>
              <w:rPr>
                <w:rFonts w:asciiTheme="minorHAnsi" w:eastAsiaTheme="minorEastAsia" w:hAnsiTheme="minorHAnsi" w:cstheme="minorBidi"/>
                <w:b w:val="0"/>
                <w:bCs w:val="0"/>
                <w:color w:val="auto"/>
                <w:sz w:val="22"/>
                <w:szCs w:val="22"/>
              </w:rPr>
            </w:pPr>
            <w:hyperlink w:anchor="_Toc88488808" w:history="1">
              <w:r w:rsidR="004C6A9B" w:rsidRPr="00537920">
                <w:rPr>
                  <w:rStyle w:val="Hyperlink"/>
                </w:rPr>
                <w:t>10</w:t>
              </w:r>
              <w:r w:rsidR="004C6A9B">
                <w:rPr>
                  <w:rFonts w:asciiTheme="minorHAnsi" w:eastAsiaTheme="minorEastAsia" w:hAnsiTheme="minorHAnsi" w:cstheme="minorBidi"/>
                  <w:b w:val="0"/>
                  <w:bCs w:val="0"/>
                  <w:color w:val="auto"/>
                  <w:sz w:val="22"/>
                  <w:szCs w:val="22"/>
                </w:rPr>
                <w:tab/>
              </w:r>
              <w:r w:rsidR="004C6A9B" w:rsidRPr="00537920">
                <w:rPr>
                  <w:rStyle w:val="Hyperlink"/>
                </w:rPr>
                <w:t>Impacts</w:t>
              </w:r>
              <w:r w:rsidR="00B7388B">
                <w:rPr>
                  <w:rStyle w:val="Hyperlink"/>
                </w:rPr>
                <w:t xml:space="preserve"> </w:t>
              </w:r>
              <w:r w:rsidR="004C6A9B" w:rsidRPr="00537920">
                <w:rPr>
                  <w:rStyle w:val="Hyperlink"/>
                </w:rPr>
                <w:t>&amp;</w:t>
              </w:r>
              <w:r w:rsidR="00B7388B">
                <w:rPr>
                  <w:rStyle w:val="Hyperlink"/>
                </w:rPr>
                <w:t xml:space="preserve"> </w:t>
              </w:r>
              <w:r w:rsidR="004C6A9B" w:rsidRPr="00537920">
                <w:rPr>
                  <w:rStyle w:val="Hyperlink"/>
                </w:rPr>
                <w:t>Other</w:t>
              </w:r>
              <w:r w:rsidR="00B7388B">
                <w:rPr>
                  <w:rStyle w:val="Hyperlink"/>
                </w:rPr>
                <w:t xml:space="preserve"> </w:t>
              </w:r>
              <w:r w:rsidR="004C6A9B" w:rsidRPr="00537920">
                <w:rPr>
                  <w:rStyle w:val="Hyperlink"/>
                </w:rPr>
                <w:t>Considerations</w:t>
              </w:r>
              <w:r w:rsidR="004C6A9B">
                <w:rPr>
                  <w:webHidden/>
                </w:rPr>
                <w:tab/>
              </w:r>
              <w:r w:rsidR="004C6A9B">
                <w:rPr>
                  <w:webHidden/>
                </w:rPr>
                <w:fldChar w:fldCharType="begin"/>
              </w:r>
              <w:r w:rsidR="004C6A9B">
                <w:rPr>
                  <w:webHidden/>
                </w:rPr>
                <w:instrText xml:space="preserve"> PAGEREF _Toc88488808 \h </w:instrText>
              </w:r>
              <w:r w:rsidR="004C6A9B">
                <w:rPr>
                  <w:webHidden/>
                </w:rPr>
              </w:r>
              <w:r w:rsidR="004C6A9B">
                <w:rPr>
                  <w:webHidden/>
                </w:rPr>
                <w:fldChar w:fldCharType="separate"/>
              </w:r>
              <w:r w:rsidR="00076EFC">
                <w:rPr>
                  <w:webHidden/>
                </w:rPr>
                <w:t>18</w:t>
              </w:r>
              <w:r w:rsidR="004C6A9B">
                <w:rPr>
                  <w:webHidden/>
                </w:rPr>
                <w:fldChar w:fldCharType="end"/>
              </w:r>
            </w:hyperlink>
          </w:p>
          <w:p w14:paraId="52D164C1" w14:textId="388CBD1C" w:rsidR="004C6A9B" w:rsidRDefault="00FC02E3">
            <w:pPr>
              <w:pStyle w:val="TOC1"/>
              <w:framePr w:wrap="around"/>
              <w:rPr>
                <w:rFonts w:asciiTheme="minorHAnsi" w:eastAsiaTheme="minorEastAsia" w:hAnsiTheme="minorHAnsi" w:cstheme="minorBidi"/>
                <w:b w:val="0"/>
                <w:bCs w:val="0"/>
                <w:color w:val="auto"/>
                <w:sz w:val="22"/>
                <w:szCs w:val="22"/>
              </w:rPr>
            </w:pPr>
            <w:hyperlink w:anchor="_Toc88488809" w:history="1">
              <w:r w:rsidR="004C6A9B" w:rsidRPr="00537920">
                <w:rPr>
                  <w:rStyle w:val="Hyperlink"/>
                </w:rPr>
                <w:t>11</w:t>
              </w:r>
              <w:r w:rsidR="004C6A9B">
                <w:rPr>
                  <w:rFonts w:asciiTheme="minorHAnsi" w:eastAsiaTheme="minorEastAsia" w:hAnsiTheme="minorHAnsi" w:cstheme="minorBidi"/>
                  <w:b w:val="0"/>
                  <w:bCs w:val="0"/>
                  <w:color w:val="auto"/>
                  <w:sz w:val="22"/>
                  <w:szCs w:val="22"/>
                </w:rPr>
                <w:tab/>
              </w:r>
              <w:r w:rsidR="004C6A9B" w:rsidRPr="00537920">
                <w:rPr>
                  <w:rStyle w:val="Hyperlink"/>
                </w:rPr>
                <w:t>Implementation</w:t>
              </w:r>
              <w:r w:rsidR="00B7388B">
                <w:rPr>
                  <w:rStyle w:val="Hyperlink"/>
                </w:rPr>
                <w:t xml:space="preserve"> </w:t>
              </w:r>
              <w:r w:rsidR="004C6A9B" w:rsidRPr="00537920">
                <w:rPr>
                  <w:rStyle w:val="Hyperlink"/>
                </w:rPr>
                <w:t>Date</w:t>
              </w:r>
              <w:r w:rsidR="004C6A9B">
                <w:rPr>
                  <w:webHidden/>
                </w:rPr>
                <w:tab/>
              </w:r>
              <w:r w:rsidR="004C6A9B">
                <w:rPr>
                  <w:webHidden/>
                </w:rPr>
                <w:fldChar w:fldCharType="begin"/>
              </w:r>
              <w:r w:rsidR="004C6A9B">
                <w:rPr>
                  <w:webHidden/>
                </w:rPr>
                <w:instrText xml:space="preserve"> PAGEREF _Toc88488809 \h </w:instrText>
              </w:r>
              <w:r w:rsidR="004C6A9B">
                <w:rPr>
                  <w:webHidden/>
                </w:rPr>
              </w:r>
              <w:r w:rsidR="004C6A9B">
                <w:rPr>
                  <w:webHidden/>
                </w:rPr>
                <w:fldChar w:fldCharType="separate"/>
              </w:r>
              <w:r w:rsidR="00076EFC">
                <w:rPr>
                  <w:webHidden/>
                </w:rPr>
                <w:t>19</w:t>
              </w:r>
              <w:r w:rsidR="004C6A9B">
                <w:rPr>
                  <w:webHidden/>
                </w:rPr>
                <w:fldChar w:fldCharType="end"/>
              </w:r>
            </w:hyperlink>
          </w:p>
          <w:p w14:paraId="46132C16" w14:textId="4A1599FE" w:rsidR="004C6A9B" w:rsidRDefault="00FC02E3">
            <w:pPr>
              <w:pStyle w:val="TOC1"/>
              <w:framePr w:wrap="around"/>
              <w:rPr>
                <w:rFonts w:asciiTheme="minorHAnsi" w:eastAsiaTheme="minorEastAsia" w:hAnsiTheme="minorHAnsi" w:cstheme="minorBidi"/>
                <w:b w:val="0"/>
                <w:bCs w:val="0"/>
                <w:color w:val="auto"/>
                <w:sz w:val="22"/>
                <w:szCs w:val="22"/>
              </w:rPr>
            </w:pPr>
            <w:hyperlink w:anchor="_Toc88488810" w:history="1">
              <w:r w:rsidR="004C6A9B" w:rsidRPr="00537920">
                <w:rPr>
                  <w:rStyle w:val="Hyperlink"/>
                </w:rPr>
                <w:t>12</w:t>
              </w:r>
              <w:r w:rsidR="004C6A9B">
                <w:rPr>
                  <w:rFonts w:asciiTheme="minorHAnsi" w:eastAsiaTheme="minorEastAsia" w:hAnsiTheme="minorHAnsi" w:cstheme="minorBidi"/>
                  <w:b w:val="0"/>
                  <w:bCs w:val="0"/>
                  <w:color w:val="auto"/>
                  <w:sz w:val="22"/>
                  <w:szCs w:val="22"/>
                </w:rPr>
                <w:tab/>
              </w:r>
              <w:r w:rsidR="004C6A9B" w:rsidRPr="00537920">
                <w:rPr>
                  <w:rStyle w:val="Hyperlink"/>
                </w:rPr>
                <w:t>Recommendations</w:t>
              </w:r>
              <w:r w:rsidR="004C6A9B">
                <w:rPr>
                  <w:webHidden/>
                </w:rPr>
                <w:tab/>
              </w:r>
              <w:r w:rsidR="004C6A9B">
                <w:rPr>
                  <w:webHidden/>
                </w:rPr>
                <w:fldChar w:fldCharType="begin"/>
              </w:r>
              <w:r w:rsidR="004C6A9B">
                <w:rPr>
                  <w:webHidden/>
                </w:rPr>
                <w:instrText xml:space="preserve"> PAGEREF _Toc88488810 \h </w:instrText>
              </w:r>
              <w:r w:rsidR="004C6A9B">
                <w:rPr>
                  <w:webHidden/>
                </w:rPr>
              </w:r>
              <w:r w:rsidR="004C6A9B">
                <w:rPr>
                  <w:webHidden/>
                </w:rPr>
                <w:fldChar w:fldCharType="separate"/>
              </w:r>
              <w:r w:rsidR="00076EFC">
                <w:rPr>
                  <w:webHidden/>
                </w:rPr>
                <w:t>19</w:t>
              </w:r>
              <w:r w:rsidR="004C6A9B">
                <w:rPr>
                  <w:webHidden/>
                </w:rPr>
                <w:fldChar w:fldCharType="end"/>
              </w:r>
            </w:hyperlink>
          </w:p>
          <w:p w14:paraId="688F1803" w14:textId="506F9F1C" w:rsidR="004C6A9B" w:rsidRDefault="00FC02E3">
            <w:pPr>
              <w:pStyle w:val="TOC1"/>
              <w:framePr w:wrap="around"/>
              <w:rPr>
                <w:rFonts w:asciiTheme="minorHAnsi" w:eastAsiaTheme="minorEastAsia" w:hAnsiTheme="minorHAnsi" w:cstheme="minorBidi"/>
                <w:b w:val="0"/>
                <w:bCs w:val="0"/>
                <w:color w:val="auto"/>
                <w:sz w:val="22"/>
                <w:szCs w:val="22"/>
              </w:rPr>
            </w:pPr>
            <w:hyperlink w:anchor="_Toc88488811" w:history="1">
              <w:r w:rsidR="004C6A9B" w:rsidRPr="00537920">
                <w:rPr>
                  <w:rStyle w:val="Hyperlink"/>
                </w:rPr>
                <w:t>13</w:t>
              </w:r>
              <w:r w:rsidR="004C6A9B">
                <w:rPr>
                  <w:rFonts w:asciiTheme="minorHAnsi" w:eastAsiaTheme="minorEastAsia" w:hAnsiTheme="minorHAnsi" w:cstheme="minorBidi"/>
                  <w:b w:val="0"/>
                  <w:bCs w:val="0"/>
                  <w:color w:val="auto"/>
                  <w:sz w:val="22"/>
                  <w:szCs w:val="22"/>
                </w:rPr>
                <w:tab/>
              </w:r>
              <w:r w:rsidR="004C6A9B" w:rsidRPr="00537920">
                <w:rPr>
                  <w:rStyle w:val="Hyperlink"/>
                </w:rPr>
                <w:t>Attachments</w:t>
              </w:r>
              <w:r w:rsidR="004C6A9B">
                <w:rPr>
                  <w:webHidden/>
                </w:rPr>
                <w:tab/>
              </w:r>
              <w:r w:rsidR="004C6A9B">
                <w:rPr>
                  <w:webHidden/>
                </w:rPr>
                <w:fldChar w:fldCharType="begin"/>
              </w:r>
              <w:r w:rsidR="004C6A9B">
                <w:rPr>
                  <w:webHidden/>
                </w:rPr>
                <w:instrText xml:space="preserve"> PAGEREF _Toc88488811 \h </w:instrText>
              </w:r>
              <w:r w:rsidR="004C6A9B">
                <w:rPr>
                  <w:webHidden/>
                </w:rPr>
              </w:r>
              <w:r w:rsidR="004C6A9B">
                <w:rPr>
                  <w:webHidden/>
                </w:rPr>
                <w:fldChar w:fldCharType="separate"/>
              </w:r>
              <w:r w:rsidR="00076EFC">
                <w:rPr>
                  <w:webHidden/>
                </w:rPr>
                <w:t>20</w:t>
              </w:r>
              <w:r w:rsidR="004C6A9B">
                <w:rPr>
                  <w:webHidden/>
                </w:rPr>
                <w:fldChar w:fldCharType="end"/>
              </w:r>
            </w:hyperlink>
          </w:p>
          <w:p w14:paraId="32DD5CD0" w14:textId="54992AFE" w:rsidR="009E48CC" w:rsidRPr="00EB32BB" w:rsidRDefault="004C6A9B" w:rsidP="009B60EF">
            <w:pPr>
              <w:pStyle w:val="TOCMOD"/>
              <w:keepLines/>
              <w:framePr w:hSpace="0" w:vSpace="0" w:wrap="auto" w:vAnchor="margin" w:yAlign="inline"/>
              <w:tabs>
                <w:tab w:val="clear" w:pos="382"/>
                <w:tab w:val="clear" w:pos="7655"/>
                <w:tab w:val="left" w:pos="5385"/>
              </w:tabs>
              <w:rPr>
                <w:rFonts w:cs="Arial"/>
              </w:rPr>
            </w:pPr>
            <w:r>
              <w:rPr>
                <w:rFonts w:cs="Arial"/>
              </w:rPr>
              <w:fldChar w:fldCharType="end"/>
            </w:r>
          </w:p>
          <w:p w14:paraId="713E6ACE" w14:textId="77777777" w:rsidR="009E48CC" w:rsidRPr="00AF7BAC" w:rsidRDefault="009E48CC" w:rsidP="00AF7BAC">
            <w:pPr>
              <w:pStyle w:val="Contents03"/>
              <w:rPr>
                <w:b/>
                <w:bCs w:val="0"/>
              </w:rPr>
            </w:pPr>
            <w:r w:rsidRPr="00AF7BAC">
              <w:rPr>
                <w:b/>
                <w:bCs w:val="0"/>
              </w:rPr>
              <w:t>Timetable</w:t>
            </w:r>
          </w:p>
          <w:p w14:paraId="02945979" w14:textId="5B28BFB5" w:rsidR="009E48CC" w:rsidRPr="00FF0C32" w:rsidRDefault="009E48CC" w:rsidP="009B60EF">
            <w:pPr>
              <w:keepLines/>
              <w:rPr>
                <w:szCs w:val="20"/>
                <w:lang w:val="en-US"/>
              </w:rPr>
            </w:pPr>
            <w:r w:rsidRPr="00FF0C32">
              <w:rPr>
                <w:szCs w:val="20"/>
                <w:lang w:val="en-US"/>
              </w:rPr>
              <w:t>The</w:t>
            </w:r>
            <w:r w:rsidR="00B7388B">
              <w:rPr>
                <w:szCs w:val="20"/>
                <w:lang w:val="en-US"/>
              </w:rPr>
              <w:t xml:space="preserve"> </w:t>
            </w:r>
            <w:r w:rsidRPr="00FF0C32">
              <w:rPr>
                <w:szCs w:val="20"/>
                <w:lang w:val="en-US"/>
              </w:rPr>
              <w:t>timetable</w:t>
            </w:r>
            <w:r w:rsidR="00B7388B">
              <w:rPr>
                <w:szCs w:val="20"/>
                <w:lang w:val="en-US"/>
              </w:rPr>
              <w:t xml:space="preserve"> </w:t>
            </w:r>
            <w:r w:rsidRPr="00FF0C32">
              <w:rPr>
                <w:szCs w:val="20"/>
                <w:lang w:val="en-US"/>
              </w:rPr>
              <w:t>for</w:t>
            </w:r>
            <w:r w:rsidR="00B7388B">
              <w:rPr>
                <w:szCs w:val="20"/>
                <w:lang w:val="en-US"/>
              </w:rPr>
              <w:t xml:space="preserve"> </w:t>
            </w:r>
            <w:r w:rsidRPr="00FF0C32">
              <w:rPr>
                <w:szCs w:val="20"/>
                <w:lang w:val="en-US"/>
              </w:rPr>
              <w:t>the</w:t>
            </w:r>
            <w:r w:rsidR="00B7388B">
              <w:rPr>
                <w:szCs w:val="20"/>
                <w:lang w:val="en-US"/>
              </w:rPr>
              <w:t xml:space="preserve"> </w:t>
            </w:r>
            <w:r w:rsidRPr="00FF0C32">
              <w:rPr>
                <w:szCs w:val="20"/>
                <w:lang w:val="en-US"/>
              </w:rPr>
              <w:t>progression</w:t>
            </w:r>
            <w:r w:rsidR="00B7388B">
              <w:rPr>
                <w:szCs w:val="20"/>
                <w:lang w:val="en-US"/>
              </w:rPr>
              <w:t xml:space="preserve"> </w:t>
            </w:r>
            <w:r w:rsidRPr="00FF0C32">
              <w:rPr>
                <w:szCs w:val="20"/>
                <w:lang w:val="en-US"/>
              </w:rPr>
              <w:t>of</w:t>
            </w:r>
            <w:r w:rsidR="00B7388B">
              <w:rPr>
                <w:szCs w:val="20"/>
                <w:lang w:val="en-US"/>
              </w:rPr>
              <w:t xml:space="preserve"> </w:t>
            </w:r>
            <w:r w:rsidRPr="00FF0C32">
              <w:rPr>
                <w:szCs w:val="20"/>
                <w:lang w:val="en-US"/>
              </w:rPr>
              <w:t>the</w:t>
            </w:r>
            <w:r w:rsidR="00B7388B">
              <w:rPr>
                <w:szCs w:val="20"/>
                <w:lang w:val="en-US"/>
              </w:rPr>
              <w:t xml:space="preserve"> </w:t>
            </w:r>
            <w:r w:rsidRPr="00FF0C32">
              <w:rPr>
                <w:szCs w:val="20"/>
                <w:lang w:val="en-US"/>
              </w:rPr>
              <w:t>CP</w:t>
            </w:r>
            <w:r w:rsidR="00B7388B">
              <w:rPr>
                <w:szCs w:val="20"/>
                <w:lang w:val="en-US"/>
              </w:rPr>
              <w:t xml:space="preserve"> </w:t>
            </w:r>
            <w:r w:rsidRPr="00FF0C32">
              <w:rPr>
                <w:szCs w:val="20"/>
                <w:lang w:val="en-US"/>
              </w:rPr>
              <w:t>is</w:t>
            </w:r>
            <w:r w:rsidR="00B7388B">
              <w:rPr>
                <w:szCs w:val="20"/>
                <w:lang w:val="en-US"/>
              </w:rPr>
              <w:t xml:space="preserve"> </w:t>
            </w:r>
            <w:r w:rsidRPr="00FF0C32">
              <w:rPr>
                <w:szCs w:val="20"/>
                <w:lang w:val="en-US"/>
              </w:rPr>
              <w:t>as</w:t>
            </w:r>
            <w:r w:rsidR="00B7388B">
              <w:rPr>
                <w:szCs w:val="20"/>
                <w:lang w:val="en-US"/>
              </w:rPr>
              <w:t xml:space="preserve"> </w:t>
            </w:r>
            <w:r w:rsidRPr="00FF0C32">
              <w:rPr>
                <w:szCs w:val="20"/>
                <w:lang w:val="en-US"/>
              </w:rPr>
              <w:t>follows:</w:t>
            </w:r>
          </w:p>
          <w:p w14:paraId="10393B85" w14:textId="49961BAD" w:rsidR="009E48CC" w:rsidRPr="005D1C6B" w:rsidRDefault="009E48CC" w:rsidP="009B60EF">
            <w:pPr>
              <w:pStyle w:val="Heading4"/>
              <w:keepLines/>
            </w:pPr>
            <w:r w:rsidRPr="00FF0C32">
              <w:t>Change</w:t>
            </w:r>
            <w:r w:rsidR="00B7388B">
              <w:t xml:space="preserve"> </w:t>
            </w:r>
            <w:r w:rsidRPr="00FF0C32">
              <w:t>Proposal</w:t>
            </w:r>
            <w:r w:rsidR="00B7388B">
              <w:t xml:space="preserve"> </w:t>
            </w:r>
            <w:r w:rsidRPr="00FF0C32">
              <w:t>timetable</w:t>
            </w:r>
          </w:p>
          <w:tbl>
            <w:tblPr>
              <w:tblW w:w="6821"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ook w:val="04A0" w:firstRow="1" w:lastRow="0" w:firstColumn="1" w:lastColumn="0" w:noHBand="0" w:noVBand="1"/>
            </w:tblPr>
            <w:tblGrid>
              <w:gridCol w:w="4147"/>
              <w:gridCol w:w="2674"/>
            </w:tblGrid>
            <w:tr w:rsidR="009E48CC" w:rsidRPr="00EB32BB" w14:paraId="7158AE4B" w14:textId="77777777" w:rsidTr="00717796">
              <w:tc>
                <w:tcPr>
                  <w:tcW w:w="4147" w:type="dxa"/>
                  <w:shd w:val="clear" w:color="auto" w:fill="BDD6EE"/>
                </w:tcPr>
                <w:p w14:paraId="7EAD1882" w14:textId="77777777" w:rsidR="009E48CC" w:rsidRPr="00FF0C32" w:rsidRDefault="009E48CC" w:rsidP="00D734DB">
                  <w:pPr>
                    <w:pStyle w:val="Heading4"/>
                  </w:pPr>
                  <w:r w:rsidRPr="00FF0C32">
                    <w:t>Activity</w:t>
                  </w:r>
                </w:p>
              </w:tc>
              <w:tc>
                <w:tcPr>
                  <w:tcW w:w="2674" w:type="dxa"/>
                  <w:shd w:val="clear" w:color="auto" w:fill="BDD6EE"/>
                  <w:vAlign w:val="center"/>
                </w:tcPr>
                <w:p w14:paraId="51923719" w14:textId="77777777" w:rsidR="009E48CC" w:rsidRPr="007F41DB" w:rsidRDefault="009E48CC" w:rsidP="00717796">
                  <w:pPr>
                    <w:pStyle w:val="Heading4"/>
                    <w:ind w:right="462"/>
                  </w:pPr>
                  <w:r w:rsidRPr="007F41DB">
                    <w:t>Date</w:t>
                  </w:r>
                </w:p>
              </w:tc>
            </w:tr>
            <w:tr w:rsidR="009E48CC" w:rsidRPr="00EB32BB" w14:paraId="44F08666" w14:textId="77777777" w:rsidTr="00717796">
              <w:tc>
                <w:tcPr>
                  <w:tcW w:w="4147" w:type="dxa"/>
                  <w:shd w:val="clear" w:color="auto" w:fill="auto"/>
                </w:tcPr>
                <w:p w14:paraId="722368E1" w14:textId="65A35E43" w:rsidR="009E48CC" w:rsidRPr="00EB32BB" w:rsidRDefault="009E48CC" w:rsidP="00D734DB">
                  <w:pPr>
                    <w:tabs>
                      <w:tab w:val="left" w:pos="171"/>
                    </w:tabs>
                    <w:spacing w:before="40" w:after="40"/>
                    <w:rPr>
                      <w:rFonts w:cs="Arial"/>
                      <w:szCs w:val="20"/>
                    </w:rPr>
                  </w:pPr>
                  <w:r w:rsidRPr="00EB32BB">
                    <w:rPr>
                      <w:rFonts w:cs="Arial"/>
                      <w:szCs w:val="20"/>
                    </w:rPr>
                    <w:t>Initial</w:t>
                  </w:r>
                  <w:r w:rsidR="00B7388B">
                    <w:rPr>
                      <w:rFonts w:cs="Arial"/>
                      <w:szCs w:val="20"/>
                    </w:rPr>
                    <w:t xml:space="preserve"> </w:t>
                  </w:r>
                  <w:r>
                    <w:rPr>
                      <w:rFonts w:cs="Arial"/>
                      <w:szCs w:val="20"/>
                    </w:rPr>
                    <w:t>Assessment</w:t>
                  </w:r>
                  <w:r w:rsidR="00B7388B">
                    <w:rPr>
                      <w:rFonts w:cs="Arial"/>
                      <w:szCs w:val="20"/>
                    </w:rPr>
                    <w:t xml:space="preserve"> </w:t>
                  </w:r>
                  <w:r>
                    <w:rPr>
                      <w:rFonts w:cs="Arial"/>
                      <w:szCs w:val="20"/>
                    </w:rPr>
                    <w:t>Report</w:t>
                  </w:r>
                </w:p>
              </w:tc>
              <w:tc>
                <w:tcPr>
                  <w:tcW w:w="2674" w:type="dxa"/>
                  <w:shd w:val="clear" w:color="auto" w:fill="auto"/>
                  <w:vAlign w:val="center"/>
                </w:tcPr>
                <w:p w14:paraId="537B86D5" w14:textId="4A863FAB" w:rsidR="009E48CC" w:rsidRPr="00EB32BB" w:rsidRDefault="009D5B96" w:rsidP="00717796">
                  <w:pPr>
                    <w:spacing w:before="40" w:after="40"/>
                    <w:ind w:right="462"/>
                    <w:rPr>
                      <w:rFonts w:cs="Arial"/>
                      <w:szCs w:val="20"/>
                    </w:rPr>
                  </w:pPr>
                  <w:r>
                    <w:rPr>
                      <w:rFonts w:cs="Arial"/>
                      <w:szCs w:val="20"/>
                    </w:rPr>
                    <w:t>11 May 2022</w:t>
                  </w:r>
                </w:p>
              </w:tc>
            </w:tr>
            <w:tr w:rsidR="009E48CC" w:rsidRPr="00EB32BB" w14:paraId="6C5B6F9A" w14:textId="77777777" w:rsidTr="00717796">
              <w:tc>
                <w:tcPr>
                  <w:tcW w:w="4147" w:type="dxa"/>
                  <w:shd w:val="clear" w:color="auto" w:fill="auto"/>
                </w:tcPr>
                <w:p w14:paraId="5A60DBE8" w14:textId="079A2D8D" w:rsidR="009E48CC" w:rsidRPr="00EB32BB" w:rsidRDefault="009E48CC" w:rsidP="00D734DB">
                  <w:pPr>
                    <w:tabs>
                      <w:tab w:val="left" w:pos="171"/>
                    </w:tabs>
                    <w:spacing w:before="40" w:after="40"/>
                    <w:rPr>
                      <w:rFonts w:cs="Arial"/>
                      <w:szCs w:val="20"/>
                    </w:rPr>
                  </w:pPr>
                  <w:r>
                    <w:rPr>
                      <w:rFonts w:cs="Arial"/>
                      <w:szCs w:val="20"/>
                    </w:rPr>
                    <w:t>Consultation</w:t>
                  </w:r>
                  <w:r w:rsidR="00B7388B">
                    <w:rPr>
                      <w:rFonts w:cs="Arial"/>
                      <w:szCs w:val="20"/>
                    </w:rPr>
                    <w:t xml:space="preserve"> </w:t>
                  </w:r>
                  <w:r>
                    <w:rPr>
                      <w:rFonts w:cs="Arial"/>
                      <w:szCs w:val="20"/>
                    </w:rPr>
                    <w:t>issued</w:t>
                  </w:r>
                  <w:r w:rsidR="00B7388B">
                    <w:rPr>
                      <w:rFonts w:cs="Arial"/>
                      <w:szCs w:val="20"/>
                    </w:rPr>
                    <w:t xml:space="preserve"> </w:t>
                  </w:r>
                  <w:r w:rsidRPr="00EB32BB">
                    <w:rPr>
                      <w:rFonts w:cs="Arial"/>
                      <w:szCs w:val="20"/>
                    </w:rPr>
                    <w:t>to</w:t>
                  </w:r>
                  <w:r w:rsidR="00B7388B">
                    <w:rPr>
                      <w:rFonts w:cs="Arial"/>
                      <w:szCs w:val="20"/>
                    </w:rPr>
                    <w:t xml:space="preserve"> </w:t>
                  </w:r>
                  <w:r w:rsidR="009D5B96">
                    <w:rPr>
                      <w:rFonts w:cs="Arial"/>
                      <w:szCs w:val="20"/>
                    </w:rPr>
                    <w:t xml:space="preserve">Industry </w:t>
                  </w:r>
                  <w:r w:rsidRPr="00EB32BB">
                    <w:rPr>
                      <w:rFonts w:cs="Arial"/>
                      <w:szCs w:val="20"/>
                    </w:rPr>
                    <w:t>P</w:t>
                  </w:r>
                  <w:r>
                    <w:rPr>
                      <w:rFonts w:cs="Arial"/>
                      <w:szCs w:val="20"/>
                    </w:rPr>
                    <w:t>art</w:t>
                  </w:r>
                  <w:r w:rsidR="009D5B96">
                    <w:rPr>
                      <w:rFonts w:cs="Arial"/>
                      <w:szCs w:val="20"/>
                    </w:rPr>
                    <w:t>icipants</w:t>
                  </w:r>
                </w:p>
              </w:tc>
              <w:tc>
                <w:tcPr>
                  <w:tcW w:w="2674" w:type="dxa"/>
                  <w:shd w:val="clear" w:color="auto" w:fill="auto"/>
                  <w:vAlign w:val="center"/>
                </w:tcPr>
                <w:p w14:paraId="50E13FDA" w14:textId="5E3FDE9D" w:rsidR="009E48CC" w:rsidRPr="00EB32BB" w:rsidRDefault="009D5B96" w:rsidP="00717796">
                  <w:pPr>
                    <w:spacing w:before="40" w:after="40"/>
                    <w:ind w:right="462"/>
                    <w:rPr>
                      <w:rFonts w:cs="Arial"/>
                      <w:szCs w:val="20"/>
                    </w:rPr>
                  </w:pPr>
                  <w:r>
                    <w:rPr>
                      <w:rFonts w:cs="Arial"/>
                      <w:szCs w:val="20"/>
                    </w:rPr>
                    <w:t>12 August 2022</w:t>
                  </w:r>
                </w:p>
              </w:tc>
            </w:tr>
            <w:tr w:rsidR="009E48CC" w:rsidRPr="00EB32BB" w14:paraId="55C6D020" w14:textId="77777777" w:rsidTr="00717796">
              <w:tc>
                <w:tcPr>
                  <w:tcW w:w="4147" w:type="dxa"/>
                  <w:shd w:val="clear" w:color="auto" w:fill="auto"/>
                </w:tcPr>
                <w:p w14:paraId="0AD545E2" w14:textId="4CE389C0" w:rsidR="009E48CC" w:rsidRPr="00EB32BB" w:rsidRDefault="009E48CC" w:rsidP="00D734DB">
                  <w:pPr>
                    <w:tabs>
                      <w:tab w:val="left" w:pos="171"/>
                    </w:tabs>
                    <w:spacing w:before="40" w:after="40"/>
                    <w:rPr>
                      <w:rFonts w:cs="Arial"/>
                      <w:szCs w:val="20"/>
                    </w:rPr>
                  </w:pPr>
                  <w:r>
                    <w:rPr>
                      <w:rFonts w:cs="Arial"/>
                      <w:szCs w:val="20"/>
                    </w:rPr>
                    <w:t>Change</w:t>
                  </w:r>
                  <w:r w:rsidR="00B7388B">
                    <w:rPr>
                      <w:rFonts w:cs="Arial"/>
                      <w:szCs w:val="20"/>
                    </w:rPr>
                    <w:t xml:space="preserve"> </w:t>
                  </w:r>
                  <w:r w:rsidRPr="00EB32BB">
                    <w:rPr>
                      <w:rFonts w:cs="Arial"/>
                      <w:szCs w:val="20"/>
                    </w:rPr>
                    <w:t>Report</w:t>
                  </w:r>
                  <w:r w:rsidR="00B7388B">
                    <w:rPr>
                      <w:rFonts w:cs="Arial"/>
                      <w:szCs w:val="20"/>
                    </w:rPr>
                    <w:t xml:space="preserve"> </w:t>
                  </w:r>
                  <w:r w:rsidR="00EC7380">
                    <w:rPr>
                      <w:rFonts w:cs="Arial"/>
                      <w:szCs w:val="20"/>
                    </w:rPr>
                    <w:t>Approved by Panel</w:t>
                  </w:r>
                </w:p>
              </w:tc>
              <w:tc>
                <w:tcPr>
                  <w:tcW w:w="2674" w:type="dxa"/>
                  <w:shd w:val="clear" w:color="auto" w:fill="auto"/>
                  <w:vAlign w:val="center"/>
                </w:tcPr>
                <w:p w14:paraId="32E6A7F9" w14:textId="00254392" w:rsidR="009E48CC" w:rsidRPr="00EB32BB" w:rsidRDefault="00EC7380" w:rsidP="00717796">
                  <w:pPr>
                    <w:spacing w:before="40" w:after="40"/>
                    <w:ind w:right="462"/>
                    <w:rPr>
                      <w:rFonts w:cs="Arial"/>
                      <w:szCs w:val="20"/>
                    </w:rPr>
                  </w:pPr>
                  <w:r>
                    <w:rPr>
                      <w:rFonts w:cs="Arial"/>
                      <w:szCs w:val="20"/>
                    </w:rPr>
                    <w:t>05 October 2022</w:t>
                  </w:r>
                </w:p>
              </w:tc>
            </w:tr>
            <w:tr w:rsidR="00C30383" w:rsidRPr="00EB32BB" w14:paraId="53C52818" w14:textId="77777777" w:rsidTr="00717796">
              <w:tc>
                <w:tcPr>
                  <w:tcW w:w="4147" w:type="dxa"/>
                  <w:shd w:val="clear" w:color="auto" w:fill="auto"/>
                </w:tcPr>
                <w:p w14:paraId="472B3F34" w14:textId="387A575A" w:rsidR="00C30383" w:rsidRPr="00EB32BB" w:rsidRDefault="00C30383" w:rsidP="00C30383">
                  <w:pPr>
                    <w:tabs>
                      <w:tab w:val="left" w:pos="171"/>
                    </w:tabs>
                    <w:spacing w:before="40" w:after="40"/>
                    <w:rPr>
                      <w:rFonts w:cs="Arial"/>
                      <w:szCs w:val="20"/>
                    </w:rPr>
                  </w:pPr>
                  <w:r>
                    <w:rPr>
                      <w:rFonts w:cs="Arial"/>
                      <w:szCs w:val="20"/>
                    </w:rPr>
                    <w:t>Change</w:t>
                  </w:r>
                  <w:r w:rsidR="00B7388B">
                    <w:rPr>
                      <w:rFonts w:cs="Arial"/>
                      <w:szCs w:val="20"/>
                    </w:rPr>
                    <w:t xml:space="preserve"> </w:t>
                  </w:r>
                  <w:r w:rsidRPr="00EB32BB">
                    <w:rPr>
                      <w:rFonts w:cs="Arial"/>
                      <w:szCs w:val="20"/>
                    </w:rPr>
                    <w:t>Report</w:t>
                  </w:r>
                  <w:r w:rsidR="00B7388B">
                    <w:rPr>
                      <w:rFonts w:cs="Arial"/>
                      <w:szCs w:val="20"/>
                    </w:rPr>
                    <w:t xml:space="preserve"> </w:t>
                  </w:r>
                  <w:r w:rsidRPr="00EB32BB">
                    <w:rPr>
                      <w:rFonts w:cs="Arial"/>
                      <w:szCs w:val="20"/>
                    </w:rPr>
                    <w:t>issued</w:t>
                  </w:r>
                  <w:r w:rsidR="00B7388B">
                    <w:rPr>
                      <w:rFonts w:cs="Arial"/>
                      <w:szCs w:val="20"/>
                    </w:rPr>
                    <w:t xml:space="preserve"> </w:t>
                  </w:r>
                  <w:r>
                    <w:rPr>
                      <w:rFonts w:cs="Arial"/>
                      <w:szCs w:val="20"/>
                    </w:rPr>
                    <w:t>for</w:t>
                  </w:r>
                  <w:r w:rsidR="00B7388B">
                    <w:rPr>
                      <w:rFonts w:cs="Arial"/>
                      <w:szCs w:val="20"/>
                    </w:rPr>
                    <w:t xml:space="preserve"> </w:t>
                  </w:r>
                  <w:r>
                    <w:rPr>
                      <w:rFonts w:cs="Arial"/>
                      <w:szCs w:val="20"/>
                    </w:rPr>
                    <w:t>Voting</w:t>
                  </w:r>
                </w:p>
              </w:tc>
              <w:tc>
                <w:tcPr>
                  <w:tcW w:w="2674" w:type="dxa"/>
                  <w:shd w:val="clear" w:color="auto" w:fill="auto"/>
                  <w:vAlign w:val="center"/>
                </w:tcPr>
                <w:p w14:paraId="61249717" w14:textId="58D13D1F" w:rsidR="00C30383" w:rsidRPr="00EB32BB" w:rsidRDefault="008A20C6" w:rsidP="00717796">
                  <w:pPr>
                    <w:spacing w:before="40" w:after="40"/>
                    <w:ind w:right="462"/>
                    <w:rPr>
                      <w:rFonts w:cs="Arial"/>
                      <w:szCs w:val="20"/>
                    </w:rPr>
                  </w:pPr>
                  <w:r>
                    <w:rPr>
                      <w:rFonts w:cs="Arial"/>
                      <w:szCs w:val="20"/>
                    </w:rPr>
                    <w:t>05 October 2022</w:t>
                  </w:r>
                </w:p>
              </w:tc>
            </w:tr>
            <w:tr w:rsidR="009E48CC" w:rsidRPr="00EB32BB" w14:paraId="4D6FD202" w14:textId="77777777" w:rsidTr="00717796">
              <w:tc>
                <w:tcPr>
                  <w:tcW w:w="4147" w:type="dxa"/>
                  <w:shd w:val="clear" w:color="auto" w:fill="auto"/>
                </w:tcPr>
                <w:p w14:paraId="4D9FF949" w14:textId="4D551673" w:rsidR="009E48CC" w:rsidRPr="00EB32BB" w:rsidRDefault="009E48CC" w:rsidP="00D734DB">
                  <w:pPr>
                    <w:tabs>
                      <w:tab w:val="left" w:pos="171"/>
                    </w:tabs>
                    <w:spacing w:before="40" w:after="40"/>
                    <w:rPr>
                      <w:rFonts w:cs="Arial"/>
                      <w:szCs w:val="20"/>
                    </w:rPr>
                  </w:pPr>
                  <w:r>
                    <w:rPr>
                      <w:rFonts w:cs="Arial"/>
                      <w:szCs w:val="20"/>
                    </w:rPr>
                    <w:t>Party</w:t>
                  </w:r>
                  <w:r w:rsidR="00B7388B">
                    <w:rPr>
                      <w:rFonts w:cs="Arial"/>
                      <w:szCs w:val="20"/>
                    </w:rPr>
                    <w:t xml:space="preserve"> </w:t>
                  </w:r>
                  <w:r>
                    <w:rPr>
                      <w:rFonts w:cs="Arial"/>
                      <w:szCs w:val="20"/>
                    </w:rPr>
                    <w:t>Voting</w:t>
                  </w:r>
                  <w:r w:rsidR="00B7388B">
                    <w:rPr>
                      <w:rFonts w:cs="Arial"/>
                      <w:szCs w:val="20"/>
                    </w:rPr>
                    <w:t xml:space="preserve"> </w:t>
                  </w:r>
                  <w:r>
                    <w:rPr>
                      <w:rFonts w:cs="Arial"/>
                      <w:szCs w:val="20"/>
                    </w:rPr>
                    <w:t>Ends</w:t>
                  </w:r>
                </w:p>
              </w:tc>
              <w:tc>
                <w:tcPr>
                  <w:tcW w:w="2674" w:type="dxa"/>
                  <w:shd w:val="clear" w:color="auto" w:fill="auto"/>
                  <w:vAlign w:val="center"/>
                </w:tcPr>
                <w:p w14:paraId="0D2B33D3" w14:textId="0323976E" w:rsidR="009E48CC" w:rsidRPr="00EB32BB" w:rsidRDefault="008A20C6" w:rsidP="00717796">
                  <w:pPr>
                    <w:spacing w:before="40" w:after="40"/>
                    <w:ind w:right="462"/>
                    <w:rPr>
                      <w:rFonts w:cs="Arial"/>
                      <w:szCs w:val="20"/>
                    </w:rPr>
                  </w:pPr>
                  <w:r>
                    <w:rPr>
                      <w:rFonts w:cs="Arial"/>
                      <w:szCs w:val="20"/>
                    </w:rPr>
                    <w:t>19 October 2022</w:t>
                  </w:r>
                </w:p>
              </w:tc>
            </w:tr>
            <w:tr w:rsidR="004C6A9B" w:rsidRPr="00EB32BB" w14:paraId="03DF7DFC" w14:textId="77777777" w:rsidTr="00717796">
              <w:tc>
                <w:tcPr>
                  <w:tcW w:w="4147" w:type="dxa"/>
                  <w:shd w:val="clear" w:color="auto" w:fill="auto"/>
                </w:tcPr>
                <w:p w14:paraId="55D884F2" w14:textId="2D7412C5" w:rsidR="004C6A9B" w:rsidRPr="00EB32BB" w:rsidRDefault="004C6A9B" w:rsidP="004C6A9B">
                  <w:pPr>
                    <w:tabs>
                      <w:tab w:val="left" w:pos="171"/>
                    </w:tabs>
                    <w:spacing w:before="40" w:after="40"/>
                    <w:rPr>
                      <w:rFonts w:cs="Arial"/>
                      <w:szCs w:val="20"/>
                    </w:rPr>
                  </w:pPr>
                  <w:r>
                    <w:rPr>
                      <w:rFonts w:cs="Arial"/>
                      <w:szCs w:val="20"/>
                    </w:rPr>
                    <w:t>Change</w:t>
                  </w:r>
                  <w:r w:rsidR="00B7388B">
                    <w:rPr>
                      <w:rFonts w:cs="Arial"/>
                      <w:szCs w:val="20"/>
                    </w:rPr>
                    <w:t xml:space="preserve"> </w:t>
                  </w:r>
                  <w:r>
                    <w:rPr>
                      <w:rFonts w:cs="Arial"/>
                      <w:szCs w:val="20"/>
                    </w:rPr>
                    <w:t>Declaration</w:t>
                  </w:r>
                  <w:r w:rsidR="00B7388B">
                    <w:rPr>
                      <w:rFonts w:cs="Arial"/>
                      <w:szCs w:val="20"/>
                    </w:rPr>
                    <w:t xml:space="preserve"> </w:t>
                  </w:r>
                  <w:r>
                    <w:rPr>
                      <w:rFonts w:cs="Arial"/>
                      <w:szCs w:val="20"/>
                    </w:rPr>
                    <w:t>issued</w:t>
                  </w:r>
                  <w:r w:rsidR="00B7388B">
                    <w:rPr>
                      <w:rFonts w:cs="Arial"/>
                      <w:szCs w:val="20"/>
                    </w:rPr>
                    <w:t xml:space="preserve"> </w:t>
                  </w:r>
                  <w:r>
                    <w:rPr>
                      <w:rFonts w:cs="Arial"/>
                      <w:szCs w:val="20"/>
                    </w:rPr>
                    <w:t>to</w:t>
                  </w:r>
                  <w:r w:rsidR="00B7388B">
                    <w:rPr>
                      <w:rFonts w:cs="Arial"/>
                      <w:szCs w:val="20"/>
                    </w:rPr>
                    <w:t xml:space="preserve"> </w:t>
                  </w:r>
                  <w:r>
                    <w:rPr>
                      <w:rFonts w:cs="Arial"/>
                      <w:szCs w:val="20"/>
                    </w:rPr>
                    <w:t>Authority</w:t>
                  </w:r>
                </w:p>
              </w:tc>
              <w:tc>
                <w:tcPr>
                  <w:tcW w:w="2674" w:type="dxa"/>
                  <w:shd w:val="clear" w:color="auto" w:fill="auto"/>
                  <w:vAlign w:val="center"/>
                </w:tcPr>
                <w:p w14:paraId="6E71192B" w14:textId="1459514D" w:rsidR="004C6A9B" w:rsidRPr="00EB32BB" w:rsidRDefault="008A20C6" w:rsidP="00717796">
                  <w:pPr>
                    <w:spacing w:before="40" w:after="40"/>
                    <w:ind w:right="462"/>
                    <w:rPr>
                      <w:rFonts w:cs="Arial"/>
                      <w:szCs w:val="20"/>
                    </w:rPr>
                  </w:pPr>
                  <w:r>
                    <w:rPr>
                      <w:rFonts w:cs="Arial"/>
                      <w:szCs w:val="20"/>
                    </w:rPr>
                    <w:t>20 October 2022</w:t>
                  </w:r>
                </w:p>
              </w:tc>
            </w:tr>
            <w:tr w:rsidR="00D734DB" w:rsidRPr="00EB32BB" w14:paraId="3BDB8CC4" w14:textId="77777777" w:rsidTr="00717796">
              <w:tc>
                <w:tcPr>
                  <w:tcW w:w="4147" w:type="dxa"/>
                  <w:shd w:val="clear" w:color="auto" w:fill="auto"/>
                </w:tcPr>
                <w:p w14:paraId="23C0872B" w14:textId="4EBB82C7" w:rsidR="00D734DB" w:rsidRDefault="00D734DB" w:rsidP="00D734DB">
                  <w:pPr>
                    <w:tabs>
                      <w:tab w:val="left" w:pos="171"/>
                    </w:tabs>
                    <w:spacing w:before="40" w:after="40"/>
                    <w:rPr>
                      <w:rFonts w:cs="Arial"/>
                      <w:szCs w:val="20"/>
                    </w:rPr>
                  </w:pPr>
                  <w:r w:rsidRPr="00500B96">
                    <w:t>Authority</w:t>
                  </w:r>
                  <w:r w:rsidR="00B7388B">
                    <w:t xml:space="preserve"> </w:t>
                  </w:r>
                  <w:r w:rsidRPr="00500B96">
                    <w:t>Decision</w:t>
                  </w:r>
                </w:p>
              </w:tc>
              <w:tc>
                <w:tcPr>
                  <w:tcW w:w="2674" w:type="dxa"/>
                  <w:shd w:val="clear" w:color="auto" w:fill="auto"/>
                </w:tcPr>
                <w:p w14:paraId="2C0E4E38" w14:textId="0EDD060D" w:rsidR="00D734DB" w:rsidRDefault="00C30383" w:rsidP="00717796">
                  <w:pPr>
                    <w:spacing w:before="40" w:after="40"/>
                    <w:ind w:right="462"/>
                    <w:rPr>
                      <w:rFonts w:cs="Arial"/>
                      <w:szCs w:val="20"/>
                    </w:rPr>
                  </w:pPr>
                  <w:r>
                    <w:t>TBC</w:t>
                  </w:r>
                  <w:r w:rsidR="00B7388B">
                    <w:t xml:space="preserve"> </w:t>
                  </w:r>
                </w:p>
              </w:tc>
            </w:tr>
            <w:tr w:rsidR="00D734DB" w:rsidRPr="00EB32BB" w14:paraId="6C039B28" w14:textId="77777777" w:rsidTr="00717796">
              <w:tc>
                <w:tcPr>
                  <w:tcW w:w="4147" w:type="dxa"/>
                  <w:shd w:val="clear" w:color="auto" w:fill="auto"/>
                </w:tcPr>
                <w:p w14:paraId="3BE0C054" w14:textId="6F55D672" w:rsidR="00D734DB" w:rsidRDefault="00D734DB" w:rsidP="00D734DB">
                  <w:pPr>
                    <w:tabs>
                      <w:tab w:val="left" w:pos="171"/>
                    </w:tabs>
                    <w:spacing w:before="40" w:after="40"/>
                    <w:rPr>
                      <w:rFonts w:cs="Arial"/>
                      <w:szCs w:val="20"/>
                    </w:rPr>
                  </w:pPr>
                  <w:r w:rsidRPr="00500B96">
                    <w:t>Implementation</w:t>
                  </w:r>
                  <w:r w:rsidR="00B7388B">
                    <w:t xml:space="preserve"> </w:t>
                  </w:r>
                  <w:r w:rsidRPr="00500B96">
                    <w:t>Date</w:t>
                  </w:r>
                </w:p>
              </w:tc>
              <w:tc>
                <w:tcPr>
                  <w:tcW w:w="2674" w:type="dxa"/>
                  <w:shd w:val="clear" w:color="auto" w:fill="auto"/>
                </w:tcPr>
                <w:p w14:paraId="383F35E6" w14:textId="2C1E82F3" w:rsidR="00D734DB" w:rsidRDefault="008A20C6" w:rsidP="00717796">
                  <w:pPr>
                    <w:spacing w:before="40" w:after="40"/>
                    <w:ind w:right="462"/>
                    <w:rPr>
                      <w:rFonts w:cs="Arial"/>
                      <w:szCs w:val="20"/>
                    </w:rPr>
                  </w:pPr>
                  <w:r>
                    <w:t>01 April 2023</w:t>
                  </w:r>
                </w:p>
              </w:tc>
            </w:tr>
          </w:tbl>
          <w:p w14:paraId="7A97B80C" w14:textId="77777777" w:rsidR="009E48CC" w:rsidRPr="00EB32BB" w:rsidRDefault="009E48CC" w:rsidP="009B60EF">
            <w:pPr>
              <w:pStyle w:val="BodyTextFirstIndent"/>
              <w:keepLines/>
              <w:ind w:firstLine="0"/>
              <w:rPr>
                <w:rFonts w:cs="Arial"/>
              </w:rPr>
            </w:pPr>
          </w:p>
        </w:tc>
        <w:tc>
          <w:tcPr>
            <w:tcW w:w="1653" w:type="pct"/>
            <w:gridSpan w:val="2"/>
            <w:tcBorders>
              <w:top w:val="single" w:sz="4" w:space="0" w:color="4A8958"/>
              <w:left w:val="single" w:sz="4" w:space="0" w:color="4A8958"/>
              <w:bottom w:val="single" w:sz="4" w:space="0" w:color="4A8958"/>
              <w:right w:val="single" w:sz="4" w:space="0" w:color="4A8958"/>
            </w:tcBorders>
            <w:shd w:val="clear" w:color="auto" w:fill="auto"/>
          </w:tcPr>
          <w:p w14:paraId="297C99EC" w14:textId="5D67EF72" w:rsidR="009E48CC" w:rsidRPr="00EB32BB" w:rsidRDefault="009E48CC" w:rsidP="009B60EF">
            <w:pPr>
              <w:pStyle w:val="BodyText"/>
              <w:keepLines/>
              <w:spacing w:before="60" w:after="60" w:line="240" w:lineRule="auto"/>
              <w:rPr>
                <w:rFonts w:cs="Arial"/>
                <w:szCs w:val="20"/>
              </w:rPr>
            </w:pPr>
            <w:r w:rsidRPr="00AF30A5">
              <w:rPr>
                <w:rFonts w:cs="Arial"/>
                <w:noProof/>
                <w:szCs w:val="20"/>
              </w:rPr>
              <w:drawing>
                <wp:inline distT="0" distB="0" distL="0" distR="0" wp14:anchorId="437EEF3B" wp14:editId="77AC85FE">
                  <wp:extent cx="285750" cy="285750"/>
                  <wp:effectExtent l="0" t="0" r="0" b="0"/>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B7388B">
              <w:rPr>
                <w:rFonts w:cs="Arial"/>
                <w:b/>
                <w:color w:val="008576"/>
                <w:szCs w:val="20"/>
              </w:rPr>
              <w:t xml:space="preserve"> </w:t>
            </w:r>
            <w:r w:rsidRPr="00EB32BB">
              <w:rPr>
                <w:rFonts w:cs="Arial"/>
                <w:b/>
                <w:color w:val="008576"/>
                <w:szCs w:val="20"/>
              </w:rPr>
              <w:t>Any</w:t>
            </w:r>
            <w:r w:rsidR="00B7388B">
              <w:rPr>
                <w:rFonts w:cs="Arial"/>
                <w:b/>
                <w:color w:val="008576"/>
                <w:szCs w:val="20"/>
              </w:rPr>
              <w:t xml:space="preserve"> </w:t>
            </w:r>
            <w:r w:rsidRPr="00EB32BB">
              <w:rPr>
                <w:rFonts w:cs="Arial"/>
                <w:b/>
                <w:color w:val="008576"/>
                <w:szCs w:val="20"/>
              </w:rPr>
              <w:t>questions?</w:t>
            </w:r>
          </w:p>
        </w:tc>
      </w:tr>
      <w:tr w:rsidR="009E48CC" w:rsidRPr="00EB32BB" w14:paraId="1661C8FA" w14:textId="77777777" w:rsidTr="005D5945">
        <w:tblPrEx>
          <w:shd w:val="clear" w:color="auto" w:fill="auto"/>
          <w:tblCellMar>
            <w:left w:w="108" w:type="dxa"/>
            <w:right w:w="108" w:type="dxa"/>
          </w:tblCellMar>
          <w:tblLook w:val="04A0" w:firstRow="1" w:lastRow="0" w:firstColumn="1" w:lastColumn="0" w:noHBand="0" w:noVBand="1"/>
        </w:tblPrEx>
        <w:trPr>
          <w:trHeight w:val="20"/>
          <w:jc w:val="center"/>
        </w:trPr>
        <w:tc>
          <w:tcPr>
            <w:tcW w:w="3347" w:type="pct"/>
            <w:gridSpan w:val="2"/>
            <w:vMerge/>
            <w:tcBorders>
              <w:left w:val="single" w:sz="4" w:space="0" w:color="4A8958"/>
              <w:bottom w:val="single" w:sz="4" w:space="0" w:color="4A8958"/>
              <w:right w:val="single" w:sz="4" w:space="0" w:color="4A8958"/>
            </w:tcBorders>
            <w:shd w:val="clear" w:color="auto" w:fill="auto"/>
          </w:tcPr>
          <w:p w14:paraId="5A943555" w14:textId="77777777" w:rsidR="009E48CC" w:rsidRPr="00EB32BB" w:rsidRDefault="009E48CC" w:rsidP="009B60EF">
            <w:pPr>
              <w:pStyle w:val="Contents01"/>
              <w:keepNext w:val="0"/>
              <w:keepLines/>
              <w:rPr>
                <w:noProof/>
              </w:rPr>
            </w:pPr>
          </w:p>
        </w:tc>
        <w:tc>
          <w:tcPr>
            <w:tcW w:w="1653" w:type="pct"/>
            <w:gridSpan w:val="2"/>
            <w:tcBorders>
              <w:top w:val="single" w:sz="4" w:space="0" w:color="4A8958"/>
              <w:left w:val="single" w:sz="4" w:space="0" w:color="4A8958"/>
              <w:bottom w:val="single" w:sz="4" w:space="0" w:color="4A8958"/>
              <w:right w:val="single" w:sz="4" w:space="0" w:color="4A8958"/>
            </w:tcBorders>
            <w:shd w:val="clear" w:color="auto" w:fill="auto"/>
          </w:tcPr>
          <w:p w14:paraId="02CEDF84" w14:textId="77777777" w:rsidR="009E48CC" w:rsidRDefault="009E48CC" w:rsidP="009B60EF">
            <w:pPr>
              <w:keepLines/>
              <w:spacing w:before="60" w:after="60" w:line="240" w:lineRule="auto"/>
              <w:rPr>
                <w:rFonts w:cs="Arial"/>
                <w:color w:val="008576"/>
                <w:szCs w:val="20"/>
              </w:rPr>
            </w:pPr>
            <w:r>
              <w:rPr>
                <w:rFonts w:cs="Arial"/>
                <w:color w:val="008576"/>
                <w:szCs w:val="20"/>
              </w:rPr>
              <w:t>Contact:</w:t>
            </w:r>
          </w:p>
          <w:p w14:paraId="55617211" w14:textId="4C2A2A81" w:rsidR="009E48CC" w:rsidRPr="00EB32BB" w:rsidRDefault="009E48CC" w:rsidP="009B60EF">
            <w:pPr>
              <w:pStyle w:val="BodyText"/>
              <w:keepLines/>
              <w:spacing w:before="60" w:after="60" w:line="240" w:lineRule="auto"/>
              <w:rPr>
                <w:rFonts w:cs="Arial"/>
                <w:color w:val="008576"/>
                <w:szCs w:val="20"/>
              </w:rPr>
            </w:pPr>
            <w:r>
              <w:rPr>
                <w:rFonts w:cs="Arial"/>
                <w:b/>
                <w:color w:val="008576"/>
                <w:szCs w:val="20"/>
              </w:rPr>
              <w:t>Code</w:t>
            </w:r>
            <w:r w:rsidR="00B7388B">
              <w:rPr>
                <w:rFonts w:cs="Arial"/>
                <w:b/>
                <w:color w:val="008576"/>
                <w:szCs w:val="20"/>
              </w:rPr>
              <w:t xml:space="preserve"> </w:t>
            </w:r>
            <w:r>
              <w:rPr>
                <w:rFonts w:cs="Arial"/>
                <w:b/>
                <w:color w:val="008576"/>
                <w:szCs w:val="20"/>
              </w:rPr>
              <w:t>Administrator</w:t>
            </w:r>
          </w:p>
        </w:tc>
      </w:tr>
      <w:tr w:rsidR="009E48CC" w:rsidRPr="00EB32BB" w14:paraId="5C50F50D" w14:textId="77777777" w:rsidTr="005D5945">
        <w:tblPrEx>
          <w:shd w:val="clear" w:color="auto" w:fill="auto"/>
          <w:tblCellMar>
            <w:left w:w="108" w:type="dxa"/>
            <w:right w:w="108" w:type="dxa"/>
          </w:tblCellMar>
          <w:tblLook w:val="04A0" w:firstRow="1" w:lastRow="0" w:firstColumn="1" w:lastColumn="0" w:noHBand="0" w:noVBand="1"/>
        </w:tblPrEx>
        <w:trPr>
          <w:trHeight w:val="20"/>
          <w:jc w:val="center"/>
        </w:trPr>
        <w:tc>
          <w:tcPr>
            <w:tcW w:w="3347" w:type="pct"/>
            <w:gridSpan w:val="2"/>
            <w:vMerge/>
            <w:tcBorders>
              <w:left w:val="single" w:sz="4" w:space="0" w:color="4A8958"/>
              <w:bottom w:val="single" w:sz="4" w:space="0" w:color="4A8958"/>
              <w:right w:val="single" w:sz="4" w:space="0" w:color="4A8958"/>
            </w:tcBorders>
            <w:shd w:val="clear" w:color="auto" w:fill="auto"/>
          </w:tcPr>
          <w:p w14:paraId="4067DE49" w14:textId="77777777" w:rsidR="009E48CC" w:rsidRPr="00EB32BB" w:rsidRDefault="009E48CC" w:rsidP="009B60EF">
            <w:pPr>
              <w:pStyle w:val="Contents01"/>
              <w:keepNext w:val="0"/>
              <w:keepLines/>
              <w:rPr>
                <w:noProof/>
              </w:rPr>
            </w:pPr>
          </w:p>
        </w:tc>
        <w:tc>
          <w:tcPr>
            <w:tcW w:w="1653" w:type="pct"/>
            <w:gridSpan w:val="2"/>
            <w:tcBorders>
              <w:top w:val="single" w:sz="4" w:space="0" w:color="4A8958"/>
              <w:left w:val="single" w:sz="4" w:space="0" w:color="4A8958"/>
              <w:bottom w:val="single" w:sz="4" w:space="0" w:color="4A8958"/>
              <w:right w:val="single" w:sz="4" w:space="0" w:color="4A8958"/>
            </w:tcBorders>
            <w:shd w:val="clear" w:color="auto" w:fill="auto"/>
          </w:tcPr>
          <w:p w14:paraId="6BC76A96" w14:textId="77777777" w:rsidR="009E48CC" w:rsidRPr="00EB32BB" w:rsidRDefault="009E48CC" w:rsidP="009B60EF">
            <w:pPr>
              <w:pStyle w:val="BodyText"/>
              <w:keepLines/>
              <w:spacing w:before="60" w:after="60" w:line="240" w:lineRule="auto"/>
              <w:rPr>
                <w:rFonts w:cs="Arial"/>
                <w:color w:val="008576"/>
                <w:szCs w:val="20"/>
              </w:rPr>
            </w:pPr>
            <w:r>
              <w:rPr>
                <w:rFonts w:cs="Arial"/>
                <w:b/>
                <w:noProof/>
                <w:color w:val="008576"/>
                <w:szCs w:val="20"/>
              </w:rPr>
              <w:drawing>
                <wp:inline distT="0" distB="0" distL="0" distR="0" wp14:anchorId="309D6021" wp14:editId="207D9966">
                  <wp:extent cx="285750" cy="285750"/>
                  <wp:effectExtent l="0" t="0" r="0" b="0"/>
                  <wp:docPr id="7"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Pr>
                <w:rFonts w:cs="Arial"/>
                <w:b/>
                <w:color w:val="008576"/>
                <w:szCs w:val="20"/>
                <w:lang w:val="en-US"/>
              </w:rPr>
              <w:t>dcusa@electralink.co.uk</w:t>
            </w:r>
          </w:p>
        </w:tc>
      </w:tr>
      <w:tr w:rsidR="009E48CC" w:rsidRPr="00EB32BB" w14:paraId="25C1B04A" w14:textId="77777777" w:rsidTr="005D5945">
        <w:tblPrEx>
          <w:shd w:val="clear" w:color="auto" w:fill="auto"/>
          <w:tblCellMar>
            <w:left w:w="108" w:type="dxa"/>
            <w:right w:w="108" w:type="dxa"/>
          </w:tblCellMar>
          <w:tblLook w:val="04A0" w:firstRow="1" w:lastRow="0" w:firstColumn="1" w:lastColumn="0" w:noHBand="0" w:noVBand="1"/>
        </w:tblPrEx>
        <w:trPr>
          <w:trHeight w:val="20"/>
          <w:jc w:val="center"/>
        </w:trPr>
        <w:tc>
          <w:tcPr>
            <w:tcW w:w="3347" w:type="pct"/>
            <w:gridSpan w:val="2"/>
            <w:vMerge/>
            <w:tcBorders>
              <w:left w:val="single" w:sz="4" w:space="0" w:color="4A8958"/>
              <w:bottom w:val="single" w:sz="4" w:space="0" w:color="4A8958"/>
              <w:right w:val="single" w:sz="4" w:space="0" w:color="4A8958"/>
            </w:tcBorders>
            <w:shd w:val="clear" w:color="auto" w:fill="auto"/>
          </w:tcPr>
          <w:p w14:paraId="28D5D79B" w14:textId="77777777" w:rsidR="009E48CC" w:rsidRPr="00EB32BB" w:rsidRDefault="009E48CC" w:rsidP="009B60EF">
            <w:pPr>
              <w:pStyle w:val="Contents01"/>
              <w:keepNext w:val="0"/>
              <w:keepLines/>
              <w:rPr>
                <w:noProof/>
              </w:rPr>
            </w:pPr>
          </w:p>
        </w:tc>
        <w:tc>
          <w:tcPr>
            <w:tcW w:w="1653" w:type="pct"/>
            <w:gridSpan w:val="2"/>
            <w:tcBorders>
              <w:top w:val="single" w:sz="4" w:space="0" w:color="4A8958"/>
              <w:left w:val="single" w:sz="4" w:space="0" w:color="4A8958"/>
              <w:bottom w:val="single" w:sz="4" w:space="0" w:color="4A8958"/>
              <w:right w:val="single" w:sz="4" w:space="0" w:color="4A8958"/>
            </w:tcBorders>
            <w:shd w:val="clear" w:color="auto" w:fill="auto"/>
          </w:tcPr>
          <w:p w14:paraId="2EBD0DA8" w14:textId="0C7349FD" w:rsidR="009E48CC" w:rsidRPr="00EB32BB" w:rsidRDefault="009E48CC" w:rsidP="009B60EF">
            <w:pPr>
              <w:pStyle w:val="BodyText"/>
              <w:keepLines/>
              <w:spacing w:before="60" w:after="60" w:line="240" w:lineRule="auto"/>
              <w:rPr>
                <w:rFonts w:cs="Arial"/>
                <w:color w:val="008576"/>
                <w:szCs w:val="20"/>
              </w:rPr>
            </w:pPr>
            <w:r>
              <w:rPr>
                <w:rFonts w:cs="Arial"/>
                <w:b/>
                <w:noProof/>
                <w:color w:val="008576"/>
                <w:szCs w:val="20"/>
              </w:rPr>
              <w:drawing>
                <wp:inline distT="0" distB="0" distL="0" distR="0" wp14:anchorId="0D729581" wp14:editId="7FDE3938">
                  <wp:extent cx="285750" cy="285750"/>
                  <wp:effectExtent l="0" t="0" r="0" b="0"/>
                  <wp:docPr id="6"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Pr>
                <w:rFonts w:cs="Arial"/>
                <w:b/>
                <w:color w:val="008576"/>
                <w:szCs w:val="20"/>
              </w:rPr>
              <w:t>0207</w:t>
            </w:r>
            <w:r w:rsidR="003C4BE1">
              <w:rPr>
                <w:rFonts w:cs="Arial"/>
                <w:b/>
                <w:color w:val="008576"/>
                <w:szCs w:val="20"/>
              </w:rPr>
              <w:t xml:space="preserve"> </w:t>
            </w:r>
            <w:r>
              <w:rPr>
                <w:rFonts w:cs="Arial"/>
                <w:b/>
                <w:color w:val="008576"/>
                <w:szCs w:val="20"/>
              </w:rPr>
              <w:t>432</w:t>
            </w:r>
            <w:r w:rsidR="00B7388B">
              <w:rPr>
                <w:rFonts w:cs="Arial"/>
                <w:b/>
                <w:color w:val="008576"/>
                <w:szCs w:val="20"/>
              </w:rPr>
              <w:t xml:space="preserve"> </w:t>
            </w:r>
            <w:r>
              <w:rPr>
                <w:rFonts w:cs="Arial"/>
                <w:b/>
                <w:color w:val="008576"/>
                <w:szCs w:val="20"/>
              </w:rPr>
              <w:t>3011</w:t>
            </w:r>
          </w:p>
        </w:tc>
      </w:tr>
      <w:tr w:rsidR="009E48CC" w:rsidRPr="00EB32BB" w14:paraId="5865B001" w14:textId="77777777" w:rsidTr="005D5945">
        <w:tblPrEx>
          <w:shd w:val="clear" w:color="auto" w:fill="auto"/>
          <w:tblCellMar>
            <w:left w:w="108" w:type="dxa"/>
            <w:right w:w="108" w:type="dxa"/>
          </w:tblCellMar>
          <w:tblLook w:val="04A0" w:firstRow="1" w:lastRow="0" w:firstColumn="1" w:lastColumn="0" w:noHBand="0" w:noVBand="1"/>
        </w:tblPrEx>
        <w:trPr>
          <w:trHeight w:val="20"/>
          <w:jc w:val="center"/>
        </w:trPr>
        <w:tc>
          <w:tcPr>
            <w:tcW w:w="3347" w:type="pct"/>
            <w:gridSpan w:val="2"/>
            <w:vMerge/>
            <w:tcBorders>
              <w:left w:val="single" w:sz="4" w:space="0" w:color="4A8958"/>
              <w:bottom w:val="single" w:sz="4" w:space="0" w:color="4A8958"/>
              <w:right w:val="single" w:sz="4" w:space="0" w:color="4A8958"/>
            </w:tcBorders>
            <w:shd w:val="clear" w:color="auto" w:fill="auto"/>
          </w:tcPr>
          <w:p w14:paraId="1294BA96" w14:textId="77777777" w:rsidR="009E48CC" w:rsidRPr="00EB32BB" w:rsidRDefault="009E48CC" w:rsidP="009B60EF">
            <w:pPr>
              <w:pStyle w:val="Contents01"/>
              <w:keepNext w:val="0"/>
              <w:keepLines/>
              <w:rPr>
                <w:noProof/>
              </w:rPr>
            </w:pPr>
          </w:p>
        </w:tc>
        <w:tc>
          <w:tcPr>
            <w:tcW w:w="1653" w:type="pct"/>
            <w:gridSpan w:val="2"/>
            <w:tcBorders>
              <w:top w:val="single" w:sz="4" w:space="0" w:color="4A8958"/>
              <w:left w:val="single" w:sz="4" w:space="0" w:color="4A8958"/>
              <w:bottom w:val="single" w:sz="4" w:space="0" w:color="4A8958"/>
              <w:right w:val="single" w:sz="4" w:space="0" w:color="4A8958"/>
            </w:tcBorders>
            <w:shd w:val="clear" w:color="auto" w:fill="auto"/>
          </w:tcPr>
          <w:p w14:paraId="6EC6CCB4" w14:textId="77777777" w:rsidR="009E48CC" w:rsidRPr="00C30383" w:rsidRDefault="009E48CC" w:rsidP="009B60EF">
            <w:pPr>
              <w:keepLines/>
              <w:spacing w:before="60" w:after="60" w:line="240" w:lineRule="auto"/>
              <w:rPr>
                <w:rFonts w:cs="Arial"/>
                <w:bCs/>
                <w:color w:val="008576"/>
                <w:szCs w:val="20"/>
                <w:lang w:val="en-US"/>
              </w:rPr>
            </w:pPr>
            <w:r w:rsidRPr="00C30383">
              <w:rPr>
                <w:rFonts w:cs="Arial"/>
                <w:bCs/>
                <w:color w:val="008576"/>
                <w:szCs w:val="20"/>
                <w:lang w:val="en-US"/>
              </w:rPr>
              <w:t>Proposer:</w:t>
            </w:r>
          </w:p>
          <w:p w14:paraId="5BA808C7" w14:textId="4D7A2C70" w:rsidR="009E48CC" w:rsidRPr="00C30383" w:rsidRDefault="003C4BE1" w:rsidP="00C30383">
            <w:pPr>
              <w:pStyle w:val="Default"/>
              <w:rPr>
                <w:rFonts w:ascii="Arial" w:eastAsia="Times New Roman" w:hAnsi="Arial" w:cs="Arial"/>
                <w:b/>
                <w:color w:val="008576"/>
                <w:sz w:val="20"/>
                <w:szCs w:val="20"/>
                <w:lang w:val="en-US"/>
              </w:rPr>
            </w:pPr>
            <w:r>
              <w:rPr>
                <w:rFonts w:ascii="Arial" w:eastAsia="Times New Roman" w:hAnsi="Arial" w:cs="Arial"/>
                <w:b/>
                <w:color w:val="008576"/>
                <w:sz w:val="20"/>
                <w:szCs w:val="20"/>
                <w:lang w:val="en-US"/>
              </w:rPr>
              <w:t>Tom Cadge</w:t>
            </w:r>
          </w:p>
        </w:tc>
      </w:tr>
      <w:tr w:rsidR="009E48CC" w:rsidRPr="00EB32BB" w14:paraId="66CE3BB1" w14:textId="77777777" w:rsidTr="005D5945">
        <w:tblPrEx>
          <w:shd w:val="clear" w:color="auto" w:fill="auto"/>
          <w:tblCellMar>
            <w:left w:w="108" w:type="dxa"/>
            <w:right w:w="108" w:type="dxa"/>
          </w:tblCellMar>
          <w:tblLook w:val="04A0" w:firstRow="1" w:lastRow="0" w:firstColumn="1" w:lastColumn="0" w:noHBand="0" w:noVBand="1"/>
        </w:tblPrEx>
        <w:trPr>
          <w:trHeight w:val="20"/>
          <w:jc w:val="center"/>
        </w:trPr>
        <w:tc>
          <w:tcPr>
            <w:tcW w:w="3347" w:type="pct"/>
            <w:gridSpan w:val="2"/>
            <w:vMerge/>
            <w:tcBorders>
              <w:left w:val="single" w:sz="4" w:space="0" w:color="4A8958"/>
              <w:bottom w:val="single" w:sz="4" w:space="0" w:color="4A8958"/>
              <w:right w:val="single" w:sz="4" w:space="0" w:color="4A8958"/>
            </w:tcBorders>
            <w:shd w:val="clear" w:color="auto" w:fill="auto"/>
          </w:tcPr>
          <w:p w14:paraId="501DFDEA" w14:textId="77777777" w:rsidR="009E48CC" w:rsidRPr="00EB32BB" w:rsidRDefault="009E48CC" w:rsidP="009B60EF">
            <w:pPr>
              <w:pStyle w:val="Contents01"/>
              <w:keepNext w:val="0"/>
              <w:keepLines/>
              <w:rPr>
                <w:noProof/>
              </w:rPr>
            </w:pPr>
          </w:p>
        </w:tc>
        <w:tc>
          <w:tcPr>
            <w:tcW w:w="1653" w:type="pct"/>
            <w:gridSpan w:val="2"/>
            <w:tcBorders>
              <w:top w:val="single" w:sz="4" w:space="0" w:color="4A8958"/>
              <w:left w:val="single" w:sz="4" w:space="0" w:color="4A8958"/>
              <w:bottom w:val="single" w:sz="4" w:space="0" w:color="4A8958"/>
              <w:right w:val="single" w:sz="4" w:space="0" w:color="4A8958"/>
            </w:tcBorders>
            <w:shd w:val="clear" w:color="auto" w:fill="auto"/>
          </w:tcPr>
          <w:p w14:paraId="3D0D99F3" w14:textId="77777777" w:rsidR="00C30383" w:rsidRPr="00C30383" w:rsidRDefault="009E48CC" w:rsidP="009B60EF">
            <w:pPr>
              <w:pStyle w:val="BodyText"/>
              <w:keepLines/>
              <w:spacing w:before="60" w:after="60" w:line="240" w:lineRule="auto"/>
              <w:rPr>
                <w:rFonts w:cs="Arial"/>
                <w:b/>
                <w:color w:val="008576"/>
                <w:szCs w:val="20"/>
                <w:lang w:val="en-US"/>
              </w:rPr>
            </w:pPr>
            <w:r w:rsidRPr="00C30383">
              <w:rPr>
                <w:rFonts w:cs="Arial"/>
                <w:b/>
                <w:noProof/>
                <w:color w:val="008576"/>
                <w:szCs w:val="20"/>
                <w:lang w:val="en-US"/>
              </w:rPr>
              <w:drawing>
                <wp:inline distT="0" distB="0" distL="0" distR="0" wp14:anchorId="0B4624DD" wp14:editId="1D00EE28">
                  <wp:extent cx="285750" cy="285750"/>
                  <wp:effectExtent l="0" t="0" r="0" b="0"/>
                  <wp:docPr id="5"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p w14:paraId="787C0D47" w14:textId="709E3833" w:rsidR="00C30383" w:rsidRPr="00C30383" w:rsidRDefault="003C4BE1" w:rsidP="00C30383">
            <w:pPr>
              <w:pStyle w:val="Default"/>
              <w:rPr>
                <w:rFonts w:ascii="Arial" w:eastAsia="Times New Roman" w:hAnsi="Arial" w:cs="Arial"/>
                <w:b/>
                <w:color w:val="008576"/>
                <w:sz w:val="20"/>
                <w:szCs w:val="20"/>
                <w:lang w:val="en-US"/>
              </w:rPr>
            </w:pPr>
            <w:r>
              <w:rPr>
                <w:rFonts w:ascii="Arial" w:eastAsia="Times New Roman" w:hAnsi="Arial" w:cs="Arial"/>
                <w:b/>
                <w:color w:val="008576"/>
                <w:sz w:val="20"/>
                <w:szCs w:val="20"/>
                <w:lang w:val="en-US"/>
              </w:rPr>
              <w:t>Thomas.cadge@bu-uk.co.uk</w:t>
            </w:r>
          </w:p>
          <w:p w14:paraId="29A2D4E6" w14:textId="4DD7E5EE" w:rsidR="009E48CC" w:rsidRPr="00C30383" w:rsidRDefault="009E48CC" w:rsidP="009B60EF">
            <w:pPr>
              <w:pStyle w:val="BodyText"/>
              <w:keepLines/>
              <w:spacing w:before="60" w:after="60" w:line="240" w:lineRule="auto"/>
              <w:rPr>
                <w:rFonts w:cs="Arial"/>
                <w:b/>
                <w:color w:val="008576"/>
                <w:szCs w:val="20"/>
                <w:lang w:val="en-US"/>
              </w:rPr>
            </w:pPr>
          </w:p>
        </w:tc>
      </w:tr>
      <w:tr w:rsidR="009E48CC" w:rsidRPr="00EB32BB" w14:paraId="3DEB5906" w14:textId="77777777" w:rsidTr="005D5945">
        <w:tblPrEx>
          <w:shd w:val="clear" w:color="auto" w:fill="auto"/>
          <w:tblCellMar>
            <w:left w:w="108" w:type="dxa"/>
            <w:right w:w="108" w:type="dxa"/>
          </w:tblCellMar>
          <w:tblLook w:val="04A0" w:firstRow="1" w:lastRow="0" w:firstColumn="1" w:lastColumn="0" w:noHBand="0" w:noVBand="1"/>
        </w:tblPrEx>
        <w:trPr>
          <w:trHeight w:val="20"/>
          <w:jc w:val="center"/>
        </w:trPr>
        <w:tc>
          <w:tcPr>
            <w:tcW w:w="3347" w:type="pct"/>
            <w:gridSpan w:val="2"/>
            <w:vMerge/>
            <w:tcBorders>
              <w:left w:val="single" w:sz="4" w:space="0" w:color="4A8958"/>
              <w:bottom w:val="single" w:sz="4" w:space="0" w:color="4A8958"/>
              <w:right w:val="single" w:sz="4" w:space="0" w:color="4A8958"/>
            </w:tcBorders>
            <w:shd w:val="clear" w:color="auto" w:fill="auto"/>
          </w:tcPr>
          <w:p w14:paraId="10D4E1BA" w14:textId="77777777" w:rsidR="009E48CC" w:rsidRPr="00EB32BB" w:rsidRDefault="009E48CC" w:rsidP="009B60EF">
            <w:pPr>
              <w:pStyle w:val="Contents01"/>
              <w:keepNext w:val="0"/>
              <w:keepLines/>
              <w:rPr>
                <w:noProof/>
              </w:rPr>
            </w:pPr>
          </w:p>
        </w:tc>
        <w:tc>
          <w:tcPr>
            <w:tcW w:w="1653" w:type="pct"/>
            <w:gridSpan w:val="2"/>
            <w:tcBorders>
              <w:top w:val="single" w:sz="4" w:space="0" w:color="4A8958"/>
              <w:left w:val="single" w:sz="4" w:space="0" w:color="4A8958"/>
              <w:bottom w:val="single" w:sz="4" w:space="0" w:color="4A8958"/>
              <w:right w:val="single" w:sz="4" w:space="0" w:color="4A8958"/>
            </w:tcBorders>
            <w:shd w:val="clear" w:color="auto" w:fill="auto"/>
          </w:tcPr>
          <w:p w14:paraId="51E449AD" w14:textId="23E413F7" w:rsidR="009E48CC" w:rsidRPr="00EB32BB" w:rsidRDefault="009E48CC" w:rsidP="009B60EF">
            <w:pPr>
              <w:pStyle w:val="BodyText"/>
              <w:keepLines/>
              <w:spacing w:before="60" w:after="60" w:line="240" w:lineRule="auto"/>
              <w:rPr>
                <w:rFonts w:cs="Arial"/>
                <w:color w:val="008576"/>
                <w:szCs w:val="20"/>
              </w:rPr>
            </w:pPr>
            <w:r>
              <w:rPr>
                <w:rFonts w:cs="Arial"/>
                <w:b/>
                <w:noProof/>
                <w:color w:val="008576"/>
                <w:szCs w:val="20"/>
              </w:rPr>
              <w:drawing>
                <wp:inline distT="0" distB="0" distL="0" distR="0" wp14:anchorId="47BD2D07" wp14:editId="3F753DBC">
                  <wp:extent cx="285750" cy="285750"/>
                  <wp:effectExtent l="0" t="0" r="0" b="0"/>
                  <wp:docPr id="2"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B7388B">
              <w:rPr>
                <w:rFonts w:cs="Arial"/>
                <w:b/>
                <w:color w:val="008576"/>
                <w:szCs w:val="20"/>
              </w:rPr>
              <w:t xml:space="preserve"> </w:t>
            </w:r>
            <w:r w:rsidR="00C30383" w:rsidRPr="00C30383">
              <w:rPr>
                <w:rFonts w:cs="Arial"/>
                <w:b/>
                <w:color w:val="008576"/>
                <w:szCs w:val="20"/>
              </w:rPr>
              <w:t>0</w:t>
            </w:r>
            <w:r w:rsidR="003C4BE1">
              <w:rPr>
                <w:rFonts w:cs="Arial"/>
                <w:b/>
                <w:color w:val="008576"/>
                <w:szCs w:val="20"/>
              </w:rPr>
              <w:t>1359 243 308</w:t>
            </w:r>
          </w:p>
        </w:tc>
      </w:tr>
      <w:tr w:rsidR="009E48CC" w:rsidRPr="00EB32BB" w14:paraId="0C2A07EE" w14:textId="77777777" w:rsidTr="005D5945">
        <w:tblPrEx>
          <w:shd w:val="clear" w:color="auto" w:fill="auto"/>
          <w:tblCellMar>
            <w:left w:w="108" w:type="dxa"/>
            <w:right w:w="108" w:type="dxa"/>
          </w:tblCellMar>
          <w:tblLook w:val="04A0" w:firstRow="1" w:lastRow="0" w:firstColumn="1" w:lastColumn="0" w:noHBand="0" w:noVBand="1"/>
        </w:tblPrEx>
        <w:trPr>
          <w:trHeight w:val="20"/>
          <w:jc w:val="center"/>
        </w:trPr>
        <w:tc>
          <w:tcPr>
            <w:tcW w:w="3347" w:type="pct"/>
            <w:gridSpan w:val="2"/>
            <w:vMerge/>
            <w:tcBorders>
              <w:left w:val="single" w:sz="4" w:space="0" w:color="4A8958"/>
              <w:bottom w:val="single" w:sz="4" w:space="0" w:color="4A8958"/>
              <w:right w:val="single" w:sz="4" w:space="0" w:color="4A8958"/>
            </w:tcBorders>
            <w:shd w:val="clear" w:color="auto" w:fill="auto"/>
          </w:tcPr>
          <w:p w14:paraId="42B6A911" w14:textId="77777777" w:rsidR="009E48CC" w:rsidRPr="00EB32BB" w:rsidRDefault="009E48CC" w:rsidP="009B60EF">
            <w:pPr>
              <w:pStyle w:val="Contents01"/>
              <w:keepNext w:val="0"/>
              <w:keepLines/>
              <w:rPr>
                <w:noProof/>
              </w:rPr>
            </w:pPr>
          </w:p>
        </w:tc>
        <w:tc>
          <w:tcPr>
            <w:tcW w:w="1653" w:type="pct"/>
            <w:gridSpan w:val="2"/>
            <w:tcBorders>
              <w:top w:val="single" w:sz="4" w:space="0" w:color="4A8958"/>
              <w:left w:val="single" w:sz="4" w:space="0" w:color="4A8958"/>
              <w:bottom w:val="single" w:sz="4" w:space="0" w:color="4A8958"/>
              <w:right w:val="single" w:sz="4" w:space="0" w:color="4A8958"/>
            </w:tcBorders>
            <w:shd w:val="clear" w:color="auto" w:fill="auto"/>
          </w:tcPr>
          <w:p w14:paraId="7480CC49" w14:textId="1DD7CA43" w:rsidR="009E48CC" w:rsidRPr="00EB32BB" w:rsidRDefault="00B7388B" w:rsidP="009B60EF">
            <w:pPr>
              <w:pStyle w:val="BodyText"/>
              <w:keepLines/>
              <w:spacing w:after="60" w:line="240" w:lineRule="auto"/>
              <w:rPr>
                <w:rFonts w:cs="Arial"/>
                <w:color w:val="008576"/>
                <w:szCs w:val="20"/>
              </w:rPr>
            </w:pPr>
            <w:r>
              <w:rPr>
                <w:rFonts w:cs="Arial"/>
                <w:color w:val="008576"/>
                <w:szCs w:val="20"/>
              </w:rPr>
              <w:t xml:space="preserve">  </w:t>
            </w:r>
          </w:p>
        </w:tc>
      </w:tr>
    </w:tbl>
    <w:p w14:paraId="0DC165D6" w14:textId="1B8FDBC2" w:rsidR="00D734DB" w:rsidRDefault="00D734DB" w:rsidP="00D734DB">
      <w:pPr>
        <w:pStyle w:val="NoSpacing"/>
      </w:pPr>
      <w:bookmarkStart w:id="2" w:name="_Toc188527263"/>
      <w:bookmarkStart w:id="3" w:name="_Toc318962133"/>
      <w:bookmarkStart w:id="4" w:name="_Toc453107796"/>
      <w:r>
        <w:br w:type="page"/>
      </w:r>
    </w:p>
    <w:p w14:paraId="4F04168B" w14:textId="596B8B07" w:rsidR="00143041" w:rsidRPr="00882F64" w:rsidRDefault="004C6117" w:rsidP="004726B8">
      <w:pPr>
        <w:pStyle w:val="Heading03"/>
      </w:pPr>
      <w:bookmarkStart w:id="5" w:name="_Toc77143152"/>
      <w:bookmarkStart w:id="6" w:name="_Toc88488799"/>
      <w:r w:rsidRPr="00882F64">
        <w:lastRenderedPageBreak/>
        <w:t>Summary</w:t>
      </w:r>
      <w:bookmarkEnd w:id="2"/>
      <w:bookmarkEnd w:id="3"/>
      <w:bookmarkEnd w:id="4"/>
      <w:bookmarkEnd w:id="5"/>
      <w:bookmarkEnd w:id="6"/>
    </w:p>
    <w:p w14:paraId="2542D00B" w14:textId="4E4580FC" w:rsidR="00FD160A" w:rsidRDefault="00FD160A" w:rsidP="00FD160A">
      <w:pPr>
        <w:keepNext/>
        <w:spacing w:before="240"/>
        <w:outlineLvl w:val="3"/>
        <w:rPr>
          <w:rFonts w:cs="Arial"/>
          <w:b/>
          <w:bCs/>
          <w:color w:val="008576"/>
          <w:sz w:val="24"/>
          <w:szCs w:val="28"/>
        </w:rPr>
      </w:pPr>
      <w:bookmarkStart w:id="7" w:name="_Toc318962134"/>
      <w:r w:rsidRPr="00FD160A">
        <w:rPr>
          <w:rFonts w:cs="Arial"/>
          <w:b/>
          <w:bCs/>
          <w:color w:val="008576"/>
          <w:sz w:val="24"/>
          <w:szCs w:val="28"/>
        </w:rPr>
        <w:t>What?</w:t>
      </w:r>
    </w:p>
    <w:p w14:paraId="224F5B32" w14:textId="77777777" w:rsidR="00CE7C78" w:rsidRDefault="00CE7C78" w:rsidP="000B13E2">
      <w:pPr>
        <w:pStyle w:val="Heading2"/>
      </w:pPr>
      <w:r>
        <w:t xml:space="preserve">On 3 May 2022 Ofgem published their final decision (the ‘Access SCR Decision’) and direction (the ‘Access SCR Direction’) regarding the Access and Forward-Looking Charges Significant Code Review (the ‘Access SCR’). Ofgem believe the Access SCR reforms will be an enabler of Ofgem’s strategic priorities, including enablement of investment in low carbon infrastructure at a fair cost, and the delivery of a more flexible electricity system. The Access SCR decision focuses on two main areas: changes to the connection charging boundary for demand and generation distribution network connections; and changes to better define curtailable access arrangements at distribution. </w:t>
      </w:r>
    </w:p>
    <w:p w14:paraId="596A4F06" w14:textId="77777777" w:rsidR="00CE7C78" w:rsidRPr="00003BFD" w:rsidRDefault="00CE7C78" w:rsidP="000B13E2">
      <w:pPr>
        <w:pStyle w:val="Heading2"/>
      </w:pPr>
      <w:r>
        <w:t>DCP 405 seeks to ensure that the agreements between licensed distributors are updated to reflect the options for better defined curtailable access which are being implemented as part of the Access SCR.</w:t>
      </w:r>
    </w:p>
    <w:p w14:paraId="17A286E0" w14:textId="2EFFF6EC" w:rsidR="00FD160A" w:rsidRPr="00FD160A" w:rsidRDefault="00FD160A" w:rsidP="00D734DB">
      <w:pPr>
        <w:spacing w:before="240"/>
        <w:outlineLvl w:val="3"/>
        <w:rPr>
          <w:rFonts w:cs="Arial"/>
          <w:b/>
          <w:bCs/>
          <w:color w:val="008576"/>
          <w:sz w:val="24"/>
          <w:szCs w:val="28"/>
        </w:rPr>
      </w:pPr>
      <w:r w:rsidRPr="00FD160A">
        <w:rPr>
          <w:rFonts w:cs="Arial"/>
          <w:b/>
          <w:bCs/>
          <w:color w:val="008576"/>
          <w:sz w:val="24"/>
          <w:szCs w:val="28"/>
        </w:rPr>
        <w:t>Why?</w:t>
      </w:r>
    </w:p>
    <w:p w14:paraId="0BE4F740" w14:textId="77777777" w:rsidR="002B0BFD" w:rsidRDefault="002B0BFD" w:rsidP="000B13E2">
      <w:pPr>
        <w:pStyle w:val="Heading2"/>
      </w:pPr>
      <w:r>
        <w:t>The Access SCR Decision places an obligation on DNOs and IDNOs to bring forward the necessary code changes to implement the Access SCR Decision. Failure to implement the Access SCR Decision may lead to DNOs and IDNOs breaching their licence obligations.</w:t>
      </w:r>
    </w:p>
    <w:p w14:paraId="22344C9B" w14:textId="77777777" w:rsidR="00FD160A" w:rsidRPr="00FD160A" w:rsidRDefault="00FD160A" w:rsidP="00FD160A">
      <w:pPr>
        <w:keepNext/>
        <w:spacing w:before="240"/>
        <w:outlineLvl w:val="3"/>
        <w:rPr>
          <w:rFonts w:cs="Arial"/>
          <w:b/>
          <w:bCs/>
          <w:color w:val="008576"/>
          <w:sz w:val="24"/>
          <w:szCs w:val="28"/>
        </w:rPr>
      </w:pPr>
      <w:r w:rsidRPr="00FD160A">
        <w:rPr>
          <w:rFonts w:cs="Arial"/>
          <w:b/>
          <w:bCs/>
          <w:color w:val="008576"/>
          <w:sz w:val="24"/>
          <w:szCs w:val="28"/>
        </w:rPr>
        <w:t>How?</w:t>
      </w:r>
    </w:p>
    <w:p w14:paraId="29DC4DEF" w14:textId="77777777" w:rsidR="00DF7D30" w:rsidRDefault="00DF7D30" w:rsidP="000B13E2">
      <w:pPr>
        <w:pStyle w:val="Heading2"/>
      </w:pPr>
      <w:bookmarkStart w:id="8" w:name="_Toc313090984"/>
      <w:bookmarkStart w:id="9" w:name="_Toc459803619"/>
      <w:bookmarkStart w:id="10" w:name="_Toc77143153"/>
      <w:bookmarkStart w:id="11" w:name="_Toc88488800"/>
      <w:r>
        <w:t xml:space="preserve">The implementation of the Access SCR requires changes to </w:t>
      </w:r>
      <w:proofErr w:type="gramStart"/>
      <w:r>
        <w:t>a number of</w:t>
      </w:r>
      <w:proofErr w:type="gramEnd"/>
      <w:r>
        <w:t xml:space="preserve"> industry documents. Whilst the main parts of the curtailable access changes will be implemented via DCP 404 ‘</w:t>
      </w:r>
      <w:r w:rsidRPr="003E7787">
        <w:t>Access SCR Changes to Terms of Connection for Curtailable Customers</w:t>
      </w:r>
      <w:r>
        <w:t>’ as well as changes to other industry and distributor documents, this CP seeks to update the contractual relationships between distributors to ensure appropriate allocation of responsibilities and liabilities</w:t>
      </w:r>
    </w:p>
    <w:p w14:paraId="03A682EC" w14:textId="77777777" w:rsidR="00DF7D30" w:rsidRDefault="00DF7D30" w:rsidP="000B13E2">
      <w:pPr>
        <w:pStyle w:val="Heading2"/>
      </w:pPr>
      <w:r>
        <w:t xml:space="preserve">A key principle of the change is to ensure that a Customer connecting to an IDNO network does not have a materially different experience to one connecting to a DNO network. This will be achieved through the following </w:t>
      </w:r>
      <w:proofErr w:type="gramStart"/>
      <w:r>
        <w:t>approach:-</w:t>
      </w:r>
      <w:proofErr w:type="gramEnd"/>
    </w:p>
    <w:p w14:paraId="25F95AF2" w14:textId="77777777" w:rsidR="00DF7D30" w:rsidRDefault="00DF7D30" w:rsidP="00DF7D30">
      <w:pPr>
        <w:pStyle w:val="ListParagraph"/>
        <w:numPr>
          <w:ilvl w:val="0"/>
          <w:numId w:val="40"/>
        </w:numPr>
      </w:pPr>
      <w:r>
        <w:t>A Customer eligible for a Curtailable Connection (</w:t>
      </w:r>
      <w:proofErr w:type="spellStart"/>
      <w:proofErr w:type="gramStart"/>
      <w:r>
        <w:t>ie</w:t>
      </w:r>
      <w:proofErr w:type="spellEnd"/>
      <w:proofErr w:type="gramEnd"/>
      <w:r>
        <w:t xml:space="preserve"> not Small Users</w:t>
      </w:r>
      <w:r>
        <w:rPr>
          <w:rStyle w:val="FootnoteReference"/>
        </w:rPr>
        <w:footnoteReference w:id="2"/>
      </w:r>
      <w:r>
        <w:t>), who are connecting to an IDNO network and this requires reinforcement of either the DNO or IDNO networks must not be connected until the reinforcement works have been carried out or the Customer agrees to a Curtailable Connection.</w:t>
      </w:r>
    </w:p>
    <w:p w14:paraId="6A22CD21" w14:textId="77777777" w:rsidR="00DF7D30" w:rsidRPr="009F4E89" w:rsidRDefault="00DF7D30" w:rsidP="00DF7D30">
      <w:pPr>
        <w:pStyle w:val="ListParagraph"/>
        <w:numPr>
          <w:ilvl w:val="0"/>
          <w:numId w:val="40"/>
        </w:numPr>
      </w:pPr>
      <w:r>
        <w:t>The terms of any Curtailable Connection Agreement with the IDNO must be those being developed under DCP 404.</w:t>
      </w:r>
    </w:p>
    <w:p w14:paraId="54245550" w14:textId="77777777" w:rsidR="00DF7D30" w:rsidRDefault="00DF7D30" w:rsidP="000B13E2">
      <w:pPr>
        <w:pStyle w:val="Heading2"/>
      </w:pPr>
      <w:r>
        <w:t xml:space="preserve">This CP is proposing to make changes to Section 2B (Distributor to Distributor/OTSO Relationships) of the DCUSA and update Schedule 13 (Bilateral Connection Agreements) of the DCUSA to ensure that </w:t>
      </w:r>
      <w:r>
        <w:lastRenderedPageBreak/>
        <w:t>customers connected to one distributor’s network because of a constraint on another distributor’s network will receive equitable treatment to those who are curtailed because of a constraint on the distribution network to which they are connected.</w:t>
      </w:r>
    </w:p>
    <w:p w14:paraId="10E9AE3D" w14:textId="77777777" w:rsidR="00DF7D30" w:rsidRDefault="00DF7D30" w:rsidP="000B13E2">
      <w:pPr>
        <w:pStyle w:val="Heading2"/>
      </w:pPr>
      <w:r>
        <w:t>Updates to Section 2B and Schedule 13 will ensure that distributors are required to pass on curtailment signals to their customers when instructed to do so by an upstream distributor who requires curtailment to meet a constraint or seek an alternative solution (such as flexibility) on their networks such that the net import or export from or to the upstream distributors network is the same as it would have been had the customer been curtailed (or different to the extent that it also meets the requirements of alleviating the upstream distributor’s constraint).</w:t>
      </w:r>
    </w:p>
    <w:p w14:paraId="6FCE1B45" w14:textId="77777777" w:rsidR="00DF7D30" w:rsidRPr="008F2999" w:rsidRDefault="00DF7D30" w:rsidP="000B13E2">
      <w:pPr>
        <w:pStyle w:val="Heading2"/>
      </w:pPr>
      <w:r>
        <w:t>This CP also seeks to ensure that, where a Curtailment Limit</w:t>
      </w:r>
      <w:r>
        <w:rPr>
          <w:rStyle w:val="FootnoteReference"/>
        </w:rPr>
        <w:footnoteReference w:id="3"/>
      </w:r>
      <w:r>
        <w:t xml:space="preserve"> is breached, the party whose actions breach the Customer’s Curtailment Limit will be liable for any payments due to that Customer in a way that is equal to a situation where that Customer had been directly connected to that distributors network.</w:t>
      </w:r>
    </w:p>
    <w:p w14:paraId="5CD6A676" w14:textId="4C1A8A60" w:rsidR="00FD160A" w:rsidRPr="00FD160A" w:rsidRDefault="00FD160A" w:rsidP="004726B8">
      <w:pPr>
        <w:pStyle w:val="Heading03"/>
      </w:pPr>
      <w:r w:rsidRPr="00FD160A">
        <w:t>Governance</w:t>
      </w:r>
      <w:bookmarkEnd w:id="8"/>
      <w:bookmarkEnd w:id="9"/>
      <w:bookmarkEnd w:id="10"/>
      <w:bookmarkEnd w:id="11"/>
    </w:p>
    <w:p w14:paraId="31BCEA30" w14:textId="7109EB15" w:rsidR="00FD160A" w:rsidRPr="00FD160A" w:rsidRDefault="00FD160A" w:rsidP="00FD160A">
      <w:pPr>
        <w:keepNext/>
        <w:spacing w:before="240"/>
        <w:outlineLvl w:val="3"/>
        <w:rPr>
          <w:rFonts w:cs="Arial"/>
          <w:b/>
          <w:bCs/>
          <w:color w:val="008576"/>
          <w:sz w:val="24"/>
        </w:rPr>
      </w:pPr>
      <w:r w:rsidRPr="00FD160A">
        <w:rPr>
          <w:rFonts w:cs="Arial"/>
          <w:b/>
          <w:bCs/>
          <w:color w:val="008576"/>
          <w:sz w:val="24"/>
        </w:rPr>
        <w:t>Justification</w:t>
      </w:r>
      <w:r w:rsidR="00B7388B">
        <w:rPr>
          <w:rFonts w:cs="Arial"/>
          <w:b/>
          <w:bCs/>
          <w:color w:val="008576"/>
          <w:sz w:val="24"/>
        </w:rPr>
        <w:t xml:space="preserve"> </w:t>
      </w:r>
      <w:r w:rsidRPr="00FD160A">
        <w:rPr>
          <w:rFonts w:cs="Arial"/>
          <w:b/>
          <w:bCs/>
          <w:color w:val="008576"/>
          <w:sz w:val="24"/>
        </w:rPr>
        <w:t>for</w:t>
      </w:r>
      <w:r w:rsidR="00B7388B">
        <w:rPr>
          <w:rFonts w:cs="Arial"/>
          <w:b/>
          <w:bCs/>
          <w:color w:val="008576"/>
          <w:sz w:val="24"/>
        </w:rPr>
        <w:t xml:space="preserve"> </w:t>
      </w:r>
      <w:r w:rsidRPr="00FD160A">
        <w:rPr>
          <w:rFonts w:cs="Arial"/>
          <w:b/>
          <w:bCs/>
          <w:color w:val="008576"/>
          <w:sz w:val="24"/>
        </w:rPr>
        <w:t>Part</w:t>
      </w:r>
      <w:r w:rsidR="00B7388B">
        <w:rPr>
          <w:rFonts w:cs="Arial"/>
          <w:b/>
          <w:bCs/>
          <w:color w:val="008576"/>
          <w:sz w:val="24"/>
        </w:rPr>
        <w:t xml:space="preserve"> </w:t>
      </w:r>
      <w:r w:rsidRPr="00FD160A">
        <w:rPr>
          <w:rFonts w:cs="Arial"/>
          <w:b/>
          <w:bCs/>
          <w:color w:val="008576"/>
          <w:sz w:val="24"/>
        </w:rPr>
        <w:t>1</w:t>
      </w:r>
      <w:r w:rsidR="00B7388B">
        <w:rPr>
          <w:rFonts w:cs="Arial"/>
          <w:b/>
          <w:bCs/>
          <w:color w:val="008576"/>
          <w:sz w:val="24"/>
        </w:rPr>
        <w:t xml:space="preserve"> </w:t>
      </w:r>
      <w:r w:rsidRPr="00FD160A">
        <w:rPr>
          <w:rFonts w:cs="Arial"/>
          <w:b/>
          <w:bCs/>
          <w:color w:val="008576"/>
          <w:sz w:val="24"/>
        </w:rPr>
        <w:t>Matter</w:t>
      </w:r>
    </w:p>
    <w:p w14:paraId="0B653220" w14:textId="77777777" w:rsidR="00F770FD" w:rsidRDefault="00F770FD" w:rsidP="000B13E2">
      <w:pPr>
        <w:pStyle w:val="Heading2"/>
      </w:pPr>
      <w:r>
        <w:t xml:space="preserve">This CP </w:t>
      </w:r>
      <w:proofErr w:type="gramStart"/>
      <w:r>
        <w:t>is considered to be</w:t>
      </w:r>
      <w:proofErr w:type="gramEnd"/>
      <w:r>
        <w:t xml:space="preserve"> a Part 1 Matter in accordance with DCUSA Clauses 9.4.1 and 9.4.6, being:</w:t>
      </w:r>
    </w:p>
    <w:p w14:paraId="4440AE45" w14:textId="77777777" w:rsidR="00F770FD" w:rsidRDefault="00F770FD" w:rsidP="00F770FD">
      <w:pPr>
        <w:pStyle w:val="ListParagraph"/>
        <w:numPr>
          <w:ilvl w:val="0"/>
          <w:numId w:val="41"/>
        </w:numPr>
        <w:spacing w:before="0" w:after="0" w:line="360" w:lineRule="auto"/>
        <w:rPr>
          <w:rFonts w:eastAsia="Calibri" w:cs="Arial"/>
          <w:szCs w:val="20"/>
        </w:rPr>
      </w:pPr>
      <w:r>
        <w:rPr>
          <w:rFonts w:cs="Arial"/>
          <w:szCs w:val="20"/>
        </w:rPr>
        <w:t xml:space="preserve">9.4.1 - it is likely to have a significant impact </w:t>
      </w:r>
      <w:r w:rsidRPr="006B0F6F">
        <w:rPr>
          <w:rFonts w:cs="Arial"/>
          <w:szCs w:val="20"/>
        </w:rPr>
        <w:t>on competition in the distribution of electricity</w:t>
      </w:r>
      <w:r>
        <w:rPr>
          <w:rFonts w:cs="Arial"/>
          <w:szCs w:val="20"/>
        </w:rPr>
        <w:t>; and</w:t>
      </w:r>
    </w:p>
    <w:p w14:paraId="006A7333" w14:textId="77777777" w:rsidR="00F770FD" w:rsidRDefault="00F770FD" w:rsidP="00F770FD">
      <w:pPr>
        <w:pStyle w:val="ListParagraph"/>
        <w:numPr>
          <w:ilvl w:val="0"/>
          <w:numId w:val="41"/>
        </w:numPr>
        <w:spacing w:before="0" w:after="0" w:line="360" w:lineRule="auto"/>
        <w:rPr>
          <w:rFonts w:cs="Arial"/>
          <w:szCs w:val="20"/>
        </w:rPr>
      </w:pPr>
      <w:r>
        <w:rPr>
          <w:rFonts w:cs="Arial"/>
          <w:szCs w:val="20"/>
        </w:rPr>
        <w:t>9.4.6 - it has been raised by the Authority or a DNO/IDNO Party pursuant to Clause 10.2.5, and/or the Authority has made one or more directions in relation to it in accordance with Clause 11.9A.</w:t>
      </w:r>
    </w:p>
    <w:p w14:paraId="0ED20EBF" w14:textId="77777777" w:rsidR="00F770FD" w:rsidRDefault="00F770FD" w:rsidP="000B13E2">
      <w:pPr>
        <w:pStyle w:val="Heading2"/>
      </w:pPr>
      <w:r>
        <w:t xml:space="preserve">Without this CP distributors who provide connections to a </w:t>
      </w:r>
      <w:proofErr w:type="gramStart"/>
      <w:r>
        <w:t>Customer</w:t>
      </w:r>
      <w:proofErr w:type="gramEnd"/>
      <w:r>
        <w:t xml:space="preserve"> which may be subject to Curtailment because of a constraint on an upstream distribution network will be required to pay that Customer when its Curtailment Limit is breached, and will not be able to recover those costs. This could have a distortive impact on competition in the distribution of electricity. </w:t>
      </w:r>
    </w:p>
    <w:p w14:paraId="2B8C771A" w14:textId="77777777" w:rsidR="00F770FD" w:rsidRDefault="00F770FD" w:rsidP="000B13E2">
      <w:pPr>
        <w:pStyle w:val="Heading2"/>
      </w:pPr>
      <w:r>
        <w:rPr>
          <w:szCs w:val="20"/>
        </w:rPr>
        <w:t xml:space="preserve">The DCUSA Panel have agreed that </w:t>
      </w:r>
      <w:r>
        <w:t>this CP also is to be treated as an Urgent Change. It is important that the change is submitted to Ofgem for approval by October 2022 to allow DNOs to meet the obligation placed on them in the Access SCR Direction.</w:t>
      </w:r>
    </w:p>
    <w:p w14:paraId="46C1EAE3" w14:textId="77777777" w:rsidR="00F770FD" w:rsidRPr="00F1533F" w:rsidRDefault="00F770FD" w:rsidP="000B13E2">
      <w:pPr>
        <w:pStyle w:val="Heading2"/>
      </w:pPr>
      <w:r>
        <w:t>This CP cannot be withdrawn without the Authority’s consent to do so. In accordance with Clause 11.9A, the Authority may also, by direction, specify and/or amend the relevant timetable to apply to each stage of the Assessment Process.</w:t>
      </w:r>
    </w:p>
    <w:p w14:paraId="072B4D90" w14:textId="424AEF8D" w:rsidR="00FD160A" w:rsidRPr="00FD160A" w:rsidRDefault="00FD160A" w:rsidP="00FD160A">
      <w:pPr>
        <w:keepNext/>
        <w:spacing w:before="240"/>
        <w:outlineLvl w:val="3"/>
        <w:rPr>
          <w:rFonts w:cs="Arial"/>
          <w:bCs/>
          <w:i/>
          <w:color w:val="FF0000"/>
          <w:szCs w:val="20"/>
        </w:rPr>
      </w:pPr>
      <w:r w:rsidRPr="00FD160A">
        <w:rPr>
          <w:rFonts w:cs="Arial"/>
          <w:b/>
          <w:bCs/>
          <w:color w:val="008576"/>
          <w:sz w:val="24"/>
        </w:rPr>
        <w:lastRenderedPageBreak/>
        <w:t>Next</w:t>
      </w:r>
      <w:r w:rsidR="00B7388B">
        <w:rPr>
          <w:rFonts w:cs="Arial"/>
          <w:b/>
          <w:bCs/>
          <w:color w:val="008576"/>
          <w:sz w:val="24"/>
        </w:rPr>
        <w:t xml:space="preserve"> </w:t>
      </w:r>
      <w:r w:rsidRPr="00FD160A">
        <w:rPr>
          <w:rFonts w:cs="Arial"/>
          <w:b/>
          <w:bCs/>
          <w:color w:val="008576"/>
          <w:sz w:val="24"/>
        </w:rPr>
        <w:t>Steps</w:t>
      </w:r>
    </w:p>
    <w:p w14:paraId="3E1B8DCD" w14:textId="77777777" w:rsidR="004B7599" w:rsidRPr="00F1533F" w:rsidRDefault="004B7599" w:rsidP="000B13E2">
      <w:pPr>
        <w:pStyle w:val="Heading2"/>
      </w:pPr>
      <w:bookmarkStart w:id="12" w:name="_Toc313090985"/>
      <w:bookmarkStart w:id="13" w:name="_Toc459803620"/>
      <w:bookmarkStart w:id="14" w:name="_Toc77143154"/>
      <w:bookmarkStart w:id="15" w:name="_Toc88488801"/>
      <w:r>
        <w:t xml:space="preserve">Following a review of the Consultation responses, the Working Group will work to agree the final detail of the solution for this CP and if appropriate progress to the Change Report phase. </w:t>
      </w:r>
    </w:p>
    <w:p w14:paraId="481B4543" w14:textId="28995A58" w:rsidR="00FD160A" w:rsidRPr="00FD160A" w:rsidRDefault="00FD160A" w:rsidP="004726B8">
      <w:pPr>
        <w:pStyle w:val="Heading03"/>
      </w:pPr>
      <w:r w:rsidRPr="00FD160A">
        <w:t>Why</w:t>
      </w:r>
      <w:r w:rsidR="00B7388B">
        <w:t xml:space="preserve"> </w:t>
      </w:r>
      <w:r w:rsidRPr="00FD160A">
        <w:t>Change?</w:t>
      </w:r>
      <w:bookmarkEnd w:id="12"/>
      <w:bookmarkEnd w:id="13"/>
      <w:bookmarkEnd w:id="14"/>
      <w:bookmarkEnd w:id="15"/>
    </w:p>
    <w:p w14:paraId="53E8E15C" w14:textId="13435232" w:rsidR="003D294F" w:rsidRDefault="003D294F" w:rsidP="003D294F">
      <w:pPr>
        <w:pStyle w:val="Heading4"/>
      </w:pPr>
      <w:bookmarkStart w:id="16" w:name="_Toc77143155"/>
      <w:bookmarkStart w:id="17" w:name="_Toc88488802"/>
      <w:bookmarkStart w:id="18" w:name="_Toc313090987"/>
      <w:bookmarkStart w:id="19" w:name="_Toc459803621"/>
      <w:r>
        <w:t>Background of DCP 40</w:t>
      </w:r>
      <w:r w:rsidR="00D5097B">
        <w:t>5</w:t>
      </w:r>
    </w:p>
    <w:p w14:paraId="4AEBD970" w14:textId="77777777" w:rsidR="00D5097B" w:rsidRPr="00D0419B" w:rsidRDefault="00D5097B" w:rsidP="000B13E2">
      <w:pPr>
        <w:pStyle w:val="Heading2"/>
      </w:pPr>
      <w:r>
        <w:t xml:space="preserve">This CP is required </w:t>
      </w:r>
      <w:proofErr w:type="gramStart"/>
      <w:r>
        <w:t>in order to</w:t>
      </w:r>
      <w:proofErr w:type="gramEnd"/>
      <w:r>
        <w:t xml:space="preserve"> facilitate the Access SCR Direction and to ensure that, in implementing that Access SCR Decision, customers are treated equitably when they opt to connect to either a DNO or an IDNO. Specifically, this CP has been raised to place obligations on IDNOs not to connect a </w:t>
      </w:r>
      <w:proofErr w:type="gramStart"/>
      <w:r>
        <w:t>Customer</w:t>
      </w:r>
      <w:proofErr w:type="gramEnd"/>
      <w:r>
        <w:t xml:space="preserve"> where reinforcement is needed until it has been undertaken or the Customer has agreed to a Curtailable Connection.</w:t>
      </w:r>
    </w:p>
    <w:p w14:paraId="55016C10" w14:textId="77777777" w:rsidR="00D5097B" w:rsidRDefault="00D5097B" w:rsidP="000B13E2">
      <w:pPr>
        <w:pStyle w:val="Heading2"/>
      </w:pPr>
      <w:r>
        <w:t xml:space="preserve">The change also allows for DNOs and IDNOs to agree and document the practical details required to implement a Curtailable Connection on an IDNO network and introduces arrangements for the DNO to compensate the IDNO where the IDNO </w:t>
      </w:r>
      <w:proofErr w:type="gramStart"/>
      <w:r>
        <w:t>has to</w:t>
      </w:r>
      <w:proofErr w:type="gramEnd"/>
      <w:r>
        <w:t xml:space="preserve"> make an Exceeded Curtailment Payment to a Customer, where this is due to the DNO resulting in a breach of the Curtailment Limits.</w:t>
      </w:r>
    </w:p>
    <w:p w14:paraId="329B7B81" w14:textId="77777777" w:rsidR="00D5097B" w:rsidRDefault="00D5097B" w:rsidP="000B13E2">
      <w:pPr>
        <w:pStyle w:val="Heading2"/>
      </w:pPr>
      <w:r>
        <w:t>Finally, the CP also allows for DNOs and IDNOs to agree alternative actions to Curtailment of specific Customers providing these provide equivalent benefits to DNOs.</w:t>
      </w:r>
    </w:p>
    <w:p w14:paraId="11DDC79A" w14:textId="77777777" w:rsidR="00D5097B" w:rsidRPr="000115D4" w:rsidRDefault="00D5097B" w:rsidP="000B13E2">
      <w:pPr>
        <w:pStyle w:val="Heading2"/>
      </w:pPr>
      <w:r>
        <w:t>Failure to develop these proposals and implement the associated changes by 1 April 2023 will result in failure to implement the Access SCR Decision, and in doing so result in DNOs being in breach of the distribution licence.</w:t>
      </w:r>
    </w:p>
    <w:p w14:paraId="0CCB76A8" w14:textId="1A0AC22D" w:rsidR="0085503A" w:rsidRPr="004726B8" w:rsidRDefault="0085503A" w:rsidP="004726B8">
      <w:pPr>
        <w:pStyle w:val="Heading03"/>
      </w:pPr>
      <w:r w:rsidRPr="004726B8">
        <w:t>Working</w:t>
      </w:r>
      <w:r w:rsidR="00B7388B" w:rsidRPr="004726B8">
        <w:t xml:space="preserve"> </w:t>
      </w:r>
      <w:r w:rsidRPr="004726B8">
        <w:t>Group</w:t>
      </w:r>
      <w:r w:rsidR="00B7388B" w:rsidRPr="004726B8">
        <w:t xml:space="preserve"> </w:t>
      </w:r>
      <w:r w:rsidRPr="004726B8">
        <w:t>Assessment</w:t>
      </w:r>
      <w:bookmarkEnd w:id="16"/>
      <w:bookmarkEnd w:id="17"/>
      <w:r w:rsidR="00B7388B" w:rsidRPr="004726B8">
        <w:t xml:space="preserve"> </w:t>
      </w:r>
    </w:p>
    <w:p w14:paraId="7493D522" w14:textId="49A13DC1" w:rsidR="0085503A" w:rsidRPr="0058426F" w:rsidRDefault="0085503A" w:rsidP="0085503A">
      <w:pPr>
        <w:pStyle w:val="Heading4"/>
        <w:keepLines/>
      </w:pPr>
      <w:r w:rsidRPr="0058426F">
        <w:t>DCP</w:t>
      </w:r>
      <w:r w:rsidR="00B7388B">
        <w:t xml:space="preserve"> </w:t>
      </w:r>
      <w:r w:rsidR="003D294F">
        <w:t>40</w:t>
      </w:r>
      <w:r w:rsidR="00B47BEB">
        <w:t>5</w:t>
      </w:r>
      <w:r w:rsidR="00B7388B">
        <w:t xml:space="preserve"> </w:t>
      </w:r>
      <w:r w:rsidRPr="0058426F">
        <w:t>Working</w:t>
      </w:r>
      <w:r w:rsidR="00B7388B">
        <w:t xml:space="preserve"> </w:t>
      </w:r>
      <w:r w:rsidRPr="0058426F">
        <w:t>Group</w:t>
      </w:r>
      <w:r w:rsidR="00B7388B">
        <w:t xml:space="preserve"> </w:t>
      </w:r>
      <w:r w:rsidRPr="0058426F">
        <w:t>Assessment</w:t>
      </w:r>
    </w:p>
    <w:p w14:paraId="51A95EF5" w14:textId="77777777" w:rsidR="00B47BEB" w:rsidRDefault="00B47BEB" w:rsidP="000B13E2">
      <w:pPr>
        <w:pStyle w:val="Heading2"/>
      </w:pPr>
      <w:bookmarkStart w:id="20" w:name="_Toc318962139"/>
      <w:bookmarkStart w:id="21" w:name="_Toc40010087"/>
      <w:bookmarkStart w:id="22" w:name="_Hlk39730327"/>
      <w:bookmarkStart w:id="23" w:name="_Toc40482667"/>
      <w:bookmarkStart w:id="24" w:name="_Toc88488803"/>
      <w:r w:rsidRPr="00882F64">
        <w:t xml:space="preserve">The DCUSA Panel established a Working Group to assess </w:t>
      </w:r>
      <w:r>
        <w:t>this CP</w:t>
      </w:r>
      <w:r w:rsidRPr="00882F64">
        <w:t xml:space="preserve">. This Working Group consists of </w:t>
      </w:r>
      <w:r w:rsidRPr="00EF2FE1">
        <w:t xml:space="preserve">Supplier, DNO and IDNO representatives. </w:t>
      </w:r>
      <w:r w:rsidRPr="00882F64">
        <w:t xml:space="preserve">Meetings were held in open session and the minutes and papers of each meeting are available on the DCUSA website – </w:t>
      </w:r>
      <w:hyperlink r:id="rId17" w:history="1">
        <w:r w:rsidRPr="00882F64">
          <w:t>www.dcusa.co.uk</w:t>
        </w:r>
      </w:hyperlink>
      <w:r w:rsidRPr="00882F64">
        <w:t>.</w:t>
      </w:r>
    </w:p>
    <w:p w14:paraId="69ACBA4A" w14:textId="77777777" w:rsidR="00B47BEB" w:rsidRDefault="00B47BEB" w:rsidP="000B13E2">
      <w:pPr>
        <w:pStyle w:val="Heading2"/>
      </w:pPr>
      <w:r w:rsidRPr="00BE24C3">
        <w:t xml:space="preserve">The Working Group met on a weekly basis for 11 weeks to review the </w:t>
      </w:r>
      <w:r>
        <w:t>Access SCR Decision and Access SCR</w:t>
      </w:r>
      <w:r w:rsidRPr="00BE24C3">
        <w:t xml:space="preserve"> Direction relating to managing </w:t>
      </w:r>
      <w:r>
        <w:t xml:space="preserve">a </w:t>
      </w:r>
      <w:r w:rsidRPr="00BE24C3">
        <w:t xml:space="preserve">Curtailable Connection between Licensed Distribution Networks. Ofgem stated that the </w:t>
      </w:r>
      <w:r>
        <w:t>arrangements</w:t>
      </w:r>
      <w:r w:rsidRPr="00BE24C3">
        <w:t xml:space="preserve"> must ensure that:</w:t>
      </w:r>
    </w:p>
    <w:p w14:paraId="22738832" w14:textId="77777777" w:rsidR="00B47BEB" w:rsidRPr="009F2E77" w:rsidRDefault="00B47BEB" w:rsidP="00B47BEB">
      <w:pPr>
        <w:pStyle w:val="ListParagraph"/>
        <w:numPr>
          <w:ilvl w:val="0"/>
          <w:numId w:val="42"/>
        </w:numPr>
        <w:rPr>
          <w:i/>
          <w:iCs/>
        </w:rPr>
      </w:pPr>
      <w:r w:rsidRPr="009F2E77">
        <w:rPr>
          <w:i/>
          <w:iCs/>
        </w:rPr>
        <w:t>customers are treated equitably when they opt to connect to either a DNO or an IDNO. Specifically, this change has been raised to place obligations on IDNOs not to connect customers where reinforcement is needed until it has been undertaken or the Customers has agreed to a curtailable connection.</w:t>
      </w:r>
    </w:p>
    <w:p w14:paraId="453C9B70" w14:textId="77777777" w:rsidR="00B47BEB" w:rsidRPr="00ED3975" w:rsidRDefault="00B47BEB" w:rsidP="000B13E2">
      <w:pPr>
        <w:pStyle w:val="Heading2"/>
      </w:pPr>
      <w:r>
        <w:t xml:space="preserve">This consultation provides an overview of the discussions held and the proposed solution that has been agreed during those discussions. The Working Group are seeking feedback from the market participants on the proposed legal text that is provided as Attachment 2 to this consultation.  It should be noted that this CP seeks to ensure that the agreements at the boundary between licensed distributors are updated </w:t>
      </w:r>
      <w:r>
        <w:lastRenderedPageBreak/>
        <w:t>to reflect the options for better defined curtailable access which are being implemented as part of the Access SCR via DCP 404.</w:t>
      </w:r>
    </w:p>
    <w:p w14:paraId="4123F725" w14:textId="77777777" w:rsidR="00B47BEB" w:rsidRDefault="00B47BEB" w:rsidP="000B13E2">
      <w:pPr>
        <w:pStyle w:val="Heading2"/>
      </w:pPr>
      <w:r>
        <w:t xml:space="preserve">The Working Group discussed various views on exactly what parts of the legal text should be included within Section 2B of the DCUSA, and those that should be included within Schedule 13 ‘Bilateral Connection Agreement’ of the DCUSA.  </w:t>
      </w:r>
    </w:p>
    <w:p w14:paraId="1BCD3005" w14:textId="77777777" w:rsidR="00B47BEB" w:rsidRPr="00ED3975" w:rsidRDefault="00B47BEB" w:rsidP="000B13E2">
      <w:pPr>
        <w:pStyle w:val="Heading2"/>
      </w:pPr>
      <w:r>
        <w:t xml:space="preserve">The Working Group came to agreement that all high-level obligations should be included within Section 2B of the DCUSA and the technical details within the BCA. The Working Group agreed to seek further feedback from wider industry within this consultation as to whether industry agree that this is the best approach, or whether a separate BCA document should be included. </w:t>
      </w:r>
    </w:p>
    <w:p w14:paraId="5258E796" w14:textId="77777777" w:rsidR="00B47BEB" w:rsidRDefault="00B47BEB" w:rsidP="000B13E2">
      <w:pPr>
        <w:pStyle w:val="Heading2"/>
      </w:pPr>
      <w:bookmarkStart w:id="25" w:name="_Toc318967199"/>
      <w:r>
        <w:t xml:space="preserve">The Working Group believe that DNOs should refer to the new Schedule (as implemented by DCP 404) rather than replicating the text within Section 2B of the DCUSA as this reduces the risk of duplication and potential for divergence. </w:t>
      </w:r>
    </w:p>
    <w:p w14:paraId="5ACA9A03" w14:textId="77777777" w:rsidR="00B47BEB" w:rsidRPr="00E917F1" w:rsidRDefault="00B47BEB" w:rsidP="000B13E2">
      <w:pPr>
        <w:pStyle w:val="Heading2"/>
      </w:pPr>
      <w:r>
        <w:t xml:space="preserve">The Working Group discussed the current referencing to Schedule 13 within the draft legal text and agreed that this is not detailed. The Working Group took the decision to leave this open for specific decision to be made on a site-by-site basis. </w:t>
      </w:r>
    </w:p>
    <w:p w14:paraId="2D95E52A" w14:textId="77777777" w:rsidR="00B47BEB" w:rsidRPr="001660EF" w:rsidRDefault="00B47BEB" w:rsidP="00B47BEB">
      <w:pPr>
        <w:pStyle w:val="NoSpacing"/>
        <w:rPr>
          <w:sz w:val="4"/>
          <w:szCs w:val="8"/>
        </w:rPr>
      </w:pPr>
      <w:bookmarkStart w:id="26" w:name="_Hlk111213590"/>
    </w:p>
    <w:bookmarkEnd w:id="20"/>
    <w:bookmarkEnd w:id="25"/>
    <w:bookmarkEnd w:id="26"/>
    <w:p w14:paraId="0A5C71DD" w14:textId="3837004D" w:rsidR="00AF7BAC" w:rsidRPr="001E7B09" w:rsidRDefault="00AF7BAC" w:rsidP="004726B8">
      <w:pPr>
        <w:pStyle w:val="Heading03"/>
      </w:pPr>
      <w:r w:rsidRPr="001E7B09">
        <w:t>Summary</w:t>
      </w:r>
      <w:r w:rsidR="00B7388B">
        <w:t xml:space="preserve"> </w:t>
      </w:r>
      <w:r w:rsidRPr="001E7B09">
        <w:t>of</w:t>
      </w:r>
      <w:r w:rsidR="00B7388B">
        <w:t xml:space="preserve"> </w:t>
      </w:r>
      <w:r w:rsidRPr="001E7B09">
        <w:t>Consultation</w:t>
      </w:r>
      <w:r w:rsidR="00B7388B">
        <w:t xml:space="preserve"> </w:t>
      </w:r>
      <w:r w:rsidRPr="001E7B09">
        <w:t>and</w:t>
      </w:r>
      <w:r w:rsidR="00B7388B">
        <w:t xml:space="preserve"> </w:t>
      </w:r>
      <w:r w:rsidRPr="001E7B09">
        <w:t>Responses</w:t>
      </w:r>
      <w:bookmarkEnd w:id="21"/>
      <w:bookmarkEnd w:id="22"/>
      <w:bookmarkEnd w:id="23"/>
      <w:bookmarkEnd w:id="24"/>
    </w:p>
    <w:p w14:paraId="1788D3F9" w14:textId="5041EA53" w:rsidR="00AF7BAC" w:rsidRPr="00E913E3" w:rsidRDefault="00AF7BAC" w:rsidP="00AF7BAC">
      <w:pPr>
        <w:pStyle w:val="Heading4"/>
      </w:pPr>
      <w:r w:rsidRPr="00E913E3">
        <w:t>Summary</w:t>
      </w:r>
      <w:r w:rsidR="00B7388B">
        <w:t xml:space="preserve"> </w:t>
      </w:r>
      <w:r w:rsidRPr="00E913E3">
        <w:t>of</w:t>
      </w:r>
      <w:r w:rsidR="00B7388B">
        <w:t xml:space="preserve"> </w:t>
      </w:r>
      <w:r w:rsidRPr="00E913E3">
        <w:t>responses</w:t>
      </w:r>
      <w:r w:rsidR="00B7388B">
        <w:t xml:space="preserve"> </w:t>
      </w:r>
      <w:r w:rsidRPr="00E913E3">
        <w:t>to</w:t>
      </w:r>
      <w:r w:rsidR="00B7388B">
        <w:t xml:space="preserve"> </w:t>
      </w:r>
      <w:r w:rsidRPr="00E913E3">
        <w:t>the</w:t>
      </w:r>
      <w:r w:rsidR="00B7388B">
        <w:t xml:space="preserve"> </w:t>
      </w:r>
      <w:r w:rsidRPr="00E913E3">
        <w:t>DCP</w:t>
      </w:r>
      <w:r w:rsidR="00B7388B">
        <w:t xml:space="preserve"> </w:t>
      </w:r>
      <w:r w:rsidR="002177E6">
        <w:t>40</w:t>
      </w:r>
      <w:r w:rsidR="00725484">
        <w:t>5</w:t>
      </w:r>
      <w:r w:rsidR="00B7388B">
        <w:t xml:space="preserve"> </w:t>
      </w:r>
      <w:r w:rsidRPr="00E913E3">
        <w:t>Consultation</w:t>
      </w:r>
      <w:r w:rsidR="00B7388B">
        <w:t xml:space="preserve"> </w:t>
      </w:r>
    </w:p>
    <w:p w14:paraId="7738C322" w14:textId="62B66C21" w:rsidR="00AF7BAC" w:rsidRDefault="00AF7BAC" w:rsidP="000B13E2">
      <w:pPr>
        <w:pStyle w:val="Heading2"/>
      </w:pPr>
      <w:r>
        <w:t>The</w:t>
      </w:r>
      <w:r w:rsidR="00B7388B">
        <w:t xml:space="preserve"> </w:t>
      </w:r>
      <w:r>
        <w:t>DCP</w:t>
      </w:r>
      <w:r w:rsidR="00B7388B">
        <w:t xml:space="preserve"> </w:t>
      </w:r>
      <w:r w:rsidR="004529F1">
        <w:t>40</w:t>
      </w:r>
      <w:r w:rsidR="00725484">
        <w:t>5</w:t>
      </w:r>
      <w:r w:rsidR="00B7388B">
        <w:t xml:space="preserve"> </w:t>
      </w:r>
      <w:r>
        <w:t>Working</w:t>
      </w:r>
      <w:r w:rsidR="00B7388B">
        <w:t xml:space="preserve"> </w:t>
      </w:r>
      <w:r>
        <w:t>Group</w:t>
      </w:r>
      <w:r w:rsidR="00B7388B">
        <w:t xml:space="preserve"> </w:t>
      </w:r>
      <w:r>
        <w:t>issued</w:t>
      </w:r>
      <w:r w:rsidR="00B7388B">
        <w:t xml:space="preserve"> </w:t>
      </w:r>
      <w:r>
        <w:t>a</w:t>
      </w:r>
      <w:r w:rsidR="00B7388B">
        <w:t xml:space="preserve"> </w:t>
      </w:r>
      <w:r>
        <w:t>consultation</w:t>
      </w:r>
      <w:r w:rsidR="00B7388B">
        <w:t xml:space="preserve"> </w:t>
      </w:r>
      <w:r>
        <w:t>on</w:t>
      </w:r>
      <w:r w:rsidR="00B7388B">
        <w:t xml:space="preserve"> </w:t>
      </w:r>
      <w:r w:rsidR="00E31FE4">
        <w:rPr>
          <w:szCs w:val="20"/>
        </w:rPr>
        <w:t>1</w:t>
      </w:r>
      <w:r w:rsidR="004529F1">
        <w:rPr>
          <w:szCs w:val="20"/>
        </w:rPr>
        <w:t>2</w:t>
      </w:r>
      <w:r w:rsidR="00B7388B">
        <w:rPr>
          <w:szCs w:val="20"/>
        </w:rPr>
        <w:t xml:space="preserve"> </w:t>
      </w:r>
      <w:r w:rsidR="004529F1">
        <w:rPr>
          <w:szCs w:val="20"/>
        </w:rPr>
        <w:t>August</w:t>
      </w:r>
      <w:r w:rsidR="00B7388B">
        <w:rPr>
          <w:szCs w:val="20"/>
        </w:rPr>
        <w:t xml:space="preserve"> </w:t>
      </w:r>
      <w:r w:rsidR="00E31FE4">
        <w:rPr>
          <w:szCs w:val="20"/>
        </w:rPr>
        <w:t>202</w:t>
      </w:r>
      <w:r w:rsidR="004529F1">
        <w:rPr>
          <w:szCs w:val="20"/>
        </w:rPr>
        <w:t>2</w:t>
      </w:r>
      <w:r w:rsidR="00B7388B">
        <w:t xml:space="preserve"> </w:t>
      </w:r>
      <w:r>
        <w:t>which</w:t>
      </w:r>
      <w:r w:rsidR="00B7388B">
        <w:t xml:space="preserve"> </w:t>
      </w:r>
      <w:r>
        <w:t>sought</w:t>
      </w:r>
      <w:r w:rsidR="00B7388B">
        <w:t xml:space="preserve"> </w:t>
      </w:r>
      <w:r>
        <w:t>views</w:t>
      </w:r>
      <w:r w:rsidR="00B7388B">
        <w:t xml:space="preserve"> </w:t>
      </w:r>
      <w:r>
        <w:t>from</w:t>
      </w:r>
      <w:r w:rsidR="00B7388B">
        <w:t xml:space="preserve"> </w:t>
      </w:r>
      <w:r>
        <w:t>industry</w:t>
      </w:r>
      <w:r w:rsidR="00B7388B">
        <w:t xml:space="preserve"> </w:t>
      </w:r>
      <w:r>
        <w:t>on</w:t>
      </w:r>
      <w:r w:rsidR="00B7388B">
        <w:t xml:space="preserve"> </w:t>
      </w:r>
      <w:r>
        <w:t>the</w:t>
      </w:r>
      <w:r w:rsidR="00B7388B">
        <w:t xml:space="preserve"> </w:t>
      </w:r>
      <w:r>
        <w:t>proposed</w:t>
      </w:r>
      <w:r w:rsidR="00B7388B">
        <w:t xml:space="preserve"> </w:t>
      </w:r>
      <w:r>
        <w:t>solution</w:t>
      </w:r>
      <w:r w:rsidR="00B7388B">
        <w:t xml:space="preserve"> </w:t>
      </w:r>
      <w:r>
        <w:t>and</w:t>
      </w:r>
      <w:r w:rsidR="00B7388B">
        <w:t xml:space="preserve"> </w:t>
      </w:r>
      <w:r>
        <w:t>legal</w:t>
      </w:r>
      <w:r w:rsidR="00B7388B">
        <w:t xml:space="preserve"> </w:t>
      </w:r>
      <w:r>
        <w:t>text</w:t>
      </w:r>
      <w:r w:rsidR="00B7388B">
        <w:t xml:space="preserve"> </w:t>
      </w:r>
      <w:r>
        <w:t>for</w:t>
      </w:r>
      <w:r w:rsidR="00B7388B">
        <w:t xml:space="preserve"> </w:t>
      </w:r>
      <w:r>
        <w:t>DCP</w:t>
      </w:r>
      <w:r w:rsidR="00B7388B">
        <w:t xml:space="preserve"> </w:t>
      </w:r>
      <w:r w:rsidR="00317F68">
        <w:t>40</w:t>
      </w:r>
      <w:r w:rsidR="00725484">
        <w:t>5</w:t>
      </w:r>
      <w:r w:rsidR="00B15C07">
        <w:t>.</w:t>
      </w:r>
    </w:p>
    <w:p w14:paraId="1DADD04A" w14:textId="109664FE" w:rsidR="00AF7BAC" w:rsidRDefault="00AF7BAC" w:rsidP="000B13E2">
      <w:pPr>
        <w:pStyle w:val="Heading2"/>
      </w:pPr>
      <w:r w:rsidRPr="00803E49">
        <w:t>There</w:t>
      </w:r>
      <w:r w:rsidR="00B7388B">
        <w:t xml:space="preserve"> </w:t>
      </w:r>
      <w:r w:rsidRPr="006F7871">
        <w:t>were</w:t>
      </w:r>
      <w:r w:rsidR="00B7388B">
        <w:t xml:space="preserve"> </w:t>
      </w:r>
      <w:r w:rsidR="00946D09" w:rsidRPr="00946D09">
        <w:rPr>
          <w:color w:val="auto"/>
        </w:rPr>
        <w:t>11</w:t>
      </w:r>
      <w:r w:rsidR="00B7388B">
        <w:t xml:space="preserve"> </w:t>
      </w:r>
      <w:r w:rsidRPr="00803E49">
        <w:t>respondents</w:t>
      </w:r>
      <w:r w:rsidR="00B7388B">
        <w:t xml:space="preserve"> </w:t>
      </w:r>
      <w:r w:rsidRPr="00803E49">
        <w:t>to</w:t>
      </w:r>
      <w:r w:rsidR="00B7388B">
        <w:t xml:space="preserve"> </w:t>
      </w:r>
      <w:r w:rsidRPr="00803E49">
        <w:t>the</w:t>
      </w:r>
      <w:r w:rsidR="00B7388B">
        <w:t xml:space="preserve"> </w:t>
      </w:r>
      <w:r w:rsidRPr="00803E49">
        <w:t>consultation</w:t>
      </w:r>
      <w:r w:rsidR="00B7388B">
        <w:t xml:space="preserve"> </w:t>
      </w:r>
      <w:r w:rsidRPr="00803E49">
        <w:t>co</w:t>
      </w:r>
      <w:r>
        <w:t>mprising</w:t>
      </w:r>
      <w:r w:rsidR="00B7388B">
        <w:t xml:space="preserve"> </w:t>
      </w:r>
      <w:r w:rsidRPr="00F43434">
        <w:t>of</w:t>
      </w:r>
      <w:r w:rsidR="00B7388B">
        <w:t xml:space="preserve"> </w:t>
      </w:r>
      <w:r w:rsidRPr="00AE111E">
        <w:rPr>
          <w:color w:val="FF0000"/>
        </w:rPr>
        <w:t>DNOs,</w:t>
      </w:r>
      <w:r w:rsidR="00B7388B" w:rsidRPr="00AE111E">
        <w:rPr>
          <w:color w:val="FF0000"/>
        </w:rPr>
        <w:t xml:space="preserve"> </w:t>
      </w:r>
      <w:r w:rsidRPr="00AE111E">
        <w:rPr>
          <w:color w:val="FF0000"/>
        </w:rPr>
        <w:t>IDNOs,</w:t>
      </w:r>
      <w:r w:rsidR="00B7388B" w:rsidRPr="00AE111E">
        <w:rPr>
          <w:color w:val="FF0000"/>
        </w:rPr>
        <w:t xml:space="preserve"> </w:t>
      </w:r>
      <w:r w:rsidRPr="00AE111E">
        <w:rPr>
          <w:color w:val="FF0000"/>
        </w:rPr>
        <w:t>Suppliers,</w:t>
      </w:r>
      <w:r w:rsidR="00B7388B" w:rsidRPr="00AE111E">
        <w:rPr>
          <w:color w:val="FF0000"/>
        </w:rPr>
        <w:t xml:space="preserve"> </w:t>
      </w:r>
      <w:r w:rsidRPr="00AE111E">
        <w:rPr>
          <w:color w:val="FF0000"/>
        </w:rPr>
        <w:t>Generators,</w:t>
      </w:r>
      <w:r w:rsidR="00B7388B" w:rsidRPr="00AE111E">
        <w:rPr>
          <w:color w:val="FF0000"/>
        </w:rPr>
        <w:t xml:space="preserve"> </w:t>
      </w:r>
      <w:r w:rsidRPr="00AE111E">
        <w:rPr>
          <w:color w:val="FF0000"/>
        </w:rPr>
        <w:t>NGESO</w:t>
      </w:r>
      <w:r w:rsidR="00B7388B" w:rsidRPr="00AE111E">
        <w:rPr>
          <w:color w:val="FF0000"/>
        </w:rPr>
        <w:t xml:space="preserve"> </w:t>
      </w:r>
      <w:r w:rsidRPr="00AE111E">
        <w:rPr>
          <w:color w:val="FF0000"/>
        </w:rPr>
        <w:t>and</w:t>
      </w:r>
      <w:r w:rsidR="00B7388B" w:rsidRPr="00AE111E">
        <w:rPr>
          <w:color w:val="FF0000"/>
        </w:rPr>
        <w:t xml:space="preserve"> </w:t>
      </w:r>
      <w:r w:rsidRPr="00AE111E">
        <w:rPr>
          <w:color w:val="FF0000"/>
        </w:rPr>
        <w:t>other</w:t>
      </w:r>
      <w:r w:rsidR="00B7388B" w:rsidRPr="00AE111E">
        <w:rPr>
          <w:color w:val="FF0000"/>
        </w:rPr>
        <w:t xml:space="preserve"> </w:t>
      </w:r>
      <w:r w:rsidRPr="00AE111E">
        <w:rPr>
          <w:color w:val="FF0000"/>
        </w:rPr>
        <w:t>interested</w:t>
      </w:r>
      <w:r w:rsidR="00B7388B" w:rsidRPr="00AE111E">
        <w:rPr>
          <w:color w:val="FF0000"/>
        </w:rPr>
        <w:t xml:space="preserve"> </w:t>
      </w:r>
      <w:r w:rsidRPr="00AE111E">
        <w:rPr>
          <w:color w:val="FF0000"/>
        </w:rPr>
        <w:t>parties</w:t>
      </w:r>
      <w:r w:rsidRPr="00803E49">
        <w:t>.</w:t>
      </w:r>
      <w:r w:rsidR="00B7388B">
        <w:t xml:space="preserve"> </w:t>
      </w:r>
      <w:r>
        <w:t>Set</w:t>
      </w:r>
      <w:r w:rsidR="00B7388B">
        <w:t xml:space="preserve"> </w:t>
      </w:r>
      <w:r>
        <w:t>out</w:t>
      </w:r>
      <w:r w:rsidR="00B7388B">
        <w:t xml:space="preserve"> </w:t>
      </w:r>
      <w:r>
        <w:t>below</w:t>
      </w:r>
      <w:r w:rsidR="00B7388B">
        <w:t xml:space="preserve"> </w:t>
      </w:r>
      <w:r>
        <w:t>are</w:t>
      </w:r>
      <w:r w:rsidR="00B7388B">
        <w:t xml:space="preserve"> </w:t>
      </w:r>
      <w:r>
        <w:t>the</w:t>
      </w:r>
      <w:r w:rsidR="00B7388B">
        <w:t xml:space="preserve"> </w:t>
      </w:r>
      <w:r>
        <w:t>questions</w:t>
      </w:r>
      <w:r w:rsidR="00B7388B">
        <w:t xml:space="preserve"> </w:t>
      </w:r>
      <w:r>
        <w:t>that</w:t>
      </w:r>
      <w:r w:rsidR="00B7388B">
        <w:t xml:space="preserve"> </w:t>
      </w:r>
      <w:r>
        <w:t>the</w:t>
      </w:r>
      <w:r w:rsidR="00B7388B">
        <w:t xml:space="preserve"> </w:t>
      </w:r>
      <w:r>
        <w:t>Working</w:t>
      </w:r>
      <w:r w:rsidR="00B7388B">
        <w:t xml:space="preserve"> </w:t>
      </w:r>
      <w:r>
        <w:t>Group</w:t>
      </w:r>
      <w:r w:rsidR="00B7388B">
        <w:t xml:space="preserve"> </w:t>
      </w:r>
      <w:r>
        <w:t>sought</w:t>
      </w:r>
      <w:r w:rsidR="00B7388B">
        <w:t xml:space="preserve"> </w:t>
      </w:r>
      <w:r>
        <w:t>views</w:t>
      </w:r>
      <w:r w:rsidR="00B7388B">
        <w:t xml:space="preserve"> </w:t>
      </w:r>
      <w:r>
        <w:t>on,</w:t>
      </w:r>
      <w:r w:rsidR="00B7388B">
        <w:t xml:space="preserve"> </w:t>
      </w:r>
      <w:r>
        <w:t>and</w:t>
      </w:r>
      <w:r w:rsidR="00B7388B">
        <w:t xml:space="preserve"> </w:t>
      </w:r>
      <w:r>
        <w:t>a</w:t>
      </w:r>
      <w:r w:rsidR="00B7388B">
        <w:t xml:space="preserve"> </w:t>
      </w:r>
      <w:r>
        <w:t>summary</w:t>
      </w:r>
      <w:r w:rsidR="00B7388B">
        <w:t xml:space="preserve"> </w:t>
      </w:r>
      <w:r>
        <w:t>of</w:t>
      </w:r>
      <w:r w:rsidR="00B7388B">
        <w:t xml:space="preserve"> </w:t>
      </w:r>
      <w:r>
        <w:t>the</w:t>
      </w:r>
      <w:r w:rsidR="00B7388B">
        <w:t xml:space="preserve"> </w:t>
      </w:r>
      <w:r>
        <w:t>responses</w:t>
      </w:r>
      <w:r w:rsidR="00B7388B">
        <w:t xml:space="preserve"> </w:t>
      </w:r>
      <w:r>
        <w:t>received.</w:t>
      </w:r>
      <w:r w:rsidR="00B7388B">
        <w:t xml:space="preserve"> </w:t>
      </w:r>
      <w:r>
        <w:t>A</w:t>
      </w:r>
      <w:r w:rsidR="00B7388B">
        <w:t xml:space="preserve"> </w:t>
      </w:r>
      <w:r>
        <w:t>copy</w:t>
      </w:r>
      <w:r w:rsidR="00B7388B">
        <w:t xml:space="preserve"> </w:t>
      </w:r>
      <w:r>
        <w:t>of</w:t>
      </w:r>
      <w:r w:rsidR="00B7388B">
        <w:t xml:space="preserve"> </w:t>
      </w:r>
      <w:r>
        <w:t>the</w:t>
      </w:r>
      <w:r w:rsidR="00B7388B">
        <w:t xml:space="preserve"> </w:t>
      </w:r>
      <w:r>
        <w:t>consultation</w:t>
      </w:r>
      <w:r w:rsidR="00B7388B">
        <w:t xml:space="preserve"> </w:t>
      </w:r>
      <w:r>
        <w:t>document</w:t>
      </w:r>
      <w:r w:rsidR="00B7388B">
        <w:t xml:space="preserve"> </w:t>
      </w:r>
      <w:r>
        <w:t>alongside</w:t>
      </w:r>
      <w:r w:rsidR="00B7388B">
        <w:t xml:space="preserve"> </w:t>
      </w:r>
      <w:r>
        <w:t>the</w:t>
      </w:r>
      <w:r w:rsidR="00B7388B">
        <w:t xml:space="preserve"> </w:t>
      </w:r>
      <w:r>
        <w:t>Party</w:t>
      </w:r>
      <w:r w:rsidR="00B7388B">
        <w:t xml:space="preserve"> </w:t>
      </w:r>
      <w:r>
        <w:t>responses</w:t>
      </w:r>
      <w:r w:rsidR="00B7388B">
        <w:t xml:space="preserve"> </w:t>
      </w:r>
      <w:r>
        <w:t>and</w:t>
      </w:r>
      <w:r w:rsidR="00B7388B">
        <w:t xml:space="preserve"> </w:t>
      </w:r>
      <w:r>
        <w:t>Working</w:t>
      </w:r>
      <w:r w:rsidR="00B7388B">
        <w:t xml:space="preserve"> </w:t>
      </w:r>
      <w:r>
        <w:t>Group</w:t>
      </w:r>
      <w:r w:rsidR="00B7388B">
        <w:t xml:space="preserve"> </w:t>
      </w:r>
      <w:r>
        <w:t>conclusions</w:t>
      </w:r>
      <w:r w:rsidR="00B7388B">
        <w:t xml:space="preserve"> </w:t>
      </w:r>
      <w:r>
        <w:t>can</w:t>
      </w:r>
      <w:r w:rsidR="00B7388B">
        <w:t xml:space="preserve"> </w:t>
      </w:r>
      <w:r>
        <w:t>be</w:t>
      </w:r>
      <w:r w:rsidR="00B7388B">
        <w:t xml:space="preserve"> </w:t>
      </w:r>
      <w:r>
        <w:t>found</w:t>
      </w:r>
      <w:r w:rsidR="00B7388B">
        <w:t xml:space="preserve"> </w:t>
      </w:r>
      <w:r>
        <w:t>as</w:t>
      </w:r>
      <w:r w:rsidR="00B7388B">
        <w:t xml:space="preserve"> </w:t>
      </w:r>
      <w:r>
        <w:t>Attachment</w:t>
      </w:r>
      <w:r w:rsidR="00B7388B">
        <w:t xml:space="preserve"> </w:t>
      </w:r>
      <w:r w:rsidR="00C84527">
        <w:t>3</w:t>
      </w:r>
      <w:r>
        <w:t>.</w:t>
      </w:r>
    </w:p>
    <w:p w14:paraId="448661AC" w14:textId="77777777" w:rsidR="000818B5" w:rsidRDefault="000818B5" w:rsidP="000818B5">
      <w:pPr>
        <w:pStyle w:val="Question"/>
        <w:ind w:left="1439" w:hanging="1155"/>
      </w:pPr>
      <w:r w:rsidRPr="00F50C99">
        <w:t>Question</w:t>
      </w:r>
      <w:r>
        <w:t xml:space="preserve"> 1</w:t>
      </w:r>
      <w:r>
        <w:tab/>
      </w:r>
      <w:r w:rsidRPr="00190E90">
        <w:t xml:space="preserve">Do you understand the intent of </w:t>
      </w:r>
      <w:r>
        <w:t>D</w:t>
      </w:r>
      <w:r w:rsidRPr="00190E90">
        <w:t>CP</w:t>
      </w:r>
      <w:r>
        <w:t xml:space="preserve"> 405</w:t>
      </w:r>
      <w:r w:rsidRPr="00190E90">
        <w:t>?</w:t>
      </w:r>
    </w:p>
    <w:p w14:paraId="489D9C08" w14:textId="02BF4929" w:rsidR="001E7B09" w:rsidRPr="001E7B09" w:rsidRDefault="001E7B09" w:rsidP="000B13E2">
      <w:pPr>
        <w:pStyle w:val="Heading2"/>
      </w:pPr>
      <w:r w:rsidRPr="001E7B09">
        <w:t>The</w:t>
      </w:r>
      <w:r w:rsidR="00B7388B">
        <w:t xml:space="preserve"> </w:t>
      </w:r>
      <w:r w:rsidRPr="001E7B09">
        <w:t>Working</w:t>
      </w:r>
      <w:r w:rsidR="00B7388B">
        <w:t xml:space="preserve"> </w:t>
      </w:r>
      <w:r w:rsidRPr="001E7B09">
        <w:t>Group</w:t>
      </w:r>
      <w:r w:rsidR="00B7388B">
        <w:t xml:space="preserve"> </w:t>
      </w:r>
      <w:r w:rsidR="00946D09">
        <w:t>confirmed</w:t>
      </w:r>
      <w:r w:rsidR="00B7388B">
        <w:t xml:space="preserve"> </w:t>
      </w:r>
      <w:r w:rsidRPr="001E7B09">
        <w:t>that</w:t>
      </w:r>
      <w:r w:rsidR="00B7388B">
        <w:t xml:space="preserve"> </w:t>
      </w:r>
      <w:r w:rsidRPr="001E7B09">
        <w:t>all</w:t>
      </w:r>
      <w:r w:rsidR="00B7388B">
        <w:t xml:space="preserve"> </w:t>
      </w:r>
      <w:r w:rsidRPr="001E7B09">
        <w:t>respondents</w:t>
      </w:r>
      <w:r w:rsidR="00B7388B">
        <w:t xml:space="preserve"> </w:t>
      </w:r>
      <w:r w:rsidRPr="001E7B09">
        <w:t>to</w:t>
      </w:r>
      <w:r w:rsidR="00B7388B">
        <w:t xml:space="preserve"> </w:t>
      </w:r>
      <w:r w:rsidRPr="001E7B09">
        <w:t>the</w:t>
      </w:r>
      <w:r w:rsidR="00B7388B">
        <w:t xml:space="preserve"> </w:t>
      </w:r>
      <w:r w:rsidRPr="001E7B09">
        <w:t>consultation</w:t>
      </w:r>
      <w:r w:rsidR="00B7388B">
        <w:t xml:space="preserve"> </w:t>
      </w:r>
      <w:r w:rsidRPr="001E7B09">
        <w:t>confirmed</w:t>
      </w:r>
      <w:r w:rsidR="00B7388B">
        <w:t xml:space="preserve"> </w:t>
      </w:r>
      <w:r w:rsidRPr="001E7B09">
        <w:t>that</w:t>
      </w:r>
      <w:r w:rsidR="00B7388B">
        <w:t xml:space="preserve"> </w:t>
      </w:r>
      <w:r w:rsidRPr="001E7B09">
        <w:t>they</w:t>
      </w:r>
      <w:r w:rsidR="00B7388B">
        <w:t xml:space="preserve"> </w:t>
      </w:r>
      <w:r w:rsidRPr="001E7B09">
        <w:t>understood</w:t>
      </w:r>
      <w:r w:rsidR="00B7388B">
        <w:t xml:space="preserve"> </w:t>
      </w:r>
      <w:r w:rsidRPr="001E7B09">
        <w:t>the</w:t>
      </w:r>
      <w:r w:rsidR="00B7388B">
        <w:t xml:space="preserve"> </w:t>
      </w:r>
      <w:r w:rsidRPr="001E7B09">
        <w:t>intent</w:t>
      </w:r>
      <w:r w:rsidR="00B7388B">
        <w:t xml:space="preserve"> </w:t>
      </w:r>
      <w:r w:rsidRPr="001E7B09">
        <w:t>of</w:t>
      </w:r>
      <w:r w:rsidR="00B7388B">
        <w:t xml:space="preserve"> </w:t>
      </w:r>
      <w:r w:rsidRPr="001E7B09">
        <w:t>the</w:t>
      </w:r>
      <w:r w:rsidR="00B7388B">
        <w:t xml:space="preserve"> </w:t>
      </w:r>
      <w:r w:rsidRPr="001E7B09">
        <w:t>CP.</w:t>
      </w:r>
    </w:p>
    <w:p w14:paraId="6DBE267F" w14:textId="77777777" w:rsidR="00350285" w:rsidRDefault="00350285" w:rsidP="00350285">
      <w:pPr>
        <w:pStyle w:val="Question"/>
        <w:ind w:left="1439" w:hanging="1155"/>
      </w:pPr>
      <w:r w:rsidRPr="00F50C99">
        <w:t>Question</w:t>
      </w:r>
      <w:r>
        <w:t xml:space="preserve"> 2</w:t>
      </w:r>
      <w:r>
        <w:tab/>
      </w:r>
      <w:r w:rsidRPr="00190E90">
        <w:t xml:space="preserve">Are you supportive of the principles of </w:t>
      </w:r>
      <w:r>
        <w:t>DCP 405</w:t>
      </w:r>
      <w:r w:rsidRPr="00190E90">
        <w:t>?</w:t>
      </w:r>
      <w:r>
        <w:t xml:space="preserve"> </w:t>
      </w:r>
    </w:p>
    <w:p w14:paraId="6A53E9B5" w14:textId="7F80998A" w:rsidR="00202759" w:rsidRDefault="00946D09" w:rsidP="000B13E2">
      <w:pPr>
        <w:pStyle w:val="Heading2"/>
      </w:pPr>
      <w:r>
        <w:t>The Working Group confirmed that all responders are supportive of the principles of DCP 405.</w:t>
      </w:r>
    </w:p>
    <w:p w14:paraId="18FED0E1" w14:textId="2CA9F89D" w:rsidR="006110C9" w:rsidRDefault="006110C9" w:rsidP="006110C9">
      <w:pPr>
        <w:pStyle w:val="Question"/>
        <w:pBdr>
          <w:bottom w:val="single" w:sz="48" w:space="0" w:color="339966"/>
        </w:pBdr>
        <w:spacing w:line="276" w:lineRule="auto"/>
        <w:ind w:left="1439" w:hanging="1155"/>
      </w:pPr>
      <w:r>
        <w:t>Question 3: The Working Group believe the high-level obligations should be included within Section 2B of the DCUSA, and the technical details included within the BCA – do you agree with this approach?</w:t>
      </w:r>
      <w:r>
        <w:tab/>
      </w:r>
    </w:p>
    <w:p w14:paraId="0FB361A6" w14:textId="28234984" w:rsidR="006110C9" w:rsidRPr="00D515DD" w:rsidRDefault="00B52A22" w:rsidP="006110C9">
      <w:pPr>
        <w:pStyle w:val="Question"/>
        <w:pBdr>
          <w:bottom w:val="single" w:sz="48" w:space="0" w:color="339966"/>
        </w:pBdr>
        <w:spacing w:line="276" w:lineRule="auto"/>
        <w:ind w:left="1439" w:hanging="1155"/>
      </w:pPr>
      <w:r w:rsidRPr="00B52A22">
        <w:t>If not, should a separate BCA document be created? Please provide your reasons.</w:t>
      </w:r>
    </w:p>
    <w:p w14:paraId="3D2444E1" w14:textId="6ECB490F" w:rsidR="00430DBC" w:rsidRDefault="00946D09" w:rsidP="000B13E2">
      <w:pPr>
        <w:pStyle w:val="Heading2"/>
      </w:pPr>
      <w:r>
        <w:t>The Working Group confirmed that all responders believe the approach that high-level obligations should be included within Section 2B of the DCUSA, and the technical details included within the BCA.</w:t>
      </w:r>
    </w:p>
    <w:p w14:paraId="7956A8D6" w14:textId="77777777" w:rsidR="00857196" w:rsidRPr="00D515DD" w:rsidRDefault="00857196" w:rsidP="00857196">
      <w:pPr>
        <w:pStyle w:val="Question"/>
        <w:pBdr>
          <w:bottom w:val="single" w:sz="48" w:space="0" w:color="339966"/>
        </w:pBdr>
        <w:spacing w:line="276" w:lineRule="auto"/>
        <w:ind w:left="1439" w:hanging="1155"/>
      </w:pPr>
      <w:bookmarkStart w:id="27" w:name="_Hlk111213562"/>
      <w:r>
        <w:lastRenderedPageBreak/>
        <w:t>Question 4: Do you believe this is the right approach to refer to the new Schedule as implemented by DCP 404 rather than replicating the text within Section 2B? If not, please provide your reasons.</w:t>
      </w:r>
    </w:p>
    <w:bookmarkEnd w:id="27"/>
    <w:p w14:paraId="1C1A266B" w14:textId="661AF749" w:rsidR="00F26A9A" w:rsidRPr="00870781" w:rsidRDefault="00946D09" w:rsidP="000B13E2">
      <w:pPr>
        <w:pStyle w:val="Heading2"/>
      </w:pPr>
      <w:r>
        <w:t>The Working Group confirmed that all responders believe it is the right approach to refer to the new Schedule as implemented by DCP 404 rather than replicating the text within Section 2B.</w:t>
      </w:r>
    </w:p>
    <w:p w14:paraId="0725EFE4" w14:textId="77777777" w:rsidR="00500B50" w:rsidRDefault="00500B50" w:rsidP="00500B50">
      <w:pPr>
        <w:pStyle w:val="Question"/>
        <w:pBdr>
          <w:bottom w:val="single" w:sz="48" w:space="0" w:color="339966"/>
        </w:pBdr>
        <w:spacing w:line="360" w:lineRule="auto"/>
        <w:ind w:left="1441" w:hanging="1157"/>
      </w:pPr>
      <w:r>
        <w:t>Question 5: Do you agree that it is the right approach in relation to Schedule 13, or is there any merit in including specific provision within Schedule 6 (of Schedule 13)? Please provide your reasons.</w:t>
      </w:r>
    </w:p>
    <w:p w14:paraId="2DD8CF40" w14:textId="52733B12" w:rsidR="00AA2988" w:rsidRPr="00870781" w:rsidRDefault="00616F30" w:rsidP="000B13E2">
      <w:pPr>
        <w:pStyle w:val="Heading2"/>
      </w:pPr>
      <w:r>
        <w:t xml:space="preserve">The Working Group confirmed that all responders agree that it is the right approach in relation to Schedule 13. </w:t>
      </w:r>
    </w:p>
    <w:p w14:paraId="66BD6654" w14:textId="77777777" w:rsidR="008F0DA0" w:rsidRDefault="008F0DA0" w:rsidP="008F0DA0">
      <w:pPr>
        <w:pStyle w:val="Question"/>
        <w:pBdr>
          <w:bottom w:val="single" w:sz="48" w:space="0" w:color="339966"/>
        </w:pBdr>
        <w:spacing w:line="360" w:lineRule="auto"/>
        <w:ind w:left="1441" w:hanging="1157"/>
      </w:pPr>
      <w:r>
        <w:t>Question 6:</w:t>
      </w:r>
      <w:r>
        <w:tab/>
        <w:t>Does the legal text proposed deliver the intent of DCP 405? If not, please provide details of where additions should be made.</w:t>
      </w:r>
    </w:p>
    <w:p w14:paraId="1D318A10" w14:textId="38933B01" w:rsidR="00F26A9A" w:rsidRPr="00C94FB3" w:rsidRDefault="00CB7D98" w:rsidP="000B13E2">
      <w:pPr>
        <w:pStyle w:val="Heading2"/>
      </w:pPr>
      <w:r>
        <w:t>The Working Group confirmed that</w:t>
      </w:r>
      <w:r w:rsidR="00997388">
        <w:t xml:space="preserve"> al</w:t>
      </w:r>
      <w:r w:rsidR="00BE525D">
        <w:t>l</w:t>
      </w:r>
      <w:r w:rsidR="00997388">
        <w:t xml:space="preserve"> responders agree that</w:t>
      </w:r>
      <w:r>
        <w:t xml:space="preserve"> the legal text proposed delivers the intent of DCP 405.</w:t>
      </w:r>
    </w:p>
    <w:p w14:paraId="353883D7" w14:textId="77777777" w:rsidR="00013FDE" w:rsidRDefault="00013FDE" w:rsidP="00013FDE">
      <w:pPr>
        <w:pStyle w:val="Question"/>
        <w:ind w:left="1439" w:hanging="1155"/>
      </w:pPr>
      <w:r>
        <w:t xml:space="preserve">Question 7: </w:t>
      </w:r>
      <w:r w:rsidRPr="00DA2D3D">
        <w:t xml:space="preserve">Do you consider that the proposal better facilitates the DCUSA </w:t>
      </w:r>
      <w:r>
        <w:t xml:space="preserve">General </w:t>
      </w:r>
      <w:r w:rsidRPr="00DA2D3D">
        <w:t>Objectives?</w:t>
      </w:r>
    </w:p>
    <w:p w14:paraId="513CAFB0" w14:textId="77777777" w:rsidR="00E26859" w:rsidRDefault="00013FDE" w:rsidP="00E26859">
      <w:pPr>
        <w:pStyle w:val="Question"/>
        <w:ind w:left="1439" w:hanging="1155"/>
      </w:pPr>
      <w:r w:rsidRPr="00DA2D3D">
        <w:t xml:space="preserve"> </w:t>
      </w:r>
      <w:r w:rsidR="00E26859">
        <w:t>If so, please detail which of the General Objectives you believe are better facilitated and provide supporting reasons.</w:t>
      </w:r>
    </w:p>
    <w:p w14:paraId="24FB743D" w14:textId="202CD47F" w:rsidR="00013FDE" w:rsidRDefault="00E26859" w:rsidP="00E26859">
      <w:pPr>
        <w:pStyle w:val="Question"/>
        <w:ind w:left="1439" w:hanging="1155"/>
      </w:pPr>
      <w:r>
        <w:t>If not, please provide supporting reasons.</w:t>
      </w:r>
    </w:p>
    <w:p w14:paraId="6348E1C1" w14:textId="2B9E1D62" w:rsidR="00177E06" w:rsidRDefault="000B73A8" w:rsidP="000B13E2">
      <w:pPr>
        <w:pStyle w:val="Heading2"/>
      </w:pPr>
      <w:r>
        <w:t>The Working Group confirmed that all responders agree that the proposal better facilitates the DCUSA General Objectives 2 and 3</w:t>
      </w:r>
      <w:r w:rsidR="00E23F56">
        <w:t>; however, one responder did not believe the CP better facilitated DCUSA General Objective one.</w:t>
      </w:r>
    </w:p>
    <w:p w14:paraId="51B5B12A" w14:textId="3919DE7E" w:rsidR="00177E06" w:rsidRPr="00177E06" w:rsidRDefault="00177E06" w:rsidP="000B13E2">
      <w:pPr>
        <w:pStyle w:val="Heading2"/>
      </w:pPr>
      <w:r>
        <w:t>Th</w:t>
      </w:r>
      <w:r w:rsidR="00DB56F8">
        <w:t>is was noted by the Working Group.</w:t>
      </w:r>
    </w:p>
    <w:p w14:paraId="4227FEF0" w14:textId="77777777" w:rsidR="00A6798E" w:rsidRDefault="00A6798E" w:rsidP="00A6798E">
      <w:pPr>
        <w:pStyle w:val="Question"/>
        <w:ind w:left="1439" w:hanging="1155"/>
      </w:pPr>
      <w:r w:rsidRPr="00D73AF2">
        <w:t>Q</w:t>
      </w:r>
      <w:r>
        <w:t>uestion 8: Are you aware of any wider industry developments that may impact upon or be impacted by this CP?</w:t>
      </w:r>
    </w:p>
    <w:p w14:paraId="24FCF22C" w14:textId="290D54DB" w:rsidR="00F26A9A" w:rsidRPr="00841062" w:rsidRDefault="00286EC3" w:rsidP="000B13E2">
      <w:pPr>
        <w:pStyle w:val="Heading2"/>
        <w:rPr>
          <w:i/>
        </w:rPr>
      </w:pPr>
      <w:r>
        <w:t xml:space="preserve">The Working Group confirmed that all bar one responder stated that they are unaware of any potential wider industry developments that may be impacted by this change. One responder stated that Open Networks may be affected; for example, Workstream 1A, Product 5 primacy </w:t>
      </w:r>
      <w:r w:rsidR="00D3381D">
        <w:t>rules which may impact the DSOs utilisation of flexibility services.</w:t>
      </w:r>
    </w:p>
    <w:p w14:paraId="2757A4F2" w14:textId="77777777" w:rsidR="003D5DD2" w:rsidRDefault="003D5DD2" w:rsidP="003D5DD2">
      <w:pPr>
        <w:pStyle w:val="Question"/>
        <w:ind w:left="1985" w:hanging="1701"/>
      </w:pPr>
      <w:r w:rsidRPr="00D73AF2">
        <w:t>Q</w:t>
      </w:r>
      <w:r>
        <w:t>uestion 9:</w:t>
      </w:r>
      <w:r w:rsidRPr="001F3C27">
        <w:t xml:space="preserve"> </w:t>
      </w:r>
      <w:r>
        <w:t>Do you have any comments on the proposed legal text?</w:t>
      </w:r>
    </w:p>
    <w:p w14:paraId="0D2BD27E" w14:textId="5E8A7F49" w:rsidR="00F26A9A" w:rsidRDefault="00A07C2E" w:rsidP="000B13E2">
      <w:pPr>
        <w:pStyle w:val="Heading2"/>
      </w:pPr>
      <w:r>
        <w:t>The Working Group confirmed that all bar one responder had no further comments on the DCP 405 legal text</w:t>
      </w:r>
      <w:r w:rsidR="00656C58">
        <w:t>. One responder noted that there are no timescales/processes specified to pass a Curtailment request from the upstream network to the IDNO connected Customer and are conscious that this could lead to inconsistent approaches between DNOs.</w:t>
      </w:r>
    </w:p>
    <w:p w14:paraId="0241F78E" w14:textId="65540C3A" w:rsidR="00221163" w:rsidRPr="00221163" w:rsidRDefault="00221163" w:rsidP="000B13E2">
      <w:pPr>
        <w:pStyle w:val="Heading2"/>
      </w:pPr>
      <w:r>
        <w:t xml:space="preserve">The Working Group stated that the details of how the Company instructs the User is set out within the current BCA and does not form </w:t>
      </w:r>
      <w:r w:rsidR="00F6631F">
        <w:t>part of the legal text.</w:t>
      </w:r>
    </w:p>
    <w:p w14:paraId="69A71656" w14:textId="77777777" w:rsidR="007D7647" w:rsidRDefault="007D7647" w:rsidP="007D7647">
      <w:pPr>
        <w:pStyle w:val="Question"/>
        <w:ind w:left="1985" w:hanging="1701"/>
      </w:pPr>
      <w:r>
        <w:lastRenderedPageBreak/>
        <w:t xml:space="preserve">Question 10: </w:t>
      </w:r>
      <w:r w:rsidRPr="00B9095A">
        <w:t>Do you have any other comments on DCP 40</w:t>
      </w:r>
      <w:r>
        <w:t xml:space="preserve">5? </w:t>
      </w:r>
    </w:p>
    <w:p w14:paraId="41841C7C" w14:textId="25088CFF" w:rsidR="00B46C5E" w:rsidRDefault="00CB7BC8" w:rsidP="000B13E2">
      <w:pPr>
        <w:pStyle w:val="Heading2"/>
      </w:pPr>
      <w:r>
        <w:t xml:space="preserve">The Working Group confirmed that </w:t>
      </w:r>
      <w:proofErr w:type="gramStart"/>
      <w:r>
        <w:t>the majority of</w:t>
      </w:r>
      <w:proofErr w:type="gramEnd"/>
      <w:r>
        <w:t xml:space="preserve"> responders (9) had no further comments around DCP 405</w:t>
      </w:r>
      <w:r w:rsidR="008E72DA">
        <w:t xml:space="preserve">; however, it was suggested that this could be an opportunity to align all BCAs across DNOs who </w:t>
      </w:r>
      <w:r w:rsidR="000A301B">
        <w:t>t</w:t>
      </w:r>
      <w:r w:rsidR="008E72DA">
        <w:t>end to use various approaches.</w:t>
      </w:r>
    </w:p>
    <w:p w14:paraId="703B8795" w14:textId="77777777" w:rsidR="00FE66D5" w:rsidRDefault="00FE66D5" w:rsidP="000B13E2">
      <w:pPr>
        <w:pStyle w:val="Heading2"/>
      </w:pPr>
      <w:bookmarkStart w:id="28" w:name="_Toc88488804"/>
      <w:bookmarkStart w:id="29" w:name="_Toc77143157"/>
      <w:r>
        <w:t xml:space="preserve">One responder raised a concern around the time allowed to review and respond to the Consultation considering its importance. They stated that the timescales provided gave limited opportunity for scrutiny of the CPs and risks the proposals not being subject to adequate review. </w:t>
      </w:r>
    </w:p>
    <w:p w14:paraId="36CD476E" w14:textId="77777777" w:rsidR="00FE66D5" w:rsidRPr="001E1D06" w:rsidRDefault="00FE66D5" w:rsidP="000B13E2">
      <w:pPr>
        <w:pStyle w:val="Heading2"/>
      </w:pPr>
      <w:r>
        <w:t xml:space="preserve">The Working Group noted the above concern; however, this is an urgent CP with a deadline for completion provided by Ofgem to which the Working Group had to meet. </w:t>
      </w:r>
    </w:p>
    <w:p w14:paraId="30AC95B1" w14:textId="2F1E6C84" w:rsidR="00FD160A" w:rsidRPr="00FD160A" w:rsidRDefault="00E31FE4" w:rsidP="004726B8">
      <w:pPr>
        <w:pStyle w:val="Heading03"/>
      </w:pPr>
      <w:r>
        <w:t>Working</w:t>
      </w:r>
      <w:r w:rsidR="00B7388B">
        <w:t xml:space="preserve"> </w:t>
      </w:r>
      <w:r>
        <w:t>Group</w:t>
      </w:r>
      <w:r w:rsidR="00B7388B">
        <w:t xml:space="preserve"> </w:t>
      </w:r>
      <w:r>
        <w:t>Conclusions</w:t>
      </w:r>
      <w:r w:rsidR="00B7388B">
        <w:t xml:space="preserve"> </w:t>
      </w:r>
      <w:r>
        <w:t>&amp;</w:t>
      </w:r>
      <w:r w:rsidR="00B7388B">
        <w:t xml:space="preserve"> </w:t>
      </w:r>
      <w:r>
        <w:t>Final</w:t>
      </w:r>
      <w:r w:rsidR="00B7388B">
        <w:t xml:space="preserve"> </w:t>
      </w:r>
      <w:r w:rsidR="00FD160A" w:rsidRPr="00FD160A">
        <w:t>Solution</w:t>
      </w:r>
      <w:bookmarkEnd w:id="18"/>
      <w:bookmarkEnd w:id="28"/>
      <w:r w:rsidR="00B7388B">
        <w:t xml:space="preserve"> </w:t>
      </w:r>
      <w:bookmarkEnd w:id="19"/>
      <w:bookmarkEnd w:id="29"/>
    </w:p>
    <w:p w14:paraId="4DCE75A8" w14:textId="77777777" w:rsidR="00E23F56" w:rsidRDefault="00E23F56" w:rsidP="000B13E2">
      <w:pPr>
        <w:pStyle w:val="Heading2"/>
        <w:numPr>
          <w:ilvl w:val="1"/>
          <w:numId w:val="14"/>
        </w:numPr>
      </w:pPr>
      <w:r w:rsidRPr="000E3E29">
        <w:t>After consideration of the consultation responses, the Working Group identified the following areas for further consideration</w:t>
      </w:r>
      <w:r>
        <w:t>.</w:t>
      </w:r>
    </w:p>
    <w:p w14:paraId="6E81DA73" w14:textId="12B7E42A" w:rsidR="00E23F56" w:rsidRDefault="00E23F56" w:rsidP="00E23F56">
      <w:pPr>
        <w:pStyle w:val="ListParagraph"/>
        <w:numPr>
          <w:ilvl w:val="0"/>
          <w:numId w:val="45"/>
        </w:numPr>
      </w:pPr>
      <w:r>
        <w:t xml:space="preserve">Whether </w:t>
      </w:r>
      <w:r w:rsidRPr="00E23F56">
        <w:t>the high-level obligations should be included within Section 2B of the DCUSA, and the technical details included within the BCA</w:t>
      </w:r>
    </w:p>
    <w:p w14:paraId="33B8D4AF" w14:textId="38B21B2D" w:rsidR="00E23F56" w:rsidRDefault="00E23F56" w:rsidP="00E23F56">
      <w:pPr>
        <w:pStyle w:val="ListParagraph"/>
        <w:numPr>
          <w:ilvl w:val="0"/>
          <w:numId w:val="45"/>
        </w:numPr>
      </w:pPr>
      <w:r>
        <w:t xml:space="preserve">Whether </w:t>
      </w:r>
      <w:r w:rsidRPr="00E23F56">
        <w:t>the proposal better facilitates the DCUSA General Objectives</w:t>
      </w:r>
    </w:p>
    <w:p w14:paraId="23C95488" w14:textId="25A521F9" w:rsidR="000B13E2" w:rsidRDefault="000B13E2" w:rsidP="00E23F56">
      <w:pPr>
        <w:pStyle w:val="ListParagraph"/>
        <w:numPr>
          <w:ilvl w:val="0"/>
          <w:numId w:val="45"/>
        </w:numPr>
      </w:pPr>
      <w:r>
        <w:t>Whether there are</w:t>
      </w:r>
      <w:r w:rsidRPr="000B13E2">
        <w:t xml:space="preserve"> any wider industry developments that may impact upon or be impacted by this CP</w:t>
      </w:r>
    </w:p>
    <w:p w14:paraId="4B1503C8" w14:textId="760893C0" w:rsidR="000B13E2" w:rsidRDefault="000B13E2" w:rsidP="00E23F56">
      <w:pPr>
        <w:pStyle w:val="ListParagraph"/>
        <w:numPr>
          <w:ilvl w:val="0"/>
          <w:numId w:val="45"/>
        </w:numPr>
      </w:pPr>
      <w:r>
        <w:t>Additional comments on the proposed legal text</w:t>
      </w:r>
    </w:p>
    <w:p w14:paraId="0D97EFB1" w14:textId="77777777" w:rsidR="00E23F56" w:rsidRPr="00E23F56" w:rsidRDefault="00E23F56" w:rsidP="000B13E2">
      <w:pPr>
        <w:pStyle w:val="Heading2"/>
        <w:rPr>
          <w:rStyle w:val="Strong"/>
        </w:rPr>
      </w:pPr>
      <w:r w:rsidRPr="00E23F56">
        <w:rPr>
          <w:rStyle w:val="Strong"/>
        </w:rPr>
        <w:t>Whether the high-level obligations should be included within Section 2B of the DCUSA, and the technical details included within the BCA</w:t>
      </w:r>
    </w:p>
    <w:p w14:paraId="1EE85FC3" w14:textId="7F493014" w:rsidR="00E23F56" w:rsidRPr="00E23F56" w:rsidRDefault="00E23F56" w:rsidP="000B13E2">
      <w:pPr>
        <w:pStyle w:val="Heading2"/>
        <w:rPr>
          <w:rStyle w:val="Strong"/>
          <w:b w:val="0"/>
          <w:bCs w:val="0"/>
        </w:rPr>
      </w:pPr>
      <w:r w:rsidRPr="00E23F56">
        <w:rPr>
          <w:rStyle w:val="Strong"/>
          <w:b w:val="0"/>
          <w:bCs w:val="0"/>
        </w:rPr>
        <w:t xml:space="preserve">The Working Group noted that one responder suggested that further work may need to be carried out to develop consistent processes between the relevant parties, </w:t>
      </w:r>
      <w:proofErr w:type="gramStart"/>
      <w:r w:rsidRPr="00E23F56">
        <w:rPr>
          <w:rStyle w:val="Strong"/>
          <w:b w:val="0"/>
          <w:bCs w:val="0"/>
        </w:rPr>
        <w:t>taking into account</w:t>
      </w:r>
      <w:proofErr w:type="gramEnd"/>
      <w:r w:rsidRPr="00E23F56">
        <w:rPr>
          <w:rStyle w:val="Strong"/>
          <w:b w:val="0"/>
          <w:bCs w:val="0"/>
        </w:rPr>
        <w:t xml:space="preserve"> variability in terms of capabilities and the availability of the technology. </w:t>
      </w:r>
      <w:r w:rsidR="000B13E2">
        <w:rPr>
          <w:rStyle w:val="Strong"/>
          <w:b w:val="0"/>
          <w:bCs w:val="0"/>
        </w:rPr>
        <w:t>The Working Group noted this and agreed that further changes can be made in the future.</w:t>
      </w:r>
    </w:p>
    <w:p w14:paraId="55B857C2" w14:textId="58D3164A" w:rsidR="00E23F56" w:rsidRPr="00E23F56" w:rsidRDefault="00E23F56" w:rsidP="000B13E2">
      <w:pPr>
        <w:pStyle w:val="Heading2"/>
      </w:pPr>
      <w:r w:rsidRPr="00E23F56">
        <w:rPr>
          <w:rStyle w:val="Strong"/>
        </w:rPr>
        <w:t xml:space="preserve">Whether the proposal better facilitates the </w:t>
      </w:r>
      <w:commentRangeStart w:id="30"/>
      <w:r w:rsidRPr="00E23F56">
        <w:rPr>
          <w:rStyle w:val="Strong"/>
        </w:rPr>
        <w:t>DCUSA General Objectives</w:t>
      </w:r>
      <w:commentRangeEnd w:id="30"/>
      <w:r w:rsidR="000A301B">
        <w:rPr>
          <w:rStyle w:val="CommentReference"/>
          <w:rFonts w:eastAsia="Times New Roman" w:cs="Times New Roman"/>
          <w:iCs w:val="0"/>
          <w:color w:val="auto"/>
        </w:rPr>
        <w:commentReference w:id="30"/>
      </w:r>
    </w:p>
    <w:p w14:paraId="7849351A" w14:textId="7120715D" w:rsidR="000B13E2" w:rsidRPr="000B13E2" w:rsidRDefault="000B13E2" w:rsidP="000B13E2">
      <w:pPr>
        <w:pStyle w:val="Heading2"/>
      </w:pPr>
      <w:r w:rsidRPr="000B13E2">
        <w:t>One respondent stated that they believe this change ensures efficiency and co-ordination, however, they do not believe the proposals are economic as they rely on the Exceeded Curtailment Price proposed under DCP 404, and do not believe this to be appropriate (may not better facilitate objective 1).</w:t>
      </w:r>
      <w:r>
        <w:t xml:space="preserve"> </w:t>
      </w:r>
      <w:r w:rsidR="00B1407C">
        <w:t xml:space="preserve">The Working Group noted </w:t>
      </w:r>
      <w:proofErr w:type="gramStart"/>
      <w:r w:rsidR="00B1407C">
        <w:t>this</w:t>
      </w:r>
      <w:proofErr w:type="gramEnd"/>
      <w:r w:rsidR="00B1407C">
        <w:t xml:space="preserve"> and further changes have since been made to DCP 404 which now satisfies the responder that the CP does better facilitate DCUSA General Objective one.</w:t>
      </w:r>
    </w:p>
    <w:p w14:paraId="50A51E35" w14:textId="77777777" w:rsidR="000B13E2" w:rsidRPr="000B13E2" w:rsidRDefault="000B13E2" w:rsidP="000B13E2">
      <w:pPr>
        <w:pStyle w:val="Heading2"/>
        <w:rPr>
          <w:b/>
          <w:bCs/>
        </w:rPr>
      </w:pPr>
      <w:r w:rsidRPr="000B13E2">
        <w:rPr>
          <w:b/>
          <w:bCs/>
        </w:rPr>
        <w:t>Whether there are any wider industry developments that may impact upon or be impacted by this CP</w:t>
      </w:r>
    </w:p>
    <w:p w14:paraId="26C74CFE" w14:textId="2BC7507D" w:rsidR="000B13E2" w:rsidRDefault="000B13E2" w:rsidP="000B13E2">
      <w:pPr>
        <w:pStyle w:val="Heading2"/>
      </w:pPr>
      <w:r w:rsidRPr="000B13E2">
        <w:t>One responder stated that Open Networks may be affected; for example, Workstream 1A, Product 5 primacy rules which may impact the DSOs utilisation of flexibility services</w:t>
      </w:r>
      <w:r>
        <w:t xml:space="preserve">. The Working Group noted this potential impact. </w:t>
      </w:r>
    </w:p>
    <w:p w14:paraId="7D0D981B" w14:textId="0669E01C" w:rsidR="000B13E2" w:rsidRPr="000B13E2" w:rsidRDefault="000B13E2" w:rsidP="000B13E2">
      <w:pPr>
        <w:pStyle w:val="Heading2"/>
        <w:rPr>
          <w:b/>
          <w:bCs/>
        </w:rPr>
      </w:pPr>
      <w:r w:rsidRPr="000B13E2">
        <w:rPr>
          <w:b/>
          <w:bCs/>
        </w:rPr>
        <w:t>Additional comments on the proposed legal text</w:t>
      </w:r>
    </w:p>
    <w:p w14:paraId="5B2938E1" w14:textId="77777777" w:rsidR="000B13E2" w:rsidRDefault="000B13E2" w:rsidP="000B13E2">
      <w:pPr>
        <w:pStyle w:val="Heading2"/>
      </w:pPr>
      <w:r>
        <w:lastRenderedPageBreak/>
        <w:t>One responder noted that there are no timescales/processes specified to pass a Curtailment request from the upstream network to the IDNO connected Customer and are conscious that this could lead to inconsistent approaches between DNOs.</w:t>
      </w:r>
    </w:p>
    <w:p w14:paraId="6E4D75F1" w14:textId="6F8353C9" w:rsidR="00E23F56" w:rsidRPr="00E23F56" w:rsidRDefault="000B13E2" w:rsidP="00E23F56">
      <w:pPr>
        <w:pStyle w:val="Heading2"/>
      </w:pPr>
      <w:r>
        <w:t>The Working Group stated that the details of how the Company instructs the User is set out within the current BCA and does not form part of the legal text, and therefore no additional changes were needed.</w:t>
      </w:r>
    </w:p>
    <w:p w14:paraId="6B2B9C7D" w14:textId="2DA4FB5B" w:rsidR="00E913E3" w:rsidRPr="00FD160A" w:rsidRDefault="00E913E3" w:rsidP="004726B8">
      <w:pPr>
        <w:pStyle w:val="Heading03"/>
      </w:pPr>
      <w:bookmarkStart w:id="31" w:name="_Toc88488805"/>
      <w:r>
        <w:t>Legal</w:t>
      </w:r>
      <w:r w:rsidR="00B7388B">
        <w:t xml:space="preserve"> </w:t>
      </w:r>
      <w:r>
        <w:t>Text</w:t>
      </w:r>
      <w:bookmarkEnd w:id="31"/>
    </w:p>
    <w:p w14:paraId="24F6344B" w14:textId="0A5751FA" w:rsidR="008B2F38" w:rsidRPr="008B2F38" w:rsidRDefault="00803C5E" w:rsidP="000B13E2">
      <w:pPr>
        <w:pStyle w:val="Heading2"/>
      </w:pPr>
      <w:r>
        <w:t>Following</w:t>
      </w:r>
      <w:r w:rsidR="00B7388B">
        <w:t xml:space="preserve"> </w:t>
      </w:r>
      <w:r>
        <w:t>the</w:t>
      </w:r>
      <w:r w:rsidR="00B7388B">
        <w:t xml:space="preserve"> </w:t>
      </w:r>
      <w:r>
        <w:t>Working</w:t>
      </w:r>
      <w:r w:rsidR="00B7388B">
        <w:t xml:space="preserve"> </w:t>
      </w:r>
      <w:r>
        <w:t>Group’s</w:t>
      </w:r>
      <w:r w:rsidR="00B7388B">
        <w:t xml:space="preserve"> </w:t>
      </w:r>
      <w:r>
        <w:t>review</w:t>
      </w:r>
      <w:r w:rsidR="00B7388B">
        <w:t xml:space="preserve"> </w:t>
      </w:r>
      <w:r>
        <w:t>of</w:t>
      </w:r>
      <w:r w:rsidR="00B7388B">
        <w:t xml:space="preserve"> </w:t>
      </w:r>
      <w:r>
        <w:t>the</w:t>
      </w:r>
      <w:r w:rsidR="00B7388B">
        <w:t xml:space="preserve"> </w:t>
      </w:r>
      <w:r>
        <w:t>responses</w:t>
      </w:r>
      <w:r w:rsidR="00B7388B">
        <w:t xml:space="preserve"> </w:t>
      </w:r>
      <w:r>
        <w:t>to</w:t>
      </w:r>
      <w:r w:rsidR="00B7388B">
        <w:t xml:space="preserve"> </w:t>
      </w:r>
      <w:r>
        <w:t>the</w:t>
      </w:r>
      <w:r w:rsidR="00B7388B">
        <w:t xml:space="preserve"> </w:t>
      </w:r>
      <w:r>
        <w:t>consultation,</w:t>
      </w:r>
      <w:r w:rsidR="00B7388B">
        <w:t xml:space="preserve"> </w:t>
      </w:r>
      <w:r>
        <w:t>the</w:t>
      </w:r>
      <w:r w:rsidR="00B7388B">
        <w:t xml:space="preserve"> </w:t>
      </w:r>
      <w:r>
        <w:t>amendments</w:t>
      </w:r>
      <w:r w:rsidR="00B7388B">
        <w:t xml:space="preserve"> </w:t>
      </w:r>
      <w:r>
        <w:t>being</w:t>
      </w:r>
      <w:r w:rsidR="00B7388B">
        <w:t xml:space="preserve"> </w:t>
      </w:r>
      <w:r>
        <w:t>made</w:t>
      </w:r>
      <w:r w:rsidR="00B7388B">
        <w:t xml:space="preserve"> </w:t>
      </w:r>
      <w:r>
        <w:t>by</w:t>
      </w:r>
      <w:r w:rsidR="00B7388B">
        <w:t xml:space="preserve"> </w:t>
      </w:r>
      <w:r>
        <w:t>DCP</w:t>
      </w:r>
      <w:r w:rsidR="00B7388B">
        <w:t xml:space="preserve"> </w:t>
      </w:r>
      <w:r w:rsidR="008B2F38">
        <w:t>40</w:t>
      </w:r>
      <w:r w:rsidR="00C81CBF">
        <w:t>5</w:t>
      </w:r>
      <w:r w:rsidR="00B7388B">
        <w:t xml:space="preserve"> </w:t>
      </w:r>
      <w:r>
        <w:t>include:</w:t>
      </w:r>
      <w:r w:rsidR="00B7388B">
        <w:t xml:space="preserve"> </w:t>
      </w:r>
    </w:p>
    <w:p w14:paraId="657DD34D" w14:textId="587DBA34" w:rsidR="00E913E3" w:rsidRPr="008B2F38" w:rsidRDefault="00E913E3" w:rsidP="008B2F38">
      <w:pPr>
        <w:jc w:val="both"/>
        <w:rPr>
          <w:rFonts w:cs="Arial"/>
          <w:b/>
          <w:bCs/>
          <w:color w:val="008576"/>
          <w:sz w:val="24"/>
          <w:szCs w:val="28"/>
        </w:rPr>
      </w:pPr>
      <w:r w:rsidRPr="008B2F38">
        <w:rPr>
          <w:rFonts w:cs="Arial"/>
          <w:b/>
          <w:bCs/>
          <w:color w:val="008576"/>
          <w:sz w:val="24"/>
          <w:szCs w:val="28"/>
        </w:rPr>
        <w:t>Legal</w:t>
      </w:r>
      <w:r w:rsidR="00B7388B" w:rsidRPr="008B2F38">
        <w:rPr>
          <w:rFonts w:cs="Arial"/>
          <w:b/>
          <w:bCs/>
          <w:color w:val="008576"/>
          <w:sz w:val="24"/>
          <w:szCs w:val="28"/>
        </w:rPr>
        <w:t xml:space="preserve"> </w:t>
      </w:r>
      <w:r w:rsidRPr="008B2F38">
        <w:rPr>
          <w:rFonts w:cs="Arial"/>
          <w:b/>
          <w:bCs/>
          <w:color w:val="008576"/>
          <w:sz w:val="24"/>
          <w:szCs w:val="28"/>
        </w:rPr>
        <w:t>Text</w:t>
      </w:r>
    </w:p>
    <w:p w14:paraId="36E01585" w14:textId="717A6183" w:rsidR="00B1407C" w:rsidRPr="00B1407C" w:rsidRDefault="00072EE4" w:rsidP="00B1407C">
      <w:pPr>
        <w:pStyle w:val="Heading2"/>
      </w:pPr>
      <w:r>
        <w:t xml:space="preserve">It is proposed to add new Clauses to Section 2B of the main body of the DCUSA (“Distributor to Distributor/OTSO Relationships) and a new Schedule to the model form Bilateral Connection Agreement in Schedule 13. The proposed legal text is provided as an </w:t>
      </w:r>
      <w:r w:rsidR="00B1407C">
        <w:t>Attachment</w:t>
      </w:r>
      <w:r>
        <w:t>.</w:t>
      </w:r>
    </w:p>
    <w:p w14:paraId="32EA2A11" w14:textId="4F7C4ABB" w:rsidR="00E913E3" w:rsidRPr="00FD160A" w:rsidRDefault="00E913E3" w:rsidP="00DA39A7">
      <w:pPr>
        <w:rPr>
          <w:rFonts w:cs="Arial"/>
          <w:b/>
          <w:bCs/>
          <w:color w:val="008576"/>
          <w:sz w:val="24"/>
          <w:szCs w:val="28"/>
        </w:rPr>
      </w:pPr>
      <w:r w:rsidRPr="00FD160A">
        <w:rPr>
          <w:rFonts w:cs="Arial"/>
          <w:b/>
          <w:bCs/>
          <w:color w:val="008576"/>
          <w:sz w:val="24"/>
          <w:szCs w:val="28"/>
        </w:rPr>
        <w:t>Text</w:t>
      </w:r>
      <w:r w:rsidR="00B7388B">
        <w:rPr>
          <w:rFonts w:cs="Arial"/>
          <w:b/>
          <w:bCs/>
          <w:color w:val="008576"/>
          <w:sz w:val="24"/>
          <w:szCs w:val="28"/>
        </w:rPr>
        <w:t xml:space="preserve"> </w:t>
      </w:r>
      <w:r w:rsidRPr="00FD160A">
        <w:rPr>
          <w:rFonts w:cs="Arial"/>
          <w:b/>
          <w:bCs/>
          <w:color w:val="008576"/>
          <w:sz w:val="24"/>
          <w:szCs w:val="28"/>
        </w:rPr>
        <w:t>Commentary</w:t>
      </w:r>
      <w:r w:rsidR="00B5646A">
        <w:rPr>
          <w:rFonts w:cs="Arial"/>
          <w:b/>
          <w:bCs/>
          <w:color w:val="008576"/>
          <w:sz w:val="24"/>
          <w:szCs w:val="28"/>
        </w:rPr>
        <w:t xml:space="preserve"> for New Schedule</w:t>
      </w:r>
    </w:p>
    <w:p w14:paraId="41C4CC44" w14:textId="77777777" w:rsidR="00090295" w:rsidRDefault="00090295" w:rsidP="000B13E2">
      <w:pPr>
        <w:pStyle w:val="Heading2"/>
      </w:pPr>
      <w:bookmarkStart w:id="32" w:name="_Toc313090988"/>
      <w:bookmarkStart w:id="33" w:name="_Toc459803623"/>
      <w:bookmarkStart w:id="34" w:name="_Toc77143158"/>
      <w:bookmarkStart w:id="35" w:name="_Toc88488806"/>
      <w:r>
        <w:t>The additions to Section 2B of the DCUSA are designed to require distributors to include terms within Bilateral Connection Agreements which facilitate the application of a Curtailable Connection where the constraint is not on the distribution system to which an end user subject to Curtailment is connected. This addition should oblige parties to enter into agreements without specifying the agreements in this part of the DCUSA.</w:t>
      </w:r>
    </w:p>
    <w:p w14:paraId="35DD123D" w14:textId="77777777" w:rsidR="00090295" w:rsidRPr="00E44FD1" w:rsidRDefault="00090295" w:rsidP="000B13E2">
      <w:pPr>
        <w:pStyle w:val="Heading2"/>
      </w:pPr>
      <w:r>
        <w:t xml:space="preserve">The new schedule in the template BCA contains some suggested clauses for detailing the requirements of Curtailment at the boundary between distributors to cover the key areas for ensuring that a </w:t>
      </w:r>
      <w:proofErr w:type="gramStart"/>
      <w:r>
        <w:t>Customer</w:t>
      </w:r>
      <w:proofErr w:type="gramEnd"/>
      <w:r>
        <w:t xml:space="preserve"> which is subject to Curtailment receive a like for like experience irrespective of the network which is driving their Curtailment.</w:t>
      </w:r>
    </w:p>
    <w:p w14:paraId="4EBC164E" w14:textId="4E9154CB" w:rsidR="00FD160A" w:rsidRPr="00FD160A" w:rsidRDefault="00FD160A" w:rsidP="004726B8">
      <w:pPr>
        <w:pStyle w:val="Heading03"/>
      </w:pPr>
      <w:r w:rsidRPr="00FD160A">
        <w:t>Relevant</w:t>
      </w:r>
      <w:r w:rsidR="00B7388B">
        <w:t xml:space="preserve"> </w:t>
      </w:r>
      <w:r w:rsidRPr="00FD160A">
        <w:t>Objectives</w:t>
      </w:r>
      <w:bookmarkEnd w:id="32"/>
      <w:bookmarkEnd w:id="33"/>
      <w:bookmarkEnd w:id="34"/>
      <w:bookmarkEnd w:id="35"/>
    </w:p>
    <w:p w14:paraId="671098AE" w14:textId="68F5B7E2" w:rsidR="00C55B77" w:rsidRPr="002733C1" w:rsidRDefault="00C55B77" w:rsidP="00C55B77">
      <w:pPr>
        <w:pStyle w:val="Heading4"/>
        <w:keepLines/>
        <w:spacing w:before="120"/>
        <w:rPr>
          <w:rFonts w:ascii="Calibri" w:hAnsi="Calibri"/>
          <w:sz w:val="22"/>
        </w:rPr>
      </w:pPr>
      <w:r w:rsidRPr="00F04DA2">
        <w:t>A</w:t>
      </w:r>
      <w:r>
        <w:t>ssessment</w:t>
      </w:r>
      <w:r w:rsidR="00B7388B">
        <w:t xml:space="preserve"> </w:t>
      </w:r>
      <w:r>
        <w:t>A</w:t>
      </w:r>
      <w:r w:rsidRPr="00F04DA2">
        <w:t>gainst</w:t>
      </w:r>
      <w:r w:rsidR="00B7388B">
        <w:t xml:space="preserve"> </w:t>
      </w:r>
      <w:r w:rsidRPr="00F04DA2">
        <w:t>the</w:t>
      </w:r>
      <w:r w:rsidR="00B7388B">
        <w:t xml:space="preserve"> </w:t>
      </w:r>
      <w:r>
        <w:t>DCUSA</w:t>
      </w:r>
      <w:r w:rsidR="00B7388B">
        <w:t xml:space="preserve"> </w:t>
      </w:r>
      <w:r>
        <w:t>O</w:t>
      </w:r>
      <w:r w:rsidRPr="00F04DA2">
        <w:t>bjectives</w:t>
      </w:r>
      <w:r w:rsidR="00B7388B">
        <w:t xml:space="preserve"> </w:t>
      </w:r>
    </w:p>
    <w:p w14:paraId="02BE4439" w14:textId="52F6E1CE" w:rsidR="00C55B77" w:rsidRPr="00BF1449" w:rsidRDefault="00C55B77" w:rsidP="000B13E2">
      <w:pPr>
        <w:pStyle w:val="Heading2"/>
      </w:pPr>
      <w:r w:rsidRPr="00BF1449">
        <w:t>For</w:t>
      </w:r>
      <w:r w:rsidR="00B7388B">
        <w:t xml:space="preserve"> </w:t>
      </w:r>
      <w:r w:rsidRPr="00BF1449">
        <w:t>a</w:t>
      </w:r>
      <w:r w:rsidR="00B7388B">
        <w:t xml:space="preserve"> </w:t>
      </w:r>
      <w:r w:rsidRPr="00BF1449">
        <w:t>DCUSA</w:t>
      </w:r>
      <w:r w:rsidR="00B7388B">
        <w:t xml:space="preserve"> </w:t>
      </w:r>
      <w:r w:rsidRPr="00BF1449">
        <w:t>Change</w:t>
      </w:r>
      <w:r w:rsidR="00B7388B">
        <w:t xml:space="preserve"> </w:t>
      </w:r>
      <w:r w:rsidRPr="00BF1449">
        <w:t>Proposal</w:t>
      </w:r>
      <w:r w:rsidR="00B7388B">
        <w:t xml:space="preserve"> </w:t>
      </w:r>
      <w:r w:rsidRPr="00BF1449">
        <w:t>to</w:t>
      </w:r>
      <w:r w:rsidR="00B7388B">
        <w:t xml:space="preserve"> </w:t>
      </w:r>
      <w:r w:rsidRPr="00BF1449">
        <w:t>be</w:t>
      </w:r>
      <w:r w:rsidR="00B7388B">
        <w:t xml:space="preserve"> </w:t>
      </w:r>
      <w:r w:rsidRPr="00BF1449">
        <w:t>approved</w:t>
      </w:r>
      <w:r w:rsidR="00B7388B">
        <w:t xml:space="preserve"> </w:t>
      </w:r>
      <w:r w:rsidRPr="00BF1449">
        <w:t>it</w:t>
      </w:r>
      <w:r w:rsidR="00B7388B">
        <w:t xml:space="preserve"> </w:t>
      </w:r>
      <w:r w:rsidRPr="00BF1449">
        <w:t>must</w:t>
      </w:r>
      <w:r w:rsidR="00B7388B">
        <w:t xml:space="preserve"> </w:t>
      </w:r>
      <w:r w:rsidRPr="00BF1449">
        <w:t>be</w:t>
      </w:r>
      <w:r w:rsidR="00B7388B">
        <w:t xml:space="preserve"> </w:t>
      </w:r>
      <w:r w:rsidRPr="00BF1449">
        <w:t>demonstrated</w:t>
      </w:r>
      <w:r w:rsidR="00B7388B">
        <w:t xml:space="preserve"> </w:t>
      </w:r>
      <w:r w:rsidRPr="00BF1449">
        <w:t>that</w:t>
      </w:r>
      <w:r w:rsidR="00B7388B">
        <w:t xml:space="preserve"> </w:t>
      </w:r>
      <w:r w:rsidRPr="00BF1449">
        <w:t>it</w:t>
      </w:r>
      <w:r w:rsidR="00B7388B">
        <w:t xml:space="preserve"> </w:t>
      </w:r>
      <w:r w:rsidRPr="00BF1449">
        <w:t>better</w:t>
      </w:r>
      <w:r w:rsidR="00B7388B">
        <w:t xml:space="preserve"> </w:t>
      </w:r>
      <w:r w:rsidRPr="00BF1449">
        <w:t>facilitates</w:t>
      </w:r>
      <w:r w:rsidR="00B7388B">
        <w:t xml:space="preserve"> </w:t>
      </w:r>
      <w:r w:rsidRPr="00BF1449">
        <w:t>the</w:t>
      </w:r>
      <w:r w:rsidR="00B7388B">
        <w:t xml:space="preserve"> </w:t>
      </w:r>
      <w:r w:rsidRPr="00BF1449">
        <w:t>DCUSA</w:t>
      </w:r>
      <w:r w:rsidR="00B7388B">
        <w:t xml:space="preserve"> </w:t>
      </w:r>
      <w:r w:rsidRPr="00BF1449">
        <w:t>Objectives.</w:t>
      </w:r>
      <w:r w:rsidR="00B7388B">
        <w:t xml:space="preserve"> </w:t>
      </w:r>
      <w:r w:rsidRPr="00BF1449">
        <w:t>There</w:t>
      </w:r>
      <w:r w:rsidR="00B7388B">
        <w:t xml:space="preserve"> </w:t>
      </w:r>
      <w:r w:rsidRPr="00BF1449">
        <w:t>are</w:t>
      </w:r>
      <w:r w:rsidR="00B7388B">
        <w:t xml:space="preserve"> </w:t>
      </w:r>
      <w:r w:rsidRPr="00BF1449">
        <w:t>five</w:t>
      </w:r>
      <w:r w:rsidR="00B7388B">
        <w:t xml:space="preserve"> </w:t>
      </w:r>
      <w:r w:rsidRPr="00BF1449">
        <w:t>General</w:t>
      </w:r>
      <w:r w:rsidR="00B7388B">
        <w:t xml:space="preserve"> </w:t>
      </w:r>
      <w:r w:rsidRPr="00BF1449">
        <w:t>Objectives</w:t>
      </w:r>
      <w:r w:rsidR="00B7388B">
        <w:t xml:space="preserve"> </w:t>
      </w:r>
      <w:r w:rsidRPr="00BF1449">
        <w:t>and</w:t>
      </w:r>
      <w:r w:rsidR="00B7388B">
        <w:t xml:space="preserve"> </w:t>
      </w:r>
      <w:r w:rsidRPr="00BF1449">
        <w:t>six</w:t>
      </w:r>
      <w:r w:rsidR="00B7388B">
        <w:t xml:space="preserve"> </w:t>
      </w:r>
      <w:r w:rsidRPr="00BF1449">
        <w:t>Charging</w:t>
      </w:r>
      <w:r w:rsidR="00B7388B">
        <w:t xml:space="preserve"> </w:t>
      </w:r>
      <w:r w:rsidRPr="00BF1449">
        <w:t>Objectives.</w:t>
      </w:r>
      <w:r w:rsidR="00B7388B">
        <w:t xml:space="preserve"> </w:t>
      </w:r>
      <w:r w:rsidRPr="00BF1449">
        <w:t>The</w:t>
      </w:r>
      <w:r w:rsidR="00B7388B">
        <w:t xml:space="preserve"> </w:t>
      </w:r>
      <w:r w:rsidRPr="00BF1449">
        <w:t>full</w:t>
      </w:r>
      <w:r w:rsidR="00B7388B">
        <w:t xml:space="preserve"> </w:t>
      </w:r>
      <w:r w:rsidRPr="00BF1449">
        <w:t>list</w:t>
      </w:r>
      <w:r w:rsidR="00B7388B">
        <w:t xml:space="preserve"> </w:t>
      </w:r>
      <w:r w:rsidRPr="00BF1449">
        <w:t>of</w:t>
      </w:r>
      <w:r w:rsidR="00B7388B">
        <w:t xml:space="preserve"> </w:t>
      </w:r>
      <w:r w:rsidRPr="00BF1449">
        <w:t>objectives</w:t>
      </w:r>
      <w:r w:rsidR="00B7388B">
        <w:t xml:space="preserve"> </w:t>
      </w:r>
      <w:r w:rsidRPr="00BF1449">
        <w:t>is</w:t>
      </w:r>
      <w:r w:rsidR="00B7388B">
        <w:t xml:space="preserve"> </w:t>
      </w:r>
      <w:r w:rsidRPr="00BF1449">
        <w:t>documented</w:t>
      </w:r>
      <w:r w:rsidR="00B7388B">
        <w:t xml:space="preserve"> </w:t>
      </w:r>
      <w:r w:rsidRPr="00BF1449">
        <w:t>in</w:t>
      </w:r>
      <w:r w:rsidR="00B7388B">
        <w:t xml:space="preserve"> </w:t>
      </w:r>
      <w:r w:rsidRPr="00BF1449">
        <w:t>the</w:t>
      </w:r>
      <w:r w:rsidR="00B7388B">
        <w:t xml:space="preserve"> </w:t>
      </w:r>
      <w:r>
        <w:t>DCUSA</w:t>
      </w:r>
      <w:r w:rsidRPr="00BF1449">
        <w:t>.</w:t>
      </w:r>
    </w:p>
    <w:p w14:paraId="07693B30" w14:textId="10D2E74C" w:rsidR="00C55B77" w:rsidRDefault="00C55B77" w:rsidP="000B13E2">
      <w:pPr>
        <w:pStyle w:val="Heading2"/>
      </w:pPr>
      <w:r w:rsidRPr="00B77630">
        <w:t>The</w:t>
      </w:r>
      <w:r w:rsidR="00B7388B">
        <w:t xml:space="preserve"> </w:t>
      </w:r>
      <w:r w:rsidRPr="00B77630">
        <w:t>list</w:t>
      </w:r>
      <w:r w:rsidR="00B7388B">
        <w:t xml:space="preserve"> </w:t>
      </w:r>
      <w:r w:rsidRPr="00B77630">
        <w:t>of</w:t>
      </w:r>
      <w:r w:rsidR="00B7388B">
        <w:t xml:space="preserve"> </w:t>
      </w:r>
      <w:r w:rsidRPr="00B77630">
        <w:t>DCUSA</w:t>
      </w:r>
      <w:r w:rsidR="00B7388B">
        <w:t xml:space="preserve"> </w:t>
      </w:r>
      <w:r w:rsidR="009C426B">
        <w:t>General</w:t>
      </w:r>
      <w:r w:rsidR="00B7388B">
        <w:t xml:space="preserve"> </w:t>
      </w:r>
      <w:r w:rsidRPr="00B77630">
        <w:t>Objectives</w:t>
      </w:r>
      <w:r w:rsidR="00B7388B">
        <w:t xml:space="preserve"> </w:t>
      </w:r>
      <w:r w:rsidRPr="00B77630">
        <w:t>is</w:t>
      </w:r>
      <w:r w:rsidR="00B7388B">
        <w:t xml:space="preserve"> </w:t>
      </w:r>
      <w:r w:rsidRPr="00B77630">
        <w:t>set</w:t>
      </w:r>
      <w:r w:rsidR="00B7388B">
        <w:t xml:space="preserve"> </w:t>
      </w:r>
      <w:r w:rsidRPr="00B77630">
        <w:t>out</w:t>
      </w:r>
      <w:r w:rsidR="00B7388B">
        <w:t xml:space="preserve"> </w:t>
      </w:r>
      <w:r w:rsidRPr="00B77630">
        <w:t>in</w:t>
      </w:r>
      <w:r w:rsidR="00B7388B">
        <w:t xml:space="preserve"> </w:t>
      </w:r>
      <w:r w:rsidRPr="00B77630">
        <w:t>the</w:t>
      </w:r>
      <w:r w:rsidR="00B7388B">
        <w:t xml:space="preserve"> </w:t>
      </w:r>
      <w:r w:rsidRPr="00B77630">
        <w:t>table</w:t>
      </w:r>
      <w:r w:rsidR="00B7388B">
        <w:t xml:space="preserve"> </w:t>
      </w:r>
      <w:r w:rsidRPr="00B77630">
        <w:t>below.</w:t>
      </w:r>
    </w:p>
    <w:tbl>
      <w:tblPr>
        <w:tblW w:w="5000" w:type="pct"/>
        <w:tblInd w:w="-15"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710"/>
        <w:gridCol w:w="7819"/>
        <w:gridCol w:w="1187"/>
      </w:tblGrid>
      <w:tr w:rsidR="008C241F" w:rsidRPr="0060253F" w14:paraId="3F50C405" w14:textId="77777777" w:rsidTr="00DD386D">
        <w:trPr>
          <w:cantSplit/>
          <w:trHeight w:val="397"/>
        </w:trPr>
        <w:tc>
          <w:tcPr>
            <w:tcW w:w="365" w:type="pct"/>
          </w:tcPr>
          <w:p w14:paraId="6A89F9BE" w14:textId="77777777" w:rsidR="008C241F" w:rsidRPr="009C63A3" w:rsidRDefault="008C241F" w:rsidP="00DD386D">
            <w:pPr>
              <w:pStyle w:val="Tablebodycopy"/>
              <w:ind w:left="0" w:right="238"/>
              <w:rPr>
                <w:rFonts w:cs="Arial"/>
                <w:b/>
                <w:sz w:val="24"/>
              </w:rPr>
            </w:pPr>
          </w:p>
        </w:tc>
        <w:tc>
          <w:tcPr>
            <w:tcW w:w="4024" w:type="pct"/>
            <w:vAlign w:val="center"/>
          </w:tcPr>
          <w:p w14:paraId="4A3EEBC1" w14:textId="77777777" w:rsidR="008C241F" w:rsidRPr="00A83567" w:rsidRDefault="008C241F" w:rsidP="00DD386D">
            <w:pPr>
              <w:pStyle w:val="Tablebodycopy"/>
              <w:ind w:left="0" w:right="238"/>
              <w:rPr>
                <w:rFonts w:cs="Arial"/>
                <w:b/>
                <w:sz w:val="22"/>
                <w:szCs w:val="22"/>
              </w:rPr>
            </w:pPr>
            <w:r w:rsidRPr="00D30CB9">
              <w:rPr>
                <w:rFonts w:cs="Arial"/>
                <w:b/>
                <w:sz w:val="22"/>
                <w:szCs w:val="22"/>
              </w:rPr>
              <w:t>DCUSA General Objectives</w:t>
            </w:r>
          </w:p>
        </w:tc>
        <w:tc>
          <w:tcPr>
            <w:tcW w:w="611" w:type="pct"/>
          </w:tcPr>
          <w:p w14:paraId="6AE71D02" w14:textId="77777777" w:rsidR="008C241F" w:rsidRPr="0060253F" w:rsidRDefault="008C241F" w:rsidP="00DD386D">
            <w:pPr>
              <w:ind w:left="113" w:right="113"/>
              <w:rPr>
                <w:b/>
              </w:rPr>
            </w:pPr>
            <w:r>
              <w:rPr>
                <w:b/>
              </w:rPr>
              <w:t>I</w:t>
            </w:r>
            <w:r w:rsidRPr="0060253F">
              <w:rPr>
                <w:b/>
              </w:rPr>
              <w:t>mpact</w:t>
            </w:r>
          </w:p>
        </w:tc>
      </w:tr>
      <w:tr w:rsidR="008C241F" w:rsidRPr="00EB32BB" w14:paraId="169853B4" w14:textId="77777777" w:rsidTr="00DD386D">
        <w:trPr>
          <w:cantSplit/>
          <w:trHeight w:val="397"/>
        </w:trPr>
        <w:tc>
          <w:tcPr>
            <w:tcW w:w="365" w:type="pct"/>
          </w:tcPr>
          <w:p w14:paraId="187CDC0B" w14:textId="77777777" w:rsidR="008C241F" w:rsidRPr="00C8117D" w:rsidRDefault="00FC02E3" w:rsidP="00DD386D">
            <w:pPr>
              <w:pStyle w:val="BodyText"/>
              <w:spacing w:before="0"/>
              <w:jc w:val="center"/>
              <w:rPr>
                <w:rFonts w:ascii="Arial Black" w:hAnsi="Arial Black" w:cs="Arial"/>
                <w:b/>
                <w:bCs/>
                <w:noProof/>
                <w:color w:val="00B050"/>
                <w:sz w:val="48"/>
                <w:szCs w:val="56"/>
              </w:rPr>
            </w:pPr>
            <w:sdt>
              <w:sdtPr>
                <w:rPr>
                  <w:rFonts w:ascii="Arial Black" w:hAnsi="Arial Black" w:cs="Arial"/>
                  <w:b/>
                  <w:bCs/>
                  <w:noProof/>
                  <w:color w:val="00B050"/>
                  <w:sz w:val="48"/>
                  <w:szCs w:val="56"/>
                </w:rPr>
                <w:id w:val="1433314588"/>
                <w14:checkbox>
                  <w14:checked w14:val="1"/>
                  <w14:checkedState w14:val="0052" w14:font="Yu Mincho Light"/>
                  <w14:uncheckedState w14:val="2610" w14:font="MS Gothic"/>
                </w14:checkbox>
              </w:sdtPr>
              <w:sdtEndPr/>
              <w:sdtContent>
                <w:r w:rsidR="008C241F">
                  <w:rPr>
                    <w:rFonts w:ascii="Wingdings 2" w:eastAsia="Wingdings 2" w:hAnsi="Wingdings 2" w:cs="Wingdings 2"/>
                    <w:b/>
                    <w:bCs/>
                    <w:noProof/>
                    <w:color w:val="00B050"/>
                    <w:sz w:val="48"/>
                    <w:szCs w:val="56"/>
                  </w:rPr>
                  <w:t>R</w:t>
                </w:r>
              </w:sdtContent>
            </w:sdt>
          </w:p>
        </w:tc>
        <w:tc>
          <w:tcPr>
            <w:tcW w:w="4024" w:type="pct"/>
          </w:tcPr>
          <w:p w14:paraId="09125EE0" w14:textId="77777777" w:rsidR="008C241F" w:rsidRPr="009146AA" w:rsidRDefault="008C241F" w:rsidP="008C241F">
            <w:pPr>
              <w:pStyle w:val="ListNumber"/>
              <w:numPr>
                <w:ilvl w:val="0"/>
                <w:numId w:val="43"/>
              </w:numPr>
              <w:tabs>
                <w:tab w:val="clear" w:pos="720"/>
              </w:tabs>
              <w:spacing w:before="0"/>
              <w:ind w:left="280" w:hanging="280"/>
              <w:rPr>
                <w:noProof/>
              </w:rPr>
            </w:pPr>
            <w:r w:rsidRPr="009146AA">
              <w:rPr>
                <w:rFonts w:cs="Arial"/>
                <w:noProof/>
              </w:rPr>
              <w:t>The development, maintenance and operation by the DNO Parties and IDNO Parties of efficient, co-ordinated, and economical Distribution Networks</w:t>
            </w:r>
          </w:p>
        </w:tc>
        <w:tc>
          <w:tcPr>
            <w:tcW w:w="611" w:type="pct"/>
          </w:tcPr>
          <w:p w14:paraId="20CE78CA" w14:textId="77777777" w:rsidR="008C241F" w:rsidRPr="002267E5" w:rsidRDefault="008C241F" w:rsidP="00DD386D">
            <w:pPr>
              <w:pStyle w:val="NoSpacing"/>
              <w:ind w:left="113"/>
              <w:rPr>
                <w:color w:val="00B050"/>
              </w:rPr>
            </w:pPr>
            <w:r w:rsidRPr="002267E5">
              <w:rPr>
                <w:color w:val="00B050"/>
              </w:rPr>
              <w:t>Positive</w:t>
            </w:r>
          </w:p>
          <w:p w14:paraId="2BFCA6D0" w14:textId="77777777" w:rsidR="008C241F" w:rsidRPr="002267E5" w:rsidRDefault="008C241F" w:rsidP="00DD386D">
            <w:pPr>
              <w:pStyle w:val="NoSpacing"/>
              <w:ind w:left="113"/>
            </w:pPr>
          </w:p>
        </w:tc>
      </w:tr>
      <w:tr w:rsidR="008C241F" w:rsidRPr="00EB32BB" w14:paraId="0C8524C0" w14:textId="77777777" w:rsidTr="00DD386D">
        <w:trPr>
          <w:cantSplit/>
          <w:trHeight w:val="397"/>
        </w:trPr>
        <w:tc>
          <w:tcPr>
            <w:tcW w:w="365" w:type="pct"/>
          </w:tcPr>
          <w:p w14:paraId="6CCFE792" w14:textId="77777777" w:rsidR="008C241F" w:rsidRPr="00C8117D" w:rsidRDefault="00FC02E3" w:rsidP="00DD386D">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1374820516"/>
                <w14:checkbox>
                  <w14:checked w14:val="1"/>
                  <w14:checkedState w14:val="0052" w14:font="Yu Mincho Light"/>
                  <w14:uncheckedState w14:val="2610" w14:font="MS Gothic"/>
                </w14:checkbox>
              </w:sdtPr>
              <w:sdtEndPr/>
              <w:sdtContent>
                <w:r w:rsidR="008C241F">
                  <w:rPr>
                    <w:rFonts w:ascii="Wingdings 2" w:eastAsia="Wingdings 2" w:hAnsi="Wingdings 2" w:cs="Wingdings 2"/>
                    <w:b/>
                    <w:bCs/>
                    <w:noProof/>
                    <w:color w:val="00B050"/>
                    <w:sz w:val="48"/>
                    <w:szCs w:val="56"/>
                  </w:rPr>
                  <w:t>R</w:t>
                </w:r>
              </w:sdtContent>
            </w:sdt>
          </w:p>
        </w:tc>
        <w:tc>
          <w:tcPr>
            <w:tcW w:w="4024" w:type="pct"/>
          </w:tcPr>
          <w:p w14:paraId="7EF3BB4E" w14:textId="77777777" w:rsidR="008C241F" w:rsidRPr="009146AA" w:rsidRDefault="008C241F" w:rsidP="008C241F">
            <w:pPr>
              <w:pStyle w:val="ListNumber"/>
              <w:numPr>
                <w:ilvl w:val="0"/>
                <w:numId w:val="43"/>
              </w:numPr>
              <w:tabs>
                <w:tab w:val="clear" w:pos="720"/>
              </w:tabs>
              <w:spacing w:before="0"/>
              <w:ind w:left="280" w:hanging="280"/>
              <w:rPr>
                <w:noProof/>
              </w:rPr>
            </w:pPr>
            <w:r w:rsidRPr="009146AA">
              <w:rPr>
                <w:rFonts w:cs="Arial"/>
                <w:noProof/>
              </w:rPr>
              <w:t>The facilitation of effective competition in the generation and supply of electricity and (so far as is consistent therewith) the promotion of such competition in the sale, distribution and purchase of electricity</w:t>
            </w:r>
          </w:p>
        </w:tc>
        <w:tc>
          <w:tcPr>
            <w:tcW w:w="611" w:type="pct"/>
          </w:tcPr>
          <w:p w14:paraId="6765957F" w14:textId="77777777" w:rsidR="008C241F" w:rsidRPr="002267E5" w:rsidRDefault="008C241F" w:rsidP="00DD386D">
            <w:pPr>
              <w:pStyle w:val="NoSpacing"/>
              <w:ind w:left="113"/>
              <w:rPr>
                <w:color w:val="00B050"/>
              </w:rPr>
            </w:pPr>
            <w:r w:rsidRPr="002267E5">
              <w:rPr>
                <w:color w:val="00B050"/>
              </w:rPr>
              <w:t>Positive</w:t>
            </w:r>
          </w:p>
          <w:p w14:paraId="3F251436" w14:textId="77777777" w:rsidR="008C241F" w:rsidRPr="002267E5" w:rsidRDefault="008C241F" w:rsidP="00DD386D">
            <w:pPr>
              <w:spacing w:before="0" w:line="240" w:lineRule="auto"/>
              <w:ind w:left="113" w:right="113"/>
            </w:pPr>
          </w:p>
        </w:tc>
      </w:tr>
      <w:tr w:rsidR="008C241F" w14:paraId="1DEEE9F8" w14:textId="77777777" w:rsidTr="00DD386D">
        <w:trPr>
          <w:cantSplit/>
          <w:trHeight w:val="397"/>
        </w:trPr>
        <w:tc>
          <w:tcPr>
            <w:tcW w:w="365" w:type="pct"/>
          </w:tcPr>
          <w:p w14:paraId="6ADF9803" w14:textId="77777777" w:rsidR="008C241F" w:rsidRPr="00C8117D" w:rsidRDefault="00FC02E3" w:rsidP="00DD386D">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159820055"/>
                <w14:checkbox>
                  <w14:checked w14:val="1"/>
                  <w14:checkedState w14:val="0052" w14:font="Yu Mincho Light"/>
                  <w14:uncheckedState w14:val="2610" w14:font="MS Gothic"/>
                </w14:checkbox>
              </w:sdtPr>
              <w:sdtEndPr/>
              <w:sdtContent>
                <w:r w:rsidR="008C241F">
                  <w:rPr>
                    <w:rFonts w:ascii="Wingdings 2" w:eastAsia="Wingdings 2" w:hAnsi="Wingdings 2" w:cs="Wingdings 2"/>
                    <w:b/>
                    <w:bCs/>
                    <w:noProof/>
                    <w:color w:val="00B050"/>
                    <w:sz w:val="48"/>
                    <w:szCs w:val="56"/>
                  </w:rPr>
                  <w:t>R</w:t>
                </w:r>
              </w:sdtContent>
            </w:sdt>
          </w:p>
        </w:tc>
        <w:tc>
          <w:tcPr>
            <w:tcW w:w="4024" w:type="pct"/>
          </w:tcPr>
          <w:p w14:paraId="1ED7A91F" w14:textId="77777777" w:rsidR="008C241F" w:rsidRPr="009146AA" w:rsidRDefault="008C241F" w:rsidP="008C241F">
            <w:pPr>
              <w:pStyle w:val="ListNumber"/>
              <w:numPr>
                <w:ilvl w:val="0"/>
                <w:numId w:val="43"/>
              </w:numPr>
              <w:tabs>
                <w:tab w:val="clear" w:pos="720"/>
              </w:tabs>
              <w:spacing w:before="0"/>
              <w:ind w:left="280" w:hanging="280"/>
              <w:rPr>
                <w:noProof/>
              </w:rPr>
            </w:pPr>
            <w:r w:rsidRPr="009146AA">
              <w:rPr>
                <w:rFonts w:cs="Arial"/>
                <w:noProof/>
              </w:rPr>
              <w:t>The efficient discharge by the DNO Parties and IDNO Parties of obligations imposed upon them in their Distribution Licences</w:t>
            </w:r>
          </w:p>
        </w:tc>
        <w:tc>
          <w:tcPr>
            <w:tcW w:w="611" w:type="pct"/>
          </w:tcPr>
          <w:p w14:paraId="527FD1D1" w14:textId="77777777" w:rsidR="008C241F" w:rsidRPr="002267E5" w:rsidRDefault="008C241F" w:rsidP="00DD386D">
            <w:pPr>
              <w:pStyle w:val="NoSpacing"/>
              <w:ind w:left="113"/>
              <w:rPr>
                <w:color w:val="00B050"/>
              </w:rPr>
            </w:pPr>
            <w:r w:rsidRPr="002267E5">
              <w:rPr>
                <w:color w:val="00B050"/>
              </w:rPr>
              <w:t>Positive</w:t>
            </w:r>
          </w:p>
          <w:p w14:paraId="0CA12AAD" w14:textId="77777777" w:rsidR="008C241F" w:rsidRPr="00F71923" w:rsidRDefault="008C241F" w:rsidP="00DD386D">
            <w:pPr>
              <w:pStyle w:val="NoSpacing"/>
              <w:ind w:left="113"/>
              <w:rPr>
                <w:color w:val="C00000"/>
              </w:rPr>
            </w:pPr>
          </w:p>
        </w:tc>
      </w:tr>
      <w:tr w:rsidR="008C241F" w:rsidRPr="00F913C3" w14:paraId="0D6328F9" w14:textId="77777777" w:rsidTr="00DD386D">
        <w:trPr>
          <w:cantSplit/>
          <w:trHeight w:val="397"/>
        </w:trPr>
        <w:tc>
          <w:tcPr>
            <w:tcW w:w="365" w:type="pct"/>
          </w:tcPr>
          <w:p w14:paraId="71928EA1" w14:textId="77777777" w:rsidR="008C241F" w:rsidRPr="00C8117D" w:rsidRDefault="00FC02E3" w:rsidP="00DD386D">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394588087"/>
                <w14:checkbox>
                  <w14:checked w14:val="0"/>
                  <w14:checkedState w14:val="0052" w14:font="Yu Mincho Light"/>
                  <w14:uncheckedState w14:val="2610" w14:font="MS Gothic"/>
                </w14:checkbox>
              </w:sdtPr>
              <w:sdtEndPr/>
              <w:sdtContent>
                <w:r w:rsidR="008C241F">
                  <w:rPr>
                    <w:rFonts w:ascii="MS Gothic" w:eastAsia="MS Gothic" w:hAnsi="MS Gothic" w:cs="Arial" w:hint="eastAsia"/>
                    <w:b/>
                    <w:bCs/>
                    <w:noProof/>
                    <w:color w:val="00B050"/>
                    <w:sz w:val="48"/>
                    <w:szCs w:val="56"/>
                  </w:rPr>
                  <w:t>☐</w:t>
                </w:r>
              </w:sdtContent>
            </w:sdt>
          </w:p>
        </w:tc>
        <w:tc>
          <w:tcPr>
            <w:tcW w:w="4024" w:type="pct"/>
          </w:tcPr>
          <w:p w14:paraId="1E76B7E4" w14:textId="77777777" w:rsidR="008C241F" w:rsidRPr="009146AA" w:rsidRDefault="008C241F" w:rsidP="008C241F">
            <w:pPr>
              <w:pStyle w:val="ListNumber"/>
              <w:numPr>
                <w:ilvl w:val="0"/>
                <w:numId w:val="43"/>
              </w:numPr>
              <w:tabs>
                <w:tab w:val="clear" w:pos="720"/>
              </w:tabs>
              <w:spacing w:before="0"/>
              <w:ind w:left="280" w:hanging="280"/>
              <w:rPr>
                <w:noProof/>
              </w:rPr>
            </w:pPr>
            <w:r w:rsidRPr="009146AA">
              <w:rPr>
                <w:rFonts w:cs="Arial"/>
                <w:noProof/>
              </w:rPr>
              <w:t xml:space="preserve">The promotion of efficiency in the implementation and administration of </w:t>
            </w:r>
            <w:r>
              <w:rPr>
                <w:rFonts w:cs="Arial"/>
                <w:noProof/>
              </w:rPr>
              <w:t>the DCUSA</w:t>
            </w:r>
          </w:p>
        </w:tc>
        <w:tc>
          <w:tcPr>
            <w:tcW w:w="611" w:type="pct"/>
          </w:tcPr>
          <w:p w14:paraId="4B7973FA" w14:textId="77777777" w:rsidR="008C241F" w:rsidRPr="002267E5" w:rsidRDefault="008C241F" w:rsidP="00DD386D">
            <w:pPr>
              <w:spacing w:before="0" w:line="240" w:lineRule="auto"/>
              <w:ind w:left="113" w:right="113"/>
            </w:pPr>
            <w:r w:rsidRPr="009D2E6F">
              <w:rPr>
                <w:color w:val="2E74B5" w:themeColor="accent5" w:themeShade="BF"/>
              </w:rPr>
              <w:t>Neutral</w:t>
            </w:r>
          </w:p>
        </w:tc>
      </w:tr>
      <w:tr w:rsidR="008C241F" w14:paraId="0981F4FD" w14:textId="77777777" w:rsidTr="00DD386D">
        <w:trPr>
          <w:cantSplit/>
          <w:trHeight w:val="397"/>
        </w:trPr>
        <w:tc>
          <w:tcPr>
            <w:tcW w:w="365" w:type="pct"/>
          </w:tcPr>
          <w:p w14:paraId="30278232" w14:textId="77777777" w:rsidR="008C241F" w:rsidRPr="00C8117D" w:rsidRDefault="00FC02E3" w:rsidP="00DD386D">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1016739626"/>
                <w14:checkbox>
                  <w14:checked w14:val="0"/>
                  <w14:checkedState w14:val="0052" w14:font="Yu Mincho Light"/>
                  <w14:uncheckedState w14:val="2610" w14:font="MS Gothic"/>
                </w14:checkbox>
              </w:sdtPr>
              <w:sdtEndPr/>
              <w:sdtContent>
                <w:r w:rsidR="008C241F">
                  <w:rPr>
                    <w:rFonts w:ascii="MS Gothic" w:eastAsia="MS Gothic" w:hAnsi="MS Gothic" w:cs="Arial" w:hint="eastAsia"/>
                    <w:b/>
                    <w:bCs/>
                    <w:noProof/>
                    <w:color w:val="00B050"/>
                    <w:sz w:val="48"/>
                    <w:szCs w:val="56"/>
                  </w:rPr>
                  <w:t>☐</w:t>
                </w:r>
              </w:sdtContent>
            </w:sdt>
          </w:p>
        </w:tc>
        <w:tc>
          <w:tcPr>
            <w:tcW w:w="4024" w:type="pct"/>
          </w:tcPr>
          <w:p w14:paraId="76BA724E" w14:textId="77777777" w:rsidR="008C241F" w:rsidRPr="00E46C74" w:rsidRDefault="008C241F" w:rsidP="008C241F">
            <w:pPr>
              <w:pStyle w:val="ListNumber"/>
              <w:numPr>
                <w:ilvl w:val="0"/>
                <w:numId w:val="43"/>
              </w:numPr>
              <w:tabs>
                <w:tab w:val="clear" w:pos="720"/>
              </w:tabs>
              <w:spacing w:before="0"/>
              <w:ind w:left="280" w:hanging="280"/>
              <w:rPr>
                <w:noProof/>
              </w:rPr>
            </w:pPr>
            <w:r>
              <w:rPr>
                <w:color w:val="000000"/>
                <w:shd w:val="clear" w:color="auto" w:fill="FFFFFF"/>
              </w:rPr>
              <w:t>Compliance with the EU Internal Market Regulation and any relevant legally binding decisions of the European Commission and/or the Agency for the Co-operation of Energy Regulators.</w:t>
            </w:r>
          </w:p>
        </w:tc>
        <w:tc>
          <w:tcPr>
            <w:tcW w:w="611" w:type="pct"/>
          </w:tcPr>
          <w:p w14:paraId="69C018BD" w14:textId="77777777" w:rsidR="008C241F" w:rsidRPr="002267E5" w:rsidRDefault="008C241F" w:rsidP="00DD386D">
            <w:pPr>
              <w:spacing w:before="0" w:line="240" w:lineRule="auto"/>
              <w:ind w:left="113" w:right="113"/>
            </w:pPr>
            <w:r w:rsidRPr="002267E5">
              <w:t>None</w:t>
            </w:r>
          </w:p>
        </w:tc>
      </w:tr>
    </w:tbl>
    <w:p w14:paraId="05FFF7C0" w14:textId="77777777" w:rsidR="003519F8" w:rsidRPr="003519F8" w:rsidRDefault="003519F8" w:rsidP="003519F8"/>
    <w:p w14:paraId="707EDB87" w14:textId="77777777" w:rsidR="00410F62" w:rsidRDefault="00410F62" w:rsidP="000B13E2">
      <w:pPr>
        <w:pStyle w:val="Heading2"/>
      </w:pPr>
      <w:bookmarkStart w:id="36" w:name="_Toc77143156"/>
      <w:bookmarkStart w:id="37" w:name="_Toc88488807"/>
      <w:bookmarkStart w:id="38" w:name="_Toc313090989"/>
      <w:bookmarkStart w:id="39" w:name="_Toc459803624"/>
      <w:r>
        <w:t xml:space="preserve">This CP will better facilitate the DCUSA General Objectives 1, 2 and 3 while have a neutral or no impact on General Objectives 4 and 5. </w:t>
      </w:r>
    </w:p>
    <w:p w14:paraId="4DB8B27E" w14:textId="77777777" w:rsidR="00410F62" w:rsidRDefault="00410F62" w:rsidP="000B13E2">
      <w:pPr>
        <w:pStyle w:val="Heading2"/>
      </w:pPr>
      <w:r>
        <w:t xml:space="preserve">Objective 1 is positively impacted as it allows the development, </w:t>
      </w:r>
      <w:proofErr w:type="gramStart"/>
      <w:r>
        <w:t>maintenance</w:t>
      </w:r>
      <w:proofErr w:type="gramEnd"/>
      <w:r>
        <w:t xml:space="preserve"> and operation of efficient, co-ordinated and economical Distribution Networks by ensuring that new connections to IDNO networks are treated in the same way as new connections to DNO networks and that distributors are, on the whole, able to develop networks in a more holistic way.</w:t>
      </w:r>
    </w:p>
    <w:p w14:paraId="41A46DB4" w14:textId="77777777" w:rsidR="00410F62" w:rsidRDefault="00410F62" w:rsidP="000B13E2">
      <w:pPr>
        <w:pStyle w:val="Heading2"/>
      </w:pPr>
      <w:r>
        <w:t>Objective 2 is positively impacted as it ensures that new customers connecting to networks will face the same process/experience in relation to a Curtailable Connection irrespective of where constraints are on the distribution system. This promotes competition in distribution of electricity by ensuring that customers are not, artificially, incentivised to opt for an IDNO or DNO in providing their new connection.</w:t>
      </w:r>
    </w:p>
    <w:p w14:paraId="5C117BBD" w14:textId="7EC9F11B" w:rsidR="00410F62" w:rsidRDefault="00410F62" w:rsidP="000B13E2">
      <w:pPr>
        <w:pStyle w:val="Heading2"/>
      </w:pPr>
      <w:r>
        <w:t>Objective 3 is positively impacted as this change forms part of the suite of changes required to deliver the Access SCR Direction.</w:t>
      </w:r>
    </w:p>
    <w:p w14:paraId="24338874" w14:textId="4DE61B3C" w:rsidR="00B1407C" w:rsidRPr="00B1407C" w:rsidRDefault="00B1407C" w:rsidP="00B1407C">
      <w:pPr>
        <w:pStyle w:val="Heading2"/>
      </w:pPr>
      <w:r w:rsidRPr="00B1407C">
        <w:t xml:space="preserve">The Working Group have reviewed the </w:t>
      </w:r>
      <w:r w:rsidRPr="00B1407C">
        <w:t>proposers’</w:t>
      </w:r>
      <w:r w:rsidRPr="00B1407C">
        <w:t xml:space="preserve"> views in Paragraphs 1.56 to 1.59 and support the conclusions that the proposer </w:t>
      </w:r>
      <w:commentRangeStart w:id="40"/>
      <w:r w:rsidRPr="00B1407C">
        <w:t>has made.</w:t>
      </w:r>
      <w:commentRangeEnd w:id="40"/>
      <w:r>
        <w:rPr>
          <w:rStyle w:val="CommentReference"/>
          <w:rFonts w:eastAsia="Times New Roman" w:cs="Times New Roman"/>
          <w:iCs w:val="0"/>
          <w:color w:val="auto"/>
        </w:rPr>
        <w:commentReference w:id="40"/>
      </w:r>
    </w:p>
    <w:p w14:paraId="01C255DB" w14:textId="3BC7021A" w:rsidR="005E7A96" w:rsidRPr="00882F64" w:rsidRDefault="005E7A96" w:rsidP="004726B8">
      <w:pPr>
        <w:pStyle w:val="Heading03"/>
      </w:pPr>
      <w:r w:rsidRPr="00882F64">
        <w:t>Code</w:t>
      </w:r>
      <w:r w:rsidR="00B7388B">
        <w:t xml:space="preserve"> </w:t>
      </w:r>
      <w:r w:rsidRPr="00882F64">
        <w:t>Specific</w:t>
      </w:r>
      <w:r w:rsidR="00B7388B">
        <w:t xml:space="preserve"> </w:t>
      </w:r>
      <w:r w:rsidRPr="00882F64">
        <w:t>Matters</w:t>
      </w:r>
      <w:bookmarkEnd w:id="36"/>
      <w:bookmarkEnd w:id="37"/>
    </w:p>
    <w:p w14:paraId="17647459" w14:textId="6D5F555E" w:rsidR="005E7A96" w:rsidRPr="00E2671B" w:rsidRDefault="005E7A96" w:rsidP="005E7A96">
      <w:pPr>
        <w:keepLines/>
        <w:spacing w:before="240"/>
        <w:outlineLvl w:val="3"/>
        <w:rPr>
          <w:rFonts w:cs="Arial"/>
          <w:b/>
          <w:bCs/>
          <w:color w:val="008576"/>
          <w:sz w:val="24"/>
        </w:rPr>
      </w:pPr>
      <w:r w:rsidRPr="00E2671B">
        <w:rPr>
          <w:rFonts w:cs="Arial"/>
          <w:b/>
          <w:bCs/>
          <w:color w:val="008576"/>
          <w:sz w:val="24"/>
        </w:rPr>
        <w:t>Reference</w:t>
      </w:r>
      <w:r w:rsidR="00B7388B">
        <w:rPr>
          <w:rFonts w:cs="Arial"/>
          <w:b/>
          <w:bCs/>
          <w:color w:val="008576"/>
          <w:sz w:val="24"/>
        </w:rPr>
        <w:t xml:space="preserve"> </w:t>
      </w:r>
      <w:r w:rsidRPr="00E2671B">
        <w:rPr>
          <w:rFonts w:cs="Arial"/>
          <w:b/>
          <w:bCs/>
          <w:color w:val="008576"/>
          <w:sz w:val="24"/>
        </w:rPr>
        <w:t>Documents</w:t>
      </w:r>
    </w:p>
    <w:p w14:paraId="7E3D6ADA" w14:textId="77777777" w:rsidR="00032458" w:rsidRPr="009706E3" w:rsidRDefault="00032458" w:rsidP="000B13E2">
      <w:pPr>
        <w:pStyle w:val="Heading2"/>
      </w:pPr>
      <w:bookmarkStart w:id="41" w:name="_Toc77143159"/>
      <w:bookmarkStart w:id="42" w:name="_Toc88488808"/>
      <w:r w:rsidRPr="009706E3">
        <w:t xml:space="preserve">Access and Forward-Looking Charges Significant Code Review: Final Decision - </w:t>
      </w:r>
      <w:hyperlink r:id="rId22" w:history="1">
        <w:r w:rsidRPr="009706E3">
          <w:rPr>
            <w:rStyle w:val="Hyperlink"/>
          </w:rPr>
          <w:t>https://www.ofgem.gov.uk/sites/default/files/2022-05/Access%20SCR%20-%20Final%20Decision.pdf</w:t>
        </w:r>
      </w:hyperlink>
      <w:r w:rsidRPr="009706E3">
        <w:t xml:space="preserve"> </w:t>
      </w:r>
    </w:p>
    <w:p w14:paraId="1539186C" w14:textId="77777777" w:rsidR="00032458" w:rsidRPr="009706E3" w:rsidRDefault="00032458" w:rsidP="000B13E2">
      <w:pPr>
        <w:pStyle w:val="Heading2"/>
      </w:pPr>
      <w:r w:rsidRPr="009706E3">
        <w:t xml:space="preserve">Access SCR – DCUSA Direction - </w:t>
      </w:r>
      <w:hyperlink r:id="rId23" w:history="1">
        <w:r w:rsidRPr="009706E3">
          <w:rPr>
            <w:rStyle w:val="Hyperlink"/>
          </w:rPr>
          <w:t>https://www.ofgem.gov.uk/sites/default/files/2022-05/Access%20SCR%20-%20DCUSA%20Direction1651572952655.pdf</w:t>
        </w:r>
      </w:hyperlink>
      <w:r w:rsidRPr="009706E3">
        <w:t xml:space="preserve"> </w:t>
      </w:r>
    </w:p>
    <w:p w14:paraId="79DAB936" w14:textId="34D8F58D" w:rsidR="00FD160A" w:rsidRPr="00FD160A" w:rsidRDefault="00FD160A" w:rsidP="004726B8">
      <w:pPr>
        <w:pStyle w:val="Heading03"/>
        <w:rPr>
          <w:noProof/>
        </w:rPr>
      </w:pPr>
      <w:r w:rsidRPr="00FD160A">
        <w:rPr>
          <w:noProof/>
        </w:rPr>
        <w:t>Impacts</w:t>
      </w:r>
      <w:r w:rsidR="00B7388B">
        <w:rPr>
          <w:noProof/>
        </w:rPr>
        <w:t xml:space="preserve"> </w:t>
      </w:r>
      <w:r w:rsidRPr="00FD160A">
        <w:rPr>
          <w:noProof/>
        </w:rPr>
        <w:t>&amp;</w:t>
      </w:r>
      <w:r w:rsidR="00B7388B">
        <w:rPr>
          <w:noProof/>
        </w:rPr>
        <w:t xml:space="preserve"> </w:t>
      </w:r>
      <w:r w:rsidRPr="00FD160A">
        <w:rPr>
          <w:noProof/>
        </w:rPr>
        <w:t>Other</w:t>
      </w:r>
      <w:r w:rsidR="00B7388B">
        <w:rPr>
          <w:noProof/>
        </w:rPr>
        <w:t xml:space="preserve"> </w:t>
      </w:r>
      <w:r w:rsidRPr="00FD160A">
        <w:rPr>
          <w:noProof/>
        </w:rPr>
        <w:t>Considerations</w:t>
      </w:r>
      <w:bookmarkEnd w:id="38"/>
      <w:bookmarkEnd w:id="39"/>
      <w:bookmarkEnd w:id="41"/>
      <w:bookmarkEnd w:id="42"/>
    </w:p>
    <w:p w14:paraId="47FECC86" w14:textId="77777777" w:rsidR="00A65D2D" w:rsidRPr="00EB32BB" w:rsidRDefault="00A65D2D" w:rsidP="00A65D2D">
      <w:pPr>
        <w:pStyle w:val="Heading4"/>
        <w:rPr>
          <w:i/>
          <w:iCs/>
        </w:rPr>
      </w:pPr>
      <w:bookmarkStart w:id="43" w:name="_Toc77143160"/>
      <w:bookmarkStart w:id="44" w:name="_Toc88488809"/>
      <w:r w:rsidRPr="00EB32BB">
        <w:rPr>
          <w:i/>
          <w:iCs/>
        </w:rPr>
        <w:t>Significant Code Review (SCR) or other significant industry change projects</w:t>
      </w:r>
    </w:p>
    <w:p w14:paraId="14F9105E" w14:textId="77777777" w:rsidR="00A65D2D" w:rsidRPr="00477F04" w:rsidRDefault="00A65D2D" w:rsidP="000B13E2">
      <w:pPr>
        <w:pStyle w:val="Heading2"/>
      </w:pPr>
      <w:r w:rsidRPr="00FB3202">
        <w:t>This CP is part of a suite of changes that will implement the Access SCR Decision, therefore the SCR phase shall be treated as having ended.</w:t>
      </w:r>
    </w:p>
    <w:p w14:paraId="31F597E7" w14:textId="77777777" w:rsidR="00A65D2D" w:rsidRDefault="00A65D2D" w:rsidP="00A65D2D">
      <w:pPr>
        <w:rPr>
          <w:rFonts w:cs="Arial"/>
          <w:b/>
          <w:bCs/>
          <w:color w:val="008576"/>
          <w:sz w:val="24"/>
          <w:szCs w:val="28"/>
        </w:rPr>
      </w:pPr>
      <w:r>
        <w:rPr>
          <w:rFonts w:cs="Arial"/>
          <w:b/>
          <w:bCs/>
          <w:color w:val="008576"/>
          <w:sz w:val="24"/>
          <w:szCs w:val="28"/>
        </w:rPr>
        <w:t>Cross Code Impacts</w:t>
      </w:r>
    </w:p>
    <w:tbl>
      <w:tblPr>
        <w:tblW w:w="7498"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2"/>
        <w:gridCol w:w="850"/>
        <w:gridCol w:w="1418"/>
        <w:gridCol w:w="709"/>
        <w:gridCol w:w="1842"/>
        <w:gridCol w:w="567"/>
      </w:tblGrid>
      <w:tr w:rsidR="00A65D2D" w14:paraId="72881698" w14:textId="77777777" w:rsidTr="00DD386D">
        <w:trPr>
          <w:trHeight w:val="258"/>
        </w:trPr>
        <w:tc>
          <w:tcPr>
            <w:tcW w:w="2112" w:type="dxa"/>
            <w:tcBorders>
              <w:top w:val="nil"/>
              <w:left w:val="nil"/>
              <w:bottom w:val="nil"/>
              <w:right w:val="nil"/>
            </w:tcBorders>
            <w:vAlign w:val="center"/>
            <w:hideMark/>
          </w:tcPr>
          <w:p w14:paraId="35D143C6" w14:textId="77777777" w:rsidR="00A65D2D" w:rsidRDefault="00A65D2D" w:rsidP="00DD386D">
            <w:pPr>
              <w:spacing w:before="0" w:after="0" w:line="360" w:lineRule="auto"/>
              <w:rPr>
                <w:rFonts w:cs="Arial"/>
                <w:noProof/>
                <w:szCs w:val="20"/>
              </w:rPr>
            </w:pPr>
            <w:r>
              <w:rPr>
                <w:rFonts w:cs="Arial"/>
                <w:noProof/>
                <w:szCs w:val="20"/>
              </w:rPr>
              <w:lastRenderedPageBreak/>
              <w:t>BSC……………...</w:t>
            </w:r>
          </w:p>
        </w:tc>
        <w:sdt>
          <w:sdtPr>
            <w:rPr>
              <w:rFonts w:cs="Arial"/>
              <w:noProof/>
              <w:color w:val="C00000"/>
              <w:sz w:val="32"/>
              <w:szCs w:val="32"/>
            </w:rPr>
            <w:id w:val="204524802"/>
            <w15:color w:val="CC0000"/>
            <w14:checkbox>
              <w14:checked w14:val="0"/>
              <w14:checkedState w14:val="2612" w14:font="MS Gothic"/>
              <w14:uncheckedState w14:val="2610" w14:font="MS Gothic"/>
            </w14:checkbox>
          </w:sdtPr>
          <w:sdtEndPr/>
          <w:sdtContent>
            <w:tc>
              <w:tcPr>
                <w:tcW w:w="850" w:type="dxa"/>
                <w:tcBorders>
                  <w:top w:val="nil"/>
                  <w:left w:val="nil"/>
                  <w:bottom w:val="nil"/>
                  <w:right w:val="nil"/>
                </w:tcBorders>
                <w:shd w:val="clear" w:color="auto" w:fill="auto"/>
                <w:vAlign w:val="center"/>
              </w:tcPr>
              <w:p w14:paraId="3821C804" w14:textId="77777777" w:rsidR="00A65D2D" w:rsidRPr="002267E5" w:rsidRDefault="00A65D2D" w:rsidP="00DD386D">
                <w:pPr>
                  <w:spacing w:before="0" w:after="0" w:line="360" w:lineRule="auto"/>
                  <w:rPr>
                    <w:rFonts w:cs="Arial"/>
                    <w:noProof/>
                    <w:color w:val="C00000"/>
                    <w:szCs w:val="20"/>
                  </w:rPr>
                </w:pPr>
                <w:r>
                  <w:rPr>
                    <w:rFonts w:ascii="MS Gothic" w:eastAsia="MS Gothic" w:hAnsi="MS Gothic" w:cs="Arial" w:hint="eastAsia"/>
                    <w:noProof/>
                    <w:color w:val="C00000"/>
                    <w:sz w:val="32"/>
                    <w:szCs w:val="32"/>
                  </w:rPr>
                  <w:t>☐</w:t>
                </w:r>
              </w:p>
            </w:tc>
          </w:sdtContent>
        </w:sdt>
        <w:tc>
          <w:tcPr>
            <w:tcW w:w="1418" w:type="dxa"/>
            <w:tcBorders>
              <w:top w:val="nil"/>
              <w:left w:val="nil"/>
              <w:bottom w:val="nil"/>
              <w:right w:val="nil"/>
            </w:tcBorders>
            <w:vAlign w:val="center"/>
            <w:hideMark/>
          </w:tcPr>
          <w:p w14:paraId="03030711" w14:textId="77777777" w:rsidR="00A65D2D" w:rsidRDefault="00A65D2D" w:rsidP="00DD386D">
            <w:pPr>
              <w:spacing w:before="0" w:after="0" w:line="360" w:lineRule="auto"/>
              <w:rPr>
                <w:rFonts w:cs="Arial"/>
                <w:noProof/>
                <w:szCs w:val="20"/>
              </w:rPr>
            </w:pPr>
            <w:r>
              <w:rPr>
                <w:rFonts w:cs="Arial"/>
                <w:noProof/>
                <w:szCs w:val="20"/>
              </w:rPr>
              <w:t>REC……….</w:t>
            </w:r>
          </w:p>
        </w:tc>
        <w:sdt>
          <w:sdtPr>
            <w:rPr>
              <w:rFonts w:cs="Arial"/>
              <w:noProof/>
              <w:color w:val="C00000"/>
              <w:sz w:val="32"/>
              <w:szCs w:val="32"/>
            </w:rPr>
            <w:id w:val="-1544520298"/>
            <w15:color w:val="CC0000"/>
            <w14:checkbox>
              <w14:checked w14:val="0"/>
              <w14:checkedState w14:val="2612" w14:font="MS Gothic"/>
              <w14:uncheckedState w14:val="2610" w14:font="MS Gothic"/>
            </w14:checkbox>
          </w:sdtPr>
          <w:sdtEndPr/>
          <w:sdtContent>
            <w:tc>
              <w:tcPr>
                <w:tcW w:w="709" w:type="dxa"/>
                <w:tcBorders>
                  <w:top w:val="nil"/>
                  <w:left w:val="nil"/>
                  <w:bottom w:val="nil"/>
                  <w:right w:val="nil"/>
                </w:tcBorders>
                <w:vAlign w:val="center"/>
              </w:tcPr>
              <w:p w14:paraId="2632C0D6" w14:textId="77777777" w:rsidR="00A65D2D" w:rsidRDefault="00A65D2D" w:rsidP="00DD386D">
                <w:pPr>
                  <w:spacing w:before="0" w:after="0" w:line="36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1842" w:type="dxa"/>
            <w:tcBorders>
              <w:top w:val="nil"/>
              <w:left w:val="nil"/>
              <w:bottom w:val="nil"/>
              <w:right w:val="nil"/>
            </w:tcBorders>
            <w:vAlign w:val="center"/>
          </w:tcPr>
          <w:p w14:paraId="041CAB4A" w14:textId="77777777" w:rsidR="00A65D2D" w:rsidRDefault="00A65D2D" w:rsidP="00DD386D">
            <w:pPr>
              <w:spacing w:before="0" w:after="0" w:line="360" w:lineRule="auto"/>
              <w:rPr>
                <w:rFonts w:cs="Arial"/>
                <w:noProof/>
                <w:color w:val="C00000"/>
                <w:sz w:val="32"/>
                <w:szCs w:val="32"/>
              </w:rPr>
            </w:pPr>
            <w:r>
              <w:rPr>
                <w:rFonts w:cs="Arial"/>
                <w:noProof/>
                <w:szCs w:val="20"/>
              </w:rPr>
              <w:t>Distrbution Code..</w:t>
            </w:r>
          </w:p>
        </w:tc>
        <w:sdt>
          <w:sdtPr>
            <w:rPr>
              <w:rFonts w:cs="Arial"/>
              <w:noProof/>
              <w:color w:val="C00000"/>
              <w:sz w:val="32"/>
              <w:szCs w:val="32"/>
            </w:rPr>
            <w:id w:val="963083459"/>
            <w15:color w:val="CC0000"/>
            <w14:checkbox>
              <w14:checked w14:val="0"/>
              <w14:checkedState w14:val="2612" w14:font="MS Gothic"/>
              <w14:uncheckedState w14:val="2610" w14:font="MS Gothic"/>
            </w14:checkbox>
          </w:sdtPr>
          <w:sdtEndPr/>
          <w:sdtContent>
            <w:tc>
              <w:tcPr>
                <w:tcW w:w="567" w:type="dxa"/>
                <w:tcBorders>
                  <w:top w:val="nil"/>
                  <w:left w:val="nil"/>
                  <w:bottom w:val="nil"/>
                  <w:right w:val="nil"/>
                </w:tcBorders>
                <w:vAlign w:val="center"/>
                <w:hideMark/>
              </w:tcPr>
              <w:p w14:paraId="5AE3DC52" w14:textId="77777777" w:rsidR="00A65D2D" w:rsidRDefault="00A65D2D" w:rsidP="00DD386D">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r>
      <w:tr w:rsidR="00A65D2D" w14:paraId="50CAA342" w14:textId="77777777" w:rsidTr="00DD386D">
        <w:trPr>
          <w:trHeight w:val="258"/>
        </w:trPr>
        <w:tc>
          <w:tcPr>
            <w:tcW w:w="2112" w:type="dxa"/>
            <w:tcBorders>
              <w:top w:val="nil"/>
              <w:left w:val="nil"/>
              <w:bottom w:val="nil"/>
              <w:right w:val="nil"/>
            </w:tcBorders>
            <w:vAlign w:val="center"/>
            <w:hideMark/>
          </w:tcPr>
          <w:p w14:paraId="69D7B921" w14:textId="77777777" w:rsidR="00A65D2D" w:rsidRDefault="00A65D2D" w:rsidP="00DD386D">
            <w:pPr>
              <w:spacing w:before="0" w:after="0" w:line="360" w:lineRule="auto"/>
              <w:rPr>
                <w:rFonts w:cs="Arial"/>
                <w:noProof/>
                <w:szCs w:val="20"/>
              </w:rPr>
            </w:pPr>
            <w:r>
              <w:rPr>
                <w:rFonts w:cs="Arial"/>
                <w:noProof/>
                <w:szCs w:val="20"/>
              </w:rPr>
              <w:t>CUSC……………</w:t>
            </w:r>
          </w:p>
        </w:tc>
        <w:sdt>
          <w:sdtPr>
            <w:rPr>
              <w:rFonts w:cs="Arial"/>
              <w:noProof/>
              <w:color w:val="C00000"/>
              <w:sz w:val="32"/>
              <w:szCs w:val="32"/>
            </w:rPr>
            <w:id w:val="-1382316135"/>
            <w15:color w:val="CC0000"/>
            <w14:checkbox>
              <w14:checked w14:val="0"/>
              <w14:checkedState w14:val="2612" w14:font="MS Gothic"/>
              <w14:uncheckedState w14:val="2610" w14:font="MS Gothic"/>
            </w14:checkbox>
          </w:sdtPr>
          <w:sdtEndPr/>
          <w:sdtContent>
            <w:tc>
              <w:tcPr>
                <w:tcW w:w="850" w:type="dxa"/>
                <w:tcBorders>
                  <w:top w:val="nil"/>
                  <w:left w:val="nil"/>
                  <w:bottom w:val="nil"/>
                  <w:right w:val="nil"/>
                </w:tcBorders>
                <w:vAlign w:val="center"/>
                <w:hideMark/>
              </w:tcPr>
              <w:p w14:paraId="13E62732" w14:textId="77777777" w:rsidR="00A65D2D" w:rsidRDefault="00A65D2D" w:rsidP="00DD386D">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c>
          <w:tcPr>
            <w:tcW w:w="1418" w:type="dxa"/>
            <w:tcBorders>
              <w:top w:val="nil"/>
              <w:left w:val="nil"/>
              <w:bottom w:val="nil"/>
              <w:right w:val="nil"/>
            </w:tcBorders>
            <w:vAlign w:val="center"/>
            <w:hideMark/>
          </w:tcPr>
          <w:p w14:paraId="7F7A5478" w14:textId="77777777" w:rsidR="00A65D2D" w:rsidRDefault="00A65D2D" w:rsidP="00DD386D">
            <w:pPr>
              <w:spacing w:before="0" w:after="0" w:line="360" w:lineRule="auto"/>
              <w:rPr>
                <w:rFonts w:cs="Arial"/>
                <w:noProof/>
                <w:szCs w:val="20"/>
              </w:rPr>
            </w:pPr>
            <w:r>
              <w:rPr>
                <w:rFonts w:cs="Arial"/>
                <w:noProof/>
                <w:szCs w:val="20"/>
              </w:rPr>
              <w:t>SEC………</w:t>
            </w:r>
          </w:p>
        </w:tc>
        <w:sdt>
          <w:sdtPr>
            <w:rPr>
              <w:rFonts w:cs="Arial"/>
              <w:noProof/>
              <w:color w:val="C00000"/>
              <w:sz w:val="32"/>
              <w:szCs w:val="32"/>
            </w:rPr>
            <w:id w:val="1726255169"/>
            <w15:color w:val="CC0000"/>
            <w14:checkbox>
              <w14:checked w14:val="0"/>
              <w14:checkedState w14:val="2612" w14:font="MS Gothic"/>
              <w14:uncheckedState w14:val="2610" w14:font="MS Gothic"/>
            </w14:checkbox>
          </w:sdtPr>
          <w:sdtEndPr/>
          <w:sdtContent>
            <w:tc>
              <w:tcPr>
                <w:tcW w:w="709" w:type="dxa"/>
                <w:tcBorders>
                  <w:top w:val="nil"/>
                  <w:left w:val="nil"/>
                  <w:bottom w:val="nil"/>
                  <w:right w:val="nil"/>
                </w:tcBorders>
                <w:vAlign w:val="center"/>
              </w:tcPr>
              <w:p w14:paraId="13077F59" w14:textId="77777777" w:rsidR="00A65D2D" w:rsidRDefault="00A65D2D" w:rsidP="00DD386D">
                <w:pPr>
                  <w:spacing w:before="0" w:after="0" w:line="36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1842" w:type="dxa"/>
            <w:tcBorders>
              <w:top w:val="nil"/>
              <w:left w:val="nil"/>
              <w:bottom w:val="nil"/>
              <w:right w:val="nil"/>
            </w:tcBorders>
            <w:vAlign w:val="center"/>
          </w:tcPr>
          <w:p w14:paraId="21AD47A2" w14:textId="77777777" w:rsidR="00A65D2D" w:rsidRDefault="00A65D2D" w:rsidP="00DD386D">
            <w:pPr>
              <w:spacing w:before="0" w:after="0" w:line="360" w:lineRule="auto"/>
              <w:rPr>
                <w:rFonts w:cs="Arial"/>
                <w:noProof/>
                <w:color w:val="C00000"/>
                <w:sz w:val="32"/>
                <w:szCs w:val="32"/>
              </w:rPr>
            </w:pPr>
            <w:r>
              <w:rPr>
                <w:rFonts w:cs="Arial"/>
                <w:noProof/>
                <w:szCs w:val="20"/>
              </w:rPr>
              <w:t>Grid Code……….</w:t>
            </w:r>
          </w:p>
        </w:tc>
        <w:sdt>
          <w:sdtPr>
            <w:rPr>
              <w:rFonts w:cs="Arial"/>
              <w:noProof/>
              <w:color w:val="C00000"/>
              <w:sz w:val="32"/>
              <w:szCs w:val="32"/>
            </w:rPr>
            <w:id w:val="1599666684"/>
            <w15:color w:val="CC0000"/>
            <w14:checkbox>
              <w14:checked w14:val="0"/>
              <w14:checkedState w14:val="2612" w14:font="MS Gothic"/>
              <w14:uncheckedState w14:val="2610" w14:font="MS Gothic"/>
            </w14:checkbox>
          </w:sdtPr>
          <w:sdtEndPr/>
          <w:sdtContent>
            <w:tc>
              <w:tcPr>
                <w:tcW w:w="567" w:type="dxa"/>
                <w:tcBorders>
                  <w:top w:val="nil"/>
                  <w:left w:val="nil"/>
                  <w:bottom w:val="nil"/>
                  <w:right w:val="nil"/>
                </w:tcBorders>
                <w:vAlign w:val="center"/>
                <w:hideMark/>
              </w:tcPr>
              <w:p w14:paraId="0FA1E493" w14:textId="77777777" w:rsidR="00A65D2D" w:rsidRDefault="00A65D2D" w:rsidP="00DD386D">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r>
      <w:tr w:rsidR="00A65D2D" w14:paraId="251379D7" w14:textId="77777777" w:rsidTr="00DD386D">
        <w:trPr>
          <w:trHeight w:val="258"/>
        </w:trPr>
        <w:tc>
          <w:tcPr>
            <w:tcW w:w="2112" w:type="dxa"/>
            <w:tcBorders>
              <w:top w:val="nil"/>
              <w:left w:val="nil"/>
              <w:bottom w:val="nil"/>
              <w:right w:val="nil"/>
            </w:tcBorders>
            <w:vAlign w:val="center"/>
            <w:hideMark/>
          </w:tcPr>
          <w:p w14:paraId="08E5FC3D" w14:textId="77777777" w:rsidR="00A65D2D" w:rsidRDefault="00A65D2D" w:rsidP="00DD386D">
            <w:pPr>
              <w:spacing w:before="0" w:after="0" w:line="360" w:lineRule="auto"/>
              <w:rPr>
                <w:rFonts w:cs="Arial"/>
                <w:noProof/>
                <w:szCs w:val="20"/>
              </w:rPr>
            </w:pPr>
            <w:r>
              <w:rPr>
                <w:rFonts w:cs="Arial"/>
                <w:noProof/>
                <w:szCs w:val="20"/>
              </w:rPr>
              <w:t>None……………...</w:t>
            </w:r>
          </w:p>
        </w:tc>
        <w:sdt>
          <w:sdtPr>
            <w:rPr>
              <w:rFonts w:cs="Arial"/>
              <w:noProof/>
              <w:color w:val="C00000"/>
              <w:sz w:val="32"/>
              <w:szCs w:val="32"/>
            </w:rPr>
            <w:id w:val="-1639947205"/>
            <w15:color w:val="CC0000"/>
            <w14:checkbox>
              <w14:checked w14:val="1"/>
              <w14:checkedState w14:val="2612" w14:font="MS Gothic"/>
              <w14:uncheckedState w14:val="2610" w14:font="MS Gothic"/>
            </w14:checkbox>
          </w:sdtPr>
          <w:sdtEndPr/>
          <w:sdtContent>
            <w:tc>
              <w:tcPr>
                <w:tcW w:w="850" w:type="dxa"/>
                <w:tcBorders>
                  <w:top w:val="nil"/>
                  <w:left w:val="nil"/>
                  <w:bottom w:val="nil"/>
                  <w:right w:val="nil"/>
                </w:tcBorders>
                <w:vAlign w:val="center"/>
                <w:hideMark/>
              </w:tcPr>
              <w:p w14:paraId="7A0A5ACB" w14:textId="77777777" w:rsidR="00A65D2D" w:rsidRDefault="00A65D2D" w:rsidP="00DD386D">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c>
          <w:tcPr>
            <w:tcW w:w="1418" w:type="dxa"/>
            <w:tcBorders>
              <w:top w:val="nil"/>
              <w:left w:val="nil"/>
              <w:bottom w:val="nil"/>
              <w:right w:val="nil"/>
            </w:tcBorders>
            <w:vAlign w:val="center"/>
            <w:hideMark/>
          </w:tcPr>
          <w:p w14:paraId="7A4A0525" w14:textId="77777777" w:rsidR="00A65D2D" w:rsidRDefault="00A65D2D" w:rsidP="00DD386D">
            <w:pPr>
              <w:spacing w:before="0" w:after="0" w:line="360" w:lineRule="auto"/>
              <w:rPr>
                <w:rFonts w:cs="Arial"/>
                <w:noProof/>
                <w:szCs w:val="20"/>
              </w:rPr>
            </w:pPr>
          </w:p>
        </w:tc>
        <w:tc>
          <w:tcPr>
            <w:tcW w:w="709" w:type="dxa"/>
            <w:tcBorders>
              <w:top w:val="nil"/>
              <w:left w:val="nil"/>
              <w:bottom w:val="nil"/>
              <w:right w:val="nil"/>
            </w:tcBorders>
            <w:vAlign w:val="center"/>
          </w:tcPr>
          <w:p w14:paraId="04B44FC3" w14:textId="77777777" w:rsidR="00A65D2D" w:rsidRDefault="00A65D2D" w:rsidP="00DD386D">
            <w:pPr>
              <w:spacing w:before="0" w:after="0" w:line="360" w:lineRule="auto"/>
              <w:rPr>
                <w:rFonts w:cs="Arial"/>
                <w:noProof/>
                <w:color w:val="C00000"/>
                <w:sz w:val="32"/>
                <w:szCs w:val="32"/>
              </w:rPr>
            </w:pPr>
          </w:p>
        </w:tc>
        <w:tc>
          <w:tcPr>
            <w:tcW w:w="1842" w:type="dxa"/>
            <w:tcBorders>
              <w:top w:val="nil"/>
              <w:left w:val="nil"/>
              <w:bottom w:val="nil"/>
              <w:right w:val="nil"/>
            </w:tcBorders>
            <w:vAlign w:val="center"/>
          </w:tcPr>
          <w:p w14:paraId="14648DEF" w14:textId="77777777" w:rsidR="00A65D2D" w:rsidRDefault="00A65D2D" w:rsidP="00DD386D">
            <w:pPr>
              <w:spacing w:before="0" w:after="0" w:line="360" w:lineRule="auto"/>
              <w:rPr>
                <w:rFonts w:cs="Arial"/>
                <w:noProof/>
                <w:color w:val="C00000"/>
                <w:sz w:val="32"/>
                <w:szCs w:val="32"/>
              </w:rPr>
            </w:pPr>
          </w:p>
        </w:tc>
        <w:tc>
          <w:tcPr>
            <w:tcW w:w="567" w:type="dxa"/>
            <w:tcBorders>
              <w:top w:val="nil"/>
              <w:left w:val="nil"/>
              <w:bottom w:val="nil"/>
              <w:right w:val="nil"/>
            </w:tcBorders>
            <w:vAlign w:val="center"/>
            <w:hideMark/>
          </w:tcPr>
          <w:p w14:paraId="70A5D619" w14:textId="77777777" w:rsidR="00A65D2D" w:rsidRDefault="00A65D2D" w:rsidP="00DD386D">
            <w:pPr>
              <w:spacing w:before="0" w:after="0" w:line="360" w:lineRule="auto"/>
              <w:rPr>
                <w:rFonts w:cs="Arial"/>
                <w:noProof/>
                <w:szCs w:val="20"/>
              </w:rPr>
            </w:pPr>
          </w:p>
        </w:tc>
      </w:tr>
    </w:tbl>
    <w:p w14:paraId="7735F136" w14:textId="77777777" w:rsidR="00A65D2D" w:rsidRPr="00FB3202" w:rsidRDefault="00A65D2D" w:rsidP="000B13E2">
      <w:pPr>
        <w:pStyle w:val="Heading2"/>
      </w:pPr>
      <w:r w:rsidRPr="00FB3202">
        <w:t>There are no cross-code impacts of this CP.</w:t>
      </w:r>
    </w:p>
    <w:p w14:paraId="6B73A917" w14:textId="77777777" w:rsidR="00A65D2D" w:rsidRPr="00DE0D97" w:rsidRDefault="00A65D2D" w:rsidP="00A65D2D">
      <w:r w:rsidRPr="00AD39E3">
        <w:rPr>
          <w:rFonts w:cs="Arial"/>
          <w:b/>
          <w:bCs/>
          <w:color w:val="008576"/>
          <w:sz w:val="24"/>
          <w:szCs w:val="28"/>
        </w:rPr>
        <w:t>Consideration of Wider Industry Impacts</w:t>
      </w:r>
    </w:p>
    <w:p w14:paraId="4E3C200C" w14:textId="77777777" w:rsidR="00E16A97" w:rsidRDefault="00E16A97" w:rsidP="000B13E2">
      <w:pPr>
        <w:pStyle w:val="Heading2"/>
      </w:pPr>
      <w:r>
        <w:t xml:space="preserve">The issue has been subject to </w:t>
      </w:r>
      <w:proofErr w:type="gramStart"/>
      <w:r>
        <w:t>a number of</w:t>
      </w:r>
      <w:proofErr w:type="gramEnd"/>
      <w:r>
        <w:t xml:space="preserve"> industry consultations as part of the Access SCR process. In addition, the ENA held two briefing sessions for parties interested in joining a DCUSA working group on these changes.</w:t>
      </w:r>
    </w:p>
    <w:p w14:paraId="73A638A2" w14:textId="77777777" w:rsidR="00E16A97" w:rsidRDefault="00E16A97" w:rsidP="000B13E2">
      <w:pPr>
        <w:pStyle w:val="Heading2"/>
      </w:pPr>
      <w:r>
        <w:t xml:space="preserve">It should be noted that </w:t>
      </w:r>
      <w:proofErr w:type="gramStart"/>
      <w:r>
        <w:t>in order to</w:t>
      </w:r>
      <w:proofErr w:type="gramEnd"/>
      <w:r>
        <w:t xml:space="preserve"> implement the Access SCR Decision/Access SCR Direction, four DCUSA CPs were raised in total. The other three CPs that relate to the SCR are detailed below: </w:t>
      </w:r>
    </w:p>
    <w:p w14:paraId="4AD79B9B" w14:textId="77777777" w:rsidR="00E16A97" w:rsidRPr="00A54432" w:rsidRDefault="00FC02E3" w:rsidP="00E16A97">
      <w:pPr>
        <w:pStyle w:val="ListParagraph"/>
        <w:numPr>
          <w:ilvl w:val="0"/>
          <w:numId w:val="36"/>
        </w:numPr>
        <w:rPr>
          <w:rStyle w:val="Hyperlink"/>
          <w:color w:val="auto"/>
          <w:u w:val="none"/>
        </w:rPr>
      </w:pPr>
      <w:hyperlink r:id="rId24" w:history="1">
        <w:r w:rsidR="00E16A97" w:rsidRPr="00DB0226">
          <w:rPr>
            <w:rStyle w:val="Hyperlink"/>
          </w:rPr>
          <w:t>DCP 40</w:t>
        </w:r>
        <w:r w:rsidR="00E16A97">
          <w:rPr>
            <w:rStyle w:val="Hyperlink"/>
          </w:rPr>
          <w:t>4</w:t>
        </w:r>
        <w:r w:rsidR="00E16A97" w:rsidRPr="00DB0226">
          <w:rPr>
            <w:rStyle w:val="Hyperlink"/>
          </w:rPr>
          <w:t xml:space="preserve"> ‘</w:t>
        </w:r>
        <w:r w:rsidR="00E16A97" w:rsidRPr="00BE4EF7">
          <w:rPr>
            <w:rStyle w:val="Hyperlink"/>
          </w:rPr>
          <w:t>Changes to Terms of Connection for Curtailable Customers</w:t>
        </w:r>
        <w:r w:rsidR="00E16A97" w:rsidRPr="00DB0226">
          <w:rPr>
            <w:rStyle w:val="Hyperlink"/>
          </w:rPr>
          <w:t>’</w:t>
        </w:r>
      </w:hyperlink>
    </w:p>
    <w:p w14:paraId="4C7973C8" w14:textId="77777777" w:rsidR="00E16A97" w:rsidRDefault="00FC02E3" w:rsidP="00E16A97">
      <w:pPr>
        <w:pStyle w:val="ListParagraph"/>
        <w:numPr>
          <w:ilvl w:val="0"/>
          <w:numId w:val="36"/>
        </w:numPr>
      </w:pPr>
      <w:hyperlink r:id="rId25" w:history="1">
        <w:r w:rsidR="00E16A97" w:rsidRPr="00503579">
          <w:rPr>
            <w:rStyle w:val="Hyperlink"/>
          </w:rPr>
          <w:t>DCP 406 ‘Changes to CCCM’</w:t>
        </w:r>
      </w:hyperlink>
    </w:p>
    <w:p w14:paraId="6A5B9DC4" w14:textId="77777777" w:rsidR="00E16A97" w:rsidRPr="00C96B96" w:rsidRDefault="00FC02E3" w:rsidP="00E16A97">
      <w:pPr>
        <w:pStyle w:val="ListParagraph"/>
        <w:numPr>
          <w:ilvl w:val="0"/>
          <w:numId w:val="36"/>
        </w:numPr>
      </w:pPr>
      <w:hyperlink r:id="rId26" w:history="1">
        <w:r w:rsidR="00E16A97" w:rsidRPr="003B19AE">
          <w:rPr>
            <w:rStyle w:val="Hyperlink"/>
          </w:rPr>
          <w:t>DCP 407 ‘Speculative Development’</w:t>
        </w:r>
      </w:hyperlink>
    </w:p>
    <w:p w14:paraId="27D3C993" w14:textId="7F317938" w:rsidR="00C55B77" w:rsidRPr="00C55B77" w:rsidRDefault="00C55B77" w:rsidP="004726B8">
      <w:pPr>
        <w:pStyle w:val="Heading03"/>
      </w:pPr>
      <w:r w:rsidRPr="00C55B77">
        <w:t>Implementation</w:t>
      </w:r>
      <w:r w:rsidR="00B7388B">
        <w:t xml:space="preserve"> </w:t>
      </w:r>
      <w:r w:rsidRPr="00C55B77">
        <w:t>Date</w:t>
      </w:r>
      <w:bookmarkEnd w:id="43"/>
      <w:bookmarkEnd w:id="44"/>
    </w:p>
    <w:p w14:paraId="1FC3D324" w14:textId="77777777" w:rsidR="00A75866" w:rsidRDefault="00A75866" w:rsidP="000B13E2">
      <w:pPr>
        <w:pStyle w:val="Heading2"/>
      </w:pPr>
      <w:bookmarkStart w:id="45" w:name="_Hlk110841948"/>
      <w:bookmarkStart w:id="46" w:name="_Toc318967203"/>
      <w:bookmarkStart w:id="47" w:name="_Toc40482678"/>
      <w:bookmarkStart w:id="48" w:name="_Toc88488810"/>
      <w:bookmarkEnd w:id="7"/>
      <w:r>
        <w:t xml:space="preserve">Clause 11.9A(2) of the DCUSA, sets out that in respect of all Authority Change Proposals, which DCP 405 </w:t>
      </w:r>
      <w:proofErr w:type="gramStart"/>
      <w:r>
        <w:t>is considered to be</w:t>
      </w:r>
      <w:proofErr w:type="gramEnd"/>
      <w:r>
        <w:t xml:space="preserve">, the Authority may by direction, specify and/or amend the date from which the variation envisaged by the CP is to take effect. </w:t>
      </w:r>
    </w:p>
    <w:p w14:paraId="3687C626" w14:textId="77777777" w:rsidR="00A75866" w:rsidRDefault="00A75866" w:rsidP="000B13E2">
      <w:pPr>
        <w:pStyle w:val="Heading2"/>
        <w:rPr>
          <w:rFonts w:ascii="Calibri" w:eastAsia="Calibri" w:hAnsi="Calibri"/>
          <w:sz w:val="22"/>
          <w:lang w:eastAsia="en-US"/>
        </w:rPr>
      </w:pPr>
      <w:r>
        <w:t xml:space="preserve">Within the Access SCR Direction, the Authority, in accordance with paragraph 22.9E(a) of SLC C22 directed the DNOs to raise one or more code modification proposals in the terms and for the reasons set out in the Annex of the Access SCR Direction in sufficient time to enable the modifications to be effective as of 01 April 2023. </w:t>
      </w:r>
    </w:p>
    <w:p w14:paraId="11C970E1" w14:textId="77777777" w:rsidR="00A75866" w:rsidRDefault="00A75866" w:rsidP="000B13E2">
      <w:pPr>
        <w:pStyle w:val="Heading2"/>
        <w:rPr>
          <w:rFonts w:ascii="Calibri" w:eastAsia="Calibri" w:hAnsi="Calibri"/>
          <w:sz w:val="22"/>
          <w:lang w:eastAsia="en-US"/>
        </w:rPr>
      </w:pPr>
      <w:r>
        <w:t>As noted previously, this CP seeks to introduce processes that will implement the Access SCR Decision. Given this, the Working Group agreed that implementation date for this CP should set for 01 April 2023.</w:t>
      </w:r>
    </w:p>
    <w:bookmarkEnd w:id="45"/>
    <w:p w14:paraId="2E5DB777" w14:textId="2459EDC4" w:rsidR="00F26A9A" w:rsidRPr="00EB32BB" w:rsidRDefault="00F26A9A" w:rsidP="004726B8">
      <w:pPr>
        <w:pStyle w:val="Heading03"/>
      </w:pPr>
      <w:r w:rsidRPr="00EB32BB">
        <w:t>Recommendation</w:t>
      </w:r>
      <w:r>
        <w:t>s</w:t>
      </w:r>
      <w:bookmarkEnd w:id="46"/>
      <w:bookmarkEnd w:id="47"/>
      <w:bookmarkEnd w:id="48"/>
      <w:r w:rsidR="00B7388B">
        <w:t xml:space="preserve"> </w:t>
      </w:r>
    </w:p>
    <w:p w14:paraId="6E2B8D07" w14:textId="2BDA8D49" w:rsidR="00F26A9A" w:rsidRPr="00F26A9A" w:rsidRDefault="00F26A9A" w:rsidP="00F26A9A">
      <w:pPr>
        <w:pStyle w:val="Heading4"/>
      </w:pPr>
      <w:r w:rsidRPr="00F26A9A">
        <w:t>Panel’s</w:t>
      </w:r>
      <w:r w:rsidR="00B7388B">
        <w:t xml:space="preserve"> </w:t>
      </w:r>
      <w:r w:rsidRPr="00F26A9A">
        <w:t>Recommendation</w:t>
      </w:r>
    </w:p>
    <w:p w14:paraId="17CE3CD5" w14:textId="6BB9BBC4" w:rsidR="00F26A9A" w:rsidRPr="000E293F" w:rsidRDefault="00F26A9A" w:rsidP="000B13E2">
      <w:pPr>
        <w:pStyle w:val="Heading2"/>
      </w:pPr>
      <w:r w:rsidRPr="000E293F">
        <w:t>The</w:t>
      </w:r>
      <w:r w:rsidR="00B7388B">
        <w:t xml:space="preserve"> </w:t>
      </w:r>
      <w:r w:rsidRPr="000E293F">
        <w:t>Panel</w:t>
      </w:r>
      <w:r w:rsidR="00B7388B">
        <w:t xml:space="preserve"> </w:t>
      </w:r>
      <w:r w:rsidRPr="000E293F">
        <w:t>approved</w:t>
      </w:r>
      <w:r w:rsidR="00B7388B">
        <w:t xml:space="preserve"> </w:t>
      </w:r>
      <w:r w:rsidRPr="000E293F">
        <w:t>this</w:t>
      </w:r>
      <w:r w:rsidR="00B7388B">
        <w:t xml:space="preserve"> </w:t>
      </w:r>
      <w:r w:rsidRPr="000E293F">
        <w:t>Change</w:t>
      </w:r>
      <w:r w:rsidR="00B7388B">
        <w:t xml:space="preserve"> </w:t>
      </w:r>
      <w:r w:rsidRPr="000E293F">
        <w:t>Report</w:t>
      </w:r>
      <w:r w:rsidR="00B7388B">
        <w:t xml:space="preserve"> </w:t>
      </w:r>
      <w:r w:rsidRPr="000E293F">
        <w:t>on</w:t>
      </w:r>
      <w:r w:rsidR="00B7388B">
        <w:t xml:space="preserve"> </w:t>
      </w:r>
      <w:r w:rsidR="004F1623">
        <w:t>05</w:t>
      </w:r>
      <w:r w:rsidR="00717796">
        <w:t xml:space="preserve"> </w:t>
      </w:r>
      <w:r w:rsidR="004F1623">
        <w:t>October</w:t>
      </w:r>
      <w:r w:rsidR="00551A41">
        <w:t xml:space="preserve"> </w:t>
      </w:r>
      <w:r w:rsidR="00E31FE4">
        <w:t>202</w:t>
      </w:r>
      <w:r w:rsidR="00717796">
        <w:t>2</w:t>
      </w:r>
      <w:r w:rsidRPr="000E293F">
        <w:t>.</w:t>
      </w:r>
      <w:r w:rsidR="00B7388B">
        <w:t xml:space="preserve"> </w:t>
      </w:r>
      <w:r w:rsidRPr="000E293F">
        <w:t>The</w:t>
      </w:r>
      <w:r w:rsidR="00B7388B">
        <w:t xml:space="preserve"> </w:t>
      </w:r>
      <w:r w:rsidRPr="000E293F">
        <w:t>Panel</w:t>
      </w:r>
      <w:r w:rsidR="00B7388B">
        <w:t xml:space="preserve"> </w:t>
      </w:r>
      <w:r w:rsidRPr="000E293F">
        <w:t>considered</w:t>
      </w:r>
      <w:r w:rsidR="00B7388B">
        <w:t xml:space="preserve"> </w:t>
      </w:r>
      <w:r w:rsidRPr="000E293F">
        <w:t>that</w:t>
      </w:r>
      <w:r w:rsidR="00B7388B">
        <w:t xml:space="preserve"> </w:t>
      </w:r>
      <w:r w:rsidRPr="000E293F">
        <w:t>the</w:t>
      </w:r>
      <w:r w:rsidR="00B7388B">
        <w:t xml:space="preserve"> </w:t>
      </w:r>
      <w:r>
        <w:t>Working</w:t>
      </w:r>
      <w:r w:rsidR="00B7388B">
        <w:t xml:space="preserve"> </w:t>
      </w:r>
      <w:r>
        <w:t>Group</w:t>
      </w:r>
      <w:r w:rsidR="00B7388B">
        <w:t xml:space="preserve"> </w:t>
      </w:r>
      <w:r w:rsidRPr="000E293F">
        <w:t>has</w:t>
      </w:r>
      <w:r w:rsidR="00B7388B">
        <w:t xml:space="preserve"> </w:t>
      </w:r>
      <w:r w:rsidRPr="000E293F">
        <w:t>carried</w:t>
      </w:r>
      <w:r w:rsidR="00B7388B">
        <w:t xml:space="preserve"> </w:t>
      </w:r>
      <w:r w:rsidRPr="000E293F">
        <w:t>out</w:t>
      </w:r>
      <w:r w:rsidR="00B7388B">
        <w:t xml:space="preserve"> </w:t>
      </w:r>
      <w:r w:rsidRPr="000E293F">
        <w:t>the</w:t>
      </w:r>
      <w:r w:rsidR="00B7388B">
        <w:t xml:space="preserve"> </w:t>
      </w:r>
      <w:r w:rsidRPr="000E293F">
        <w:t>level</w:t>
      </w:r>
      <w:r w:rsidR="00B7388B">
        <w:t xml:space="preserve"> </w:t>
      </w:r>
      <w:r w:rsidRPr="000E293F">
        <w:t>of</w:t>
      </w:r>
      <w:r w:rsidR="00B7388B">
        <w:t xml:space="preserve"> </w:t>
      </w:r>
      <w:r w:rsidRPr="000E293F">
        <w:t>analysis</w:t>
      </w:r>
      <w:r w:rsidR="00B7388B">
        <w:t xml:space="preserve"> </w:t>
      </w:r>
      <w:r w:rsidRPr="000E293F">
        <w:t>required</w:t>
      </w:r>
      <w:r w:rsidR="00B7388B">
        <w:t xml:space="preserve"> </w:t>
      </w:r>
      <w:r w:rsidRPr="000E293F">
        <w:t>to</w:t>
      </w:r>
      <w:r w:rsidR="00B7388B">
        <w:t xml:space="preserve"> </w:t>
      </w:r>
      <w:r w:rsidRPr="000E293F">
        <w:t>enable</w:t>
      </w:r>
      <w:r w:rsidR="00B7388B">
        <w:t xml:space="preserve"> </w:t>
      </w:r>
      <w:r w:rsidRPr="000E293F">
        <w:t>Parties</w:t>
      </w:r>
      <w:r w:rsidR="00B7388B">
        <w:t xml:space="preserve"> </w:t>
      </w:r>
      <w:r w:rsidRPr="000E293F">
        <w:t>to</w:t>
      </w:r>
      <w:r w:rsidR="00B7388B">
        <w:t xml:space="preserve"> </w:t>
      </w:r>
      <w:r w:rsidRPr="000E293F">
        <w:t>understand</w:t>
      </w:r>
      <w:r w:rsidR="00B7388B">
        <w:t xml:space="preserve"> </w:t>
      </w:r>
      <w:r w:rsidRPr="000E293F">
        <w:t>the</w:t>
      </w:r>
      <w:r w:rsidR="00B7388B">
        <w:t xml:space="preserve"> </w:t>
      </w:r>
      <w:r w:rsidRPr="000E293F">
        <w:t>impact</w:t>
      </w:r>
      <w:r w:rsidR="00B7388B">
        <w:t xml:space="preserve"> </w:t>
      </w:r>
      <w:r w:rsidRPr="000E293F">
        <w:t>of</w:t>
      </w:r>
      <w:r w:rsidR="00B7388B">
        <w:t xml:space="preserve"> </w:t>
      </w:r>
      <w:r w:rsidRPr="000E293F">
        <w:t>the</w:t>
      </w:r>
      <w:r w:rsidR="00B7388B">
        <w:t xml:space="preserve"> </w:t>
      </w:r>
      <w:r w:rsidRPr="000E293F">
        <w:t>proposed</w:t>
      </w:r>
      <w:r w:rsidR="00B7388B">
        <w:t xml:space="preserve"> </w:t>
      </w:r>
      <w:r w:rsidRPr="000E293F">
        <w:t>amendment</w:t>
      </w:r>
      <w:r w:rsidR="00B7388B">
        <w:t xml:space="preserve"> </w:t>
      </w:r>
      <w:r w:rsidRPr="000E293F">
        <w:t>and</w:t>
      </w:r>
      <w:r w:rsidR="00B7388B">
        <w:t xml:space="preserve"> </w:t>
      </w:r>
      <w:r w:rsidRPr="000E293F">
        <w:t>to</w:t>
      </w:r>
      <w:r w:rsidR="00B7388B">
        <w:t xml:space="preserve"> </w:t>
      </w:r>
      <w:r w:rsidRPr="000E293F">
        <w:t>vote</w:t>
      </w:r>
      <w:r w:rsidR="00B7388B">
        <w:t xml:space="preserve"> </w:t>
      </w:r>
      <w:r w:rsidRPr="000E293F">
        <w:t>on</w:t>
      </w:r>
      <w:r w:rsidR="00B7388B">
        <w:t xml:space="preserve"> </w:t>
      </w:r>
      <w:r w:rsidRPr="000E293F">
        <w:t>DCP</w:t>
      </w:r>
      <w:r w:rsidR="00B7388B">
        <w:t xml:space="preserve"> </w:t>
      </w:r>
      <w:r w:rsidR="004F1623">
        <w:t>40</w:t>
      </w:r>
      <w:r w:rsidR="00B356C5">
        <w:t>5</w:t>
      </w:r>
      <w:r>
        <w:t>.</w:t>
      </w:r>
    </w:p>
    <w:p w14:paraId="5E007172" w14:textId="5462EE7A" w:rsidR="00F26A9A" w:rsidRDefault="00F26A9A" w:rsidP="000B13E2">
      <w:pPr>
        <w:pStyle w:val="Heading2"/>
      </w:pPr>
      <w:r w:rsidRPr="000E293F">
        <w:t>The</w:t>
      </w:r>
      <w:r w:rsidR="00B7388B">
        <w:t xml:space="preserve"> </w:t>
      </w:r>
      <w:r w:rsidRPr="000E293F">
        <w:t>Panel</w:t>
      </w:r>
      <w:r w:rsidR="00B7388B">
        <w:t xml:space="preserve"> </w:t>
      </w:r>
      <w:r w:rsidRPr="000E293F">
        <w:t>have</w:t>
      </w:r>
      <w:r w:rsidR="00B7388B">
        <w:t xml:space="preserve"> </w:t>
      </w:r>
      <w:r w:rsidRPr="000E293F">
        <w:t>recommended</w:t>
      </w:r>
      <w:r w:rsidR="00B7388B">
        <w:t xml:space="preserve"> </w:t>
      </w:r>
      <w:r w:rsidRPr="000E293F">
        <w:t>this</w:t>
      </w:r>
      <w:r w:rsidR="00B7388B">
        <w:t xml:space="preserve"> </w:t>
      </w:r>
      <w:r w:rsidRPr="000E293F">
        <w:t>report</w:t>
      </w:r>
      <w:r w:rsidR="00B7388B">
        <w:t xml:space="preserve"> </w:t>
      </w:r>
      <w:r>
        <w:t>be</w:t>
      </w:r>
      <w:r w:rsidR="00B7388B">
        <w:t xml:space="preserve"> </w:t>
      </w:r>
      <w:r w:rsidRPr="000E293F">
        <w:t>issued</w:t>
      </w:r>
      <w:r w:rsidR="00B7388B">
        <w:t xml:space="preserve"> </w:t>
      </w:r>
      <w:r w:rsidRPr="000E293F">
        <w:t>for</w:t>
      </w:r>
      <w:r w:rsidR="00B7388B">
        <w:t xml:space="preserve"> </w:t>
      </w:r>
      <w:r>
        <w:t>v</w:t>
      </w:r>
      <w:r w:rsidRPr="000E293F">
        <w:t>oting</w:t>
      </w:r>
      <w:r w:rsidR="00B7388B">
        <w:t xml:space="preserve"> </w:t>
      </w:r>
      <w:r>
        <w:t>for</w:t>
      </w:r>
      <w:r w:rsidR="00B7388B">
        <w:t xml:space="preserve"> </w:t>
      </w:r>
      <w:r>
        <w:t>a</w:t>
      </w:r>
      <w:r w:rsidR="00B7388B">
        <w:t xml:space="preserve"> </w:t>
      </w:r>
      <w:r>
        <w:t>period</w:t>
      </w:r>
      <w:r w:rsidR="00B7388B">
        <w:t xml:space="preserve"> </w:t>
      </w:r>
      <w:r>
        <w:t>of</w:t>
      </w:r>
      <w:r w:rsidR="00B7388B">
        <w:t xml:space="preserve"> </w:t>
      </w:r>
      <w:r>
        <w:t>t</w:t>
      </w:r>
      <w:r w:rsidR="00913E1C">
        <w:t>wo</w:t>
      </w:r>
      <w:r w:rsidR="00B7388B">
        <w:t xml:space="preserve"> </w:t>
      </w:r>
      <w:r>
        <w:t>weeks</w:t>
      </w:r>
      <w:r w:rsidR="00B7388B">
        <w:t xml:space="preserve"> </w:t>
      </w:r>
      <w:r w:rsidRPr="000E293F">
        <w:t>and</w:t>
      </w:r>
      <w:r w:rsidR="00B7388B">
        <w:t xml:space="preserve"> </w:t>
      </w:r>
      <w:r w:rsidRPr="000E293F">
        <w:t>DCUSA</w:t>
      </w:r>
      <w:r w:rsidR="00B7388B">
        <w:t xml:space="preserve"> </w:t>
      </w:r>
      <w:r w:rsidRPr="000E293F">
        <w:t>Parties</w:t>
      </w:r>
      <w:r w:rsidR="00B7388B">
        <w:t xml:space="preserve"> </w:t>
      </w:r>
      <w:r w:rsidRPr="000E293F">
        <w:t>should</w:t>
      </w:r>
      <w:r w:rsidR="00B7388B">
        <w:t xml:space="preserve"> </w:t>
      </w:r>
      <w:r w:rsidRPr="000E293F">
        <w:t>consider</w:t>
      </w:r>
      <w:r w:rsidR="00B7388B">
        <w:t xml:space="preserve"> </w:t>
      </w:r>
      <w:r w:rsidRPr="000E293F">
        <w:t>whether</w:t>
      </w:r>
      <w:r w:rsidR="00B7388B">
        <w:t xml:space="preserve"> </w:t>
      </w:r>
      <w:r w:rsidRPr="000E293F">
        <w:t>they</w:t>
      </w:r>
      <w:r w:rsidR="00B7388B">
        <w:t xml:space="preserve"> </w:t>
      </w:r>
      <w:r w:rsidRPr="000E293F">
        <w:t>wish</w:t>
      </w:r>
      <w:r w:rsidR="00B7388B">
        <w:t xml:space="preserve"> </w:t>
      </w:r>
      <w:r w:rsidRPr="000E293F">
        <w:t>to</w:t>
      </w:r>
      <w:r w:rsidR="00B7388B">
        <w:t xml:space="preserve"> </w:t>
      </w:r>
      <w:r w:rsidRPr="000E293F">
        <w:t>submit</w:t>
      </w:r>
      <w:r w:rsidR="00B7388B">
        <w:t xml:space="preserve"> </w:t>
      </w:r>
      <w:r w:rsidRPr="000E293F">
        <w:t>views</w:t>
      </w:r>
      <w:r w:rsidR="00B7388B">
        <w:t xml:space="preserve"> </w:t>
      </w:r>
      <w:r w:rsidRPr="000E293F">
        <w:t>regarding</w:t>
      </w:r>
      <w:r w:rsidR="00B7388B">
        <w:t xml:space="preserve"> </w:t>
      </w:r>
      <w:r w:rsidRPr="000E293F">
        <w:t>this</w:t>
      </w:r>
      <w:r w:rsidR="00B7388B">
        <w:t xml:space="preserve"> </w:t>
      </w:r>
      <w:r>
        <w:t>CP</w:t>
      </w:r>
      <w:r w:rsidRPr="000E293F">
        <w:t>.</w:t>
      </w:r>
      <w:r w:rsidR="00B7388B">
        <w:t xml:space="preserve"> </w:t>
      </w:r>
      <w:r w:rsidRPr="000E293F">
        <w:t>The</w:t>
      </w:r>
      <w:r w:rsidR="00B7388B">
        <w:t xml:space="preserve"> </w:t>
      </w:r>
      <w:r w:rsidRPr="000E293F">
        <w:t>Voting</w:t>
      </w:r>
      <w:r w:rsidR="00B7388B">
        <w:t xml:space="preserve"> </w:t>
      </w:r>
      <w:r w:rsidRPr="000E293F">
        <w:t>Form</w:t>
      </w:r>
      <w:r w:rsidR="00B7388B">
        <w:t xml:space="preserve"> </w:t>
      </w:r>
      <w:r w:rsidRPr="000E293F">
        <w:t>can</w:t>
      </w:r>
      <w:r w:rsidR="00B7388B">
        <w:t xml:space="preserve"> </w:t>
      </w:r>
      <w:r w:rsidRPr="000E293F">
        <w:t>be</w:t>
      </w:r>
      <w:r w:rsidR="00B7388B">
        <w:t xml:space="preserve"> </w:t>
      </w:r>
      <w:r w:rsidRPr="000E293F">
        <w:t>found</w:t>
      </w:r>
      <w:r w:rsidR="00B7388B">
        <w:t xml:space="preserve"> </w:t>
      </w:r>
      <w:r w:rsidRPr="000E293F">
        <w:t>in</w:t>
      </w:r>
      <w:r w:rsidR="00B7388B">
        <w:t xml:space="preserve"> </w:t>
      </w:r>
      <w:r w:rsidRPr="000E293F">
        <w:t>Attachment</w:t>
      </w:r>
      <w:r w:rsidR="00B7388B">
        <w:t xml:space="preserve"> </w:t>
      </w:r>
      <w:r w:rsidRPr="000E293F">
        <w:t>2.</w:t>
      </w:r>
    </w:p>
    <w:p w14:paraId="538BA5CF" w14:textId="2D597019" w:rsidR="002733C1" w:rsidRPr="00FD64CC" w:rsidRDefault="002733C1" w:rsidP="004726B8">
      <w:pPr>
        <w:pStyle w:val="Heading03"/>
      </w:pPr>
      <w:bookmarkStart w:id="49" w:name="_Toc77143162"/>
      <w:bookmarkStart w:id="50" w:name="_Toc88488811"/>
      <w:r w:rsidRPr="00FD64CC">
        <w:lastRenderedPageBreak/>
        <w:t>Attachments</w:t>
      </w:r>
      <w:bookmarkEnd w:id="49"/>
      <w:bookmarkEnd w:id="50"/>
      <w:r w:rsidR="00B7388B">
        <w:t xml:space="preserve"> </w:t>
      </w:r>
    </w:p>
    <w:p w14:paraId="2F64EB63" w14:textId="39771E5C" w:rsidR="002A3F8F" w:rsidRPr="002A3F8F" w:rsidRDefault="002A3F8F" w:rsidP="00FF1473">
      <w:pPr>
        <w:keepLines/>
        <w:numPr>
          <w:ilvl w:val="0"/>
          <w:numId w:val="16"/>
        </w:numPr>
      </w:pPr>
      <w:r w:rsidRPr="002A3F8F">
        <w:t>Attachment</w:t>
      </w:r>
      <w:r w:rsidR="00B7388B">
        <w:t xml:space="preserve"> </w:t>
      </w:r>
      <w:r w:rsidRPr="002A3F8F">
        <w:t>1</w:t>
      </w:r>
      <w:r w:rsidR="00B7388B">
        <w:t xml:space="preserve"> </w:t>
      </w:r>
      <w:r w:rsidRPr="002A3F8F">
        <w:t>–</w:t>
      </w:r>
      <w:r w:rsidR="00B7388B">
        <w:t xml:space="preserve"> </w:t>
      </w:r>
      <w:r w:rsidR="00C84527" w:rsidRPr="002A3F8F">
        <w:t>DCP</w:t>
      </w:r>
      <w:r w:rsidR="00B7388B">
        <w:t xml:space="preserve"> </w:t>
      </w:r>
      <w:r w:rsidR="00913E1C">
        <w:t>40</w:t>
      </w:r>
      <w:r w:rsidR="00A75866">
        <w:t>5</w:t>
      </w:r>
      <w:r w:rsidR="00B7388B">
        <w:t xml:space="preserve"> </w:t>
      </w:r>
      <w:r w:rsidR="00C84527">
        <w:t>Legal</w:t>
      </w:r>
      <w:r w:rsidR="00B7388B">
        <w:t xml:space="preserve"> </w:t>
      </w:r>
      <w:r w:rsidR="00C84527">
        <w:t>Text</w:t>
      </w:r>
    </w:p>
    <w:p w14:paraId="4DA7121A" w14:textId="579D384A" w:rsidR="002A3F8F" w:rsidRPr="002A3F8F" w:rsidRDefault="002A3F8F" w:rsidP="00FF1473">
      <w:pPr>
        <w:keepLines/>
        <w:numPr>
          <w:ilvl w:val="0"/>
          <w:numId w:val="16"/>
        </w:numPr>
      </w:pPr>
      <w:r w:rsidRPr="002A3F8F">
        <w:t>Attachment</w:t>
      </w:r>
      <w:r w:rsidR="00B7388B">
        <w:t xml:space="preserve"> </w:t>
      </w:r>
      <w:r w:rsidRPr="002A3F8F">
        <w:t>2</w:t>
      </w:r>
      <w:r w:rsidR="00B7388B">
        <w:t xml:space="preserve"> </w:t>
      </w:r>
      <w:r w:rsidRPr="002A3F8F">
        <w:t>–</w:t>
      </w:r>
      <w:r w:rsidR="00B7388B">
        <w:t xml:space="preserve"> </w:t>
      </w:r>
      <w:r w:rsidRPr="002A3F8F">
        <w:t>DCP</w:t>
      </w:r>
      <w:r w:rsidR="00B7388B">
        <w:t xml:space="preserve"> </w:t>
      </w:r>
      <w:r w:rsidR="00913E1C">
        <w:t>40</w:t>
      </w:r>
      <w:r w:rsidR="00A75866">
        <w:t>5</w:t>
      </w:r>
      <w:r w:rsidR="00B7388B">
        <w:t xml:space="preserve"> </w:t>
      </w:r>
      <w:r w:rsidR="00C84527">
        <w:t>Voting</w:t>
      </w:r>
      <w:r w:rsidR="00B7388B">
        <w:t xml:space="preserve"> </w:t>
      </w:r>
      <w:r w:rsidR="00C84527">
        <w:t>Response</w:t>
      </w:r>
      <w:r w:rsidR="00B7388B">
        <w:t xml:space="preserve"> </w:t>
      </w:r>
      <w:r>
        <w:t>Form</w:t>
      </w:r>
    </w:p>
    <w:p w14:paraId="6D4FEBDA" w14:textId="2720DD6A" w:rsidR="00C84527" w:rsidRDefault="005379FD" w:rsidP="00FF1473">
      <w:pPr>
        <w:keepLines/>
        <w:numPr>
          <w:ilvl w:val="0"/>
          <w:numId w:val="16"/>
        </w:numPr>
      </w:pPr>
      <w:bookmarkStart w:id="51" w:name="_Hlk77142709"/>
      <w:r>
        <w:t>Attachment</w:t>
      </w:r>
      <w:r w:rsidR="00B7388B">
        <w:t xml:space="preserve"> </w:t>
      </w:r>
      <w:r w:rsidR="00D734DB">
        <w:t>3</w:t>
      </w:r>
      <w:r w:rsidR="00B7388B">
        <w:t xml:space="preserve"> </w:t>
      </w:r>
      <w:r>
        <w:t>–</w:t>
      </w:r>
      <w:r w:rsidR="00B7388B">
        <w:t xml:space="preserve"> </w:t>
      </w:r>
      <w:r w:rsidR="00C84527" w:rsidRPr="002A3F8F">
        <w:t>DCP</w:t>
      </w:r>
      <w:r w:rsidR="00B7388B">
        <w:t xml:space="preserve"> </w:t>
      </w:r>
      <w:r w:rsidR="00913E1C">
        <w:t>40</w:t>
      </w:r>
      <w:r w:rsidR="00A75866">
        <w:t>5</w:t>
      </w:r>
      <w:r w:rsidR="00B7388B">
        <w:t xml:space="preserve"> </w:t>
      </w:r>
      <w:r w:rsidR="00C84527">
        <w:t>Consultation</w:t>
      </w:r>
      <w:r w:rsidR="00B7388B">
        <w:t xml:space="preserve"> </w:t>
      </w:r>
      <w:r w:rsidR="00C84527">
        <w:t>and</w:t>
      </w:r>
      <w:r w:rsidR="00B7388B">
        <w:t xml:space="preserve"> </w:t>
      </w:r>
      <w:r w:rsidR="00C84527">
        <w:t>Responses</w:t>
      </w:r>
      <w:r w:rsidR="00B7388B">
        <w:t xml:space="preserve"> </w:t>
      </w:r>
    </w:p>
    <w:p w14:paraId="0BC7A21E" w14:textId="128F30E0" w:rsidR="00D04D31" w:rsidRPr="00D734DB" w:rsidRDefault="00C84527" w:rsidP="00913E1C">
      <w:pPr>
        <w:keepLines/>
        <w:numPr>
          <w:ilvl w:val="0"/>
          <w:numId w:val="16"/>
        </w:numPr>
      </w:pPr>
      <w:r>
        <w:t>Attachment</w:t>
      </w:r>
      <w:r w:rsidR="00B7388B">
        <w:t xml:space="preserve"> </w:t>
      </w:r>
      <w:r>
        <w:t>4</w:t>
      </w:r>
      <w:r w:rsidR="00B7388B">
        <w:t xml:space="preserve"> </w:t>
      </w:r>
      <w:r>
        <w:t>–</w:t>
      </w:r>
      <w:r w:rsidR="00B7388B">
        <w:t xml:space="preserve"> </w:t>
      </w:r>
      <w:r w:rsidRPr="002A3F8F">
        <w:t>DCP</w:t>
      </w:r>
      <w:r w:rsidR="00B7388B">
        <w:t xml:space="preserve"> </w:t>
      </w:r>
      <w:r w:rsidR="00913E1C">
        <w:t>40</w:t>
      </w:r>
      <w:r w:rsidR="00A75866">
        <w:t>5</w:t>
      </w:r>
      <w:r w:rsidR="00B7388B">
        <w:t xml:space="preserve"> </w:t>
      </w:r>
      <w:r>
        <w:t>Change</w:t>
      </w:r>
      <w:r w:rsidR="00B7388B">
        <w:t xml:space="preserve"> </w:t>
      </w:r>
      <w:r>
        <w:t>Proposal</w:t>
      </w:r>
      <w:r w:rsidR="00B7388B">
        <w:t xml:space="preserve"> </w:t>
      </w:r>
      <w:r>
        <w:t>Form</w:t>
      </w:r>
      <w:bookmarkEnd w:id="51"/>
    </w:p>
    <w:sectPr w:rsidR="00D04D31" w:rsidRPr="00D734DB" w:rsidSect="004726B8">
      <w:headerReference w:type="default" r:id="rId27"/>
      <w:footerReference w:type="default" r:id="rId28"/>
      <w:pgSz w:w="11906" w:h="16838" w:code="9"/>
      <w:pgMar w:top="1134" w:right="1080" w:bottom="709" w:left="1080" w:header="142" w:footer="28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0" w:author="Melissa Kendal" w:date="2022-10-06T15:58:00Z" w:initials="MK">
    <w:p w14:paraId="35C66F2B" w14:textId="77777777" w:rsidR="000A301B" w:rsidRDefault="000A301B" w:rsidP="00F70085">
      <w:pPr>
        <w:pStyle w:val="CommentText"/>
      </w:pPr>
      <w:r>
        <w:rPr>
          <w:rStyle w:val="CommentReference"/>
        </w:rPr>
        <w:annotationRef/>
      </w:r>
      <w:r>
        <w:rPr>
          <w:b/>
          <w:bCs/>
        </w:rPr>
        <w:t>Needs WG view post-consultation</w:t>
      </w:r>
    </w:p>
  </w:comment>
  <w:comment w:id="40" w:author="Melissa Kendal" w:date="2022-10-06T16:07:00Z" w:initials="MK">
    <w:p w14:paraId="0FAFBED7" w14:textId="77777777" w:rsidR="00B1407C" w:rsidRDefault="00B1407C" w:rsidP="0095602B">
      <w:pPr>
        <w:pStyle w:val="CommentText"/>
      </w:pPr>
      <w:r>
        <w:rPr>
          <w:rStyle w:val="CommentReference"/>
        </w:rPr>
        <w:annotationRef/>
      </w:r>
      <w:r>
        <w:t>Could add consultation responses in relation to objectives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C66F2B" w15:done="0"/>
  <w15:commentEx w15:paraId="0FAFBED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979BC" w16cex:dateUtc="2022-10-06T14:58:00Z"/>
  <w16cex:commentExtensible w16cex:durableId="26E97BB2" w16cex:dateUtc="2022-10-06T15: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C66F2B" w16cid:durableId="26E979BC"/>
  <w16cid:commentId w16cid:paraId="0FAFBED7" w16cid:durableId="26E97B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BEE50" w14:textId="77777777" w:rsidR="002C5CE6" w:rsidRDefault="002C5CE6">
      <w:pPr>
        <w:spacing w:line="240" w:lineRule="auto"/>
      </w:pPr>
      <w:r>
        <w:separator/>
      </w:r>
    </w:p>
    <w:p w14:paraId="09427870" w14:textId="77777777" w:rsidR="002C5CE6" w:rsidRDefault="002C5CE6"/>
    <w:p w14:paraId="56132073" w14:textId="77777777" w:rsidR="002C5CE6" w:rsidRDefault="002C5CE6"/>
  </w:endnote>
  <w:endnote w:type="continuationSeparator" w:id="0">
    <w:p w14:paraId="032439EC" w14:textId="77777777" w:rsidR="002C5CE6" w:rsidRDefault="002C5CE6">
      <w:pPr>
        <w:spacing w:line="240" w:lineRule="auto"/>
      </w:pPr>
      <w:r>
        <w:continuationSeparator/>
      </w:r>
    </w:p>
    <w:p w14:paraId="1FCED1AD" w14:textId="77777777" w:rsidR="002C5CE6" w:rsidRDefault="002C5CE6"/>
    <w:p w14:paraId="5C4EA381" w14:textId="77777777" w:rsidR="002C5CE6" w:rsidRDefault="002C5CE6"/>
  </w:endnote>
  <w:endnote w:type="continuationNotice" w:id="1">
    <w:p w14:paraId="62A1B1F9" w14:textId="77777777" w:rsidR="002C5CE6" w:rsidRDefault="002C5CE6">
      <w:pPr>
        <w:spacing w:before="0" w:after="0" w:line="240" w:lineRule="auto"/>
      </w:pPr>
    </w:p>
    <w:p w14:paraId="70358EAC" w14:textId="77777777" w:rsidR="002C5CE6" w:rsidRDefault="002C5C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BFCF6" w14:textId="73949426" w:rsidR="00C30383" w:rsidRPr="00DE2A44" w:rsidRDefault="00C30383" w:rsidP="006B18A6">
    <w:pPr>
      <w:pStyle w:val="Footer"/>
      <w:pBdr>
        <w:top w:val="single" w:sz="4" w:space="10" w:color="auto"/>
      </w:pBdr>
      <w:spacing w:before="240" w:after="0"/>
      <w:contextualSpacing/>
      <w:rPr>
        <w:sz w:val="16"/>
        <w:szCs w:val="16"/>
      </w:rPr>
    </w:pPr>
    <w:r w:rsidRPr="00DE2A44">
      <w:rPr>
        <w:sz w:val="16"/>
        <w:szCs w:val="16"/>
      </w:rPr>
      <w:t xml:space="preserve">DCP </w:t>
    </w:r>
    <w:r w:rsidR="008A20C6">
      <w:rPr>
        <w:sz w:val="16"/>
        <w:szCs w:val="16"/>
      </w:rPr>
      <w:t>40</w:t>
    </w:r>
    <w:r w:rsidR="003C4BE1">
      <w:rPr>
        <w:sz w:val="16"/>
        <w:szCs w:val="16"/>
      </w:rPr>
      <w:t>5</w:t>
    </w:r>
    <w:r w:rsidRPr="00DE2A44">
      <w:rPr>
        <w:sz w:val="16"/>
        <w:szCs w:val="16"/>
      </w:rPr>
      <w:ptab w:relativeTo="margin" w:alignment="center" w:leader="none"/>
    </w:r>
    <w:r w:rsidRPr="00DE2A44">
      <w:rPr>
        <w:sz w:val="16"/>
        <w:szCs w:val="16"/>
      </w:rPr>
      <w:t xml:space="preserve"> </w:t>
    </w:r>
    <w:sdt>
      <w:sdtPr>
        <w:rPr>
          <w:sz w:val="16"/>
          <w:szCs w:val="16"/>
        </w:rPr>
        <w:id w:val="303589751"/>
        <w:docPartObj>
          <w:docPartGallery w:val="Page Numbers (Bottom of Page)"/>
          <w:docPartUnique/>
        </w:docPartObj>
      </w:sdtPr>
      <w:sdtEndPr/>
      <w:sdtContent>
        <w:sdt>
          <w:sdtPr>
            <w:rPr>
              <w:sz w:val="16"/>
              <w:szCs w:val="16"/>
            </w:rPr>
            <w:id w:val="1728636285"/>
            <w:docPartObj>
              <w:docPartGallery w:val="Page Numbers (Top of Page)"/>
              <w:docPartUnique/>
            </w:docPartObj>
          </w:sdtPr>
          <w:sdtEndPr/>
          <w:sdtContent>
            <w:r w:rsidRPr="00DE2A44">
              <w:rPr>
                <w:sz w:val="16"/>
                <w:szCs w:val="16"/>
              </w:rPr>
              <w:t xml:space="preserve">Page </w:t>
            </w:r>
            <w:r w:rsidRPr="00DE2A44">
              <w:rPr>
                <w:b/>
                <w:bCs/>
                <w:sz w:val="16"/>
                <w:szCs w:val="16"/>
              </w:rPr>
              <w:fldChar w:fldCharType="begin"/>
            </w:r>
            <w:r w:rsidRPr="00DE2A44">
              <w:rPr>
                <w:b/>
                <w:bCs/>
                <w:sz w:val="16"/>
                <w:szCs w:val="16"/>
              </w:rPr>
              <w:instrText xml:space="preserve"> PAGE </w:instrText>
            </w:r>
            <w:r w:rsidRPr="00DE2A44">
              <w:rPr>
                <w:b/>
                <w:bCs/>
                <w:sz w:val="16"/>
                <w:szCs w:val="16"/>
              </w:rPr>
              <w:fldChar w:fldCharType="separate"/>
            </w:r>
            <w:r w:rsidRPr="00DE2A44">
              <w:rPr>
                <w:b/>
                <w:bCs/>
                <w:sz w:val="16"/>
                <w:szCs w:val="16"/>
              </w:rPr>
              <w:t>1</w:t>
            </w:r>
            <w:r w:rsidRPr="00DE2A44">
              <w:rPr>
                <w:b/>
                <w:bCs/>
                <w:sz w:val="16"/>
                <w:szCs w:val="16"/>
              </w:rPr>
              <w:fldChar w:fldCharType="end"/>
            </w:r>
            <w:r w:rsidRPr="00DE2A44">
              <w:rPr>
                <w:sz w:val="16"/>
                <w:szCs w:val="16"/>
              </w:rPr>
              <w:t xml:space="preserve"> of </w:t>
            </w:r>
            <w:r w:rsidRPr="00DE2A44">
              <w:rPr>
                <w:b/>
                <w:bCs/>
                <w:sz w:val="16"/>
                <w:szCs w:val="16"/>
              </w:rPr>
              <w:fldChar w:fldCharType="begin"/>
            </w:r>
            <w:r w:rsidRPr="00DE2A44">
              <w:rPr>
                <w:b/>
                <w:bCs/>
                <w:sz w:val="16"/>
                <w:szCs w:val="16"/>
              </w:rPr>
              <w:instrText xml:space="preserve"> NUMPAGES  </w:instrText>
            </w:r>
            <w:r w:rsidRPr="00DE2A44">
              <w:rPr>
                <w:b/>
                <w:bCs/>
                <w:sz w:val="16"/>
                <w:szCs w:val="16"/>
              </w:rPr>
              <w:fldChar w:fldCharType="separate"/>
            </w:r>
            <w:r w:rsidRPr="00DE2A44">
              <w:rPr>
                <w:b/>
                <w:bCs/>
                <w:sz w:val="16"/>
                <w:szCs w:val="16"/>
              </w:rPr>
              <w:t>14</w:t>
            </w:r>
            <w:r w:rsidRPr="00DE2A44">
              <w:rPr>
                <w:b/>
                <w:bCs/>
                <w:sz w:val="16"/>
                <w:szCs w:val="16"/>
              </w:rPr>
              <w:fldChar w:fldCharType="end"/>
            </w:r>
          </w:sdtContent>
        </w:sdt>
      </w:sdtContent>
    </w:sdt>
    <w:r w:rsidRPr="00DE2A44">
      <w:rPr>
        <w:sz w:val="16"/>
        <w:szCs w:val="16"/>
      </w:rPr>
      <w:ptab w:relativeTo="margin" w:alignment="right" w:leader="none"/>
    </w:r>
    <w:r w:rsidRPr="00DE2A44">
      <w:rPr>
        <w:sz w:val="16"/>
        <w:szCs w:val="16"/>
      </w:rPr>
      <w:t xml:space="preserve">Version 1.0 </w:t>
    </w:r>
  </w:p>
  <w:p w14:paraId="62A74863" w14:textId="7D44022B" w:rsidR="00C30383" w:rsidRPr="00DE2A44" w:rsidRDefault="006B18A6" w:rsidP="006B18A6">
    <w:pPr>
      <w:pStyle w:val="Footer"/>
      <w:pBdr>
        <w:top w:val="single" w:sz="4" w:space="10" w:color="auto"/>
      </w:pBdr>
      <w:spacing w:before="240" w:after="0"/>
      <w:contextualSpacing/>
      <w:rPr>
        <w:sz w:val="16"/>
        <w:szCs w:val="16"/>
      </w:rPr>
    </w:pPr>
    <w:r w:rsidRPr="00DE2A44">
      <w:rPr>
        <w:sz w:val="16"/>
        <w:szCs w:val="16"/>
      </w:rPr>
      <w:t xml:space="preserve">DCUSA </w:t>
    </w:r>
    <w:r w:rsidR="004C6A9B" w:rsidRPr="00DE2A44">
      <w:rPr>
        <w:sz w:val="16"/>
        <w:szCs w:val="16"/>
      </w:rPr>
      <w:t>Change Report</w:t>
    </w:r>
    <w:r w:rsidR="00C30383" w:rsidRPr="00DE2A44">
      <w:rPr>
        <w:sz w:val="16"/>
        <w:szCs w:val="16"/>
      </w:rPr>
      <w:t xml:space="preserve"> </w:t>
    </w:r>
    <w:r w:rsidR="00C30383" w:rsidRPr="00DE2A44">
      <w:rPr>
        <w:sz w:val="16"/>
        <w:szCs w:val="16"/>
      </w:rPr>
      <w:ptab w:relativeTo="margin" w:alignment="center" w:leader="none"/>
    </w:r>
    <w:r w:rsidR="00C30383" w:rsidRPr="00DE2A44">
      <w:rPr>
        <w:sz w:val="16"/>
        <w:szCs w:val="16"/>
      </w:rPr>
      <w:t xml:space="preserve">© 2016 all rights reserved </w:t>
    </w:r>
    <w:r w:rsidR="00C30383" w:rsidRPr="00DE2A44">
      <w:rPr>
        <w:sz w:val="16"/>
        <w:szCs w:val="16"/>
      </w:rPr>
      <w:ptab w:relativeTo="margin" w:alignment="right" w:leader="none"/>
    </w:r>
    <w:r w:rsidR="008A20C6">
      <w:rPr>
        <w:sz w:val="16"/>
        <w:szCs w:val="16"/>
      </w:rPr>
      <w:t>12</w:t>
    </w:r>
    <w:r w:rsidR="00DE2A44">
      <w:rPr>
        <w:sz w:val="16"/>
        <w:szCs w:val="16"/>
      </w:rPr>
      <w:t xml:space="preserve"> </w:t>
    </w:r>
    <w:r w:rsidR="008A20C6">
      <w:rPr>
        <w:sz w:val="16"/>
        <w:szCs w:val="16"/>
      </w:rPr>
      <w:t>August</w:t>
    </w:r>
    <w:r w:rsidR="00551A41" w:rsidRPr="00DE2A44">
      <w:rPr>
        <w:sz w:val="16"/>
        <w:szCs w:val="16"/>
      </w:rPr>
      <w:t xml:space="preserve"> </w:t>
    </w:r>
    <w:r w:rsidR="00C30383" w:rsidRPr="00DE2A44">
      <w:rPr>
        <w:sz w:val="16"/>
        <w:szCs w:val="16"/>
      </w:rPr>
      <w:t>202</w:t>
    </w:r>
    <w:r w:rsidR="00717796">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F64CE" w14:textId="77777777" w:rsidR="002C5CE6" w:rsidRDefault="002C5CE6">
      <w:pPr>
        <w:spacing w:line="240" w:lineRule="auto"/>
      </w:pPr>
      <w:r>
        <w:separator/>
      </w:r>
    </w:p>
    <w:p w14:paraId="5C8B0987" w14:textId="77777777" w:rsidR="002C5CE6" w:rsidRDefault="002C5CE6"/>
    <w:p w14:paraId="5CF95FF3" w14:textId="77777777" w:rsidR="002C5CE6" w:rsidRDefault="002C5CE6"/>
  </w:footnote>
  <w:footnote w:type="continuationSeparator" w:id="0">
    <w:p w14:paraId="4ADD7A76" w14:textId="77777777" w:rsidR="002C5CE6" w:rsidRDefault="002C5CE6">
      <w:pPr>
        <w:spacing w:line="240" w:lineRule="auto"/>
      </w:pPr>
      <w:r>
        <w:continuationSeparator/>
      </w:r>
    </w:p>
    <w:p w14:paraId="2DAFED71" w14:textId="77777777" w:rsidR="002C5CE6" w:rsidRDefault="002C5CE6"/>
    <w:p w14:paraId="5134C318" w14:textId="77777777" w:rsidR="002C5CE6" w:rsidRDefault="002C5CE6"/>
  </w:footnote>
  <w:footnote w:type="continuationNotice" w:id="1">
    <w:p w14:paraId="152F3BD4" w14:textId="77777777" w:rsidR="002C5CE6" w:rsidRDefault="002C5CE6">
      <w:pPr>
        <w:spacing w:before="0" w:after="0" w:line="240" w:lineRule="auto"/>
      </w:pPr>
    </w:p>
    <w:p w14:paraId="501701DE" w14:textId="77777777" w:rsidR="002C5CE6" w:rsidRDefault="002C5CE6"/>
  </w:footnote>
  <w:footnote w:id="2">
    <w:p w14:paraId="50F92059" w14:textId="77777777" w:rsidR="00DF7D30" w:rsidRDefault="00DF7D30" w:rsidP="00DF7D30">
      <w:pPr>
        <w:pStyle w:val="FootnoteText"/>
      </w:pPr>
      <w:r>
        <w:rPr>
          <w:rStyle w:val="FootnoteReference"/>
        </w:rPr>
        <w:footnoteRef/>
      </w:r>
      <w:r>
        <w:t xml:space="preserve"> Small Users is defined in DCP 404 and means “</w:t>
      </w:r>
      <w:r w:rsidRPr="00FC316D">
        <w:t>(a) households and non-domestic users that are billed on an aggregated and non-site-specific basis or who are metered directly using whole current meters; or (b) an Unmetered Supply</w:t>
      </w:r>
      <w:r>
        <w:t>.”</w:t>
      </w:r>
    </w:p>
  </w:footnote>
  <w:footnote w:id="3">
    <w:p w14:paraId="005AE0F6" w14:textId="77777777" w:rsidR="00DF7D30" w:rsidRPr="003C173F" w:rsidRDefault="00DF7D30" w:rsidP="00DF7D30">
      <w:pPr>
        <w:pStyle w:val="FootnoteText"/>
        <w:spacing w:after="120" w:line="276" w:lineRule="auto"/>
        <w:rPr>
          <w:rFonts w:cs="Arial"/>
          <w:sz w:val="16"/>
          <w:szCs w:val="16"/>
        </w:rPr>
      </w:pPr>
      <w:r>
        <w:rPr>
          <w:rStyle w:val="FootnoteReference"/>
        </w:rPr>
        <w:footnoteRef/>
      </w:r>
      <w:r>
        <w:t xml:space="preserve"> </w:t>
      </w:r>
      <w:r w:rsidRPr="003C173F">
        <w:rPr>
          <w:rFonts w:cs="Arial"/>
          <w:sz w:val="16"/>
          <w:szCs w:val="16"/>
        </w:rPr>
        <w:t>Curtailment Limit is defined in DCP 404 and means “Import Curtailment Limit and/or Export Curtailment Limit.” and where:</w:t>
      </w:r>
    </w:p>
    <w:p w14:paraId="3974DCB0" w14:textId="77777777" w:rsidR="00DF7D30" w:rsidRPr="003C173F" w:rsidRDefault="00DF7D30" w:rsidP="00DF7D30">
      <w:pPr>
        <w:pStyle w:val="FootnoteText"/>
        <w:spacing w:after="120" w:line="276" w:lineRule="auto"/>
        <w:rPr>
          <w:rFonts w:cs="Arial"/>
          <w:sz w:val="16"/>
          <w:szCs w:val="16"/>
        </w:rPr>
      </w:pPr>
      <w:r w:rsidRPr="003C173F">
        <w:rPr>
          <w:rFonts w:cs="Arial"/>
          <w:sz w:val="16"/>
          <w:szCs w:val="16"/>
        </w:rPr>
        <w:t>Import Curtailment Limit means “the number of full hours per annum measured over a rolling twelve-month period where the Customer could be required to reduce its Maximum Import Capacity to the Non-Curtailable Import Capacity.”; and</w:t>
      </w:r>
    </w:p>
    <w:p w14:paraId="534322EE" w14:textId="77777777" w:rsidR="00DF7D30" w:rsidRDefault="00DF7D30" w:rsidP="00DF7D30">
      <w:pPr>
        <w:pStyle w:val="FootnoteText"/>
        <w:spacing w:after="120" w:line="276" w:lineRule="auto"/>
      </w:pPr>
      <w:r w:rsidRPr="003C173F">
        <w:rPr>
          <w:rFonts w:cs="Arial"/>
          <w:sz w:val="16"/>
          <w:szCs w:val="16"/>
        </w:rPr>
        <w:t>Export Curtailment Limits means “the number of full hours per annum measured over a rolling twelve-month period where the Customer could be required to reduce its Maximum Export Capacity to the Non-Curtailable Export Capacity.”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05E84" w14:textId="01219599" w:rsidR="00F23793" w:rsidRDefault="00DD5540">
    <w:pPr>
      <w:pStyle w:val="Header"/>
    </w:pPr>
    <w:r>
      <w:rPr>
        <w:noProof/>
      </w:rPr>
      <w:drawing>
        <wp:anchor distT="0" distB="0" distL="114300" distR="114300" simplePos="0" relativeHeight="251665408" behindDoc="0" locked="0" layoutInCell="1" allowOverlap="1" wp14:anchorId="27E7B173" wp14:editId="0C3D7FC4">
          <wp:simplePos x="0" y="0"/>
          <wp:positionH relativeFrom="margin">
            <wp:posOffset>3851910</wp:posOffset>
          </wp:positionH>
          <wp:positionV relativeFrom="paragraph">
            <wp:posOffset>-60713</wp:posOffset>
          </wp:positionV>
          <wp:extent cx="2317750" cy="784860"/>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7750" cy="784860"/>
                  </a:xfrm>
                  <a:prstGeom prst="rect">
                    <a:avLst/>
                  </a:prstGeom>
                  <a:noFill/>
                  <a:ln>
                    <a:noFill/>
                  </a:ln>
                </pic:spPr>
              </pic:pic>
            </a:graphicData>
          </a:graphic>
          <wp14:sizeRelH relativeFrom="page">
            <wp14:pctWidth>0</wp14:pctWidth>
          </wp14:sizeRelH>
          <wp14:sizeRelV relativeFrom="page">
            <wp14:pctHeight>0</wp14:pctHeight>
          </wp14:sizeRelV>
        </wp:anchor>
      </w:drawing>
    </w:r>
    <w:r w:rsidR="00F23793">
      <w:ptab w:relativeTo="margin" w:alignment="right" w:leader="none"/>
    </w:r>
  </w:p>
  <w:p w14:paraId="7686A88B" w14:textId="77777777" w:rsidR="00F23793" w:rsidRDefault="00F2379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1D2EB5DC"/>
    <w:lvl w:ilvl="0">
      <w:start w:val="1"/>
      <w:numFmt w:val="decimal"/>
      <w:pStyle w:val="ListNumber4"/>
      <w:lvlText w:val="%1."/>
      <w:lvlJc w:val="left"/>
      <w:pPr>
        <w:tabs>
          <w:tab w:val="num" w:pos="1635"/>
        </w:tabs>
        <w:ind w:left="1635" w:hanging="360"/>
      </w:pPr>
      <w:rPr>
        <w:color w:val="auto"/>
      </w:rPr>
    </w:lvl>
  </w:abstractNum>
  <w:abstractNum w:abstractNumId="1" w15:restartNumberingAfterBreak="0">
    <w:nsid w:val="06314909"/>
    <w:multiLevelType w:val="multilevel"/>
    <w:tmpl w:val="31EE01DC"/>
    <w:lvl w:ilvl="0">
      <w:start w:val="1"/>
      <w:numFmt w:val="decimal"/>
      <w:pStyle w:val="Heading03"/>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val="0"/>
        <w:bCs w:val="0"/>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6807AE9"/>
    <w:multiLevelType w:val="hybridMultilevel"/>
    <w:tmpl w:val="1D523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7E871B0"/>
    <w:multiLevelType w:val="hybridMultilevel"/>
    <w:tmpl w:val="6FF4725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7" w15:restartNumberingAfterBreak="0">
    <w:nsid w:val="0EF216EB"/>
    <w:multiLevelType w:val="hybridMultilevel"/>
    <w:tmpl w:val="1F16DFF4"/>
    <w:lvl w:ilvl="0" w:tplc="FFFFFFFF">
      <w:start w:val="1"/>
      <w:numFmt w:val="lowerRoman"/>
      <w:lvlText w:val="%1)"/>
      <w:lvlJc w:val="left"/>
      <w:pPr>
        <w:ind w:left="1440" w:hanging="360"/>
      </w:pPr>
      <w:rPr>
        <w:rFonts w:ascii="Arial" w:eastAsia="Times New Roman" w:hAnsi="Arial" w:cs="Arial"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1FC2F8F"/>
    <w:multiLevelType w:val="hybridMultilevel"/>
    <w:tmpl w:val="8ED4F2AC"/>
    <w:lvl w:ilvl="0" w:tplc="00727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7350920"/>
    <w:multiLevelType w:val="multilevel"/>
    <w:tmpl w:val="6C846A30"/>
    <w:styleLink w:val="GSNumList"/>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1" w15:restartNumberingAfterBreak="0">
    <w:nsid w:val="1B467208"/>
    <w:multiLevelType w:val="hybridMultilevel"/>
    <w:tmpl w:val="4538F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4E0C90"/>
    <w:multiLevelType w:val="hybridMultilevel"/>
    <w:tmpl w:val="9AFC620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4"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6"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5D2242"/>
    <w:multiLevelType w:val="hybridMultilevel"/>
    <w:tmpl w:val="0F9E899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397576F5"/>
    <w:multiLevelType w:val="hybridMultilevel"/>
    <w:tmpl w:val="E86400BA"/>
    <w:lvl w:ilvl="0" w:tplc="08090001">
      <w:start w:val="1"/>
      <w:numFmt w:val="bullet"/>
      <w:lvlText w:val=""/>
      <w:lvlJc w:val="left"/>
      <w:pPr>
        <w:ind w:left="936" w:hanging="360"/>
      </w:pPr>
      <w:rPr>
        <w:rFonts w:ascii="Symbol" w:hAnsi="Symbol" w:hint="default"/>
      </w:rPr>
    </w:lvl>
    <w:lvl w:ilvl="1" w:tplc="08090003">
      <w:start w:val="1"/>
      <w:numFmt w:val="bullet"/>
      <w:lvlText w:val="o"/>
      <w:lvlJc w:val="left"/>
      <w:pPr>
        <w:ind w:left="1656" w:hanging="360"/>
      </w:pPr>
      <w:rPr>
        <w:rFonts w:ascii="Courier New" w:hAnsi="Courier New" w:cs="Courier New" w:hint="default"/>
      </w:rPr>
    </w:lvl>
    <w:lvl w:ilvl="2" w:tplc="08090005">
      <w:start w:val="1"/>
      <w:numFmt w:val="bullet"/>
      <w:lvlText w:val=""/>
      <w:lvlJc w:val="left"/>
      <w:pPr>
        <w:ind w:left="2376" w:hanging="360"/>
      </w:pPr>
      <w:rPr>
        <w:rFonts w:ascii="Wingdings" w:hAnsi="Wingdings" w:hint="default"/>
      </w:rPr>
    </w:lvl>
    <w:lvl w:ilvl="3" w:tplc="08090001">
      <w:start w:val="1"/>
      <w:numFmt w:val="bullet"/>
      <w:lvlText w:val=""/>
      <w:lvlJc w:val="left"/>
      <w:pPr>
        <w:ind w:left="3096" w:hanging="360"/>
      </w:pPr>
      <w:rPr>
        <w:rFonts w:ascii="Symbol" w:hAnsi="Symbol" w:hint="default"/>
      </w:rPr>
    </w:lvl>
    <w:lvl w:ilvl="4" w:tplc="08090003">
      <w:start w:val="1"/>
      <w:numFmt w:val="bullet"/>
      <w:lvlText w:val="o"/>
      <w:lvlJc w:val="left"/>
      <w:pPr>
        <w:ind w:left="3816" w:hanging="360"/>
      </w:pPr>
      <w:rPr>
        <w:rFonts w:ascii="Courier New" w:hAnsi="Courier New" w:cs="Courier New" w:hint="default"/>
      </w:rPr>
    </w:lvl>
    <w:lvl w:ilvl="5" w:tplc="08090005">
      <w:start w:val="1"/>
      <w:numFmt w:val="bullet"/>
      <w:lvlText w:val=""/>
      <w:lvlJc w:val="left"/>
      <w:pPr>
        <w:ind w:left="4536" w:hanging="360"/>
      </w:pPr>
      <w:rPr>
        <w:rFonts w:ascii="Wingdings" w:hAnsi="Wingdings" w:hint="default"/>
      </w:rPr>
    </w:lvl>
    <w:lvl w:ilvl="6" w:tplc="08090001">
      <w:start w:val="1"/>
      <w:numFmt w:val="bullet"/>
      <w:lvlText w:val=""/>
      <w:lvlJc w:val="left"/>
      <w:pPr>
        <w:ind w:left="5256" w:hanging="360"/>
      </w:pPr>
      <w:rPr>
        <w:rFonts w:ascii="Symbol" w:hAnsi="Symbol" w:hint="default"/>
      </w:rPr>
    </w:lvl>
    <w:lvl w:ilvl="7" w:tplc="08090003">
      <w:start w:val="1"/>
      <w:numFmt w:val="bullet"/>
      <w:lvlText w:val="o"/>
      <w:lvlJc w:val="left"/>
      <w:pPr>
        <w:ind w:left="5976" w:hanging="360"/>
      </w:pPr>
      <w:rPr>
        <w:rFonts w:ascii="Courier New" w:hAnsi="Courier New" w:cs="Courier New" w:hint="default"/>
      </w:rPr>
    </w:lvl>
    <w:lvl w:ilvl="8" w:tplc="08090005">
      <w:start w:val="1"/>
      <w:numFmt w:val="bullet"/>
      <w:lvlText w:val=""/>
      <w:lvlJc w:val="left"/>
      <w:pPr>
        <w:ind w:left="6696" w:hanging="360"/>
      </w:pPr>
      <w:rPr>
        <w:rFonts w:ascii="Wingdings" w:hAnsi="Wingdings" w:hint="default"/>
      </w:rPr>
    </w:lvl>
  </w:abstractNum>
  <w:abstractNum w:abstractNumId="20" w15:restartNumberingAfterBreak="0">
    <w:nsid w:val="3EC82CAE"/>
    <w:multiLevelType w:val="hybridMultilevel"/>
    <w:tmpl w:val="BBF8A59C"/>
    <w:lvl w:ilvl="0" w:tplc="08090001">
      <w:start w:val="1"/>
      <w:numFmt w:val="bullet"/>
      <w:lvlText w:val=""/>
      <w:lvlJc w:val="left"/>
      <w:pPr>
        <w:ind w:left="938" w:hanging="360"/>
      </w:pPr>
      <w:rPr>
        <w:rFonts w:ascii="Symbol" w:hAnsi="Symbol" w:hint="default"/>
      </w:rPr>
    </w:lvl>
    <w:lvl w:ilvl="1" w:tplc="08090003" w:tentative="1">
      <w:start w:val="1"/>
      <w:numFmt w:val="bullet"/>
      <w:lvlText w:val="o"/>
      <w:lvlJc w:val="left"/>
      <w:pPr>
        <w:ind w:left="1658" w:hanging="360"/>
      </w:pPr>
      <w:rPr>
        <w:rFonts w:ascii="Courier New" w:hAnsi="Courier New" w:cs="Courier New" w:hint="default"/>
      </w:rPr>
    </w:lvl>
    <w:lvl w:ilvl="2" w:tplc="08090005" w:tentative="1">
      <w:start w:val="1"/>
      <w:numFmt w:val="bullet"/>
      <w:lvlText w:val=""/>
      <w:lvlJc w:val="left"/>
      <w:pPr>
        <w:ind w:left="2378" w:hanging="360"/>
      </w:pPr>
      <w:rPr>
        <w:rFonts w:ascii="Wingdings" w:hAnsi="Wingdings" w:hint="default"/>
      </w:rPr>
    </w:lvl>
    <w:lvl w:ilvl="3" w:tplc="08090001" w:tentative="1">
      <w:start w:val="1"/>
      <w:numFmt w:val="bullet"/>
      <w:lvlText w:val=""/>
      <w:lvlJc w:val="left"/>
      <w:pPr>
        <w:ind w:left="3098" w:hanging="360"/>
      </w:pPr>
      <w:rPr>
        <w:rFonts w:ascii="Symbol" w:hAnsi="Symbol" w:hint="default"/>
      </w:rPr>
    </w:lvl>
    <w:lvl w:ilvl="4" w:tplc="08090003" w:tentative="1">
      <w:start w:val="1"/>
      <w:numFmt w:val="bullet"/>
      <w:lvlText w:val="o"/>
      <w:lvlJc w:val="left"/>
      <w:pPr>
        <w:ind w:left="3818" w:hanging="360"/>
      </w:pPr>
      <w:rPr>
        <w:rFonts w:ascii="Courier New" w:hAnsi="Courier New" w:cs="Courier New" w:hint="default"/>
      </w:rPr>
    </w:lvl>
    <w:lvl w:ilvl="5" w:tplc="08090005" w:tentative="1">
      <w:start w:val="1"/>
      <w:numFmt w:val="bullet"/>
      <w:lvlText w:val=""/>
      <w:lvlJc w:val="left"/>
      <w:pPr>
        <w:ind w:left="4538" w:hanging="360"/>
      </w:pPr>
      <w:rPr>
        <w:rFonts w:ascii="Wingdings" w:hAnsi="Wingdings" w:hint="default"/>
      </w:rPr>
    </w:lvl>
    <w:lvl w:ilvl="6" w:tplc="08090001" w:tentative="1">
      <w:start w:val="1"/>
      <w:numFmt w:val="bullet"/>
      <w:lvlText w:val=""/>
      <w:lvlJc w:val="left"/>
      <w:pPr>
        <w:ind w:left="5258" w:hanging="360"/>
      </w:pPr>
      <w:rPr>
        <w:rFonts w:ascii="Symbol" w:hAnsi="Symbol" w:hint="default"/>
      </w:rPr>
    </w:lvl>
    <w:lvl w:ilvl="7" w:tplc="08090003">
      <w:start w:val="1"/>
      <w:numFmt w:val="bullet"/>
      <w:lvlText w:val="o"/>
      <w:lvlJc w:val="left"/>
      <w:pPr>
        <w:ind w:left="5978" w:hanging="360"/>
      </w:pPr>
      <w:rPr>
        <w:rFonts w:ascii="Courier New" w:hAnsi="Courier New" w:cs="Courier New" w:hint="default"/>
      </w:rPr>
    </w:lvl>
    <w:lvl w:ilvl="8" w:tplc="08090005" w:tentative="1">
      <w:start w:val="1"/>
      <w:numFmt w:val="bullet"/>
      <w:lvlText w:val=""/>
      <w:lvlJc w:val="left"/>
      <w:pPr>
        <w:ind w:left="6698" w:hanging="360"/>
      </w:pPr>
      <w:rPr>
        <w:rFonts w:ascii="Wingdings" w:hAnsi="Wingdings" w:hint="default"/>
      </w:rPr>
    </w:lvl>
  </w:abstractNum>
  <w:abstractNum w:abstractNumId="21" w15:restartNumberingAfterBreak="0">
    <w:nsid w:val="3ED709F4"/>
    <w:multiLevelType w:val="hybridMultilevel"/>
    <w:tmpl w:val="09566486"/>
    <w:lvl w:ilvl="0" w:tplc="08090001">
      <w:start w:val="1"/>
      <w:numFmt w:val="bullet"/>
      <w:lvlText w:val=""/>
      <w:lvlJc w:val="left"/>
      <w:pPr>
        <w:ind w:left="936" w:hanging="360"/>
      </w:pPr>
      <w:rPr>
        <w:rFonts w:ascii="Symbol" w:hAnsi="Symbol" w:hint="default"/>
      </w:rPr>
    </w:lvl>
    <w:lvl w:ilvl="1" w:tplc="08090003">
      <w:start w:val="1"/>
      <w:numFmt w:val="bullet"/>
      <w:lvlText w:val="o"/>
      <w:lvlJc w:val="left"/>
      <w:pPr>
        <w:ind w:left="1656" w:hanging="360"/>
      </w:pPr>
      <w:rPr>
        <w:rFonts w:ascii="Courier New" w:hAnsi="Courier New" w:cs="Courier New" w:hint="default"/>
      </w:rPr>
    </w:lvl>
    <w:lvl w:ilvl="2" w:tplc="08090005" w:tentative="1">
      <w:start w:val="1"/>
      <w:numFmt w:val="bullet"/>
      <w:lvlText w:val=""/>
      <w:lvlJc w:val="left"/>
      <w:pPr>
        <w:ind w:left="2376" w:hanging="360"/>
      </w:pPr>
      <w:rPr>
        <w:rFonts w:ascii="Wingdings" w:hAnsi="Wingdings" w:hint="default"/>
      </w:rPr>
    </w:lvl>
    <w:lvl w:ilvl="3" w:tplc="08090001" w:tentative="1">
      <w:start w:val="1"/>
      <w:numFmt w:val="bullet"/>
      <w:lvlText w:val=""/>
      <w:lvlJc w:val="left"/>
      <w:pPr>
        <w:ind w:left="3096" w:hanging="360"/>
      </w:pPr>
      <w:rPr>
        <w:rFonts w:ascii="Symbol" w:hAnsi="Symbol" w:hint="default"/>
      </w:rPr>
    </w:lvl>
    <w:lvl w:ilvl="4" w:tplc="08090003" w:tentative="1">
      <w:start w:val="1"/>
      <w:numFmt w:val="bullet"/>
      <w:lvlText w:val="o"/>
      <w:lvlJc w:val="left"/>
      <w:pPr>
        <w:ind w:left="3816" w:hanging="360"/>
      </w:pPr>
      <w:rPr>
        <w:rFonts w:ascii="Courier New" w:hAnsi="Courier New" w:cs="Courier New" w:hint="default"/>
      </w:rPr>
    </w:lvl>
    <w:lvl w:ilvl="5" w:tplc="08090005" w:tentative="1">
      <w:start w:val="1"/>
      <w:numFmt w:val="bullet"/>
      <w:lvlText w:val=""/>
      <w:lvlJc w:val="left"/>
      <w:pPr>
        <w:ind w:left="4536" w:hanging="360"/>
      </w:pPr>
      <w:rPr>
        <w:rFonts w:ascii="Wingdings" w:hAnsi="Wingdings" w:hint="default"/>
      </w:rPr>
    </w:lvl>
    <w:lvl w:ilvl="6" w:tplc="08090001" w:tentative="1">
      <w:start w:val="1"/>
      <w:numFmt w:val="bullet"/>
      <w:lvlText w:val=""/>
      <w:lvlJc w:val="left"/>
      <w:pPr>
        <w:ind w:left="5256" w:hanging="360"/>
      </w:pPr>
      <w:rPr>
        <w:rFonts w:ascii="Symbol" w:hAnsi="Symbol" w:hint="default"/>
      </w:rPr>
    </w:lvl>
    <w:lvl w:ilvl="7" w:tplc="08090003" w:tentative="1">
      <w:start w:val="1"/>
      <w:numFmt w:val="bullet"/>
      <w:lvlText w:val="o"/>
      <w:lvlJc w:val="left"/>
      <w:pPr>
        <w:ind w:left="5976" w:hanging="360"/>
      </w:pPr>
      <w:rPr>
        <w:rFonts w:ascii="Courier New" w:hAnsi="Courier New" w:cs="Courier New" w:hint="default"/>
      </w:rPr>
    </w:lvl>
    <w:lvl w:ilvl="8" w:tplc="08090005" w:tentative="1">
      <w:start w:val="1"/>
      <w:numFmt w:val="bullet"/>
      <w:lvlText w:val=""/>
      <w:lvlJc w:val="left"/>
      <w:pPr>
        <w:ind w:left="6696" w:hanging="360"/>
      </w:pPr>
      <w:rPr>
        <w:rFonts w:ascii="Wingdings" w:hAnsi="Wingdings" w:hint="default"/>
      </w:rPr>
    </w:lvl>
  </w:abstractNum>
  <w:abstractNum w:abstractNumId="22" w15:restartNumberingAfterBreak="0">
    <w:nsid w:val="40250AB3"/>
    <w:multiLevelType w:val="hybridMultilevel"/>
    <w:tmpl w:val="5A4A597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41094303"/>
    <w:multiLevelType w:val="hybridMultilevel"/>
    <w:tmpl w:val="F8129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5B74D93"/>
    <w:multiLevelType w:val="hybridMultilevel"/>
    <w:tmpl w:val="7374BC18"/>
    <w:lvl w:ilvl="0" w:tplc="08090017">
      <w:start w:val="1"/>
      <w:numFmt w:val="lowerLetter"/>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5" w15:restartNumberingAfterBreak="0">
    <w:nsid w:val="477C2D62"/>
    <w:multiLevelType w:val="multilevel"/>
    <w:tmpl w:val="6D9A153C"/>
    <w:lvl w:ilvl="0">
      <w:start w:val="1"/>
      <w:numFmt w:val="lowerLetter"/>
      <w:pStyle w:val="NormalTextBold"/>
      <w:lvlText w:val="(%1)"/>
      <w:lvlJc w:val="left"/>
      <w:pPr>
        <w:tabs>
          <w:tab w:val="num" w:pos="1287"/>
        </w:tabs>
        <w:ind w:left="1287" w:hanging="567"/>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4"/>
        <w:u w:val="none"/>
        <w:vertAlign w:val="baseline"/>
        <w:em w:val="none"/>
      </w:rPr>
    </w:lvl>
    <w:lvl w:ilvl="1">
      <w:start w:val="1"/>
      <w:numFmt w:val="lowerLetter"/>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26" w15:restartNumberingAfterBreak="0">
    <w:nsid w:val="48273BD8"/>
    <w:multiLevelType w:val="hybridMultilevel"/>
    <w:tmpl w:val="F57881BE"/>
    <w:lvl w:ilvl="0" w:tplc="08090017">
      <w:start w:val="1"/>
      <w:numFmt w:val="lowerLetter"/>
      <w:lvlText w:val="%1)"/>
      <w:lvlJc w:val="left"/>
      <w:pPr>
        <w:ind w:left="938" w:hanging="360"/>
      </w:pPr>
    </w:lvl>
    <w:lvl w:ilvl="1" w:tplc="08090019" w:tentative="1">
      <w:start w:val="1"/>
      <w:numFmt w:val="lowerLetter"/>
      <w:lvlText w:val="%2."/>
      <w:lvlJc w:val="left"/>
      <w:pPr>
        <w:ind w:left="1658" w:hanging="360"/>
      </w:pPr>
    </w:lvl>
    <w:lvl w:ilvl="2" w:tplc="0809001B" w:tentative="1">
      <w:start w:val="1"/>
      <w:numFmt w:val="lowerRoman"/>
      <w:lvlText w:val="%3."/>
      <w:lvlJc w:val="right"/>
      <w:pPr>
        <w:ind w:left="2378" w:hanging="180"/>
      </w:pPr>
    </w:lvl>
    <w:lvl w:ilvl="3" w:tplc="0809000F" w:tentative="1">
      <w:start w:val="1"/>
      <w:numFmt w:val="decimal"/>
      <w:lvlText w:val="%4."/>
      <w:lvlJc w:val="left"/>
      <w:pPr>
        <w:ind w:left="3098" w:hanging="360"/>
      </w:pPr>
    </w:lvl>
    <w:lvl w:ilvl="4" w:tplc="08090019" w:tentative="1">
      <w:start w:val="1"/>
      <w:numFmt w:val="lowerLetter"/>
      <w:lvlText w:val="%5."/>
      <w:lvlJc w:val="left"/>
      <w:pPr>
        <w:ind w:left="3818" w:hanging="360"/>
      </w:pPr>
    </w:lvl>
    <w:lvl w:ilvl="5" w:tplc="0809001B" w:tentative="1">
      <w:start w:val="1"/>
      <w:numFmt w:val="lowerRoman"/>
      <w:lvlText w:val="%6."/>
      <w:lvlJc w:val="right"/>
      <w:pPr>
        <w:ind w:left="4538" w:hanging="180"/>
      </w:pPr>
    </w:lvl>
    <w:lvl w:ilvl="6" w:tplc="0809000F" w:tentative="1">
      <w:start w:val="1"/>
      <w:numFmt w:val="decimal"/>
      <w:lvlText w:val="%7."/>
      <w:lvlJc w:val="left"/>
      <w:pPr>
        <w:ind w:left="5258" w:hanging="360"/>
      </w:pPr>
    </w:lvl>
    <w:lvl w:ilvl="7" w:tplc="08090019" w:tentative="1">
      <w:start w:val="1"/>
      <w:numFmt w:val="lowerLetter"/>
      <w:lvlText w:val="%8."/>
      <w:lvlJc w:val="left"/>
      <w:pPr>
        <w:ind w:left="5978" w:hanging="360"/>
      </w:pPr>
    </w:lvl>
    <w:lvl w:ilvl="8" w:tplc="0809001B" w:tentative="1">
      <w:start w:val="1"/>
      <w:numFmt w:val="lowerRoman"/>
      <w:lvlText w:val="%9."/>
      <w:lvlJc w:val="right"/>
      <w:pPr>
        <w:ind w:left="6698" w:hanging="180"/>
      </w:pPr>
    </w:lvl>
  </w:abstractNum>
  <w:abstractNum w:abstractNumId="27" w15:restartNumberingAfterBreak="0">
    <w:nsid w:val="4AF56A65"/>
    <w:multiLevelType w:val="hybridMultilevel"/>
    <w:tmpl w:val="904C1A5C"/>
    <w:lvl w:ilvl="0" w:tplc="79FE639C">
      <w:start w:val="18"/>
      <w:numFmt w:val="decimal"/>
      <w:lvlText w:val="%1)"/>
      <w:lvlJc w:val="left"/>
      <w:pPr>
        <w:ind w:left="602" w:hanging="360"/>
      </w:pPr>
      <w:rPr>
        <w:rFonts w:ascii="Arial" w:eastAsia="Verdana" w:hAnsi="Arial" w:cs="Arial" w:hint="default"/>
        <w:b w:val="0"/>
        <w:bCs w:val="0"/>
        <w:i w:val="0"/>
        <w:iCs w:val="0"/>
        <w:w w:val="99"/>
        <w:sz w:val="20"/>
        <w:szCs w:val="2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D017702"/>
    <w:multiLevelType w:val="multilevel"/>
    <w:tmpl w:val="A26A5658"/>
    <w:lvl w:ilvl="0">
      <w:start w:val="1"/>
      <w:numFmt w:val="decimal"/>
      <w:lvlText w:val="%1"/>
      <w:lvlJc w:val="left"/>
      <w:pPr>
        <w:ind w:left="1065" w:hanging="432"/>
      </w:pPr>
      <w:rPr>
        <w:sz w:val="28"/>
        <w:szCs w:val="28"/>
      </w:rPr>
    </w:lvl>
    <w:lvl w:ilvl="1">
      <w:start w:val="1"/>
      <w:numFmt w:val="decimal"/>
      <w:pStyle w:val="Heading2"/>
      <w:lvlText w:val="%1.%2"/>
      <w:lvlJc w:val="left"/>
      <w:pPr>
        <w:ind w:left="2486" w:hanging="576"/>
      </w:pPr>
      <w:rPr>
        <w:rFonts w:ascii="Arial" w:hAnsi="Arial" w:hint="default"/>
        <w:b w:val="0"/>
        <w:i w:val="0"/>
        <w:color w:val="000000"/>
        <w:sz w:val="20"/>
        <w:szCs w:val="20"/>
      </w:rPr>
    </w:lvl>
    <w:lvl w:ilvl="2">
      <w:start w:val="1"/>
      <w:numFmt w:val="decimal"/>
      <w:lvlText w:val="%1.%2.%3"/>
      <w:lvlJc w:val="left"/>
      <w:pPr>
        <w:ind w:left="2345" w:hanging="720"/>
      </w:pPr>
      <w:rPr>
        <w:rFonts w:hint="default"/>
      </w:rPr>
    </w:lvl>
    <w:lvl w:ilvl="3">
      <w:start w:val="1"/>
      <w:numFmt w:val="decimal"/>
      <w:lvlText w:val="%1.%2.%3.%4"/>
      <w:lvlJc w:val="left"/>
      <w:pPr>
        <w:ind w:left="1497" w:hanging="864"/>
      </w:pPr>
      <w:rPr>
        <w:rFonts w:hint="default"/>
      </w:rPr>
    </w:lvl>
    <w:lvl w:ilvl="4">
      <w:start w:val="1"/>
      <w:numFmt w:val="decimal"/>
      <w:lvlText w:val="%1.%2.%3.%4.%5"/>
      <w:lvlJc w:val="left"/>
      <w:pPr>
        <w:ind w:left="1641" w:hanging="1008"/>
      </w:pPr>
      <w:rPr>
        <w:rFonts w:hint="default"/>
      </w:rPr>
    </w:lvl>
    <w:lvl w:ilvl="5">
      <w:start w:val="1"/>
      <w:numFmt w:val="decimal"/>
      <w:lvlText w:val="%1.%2.%3.%4.%5.%6"/>
      <w:lvlJc w:val="left"/>
      <w:pPr>
        <w:ind w:left="1785" w:hanging="1152"/>
      </w:pPr>
      <w:rPr>
        <w:rFonts w:hint="default"/>
      </w:rPr>
    </w:lvl>
    <w:lvl w:ilvl="6">
      <w:start w:val="1"/>
      <w:numFmt w:val="decimal"/>
      <w:lvlText w:val="%1.%2.%3.%4.%5.%6.%7"/>
      <w:lvlJc w:val="left"/>
      <w:pPr>
        <w:ind w:left="1929" w:hanging="1296"/>
      </w:pPr>
      <w:rPr>
        <w:rFonts w:hint="default"/>
      </w:rPr>
    </w:lvl>
    <w:lvl w:ilvl="7">
      <w:start w:val="1"/>
      <w:numFmt w:val="decimal"/>
      <w:lvlText w:val="%1.%2.%3.%4.%5.%6.%7.%8"/>
      <w:lvlJc w:val="left"/>
      <w:pPr>
        <w:ind w:left="2073" w:hanging="1440"/>
      </w:pPr>
      <w:rPr>
        <w:rFonts w:hint="default"/>
      </w:rPr>
    </w:lvl>
    <w:lvl w:ilvl="8">
      <w:start w:val="1"/>
      <w:numFmt w:val="decimal"/>
      <w:lvlText w:val="%1.%2.%3.%4.%5.%6.%7.%8.%9"/>
      <w:lvlJc w:val="left"/>
      <w:pPr>
        <w:ind w:left="2217" w:hanging="1584"/>
      </w:pPr>
      <w:rPr>
        <w:rFonts w:hint="default"/>
      </w:rPr>
    </w:lvl>
  </w:abstractNum>
  <w:abstractNum w:abstractNumId="29" w15:restartNumberingAfterBreak="0">
    <w:nsid w:val="4E9A1CA0"/>
    <w:multiLevelType w:val="hybridMultilevel"/>
    <w:tmpl w:val="A4643C62"/>
    <w:lvl w:ilvl="0" w:tplc="F856838C">
      <w:start w:val="17"/>
      <w:numFmt w:val="decimal"/>
      <w:lvlText w:val="%1)"/>
      <w:lvlJc w:val="left"/>
      <w:pPr>
        <w:ind w:left="602" w:hanging="360"/>
      </w:pPr>
      <w:rPr>
        <w:rFonts w:ascii="Arial" w:eastAsia="Verdana" w:hAnsi="Arial" w:cs="Arial" w:hint="default"/>
        <w:b w:val="0"/>
        <w:bCs w:val="0"/>
        <w:i/>
        <w:iCs/>
        <w:color w:val="767171" w:themeColor="background2" w:themeShade="80"/>
        <w:w w:val="99"/>
        <w:sz w:val="20"/>
        <w:szCs w:val="2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F3F63B7"/>
    <w:multiLevelType w:val="multilevel"/>
    <w:tmpl w:val="52FC0B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GSBodyParaBullet"/>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4FAA6F03"/>
    <w:multiLevelType w:val="hybridMultilevel"/>
    <w:tmpl w:val="3D2C3AEE"/>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2"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33"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C231F2"/>
    <w:multiLevelType w:val="hybridMultilevel"/>
    <w:tmpl w:val="EE061A64"/>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7335B9"/>
    <w:multiLevelType w:val="hybridMultilevel"/>
    <w:tmpl w:val="1F16DFF4"/>
    <w:lvl w:ilvl="0" w:tplc="FFFFFFFF">
      <w:start w:val="1"/>
      <w:numFmt w:val="lowerRoman"/>
      <w:lvlText w:val="%1)"/>
      <w:lvlJc w:val="left"/>
      <w:pPr>
        <w:ind w:left="1440" w:hanging="360"/>
      </w:pPr>
      <w:rPr>
        <w:rFonts w:ascii="Arial" w:eastAsia="Times New Roman" w:hAnsi="Arial" w:cs="Arial"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38C0D14"/>
    <w:multiLevelType w:val="hybridMultilevel"/>
    <w:tmpl w:val="7374BC18"/>
    <w:lvl w:ilvl="0" w:tplc="FFFFFFFF">
      <w:start w:val="1"/>
      <w:numFmt w:val="lowerLetter"/>
      <w:lvlText w:val="%1)"/>
      <w:lvlJc w:val="left"/>
      <w:pPr>
        <w:ind w:left="1353" w:hanging="360"/>
      </w:p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40" w15:restartNumberingAfterBreak="0">
    <w:nsid w:val="738E601B"/>
    <w:multiLevelType w:val="hybridMultilevel"/>
    <w:tmpl w:val="1F16DFF4"/>
    <w:lvl w:ilvl="0" w:tplc="A124519E">
      <w:start w:val="1"/>
      <w:numFmt w:val="lowerRoman"/>
      <w:lvlText w:val="%1)"/>
      <w:lvlJc w:val="left"/>
      <w:pPr>
        <w:ind w:left="1440" w:hanging="360"/>
      </w:pPr>
      <w:rPr>
        <w:rFonts w:ascii="Arial" w:eastAsia="Times New Roman"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6A86190"/>
    <w:multiLevelType w:val="multilevel"/>
    <w:tmpl w:val="28721648"/>
    <w:lvl w:ilvl="0">
      <w:start w:val="1"/>
      <w:numFmt w:val="bullet"/>
      <w:pStyle w:val="ListBullet2"/>
      <w:lvlText w:val=""/>
      <w:lvlJc w:val="left"/>
      <w:pPr>
        <w:tabs>
          <w:tab w:val="num" w:pos="852"/>
        </w:tabs>
        <w:ind w:left="852" w:hanging="284"/>
      </w:pPr>
      <w:rPr>
        <w:rFonts w:ascii="Symbol" w:hAnsi="Symbol" w:hint="default"/>
        <w:b w:val="0"/>
        <w:i w:val="0"/>
        <w:color w:val="auto"/>
        <w:sz w:val="20"/>
      </w:rPr>
    </w:lvl>
    <w:lvl w:ilvl="1">
      <w:start w:val="1"/>
      <w:numFmt w:val="bullet"/>
      <w:pStyle w:val="TableList"/>
      <w:lvlText w:val=""/>
      <w:lvlJc w:val="left"/>
      <w:pPr>
        <w:tabs>
          <w:tab w:val="num" w:pos="1022"/>
        </w:tabs>
        <w:ind w:left="1022" w:hanging="341"/>
      </w:pPr>
      <w:rPr>
        <w:rFonts w:ascii="Symbol" w:hAnsi="Symbol" w:hint="default"/>
        <w:b w:val="0"/>
        <w:i w:val="0"/>
        <w:color w:val="008DA8"/>
        <w:sz w:val="20"/>
      </w:rPr>
    </w:lvl>
    <w:lvl w:ilvl="2">
      <w:start w:val="1"/>
      <w:numFmt w:val="bullet"/>
      <w:lvlText w:val=""/>
      <w:lvlJc w:val="left"/>
      <w:pPr>
        <w:tabs>
          <w:tab w:val="num" w:pos="1305"/>
        </w:tabs>
        <w:ind w:left="1305" w:hanging="283"/>
      </w:pPr>
      <w:rPr>
        <w:rFonts w:ascii="Symbol" w:hAnsi="Symbol" w:hint="default"/>
        <w:b w:val="0"/>
        <w:i w:val="0"/>
        <w:color w:val="008DA8"/>
        <w:sz w:val="20"/>
      </w:rPr>
    </w:lvl>
    <w:lvl w:ilvl="3">
      <w:start w:val="1"/>
      <w:numFmt w:val="bullet"/>
      <w:lvlText w:val=""/>
      <w:lvlJc w:val="left"/>
      <w:pPr>
        <w:tabs>
          <w:tab w:val="num" w:pos="1759"/>
        </w:tabs>
        <w:ind w:left="1759" w:hanging="454"/>
      </w:pPr>
      <w:rPr>
        <w:rFonts w:ascii="Symbol" w:hAnsi="Symbol" w:hint="default"/>
        <w:b w:val="0"/>
        <w:i w:val="0"/>
        <w:color w:val="008DA8"/>
        <w:sz w:val="20"/>
      </w:rPr>
    </w:lvl>
    <w:lvl w:ilvl="4">
      <w:start w:val="1"/>
      <w:numFmt w:val="bullet"/>
      <w:lvlText w:val=""/>
      <w:lvlJc w:val="left"/>
      <w:pPr>
        <w:tabs>
          <w:tab w:val="num" w:pos="3687"/>
        </w:tabs>
        <w:ind w:left="3687" w:hanging="964"/>
      </w:pPr>
      <w:rPr>
        <w:rFonts w:ascii="Symbol" w:hAnsi="Symbol" w:hint="default"/>
        <w:b w:val="0"/>
        <w:i w:val="0"/>
        <w:color w:val="008DA8"/>
        <w:sz w:val="20"/>
      </w:rPr>
    </w:lvl>
    <w:lvl w:ilvl="5">
      <w:start w:val="1"/>
      <w:numFmt w:val="bullet"/>
      <w:lvlText w:val=""/>
      <w:lvlJc w:val="left"/>
      <w:pPr>
        <w:tabs>
          <w:tab w:val="num" w:pos="4821"/>
        </w:tabs>
        <w:ind w:left="4821" w:hanging="1134"/>
      </w:pPr>
      <w:rPr>
        <w:rFonts w:ascii="Symbol" w:hAnsi="Symbol" w:hint="default"/>
        <w:b w:val="0"/>
        <w:i w:val="0"/>
        <w:color w:val="008DA8"/>
        <w:sz w:val="20"/>
      </w:rPr>
    </w:lvl>
    <w:lvl w:ilvl="6">
      <w:start w:val="1"/>
      <w:numFmt w:val="bullet"/>
      <w:lvlText w:val=""/>
      <w:lvlJc w:val="left"/>
      <w:pPr>
        <w:tabs>
          <w:tab w:val="num" w:pos="6125"/>
        </w:tabs>
        <w:ind w:left="6125" w:hanging="1304"/>
      </w:pPr>
      <w:rPr>
        <w:rFonts w:ascii="Symbol" w:hAnsi="Symbol" w:hint="default"/>
        <w:b w:val="0"/>
        <w:i w:val="0"/>
        <w:color w:val="008DA8"/>
        <w:sz w:val="20"/>
      </w:rPr>
    </w:lvl>
    <w:lvl w:ilvl="7">
      <w:start w:val="1"/>
      <w:numFmt w:val="bullet"/>
      <w:lvlText w:val=""/>
      <w:lvlJc w:val="left"/>
      <w:pPr>
        <w:tabs>
          <w:tab w:val="num" w:pos="5274"/>
        </w:tabs>
        <w:ind w:left="5274" w:hanging="1077"/>
      </w:pPr>
      <w:rPr>
        <w:rFonts w:ascii="Symbol" w:hAnsi="Symbol" w:hint="default"/>
        <w:b w:val="0"/>
        <w:i w:val="0"/>
        <w:color w:val="008DA8"/>
        <w:sz w:val="20"/>
      </w:rPr>
    </w:lvl>
    <w:lvl w:ilvl="8">
      <w:start w:val="1"/>
      <w:numFmt w:val="bullet"/>
      <w:lvlText w:val=""/>
      <w:lvlJc w:val="left"/>
      <w:pPr>
        <w:tabs>
          <w:tab w:val="num" w:pos="7712"/>
        </w:tabs>
        <w:ind w:left="7712" w:hanging="1587"/>
      </w:pPr>
      <w:rPr>
        <w:rFonts w:ascii="Symbol" w:hAnsi="Symbol" w:hint="default"/>
        <w:b w:val="0"/>
        <w:i w:val="0"/>
        <w:color w:val="008DA8"/>
        <w:sz w:val="20"/>
      </w:rPr>
    </w:lvl>
  </w:abstractNum>
  <w:abstractNum w:abstractNumId="42" w15:restartNumberingAfterBreak="0">
    <w:nsid w:val="7A210585"/>
    <w:multiLevelType w:val="multilevel"/>
    <w:tmpl w:val="8304C6A6"/>
    <w:lvl w:ilvl="0">
      <w:start w:val="1"/>
      <w:numFmt w:val="decimal"/>
      <w:pStyle w:val="GSHeading1withnumb"/>
      <w:lvlText w:val="%1."/>
      <w:lvlJc w:val="left"/>
      <w:pPr>
        <w:tabs>
          <w:tab w:val="num" w:pos="567"/>
        </w:tabs>
        <w:ind w:left="567" w:hanging="567"/>
      </w:pPr>
      <w:rPr>
        <w:rFonts w:hint="default"/>
        <w:sz w:val="24"/>
      </w:rPr>
    </w:lvl>
    <w:lvl w:ilvl="1">
      <w:start w:val="1"/>
      <w:numFmt w:val="decimal"/>
      <w:pStyle w:val="GSBodyParawithnumb"/>
      <w:lvlText w:val="%1.%2"/>
      <w:lvlJc w:val="left"/>
      <w:pPr>
        <w:tabs>
          <w:tab w:val="num" w:pos="567"/>
        </w:tabs>
        <w:ind w:left="567" w:hanging="567"/>
      </w:pPr>
      <w:rPr>
        <w:rFonts w:ascii="Calibri" w:hAnsi="Calibri" w:cs="Calibri" w:hint="default"/>
        <w:b w:val="0"/>
        <w:sz w:val="22"/>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43" w15:restartNumberingAfterBreak="0">
    <w:nsid w:val="7EA8403D"/>
    <w:multiLevelType w:val="hybridMultilevel"/>
    <w:tmpl w:val="1F16DFF4"/>
    <w:lvl w:ilvl="0" w:tplc="FFFFFFFF">
      <w:start w:val="1"/>
      <w:numFmt w:val="lowerRoman"/>
      <w:lvlText w:val="%1)"/>
      <w:lvlJc w:val="left"/>
      <w:pPr>
        <w:ind w:left="1440" w:hanging="360"/>
      </w:pPr>
      <w:rPr>
        <w:rFonts w:ascii="Arial" w:eastAsia="Times New Roman" w:hAnsi="Arial" w:cs="Arial"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11842246">
    <w:abstractNumId w:val="41"/>
  </w:num>
  <w:num w:numId="2" w16cid:durableId="1350906460">
    <w:abstractNumId w:val="36"/>
  </w:num>
  <w:num w:numId="3" w16cid:durableId="1336306010">
    <w:abstractNumId w:val="14"/>
  </w:num>
  <w:num w:numId="4" w16cid:durableId="1251084806">
    <w:abstractNumId w:val="16"/>
  </w:num>
  <w:num w:numId="5" w16cid:durableId="607543433">
    <w:abstractNumId w:val="9"/>
  </w:num>
  <w:num w:numId="6" w16cid:durableId="451873057">
    <w:abstractNumId w:val="37"/>
  </w:num>
  <w:num w:numId="7" w16cid:durableId="1081564995">
    <w:abstractNumId w:val="17"/>
  </w:num>
  <w:num w:numId="8" w16cid:durableId="604382485">
    <w:abstractNumId w:val="12"/>
  </w:num>
  <w:num w:numId="9" w16cid:durableId="852308332">
    <w:abstractNumId w:val="34"/>
  </w:num>
  <w:num w:numId="10" w16cid:durableId="881793117">
    <w:abstractNumId w:val="32"/>
  </w:num>
  <w:num w:numId="11" w16cid:durableId="1346900366">
    <w:abstractNumId w:val="6"/>
  </w:num>
  <w:num w:numId="12" w16cid:durableId="51585089">
    <w:abstractNumId w:val="5"/>
  </w:num>
  <w:num w:numId="13" w16cid:durableId="700932633">
    <w:abstractNumId w:val="33"/>
  </w:num>
  <w:num w:numId="14" w16cid:durableId="900868243">
    <w:abstractNumId w:val="1"/>
  </w:num>
  <w:num w:numId="15" w16cid:durableId="73286978">
    <w:abstractNumId w:val="0"/>
  </w:num>
  <w:num w:numId="16" w16cid:durableId="353922052">
    <w:abstractNumId w:val="2"/>
  </w:num>
  <w:num w:numId="17" w16cid:durableId="724449485">
    <w:abstractNumId w:val="15"/>
  </w:num>
  <w:num w:numId="18" w16cid:durableId="878784534">
    <w:abstractNumId w:val="42"/>
  </w:num>
  <w:num w:numId="19" w16cid:durableId="1591038109">
    <w:abstractNumId w:val="18"/>
  </w:num>
  <w:num w:numId="20" w16cid:durableId="1684622314">
    <w:abstractNumId w:val="27"/>
  </w:num>
  <w:num w:numId="21" w16cid:durableId="306863840">
    <w:abstractNumId w:val="40"/>
  </w:num>
  <w:num w:numId="22" w16cid:durableId="197357530">
    <w:abstractNumId w:val="43"/>
  </w:num>
  <w:num w:numId="23" w16cid:durableId="1405296477">
    <w:abstractNumId w:val="24"/>
  </w:num>
  <w:num w:numId="24" w16cid:durableId="1748310440">
    <w:abstractNumId w:val="38"/>
  </w:num>
  <w:num w:numId="25" w16cid:durableId="8336485">
    <w:abstractNumId w:val="7"/>
  </w:num>
  <w:num w:numId="26" w16cid:durableId="1428497875">
    <w:abstractNumId w:val="39"/>
  </w:num>
  <w:num w:numId="27" w16cid:durableId="1727413636">
    <w:abstractNumId w:val="13"/>
  </w:num>
  <w:num w:numId="28" w16cid:durableId="336926418">
    <w:abstractNumId w:val="30"/>
  </w:num>
  <w:num w:numId="29" w16cid:durableId="1391152120">
    <w:abstractNumId w:val="10"/>
  </w:num>
  <w:num w:numId="30" w16cid:durableId="1065109492">
    <w:abstractNumId w:val="25"/>
  </w:num>
  <w:num w:numId="31" w16cid:durableId="166988799">
    <w:abstractNumId w:val="26"/>
  </w:num>
  <w:num w:numId="32" w16cid:durableId="605625974">
    <w:abstractNumId w:val="20"/>
  </w:num>
  <w:num w:numId="33" w16cid:durableId="1045955262">
    <w:abstractNumId w:val="28"/>
  </w:num>
  <w:num w:numId="34" w16cid:durableId="292295522">
    <w:abstractNumId w:val="31"/>
  </w:num>
  <w:num w:numId="35" w16cid:durableId="928267764">
    <w:abstractNumId w:val="21"/>
  </w:num>
  <w:num w:numId="36" w16cid:durableId="1094787549">
    <w:abstractNumId w:val="22"/>
  </w:num>
  <w:num w:numId="37" w16cid:durableId="1356685964">
    <w:abstractNumId w:val="8"/>
  </w:num>
  <w:num w:numId="38" w16cid:durableId="1378314048">
    <w:abstractNumId w:val="23"/>
  </w:num>
  <w:num w:numId="39" w16cid:durableId="2044938497">
    <w:abstractNumId w:val="4"/>
  </w:num>
  <w:num w:numId="40" w16cid:durableId="1650859592">
    <w:abstractNumId w:val="3"/>
  </w:num>
  <w:num w:numId="41" w16cid:durableId="527522675">
    <w:abstractNumId w:val="19"/>
  </w:num>
  <w:num w:numId="42" w16cid:durableId="976103248">
    <w:abstractNumId w:val="35"/>
  </w:num>
  <w:num w:numId="43" w16cid:durableId="9125909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134442632">
    <w:abstractNumId w:val="29"/>
  </w:num>
  <w:num w:numId="45" w16cid:durableId="32506863">
    <w:abstractNumId w:val="11"/>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lissa Kendal">
    <w15:presenceInfo w15:providerId="AD" w15:userId="S::Melissa.Kendal@electralink.co.uk::15ce4f1f-6c06-42f5-8c17-556aa1c372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1"/>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B99"/>
    <w:rsid w:val="00000D52"/>
    <w:rsid w:val="00002B4A"/>
    <w:rsid w:val="00002EA0"/>
    <w:rsid w:val="00003462"/>
    <w:rsid w:val="00004426"/>
    <w:rsid w:val="00004A78"/>
    <w:rsid w:val="00005C2A"/>
    <w:rsid w:val="000068C4"/>
    <w:rsid w:val="00010D22"/>
    <w:rsid w:val="0001312A"/>
    <w:rsid w:val="000131C0"/>
    <w:rsid w:val="00013DA5"/>
    <w:rsid w:val="00013FDE"/>
    <w:rsid w:val="000140D5"/>
    <w:rsid w:val="00014A06"/>
    <w:rsid w:val="00015169"/>
    <w:rsid w:val="00016D45"/>
    <w:rsid w:val="000177C0"/>
    <w:rsid w:val="00020734"/>
    <w:rsid w:val="000208B9"/>
    <w:rsid w:val="000216F4"/>
    <w:rsid w:val="00021E27"/>
    <w:rsid w:val="000228DC"/>
    <w:rsid w:val="0002309B"/>
    <w:rsid w:val="00023C01"/>
    <w:rsid w:val="00024B90"/>
    <w:rsid w:val="00026013"/>
    <w:rsid w:val="00026770"/>
    <w:rsid w:val="00026858"/>
    <w:rsid w:val="00026A6A"/>
    <w:rsid w:val="0002714D"/>
    <w:rsid w:val="00030AA4"/>
    <w:rsid w:val="00032458"/>
    <w:rsid w:val="000363FA"/>
    <w:rsid w:val="00040643"/>
    <w:rsid w:val="00041A17"/>
    <w:rsid w:val="00041EE6"/>
    <w:rsid w:val="000427B0"/>
    <w:rsid w:val="000437B7"/>
    <w:rsid w:val="00043976"/>
    <w:rsid w:val="00050A22"/>
    <w:rsid w:val="00051412"/>
    <w:rsid w:val="00052A50"/>
    <w:rsid w:val="000546C7"/>
    <w:rsid w:val="00055793"/>
    <w:rsid w:val="0005617C"/>
    <w:rsid w:val="000561DC"/>
    <w:rsid w:val="000567EA"/>
    <w:rsid w:val="00057C9D"/>
    <w:rsid w:val="00061C8A"/>
    <w:rsid w:val="00062E0D"/>
    <w:rsid w:val="000639A5"/>
    <w:rsid w:val="0006566D"/>
    <w:rsid w:val="00065881"/>
    <w:rsid w:val="000659C5"/>
    <w:rsid w:val="000664D9"/>
    <w:rsid w:val="00066AFA"/>
    <w:rsid w:val="00067E74"/>
    <w:rsid w:val="0007005D"/>
    <w:rsid w:val="00070BFD"/>
    <w:rsid w:val="00071191"/>
    <w:rsid w:val="00072EE4"/>
    <w:rsid w:val="000737EA"/>
    <w:rsid w:val="00074B05"/>
    <w:rsid w:val="0007537E"/>
    <w:rsid w:val="00076EFC"/>
    <w:rsid w:val="00077265"/>
    <w:rsid w:val="00080FDC"/>
    <w:rsid w:val="00081667"/>
    <w:rsid w:val="000818B5"/>
    <w:rsid w:val="00081C31"/>
    <w:rsid w:val="00082674"/>
    <w:rsid w:val="00082F1D"/>
    <w:rsid w:val="00086543"/>
    <w:rsid w:val="00087DA0"/>
    <w:rsid w:val="00090295"/>
    <w:rsid w:val="000906C3"/>
    <w:rsid w:val="00090B0B"/>
    <w:rsid w:val="000948AA"/>
    <w:rsid w:val="00095033"/>
    <w:rsid w:val="000950A4"/>
    <w:rsid w:val="00096B66"/>
    <w:rsid w:val="00096C4E"/>
    <w:rsid w:val="000A02A9"/>
    <w:rsid w:val="000A0475"/>
    <w:rsid w:val="000A301B"/>
    <w:rsid w:val="000A36A8"/>
    <w:rsid w:val="000A3886"/>
    <w:rsid w:val="000A68D3"/>
    <w:rsid w:val="000A7546"/>
    <w:rsid w:val="000A76C4"/>
    <w:rsid w:val="000A7A5C"/>
    <w:rsid w:val="000B006C"/>
    <w:rsid w:val="000B007D"/>
    <w:rsid w:val="000B13E2"/>
    <w:rsid w:val="000B2E3D"/>
    <w:rsid w:val="000B325D"/>
    <w:rsid w:val="000B3694"/>
    <w:rsid w:val="000B5D6C"/>
    <w:rsid w:val="000B6FE3"/>
    <w:rsid w:val="000B73A8"/>
    <w:rsid w:val="000B782A"/>
    <w:rsid w:val="000C0E65"/>
    <w:rsid w:val="000C2081"/>
    <w:rsid w:val="000C228B"/>
    <w:rsid w:val="000C247A"/>
    <w:rsid w:val="000C3142"/>
    <w:rsid w:val="000C3DF4"/>
    <w:rsid w:val="000C539C"/>
    <w:rsid w:val="000C6018"/>
    <w:rsid w:val="000D0D49"/>
    <w:rsid w:val="000D1D1B"/>
    <w:rsid w:val="000D1ECA"/>
    <w:rsid w:val="000D5720"/>
    <w:rsid w:val="000D66EC"/>
    <w:rsid w:val="000E0100"/>
    <w:rsid w:val="000E034A"/>
    <w:rsid w:val="000E2859"/>
    <w:rsid w:val="000E2E48"/>
    <w:rsid w:val="000E358F"/>
    <w:rsid w:val="000E35F5"/>
    <w:rsid w:val="000E3B2E"/>
    <w:rsid w:val="000E3F5B"/>
    <w:rsid w:val="000E4463"/>
    <w:rsid w:val="000E76BF"/>
    <w:rsid w:val="000F3FE6"/>
    <w:rsid w:val="000F434F"/>
    <w:rsid w:val="000F4B81"/>
    <w:rsid w:val="000F66D8"/>
    <w:rsid w:val="000F7B40"/>
    <w:rsid w:val="00100701"/>
    <w:rsid w:val="00101447"/>
    <w:rsid w:val="00103AD0"/>
    <w:rsid w:val="00105544"/>
    <w:rsid w:val="00105819"/>
    <w:rsid w:val="00106006"/>
    <w:rsid w:val="001060C1"/>
    <w:rsid w:val="00106E08"/>
    <w:rsid w:val="00111D88"/>
    <w:rsid w:val="00111F27"/>
    <w:rsid w:val="00112F45"/>
    <w:rsid w:val="00113CA8"/>
    <w:rsid w:val="00115BDC"/>
    <w:rsid w:val="00116E9B"/>
    <w:rsid w:val="001216C5"/>
    <w:rsid w:val="00122C11"/>
    <w:rsid w:val="0012496E"/>
    <w:rsid w:val="0012541D"/>
    <w:rsid w:val="0012563C"/>
    <w:rsid w:val="001256D1"/>
    <w:rsid w:val="0012611F"/>
    <w:rsid w:val="001261B1"/>
    <w:rsid w:val="0012717A"/>
    <w:rsid w:val="00131C1E"/>
    <w:rsid w:val="00132767"/>
    <w:rsid w:val="001367BA"/>
    <w:rsid w:val="00136B0C"/>
    <w:rsid w:val="00137B4D"/>
    <w:rsid w:val="00143041"/>
    <w:rsid w:val="0014327C"/>
    <w:rsid w:val="00143588"/>
    <w:rsid w:val="00143ECD"/>
    <w:rsid w:val="001445A0"/>
    <w:rsid w:val="001451F4"/>
    <w:rsid w:val="00146470"/>
    <w:rsid w:val="00151CCE"/>
    <w:rsid w:val="0015314F"/>
    <w:rsid w:val="00153B91"/>
    <w:rsid w:val="00154D44"/>
    <w:rsid w:val="00156DD1"/>
    <w:rsid w:val="001603D1"/>
    <w:rsid w:val="00162C54"/>
    <w:rsid w:val="00163386"/>
    <w:rsid w:val="0016365E"/>
    <w:rsid w:val="00164E30"/>
    <w:rsid w:val="00165719"/>
    <w:rsid w:val="00166FA6"/>
    <w:rsid w:val="001726C7"/>
    <w:rsid w:val="00174D21"/>
    <w:rsid w:val="00175488"/>
    <w:rsid w:val="001762D1"/>
    <w:rsid w:val="00177E06"/>
    <w:rsid w:val="00181503"/>
    <w:rsid w:val="00182265"/>
    <w:rsid w:val="00182A0C"/>
    <w:rsid w:val="00183270"/>
    <w:rsid w:val="00184908"/>
    <w:rsid w:val="0018581B"/>
    <w:rsid w:val="00186B8A"/>
    <w:rsid w:val="0018792D"/>
    <w:rsid w:val="00187969"/>
    <w:rsid w:val="00187E2F"/>
    <w:rsid w:val="00192551"/>
    <w:rsid w:val="001937A0"/>
    <w:rsid w:val="00193A1C"/>
    <w:rsid w:val="00193F47"/>
    <w:rsid w:val="00197A37"/>
    <w:rsid w:val="001A0473"/>
    <w:rsid w:val="001A2D48"/>
    <w:rsid w:val="001A4BD3"/>
    <w:rsid w:val="001A5839"/>
    <w:rsid w:val="001A6A34"/>
    <w:rsid w:val="001A6F74"/>
    <w:rsid w:val="001A7BE3"/>
    <w:rsid w:val="001B2D7A"/>
    <w:rsid w:val="001B526B"/>
    <w:rsid w:val="001C01D5"/>
    <w:rsid w:val="001C0AAE"/>
    <w:rsid w:val="001C0C6E"/>
    <w:rsid w:val="001C1089"/>
    <w:rsid w:val="001C1537"/>
    <w:rsid w:val="001C207A"/>
    <w:rsid w:val="001C252A"/>
    <w:rsid w:val="001C4440"/>
    <w:rsid w:val="001C665E"/>
    <w:rsid w:val="001C6F86"/>
    <w:rsid w:val="001C7F14"/>
    <w:rsid w:val="001D0B92"/>
    <w:rsid w:val="001D3EFD"/>
    <w:rsid w:val="001D7EC5"/>
    <w:rsid w:val="001E0C65"/>
    <w:rsid w:val="001E2563"/>
    <w:rsid w:val="001E32D7"/>
    <w:rsid w:val="001E5D16"/>
    <w:rsid w:val="001E5D9F"/>
    <w:rsid w:val="001E6DCF"/>
    <w:rsid w:val="001E7703"/>
    <w:rsid w:val="001E7B09"/>
    <w:rsid w:val="001F0E93"/>
    <w:rsid w:val="001F17C2"/>
    <w:rsid w:val="001F1D9C"/>
    <w:rsid w:val="001F29F9"/>
    <w:rsid w:val="001F36FC"/>
    <w:rsid w:val="001F3812"/>
    <w:rsid w:val="001F3FA8"/>
    <w:rsid w:val="001F4DA0"/>
    <w:rsid w:val="001F57B9"/>
    <w:rsid w:val="001F6CC7"/>
    <w:rsid w:val="001F6DA9"/>
    <w:rsid w:val="001F7908"/>
    <w:rsid w:val="001F7D0E"/>
    <w:rsid w:val="00201A95"/>
    <w:rsid w:val="00202759"/>
    <w:rsid w:val="002036BB"/>
    <w:rsid w:val="002047E2"/>
    <w:rsid w:val="00205029"/>
    <w:rsid w:val="00205E60"/>
    <w:rsid w:val="002069C0"/>
    <w:rsid w:val="00207EFA"/>
    <w:rsid w:val="00211281"/>
    <w:rsid w:val="002124F5"/>
    <w:rsid w:val="002126D4"/>
    <w:rsid w:val="00212BF5"/>
    <w:rsid w:val="002139FF"/>
    <w:rsid w:val="0021418F"/>
    <w:rsid w:val="002148B6"/>
    <w:rsid w:val="00215877"/>
    <w:rsid w:val="002161A4"/>
    <w:rsid w:val="00217240"/>
    <w:rsid w:val="002177E6"/>
    <w:rsid w:val="00217AEB"/>
    <w:rsid w:val="00220102"/>
    <w:rsid w:val="00221163"/>
    <w:rsid w:val="00223AEB"/>
    <w:rsid w:val="00225F2B"/>
    <w:rsid w:val="002272EF"/>
    <w:rsid w:val="00231812"/>
    <w:rsid w:val="00233D72"/>
    <w:rsid w:val="00234D6F"/>
    <w:rsid w:val="002350F0"/>
    <w:rsid w:val="002357BE"/>
    <w:rsid w:val="00236CC6"/>
    <w:rsid w:val="00236DCB"/>
    <w:rsid w:val="00236FB3"/>
    <w:rsid w:val="00237A59"/>
    <w:rsid w:val="0024000A"/>
    <w:rsid w:val="00240AF9"/>
    <w:rsid w:val="002417A2"/>
    <w:rsid w:val="00241B3C"/>
    <w:rsid w:val="002420A2"/>
    <w:rsid w:val="002426A7"/>
    <w:rsid w:val="00245B52"/>
    <w:rsid w:val="00251F86"/>
    <w:rsid w:val="00252821"/>
    <w:rsid w:val="00252A80"/>
    <w:rsid w:val="00252F78"/>
    <w:rsid w:val="002540F4"/>
    <w:rsid w:val="002541A0"/>
    <w:rsid w:val="00254F34"/>
    <w:rsid w:val="00256075"/>
    <w:rsid w:val="00256566"/>
    <w:rsid w:val="00260BAE"/>
    <w:rsid w:val="00260C2C"/>
    <w:rsid w:val="002612FD"/>
    <w:rsid w:val="0026221F"/>
    <w:rsid w:val="00263600"/>
    <w:rsid w:val="002653E9"/>
    <w:rsid w:val="002660EC"/>
    <w:rsid w:val="00266BC0"/>
    <w:rsid w:val="00266BDE"/>
    <w:rsid w:val="00270FA8"/>
    <w:rsid w:val="00272979"/>
    <w:rsid w:val="002733C1"/>
    <w:rsid w:val="002738F9"/>
    <w:rsid w:val="002744D3"/>
    <w:rsid w:val="002748C7"/>
    <w:rsid w:val="002758A6"/>
    <w:rsid w:val="002760F7"/>
    <w:rsid w:val="00276409"/>
    <w:rsid w:val="0027736F"/>
    <w:rsid w:val="00281A9E"/>
    <w:rsid w:val="00281CF1"/>
    <w:rsid w:val="00281F45"/>
    <w:rsid w:val="00281FE5"/>
    <w:rsid w:val="002823F3"/>
    <w:rsid w:val="00283BF8"/>
    <w:rsid w:val="00284300"/>
    <w:rsid w:val="00286CBD"/>
    <w:rsid w:val="00286EC3"/>
    <w:rsid w:val="00287F8A"/>
    <w:rsid w:val="00290F86"/>
    <w:rsid w:val="00291083"/>
    <w:rsid w:val="00295F0A"/>
    <w:rsid w:val="002A0D66"/>
    <w:rsid w:val="002A17C6"/>
    <w:rsid w:val="002A1D45"/>
    <w:rsid w:val="002A2C20"/>
    <w:rsid w:val="002A2F78"/>
    <w:rsid w:val="002A369F"/>
    <w:rsid w:val="002A3F8F"/>
    <w:rsid w:val="002A426E"/>
    <w:rsid w:val="002A68C4"/>
    <w:rsid w:val="002A70DA"/>
    <w:rsid w:val="002B03A3"/>
    <w:rsid w:val="002B0528"/>
    <w:rsid w:val="002B0912"/>
    <w:rsid w:val="002B0BFD"/>
    <w:rsid w:val="002B32AA"/>
    <w:rsid w:val="002B385B"/>
    <w:rsid w:val="002B3F1A"/>
    <w:rsid w:val="002B4393"/>
    <w:rsid w:val="002B48EE"/>
    <w:rsid w:val="002B6671"/>
    <w:rsid w:val="002B68DB"/>
    <w:rsid w:val="002C1553"/>
    <w:rsid w:val="002C2508"/>
    <w:rsid w:val="002C2D5C"/>
    <w:rsid w:val="002C5CE6"/>
    <w:rsid w:val="002C7EAB"/>
    <w:rsid w:val="002D0639"/>
    <w:rsid w:val="002D0CEF"/>
    <w:rsid w:val="002D222E"/>
    <w:rsid w:val="002D25F9"/>
    <w:rsid w:val="002D4486"/>
    <w:rsid w:val="002D45B0"/>
    <w:rsid w:val="002D4638"/>
    <w:rsid w:val="002D4A48"/>
    <w:rsid w:val="002D4FA2"/>
    <w:rsid w:val="002D508E"/>
    <w:rsid w:val="002D5DFC"/>
    <w:rsid w:val="002D6272"/>
    <w:rsid w:val="002E2ECA"/>
    <w:rsid w:val="002E40D9"/>
    <w:rsid w:val="002E593A"/>
    <w:rsid w:val="002E77F0"/>
    <w:rsid w:val="002F0224"/>
    <w:rsid w:val="002F13B8"/>
    <w:rsid w:val="002F1CAF"/>
    <w:rsid w:val="002F357D"/>
    <w:rsid w:val="002F40F9"/>
    <w:rsid w:val="002F651C"/>
    <w:rsid w:val="002F6CD0"/>
    <w:rsid w:val="00301DAF"/>
    <w:rsid w:val="00302D25"/>
    <w:rsid w:val="00302F67"/>
    <w:rsid w:val="0030347F"/>
    <w:rsid w:val="003055BC"/>
    <w:rsid w:val="00305AC5"/>
    <w:rsid w:val="00306BF5"/>
    <w:rsid w:val="00310346"/>
    <w:rsid w:val="00313E9E"/>
    <w:rsid w:val="00313FE4"/>
    <w:rsid w:val="00314AE2"/>
    <w:rsid w:val="00316676"/>
    <w:rsid w:val="003167FC"/>
    <w:rsid w:val="00317F68"/>
    <w:rsid w:val="00320457"/>
    <w:rsid w:val="003221E9"/>
    <w:rsid w:val="00323257"/>
    <w:rsid w:val="00323EF6"/>
    <w:rsid w:val="00325232"/>
    <w:rsid w:val="00325D65"/>
    <w:rsid w:val="003266EF"/>
    <w:rsid w:val="0033013E"/>
    <w:rsid w:val="0033097B"/>
    <w:rsid w:val="00331AA6"/>
    <w:rsid w:val="00331B50"/>
    <w:rsid w:val="003328B8"/>
    <w:rsid w:val="00332FE3"/>
    <w:rsid w:val="00336821"/>
    <w:rsid w:val="0034142D"/>
    <w:rsid w:val="00341CAD"/>
    <w:rsid w:val="003427A5"/>
    <w:rsid w:val="0034343D"/>
    <w:rsid w:val="00344FDC"/>
    <w:rsid w:val="00345171"/>
    <w:rsid w:val="003456CF"/>
    <w:rsid w:val="00350285"/>
    <w:rsid w:val="00351633"/>
    <w:rsid w:val="00351769"/>
    <w:rsid w:val="00351960"/>
    <w:rsid w:val="003519F8"/>
    <w:rsid w:val="00351B9D"/>
    <w:rsid w:val="00352A27"/>
    <w:rsid w:val="00353AB3"/>
    <w:rsid w:val="00354599"/>
    <w:rsid w:val="0035487C"/>
    <w:rsid w:val="003557B1"/>
    <w:rsid w:val="0035722D"/>
    <w:rsid w:val="00357570"/>
    <w:rsid w:val="00360620"/>
    <w:rsid w:val="00362030"/>
    <w:rsid w:val="00362BAC"/>
    <w:rsid w:val="00363FE9"/>
    <w:rsid w:val="00364391"/>
    <w:rsid w:val="00367F60"/>
    <w:rsid w:val="0037034E"/>
    <w:rsid w:val="00370895"/>
    <w:rsid w:val="003711F3"/>
    <w:rsid w:val="00372606"/>
    <w:rsid w:val="00372C0A"/>
    <w:rsid w:val="0037400F"/>
    <w:rsid w:val="003741DF"/>
    <w:rsid w:val="00374E4B"/>
    <w:rsid w:val="00374EE7"/>
    <w:rsid w:val="003768D0"/>
    <w:rsid w:val="00376A7C"/>
    <w:rsid w:val="003771A0"/>
    <w:rsid w:val="00377752"/>
    <w:rsid w:val="00380C64"/>
    <w:rsid w:val="00381EB7"/>
    <w:rsid w:val="00382814"/>
    <w:rsid w:val="00382887"/>
    <w:rsid w:val="00384B85"/>
    <w:rsid w:val="0038516F"/>
    <w:rsid w:val="00386096"/>
    <w:rsid w:val="00390361"/>
    <w:rsid w:val="00390D19"/>
    <w:rsid w:val="003920ED"/>
    <w:rsid w:val="003971AB"/>
    <w:rsid w:val="003A016A"/>
    <w:rsid w:val="003A2AA8"/>
    <w:rsid w:val="003A2BCC"/>
    <w:rsid w:val="003A3048"/>
    <w:rsid w:val="003A376E"/>
    <w:rsid w:val="003A3A15"/>
    <w:rsid w:val="003A4FC7"/>
    <w:rsid w:val="003A5B7D"/>
    <w:rsid w:val="003A5F1B"/>
    <w:rsid w:val="003A6028"/>
    <w:rsid w:val="003A6CCA"/>
    <w:rsid w:val="003B003F"/>
    <w:rsid w:val="003B05E7"/>
    <w:rsid w:val="003B0780"/>
    <w:rsid w:val="003B08B5"/>
    <w:rsid w:val="003B1A71"/>
    <w:rsid w:val="003B4359"/>
    <w:rsid w:val="003B44D0"/>
    <w:rsid w:val="003B5816"/>
    <w:rsid w:val="003B5A4D"/>
    <w:rsid w:val="003C1BBC"/>
    <w:rsid w:val="003C1E4D"/>
    <w:rsid w:val="003C22DF"/>
    <w:rsid w:val="003C3148"/>
    <w:rsid w:val="003C3A79"/>
    <w:rsid w:val="003C457B"/>
    <w:rsid w:val="003C4A9A"/>
    <w:rsid w:val="003C4B41"/>
    <w:rsid w:val="003C4BE1"/>
    <w:rsid w:val="003C6AB2"/>
    <w:rsid w:val="003C6EC2"/>
    <w:rsid w:val="003C7736"/>
    <w:rsid w:val="003D0281"/>
    <w:rsid w:val="003D0E0E"/>
    <w:rsid w:val="003D1338"/>
    <w:rsid w:val="003D2918"/>
    <w:rsid w:val="003D294F"/>
    <w:rsid w:val="003D2AFD"/>
    <w:rsid w:val="003D41D8"/>
    <w:rsid w:val="003D5703"/>
    <w:rsid w:val="003D5877"/>
    <w:rsid w:val="003D5DD2"/>
    <w:rsid w:val="003D6504"/>
    <w:rsid w:val="003D6F1E"/>
    <w:rsid w:val="003E0757"/>
    <w:rsid w:val="003E0B53"/>
    <w:rsid w:val="003E16D8"/>
    <w:rsid w:val="003E1B16"/>
    <w:rsid w:val="003E609B"/>
    <w:rsid w:val="003E6502"/>
    <w:rsid w:val="003F030F"/>
    <w:rsid w:val="003F0A5F"/>
    <w:rsid w:val="003F0B70"/>
    <w:rsid w:val="003F2A86"/>
    <w:rsid w:val="003F36CE"/>
    <w:rsid w:val="003F3986"/>
    <w:rsid w:val="003F3A03"/>
    <w:rsid w:val="003F5566"/>
    <w:rsid w:val="003F6298"/>
    <w:rsid w:val="00400A61"/>
    <w:rsid w:val="00401C4C"/>
    <w:rsid w:val="004028D5"/>
    <w:rsid w:val="00403E29"/>
    <w:rsid w:val="004045E4"/>
    <w:rsid w:val="00410F62"/>
    <w:rsid w:val="00413790"/>
    <w:rsid w:val="00414AF2"/>
    <w:rsid w:val="00416FC8"/>
    <w:rsid w:val="0042042D"/>
    <w:rsid w:val="0042095A"/>
    <w:rsid w:val="00420FB8"/>
    <w:rsid w:val="00421554"/>
    <w:rsid w:val="00421B40"/>
    <w:rsid w:val="00422258"/>
    <w:rsid w:val="00422850"/>
    <w:rsid w:val="00424ED1"/>
    <w:rsid w:val="0042584E"/>
    <w:rsid w:val="00426FD6"/>
    <w:rsid w:val="00427536"/>
    <w:rsid w:val="00430DBC"/>
    <w:rsid w:val="00430E90"/>
    <w:rsid w:val="00432081"/>
    <w:rsid w:val="004322AA"/>
    <w:rsid w:val="004336F2"/>
    <w:rsid w:val="00433909"/>
    <w:rsid w:val="00433CFE"/>
    <w:rsid w:val="0043545B"/>
    <w:rsid w:val="00435787"/>
    <w:rsid w:val="00435C42"/>
    <w:rsid w:val="00435CF2"/>
    <w:rsid w:val="00436AEA"/>
    <w:rsid w:val="00440FAE"/>
    <w:rsid w:val="00441206"/>
    <w:rsid w:val="0044172F"/>
    <w:rsid w:val="004428DE"/>
    <w:rsid w:val="00444805"/>
    <w:rsid w:val="004464AB"/>
    <w:rsid w:val="00446636"/>
    <w:rsid w:val="00446AF3"/>
    <w:rsid w:val="00447064"/>
    <w:rsid w:val="00447134"/>
    <w:rsid w:val="00450385"/>
    <w:rsid w:val="004504EA"/>
    <w:rsid w:val="00450F23"/>
    <w:rsid w:val="00452455"/>
    <w:rsid w:val="0045247C"/>
    <w:rsid w:val="004529F1"/>
    <w:rsid w:val="00454ABB"/>
    <w:rsid w:val="004570AC"/>
    <w:rsid w:val="00457525"/>
    <w:rsid w:val="004579CF"/>
    <w:rsid w:val="0046001A"/>
    <w:rsid w:val="00460F6C"/>
    <w:rsid w:val="00461C2F"/>
    <w:rsid w:val="00463EF6"/>
    <w:rsid w:val="00465C31"/>
    <w:rsid w:val="00467702"/>
    <w:rsid w:val="00467CA8"/>
    <w:rsid w:val="00471CDD"/>
    <w:rsid w:val="004724B6"/>
    <w:rsid w:val="004726B8"/>
    <w:rsid w:val="0047378B"/>
    <w:rsid w:val="00473B9D"/>
    <w:rsid w:val="00476DC2"/>
    <w:rsid w:val="00477254"/>
    <w:rsid w:val="004817AB"/>
    <w:rsid w:val="00483E69"/>
    <w:rsid w:val="0048657A"/>
    <w:rsid w:val="0048739E"/>
    <w:rsid w:val="00487E70"/>
    <w:rsid w:val="004900D2"/>
    <w:rsid w:val="00491B33"/>
    <w:rsid w:val="0049474E"/>
    <w:rsid w:val="00494B16"/>
    <w:rsid w:val="004958FC"/>
    <w:rsid w:val="00495D25"/>
    <w:rsid w:val="0049654B"/>
    <w:rsid w:val="004A073C"/>
    <w:rsid w:val="004A105A"/>
    <w:rsid w:val="004A1126"/>
    <w:rsid w:val="004A1A94"/>
    <w:rsid w:val="004A1E87"/>
    <w:rsid w:val="004A22E8"/>
    <w:rsid w:val="004A28A2"/>
    <w:rsid w:val="004A2FE0"/>
    <w:rsid w:val="004A3386"/>
    <w:rsid w:val="004A458D"/>
    <w:rsid w:val="004A5196"/>
    <w:rsid w:val="004A5970"/>
    <w:rsid w:val="004A631D"/>
    <w:rsid w:val="004B0EA7"/>
    <w:rsid w:val="004B2734"/>
    <w:rsid w:val="004B27FB"/>
    <w:rsid w:val="004B376C"/>
    <w:rsid w:val="004B53C8"/>
    <w:rsid w:val="004B62CE"/>
    <w:rsid w:val="004B7599"/>
    <w:rsid w:val="004B78BF"/>
    <w:rsid w:val="004B7ABF"/>
    <w:rsid w:val="004C1ABF"/>
    <w:rsid w:val="004C2609"/>
    <w:rsid w:val="004C2A54"/>
    <w:rsid w:val="004C377B"/>
    <w:rsid w:val="004C4371"/>
    <w:rsid w:val="004C5763"/>
    <w:rsid w:val="004C6117"/>
    <w:rsid w:val="004C66D0"/>
    <w:rsid w:val="004C6A9B"/>
    <w:rsid w:val="004D057B"/>
    <w:rsid w:val="004D0674"/>
    <w:rsid w:val="004D09F0"/>
    <w:rsid w:val="004D0D74"/>
    <w:rsid w:val="004D128F"/>
    <w:rsid w:val="004D149E"/>
    <w:rsid w:val="004D1BA0"/>
    <w:rsid w:val="004D1CB3"/>
    <w:rsid w:val="004D1EE8"/>
    <w:rsid w:val="004D3792"/>
    <w:rsid w:val="004D3B30"/>
    <w:rsid w:val="004D430C"/>
    <w:rsid w:val="004D5234"/>
    <w:rsid w:val="004D5582"/>
    <w:rsid w:val="004D638C"/>
    <w:rsid w:val="004D73CE"/>
    <w:rsid w:val="004E2468"/>
    <w:rsid w:val="004E3B18"/>
    <w:rsid w:val="004E41ED"/>
    <w:rsid w:val="004E5164"/>
    <w:rsid w:val="004E5E00"/>
    <w:rsid w:val="004E7FE5"/>
    <w:rsid w:val="004F061B"/>
    <w:rsid w:val="004F1623"/>
    <w:rsid w:val="004F1776"/>
    <w:rsid w:val="004F1C5C"/>
    <w:rsid w:val="004F21B3"/>
    <w:rsid w:val="004F4A12"/>
    <w:rsid w:val="004F6BF5"/>
    <w:rsid w:val="004F7F7A"/>
    <w:rsid w:val="00500707"/>
    <w:rsid w:val="00500B50"/>
    <w:rsid w:val="005023B5"/>
    <w:rsid w:val="00502491"/>
    <w:rsid w:val="00502C49"/>
    <w:rsid w:val="00502D95"/>
    <w:rsid w:val="00504852"/>
    <w:rsid w:val="00504CCD"/>
    <w:rsid w:val="00504E6C"/>
    <w:rsid w:val="00506963"/>
    <w:rsid w:val="00507084"/>
    <w:rsid w:val="005079E0"/>
    <w:rsid w:val="00511AAC"/>
    <w:rsid w:val="00512DFC"/>
    <w:rsid w:val="00513062"/>
    <w:rsid w:val="00513631"/>
    <w:rsid w:val="00514DED"/>
    <w:rsid w:val="005150A7"/>
    <w:rsid w:val="0051566C"/>
    <w:rsid w:val="00515987"/>
    <w:rsid w:val="005177DA"/>
    <w:rsid w:val="00520724"/>
    <w:rsid w:val="00521A0E"/>
    <w:rsid w:val="005231AB"/>
    <w:rsid w:val="00523DD0"/>
    <w:rsid w:val="005251AD"/>
    <w:rsid w:val="00526D50"/>
    <w:rsid w:val="00530EA6"/>
    <w:rsid w:val="005310CC"/>
    <w:rsid w:val="00531B35"/>
    <w:rsid w:val="005352A6"/>
    <w:rsid w:val="005357A0"/>
    <w:rsid w:val="0053585F"/>
    <w:rsid w:val="005379FD"/>
    <w:rsid w:val="00537BB6"/>
    <w:rsid w:val="00540357"/>
    <w:rsid w:val="00541896"/>
    <w:rsid w:val="00541E6A"/>
    <w:rsid w:val="00544FAD"/>
    <w:rsid w:val="00545D78"/>
    <w:rsid w:val="005469C0"/>
    <w:rsid w:val="00546D70"/>
    <w:rsid w:val="0055068A"/>
    <w:rsid w:val="00551767"/>
    <w:rsid w:val="00551A41"/>
    <w:rsid w:val="00551BF1"/>
    <w:rsid w:val="005523C3"/>
    <w:rsid w:val="00554FD9"/>
    <w:rsid w:val="0055672D"/>
    <w:rsid w:val="005571C0"/>
    <w:rsid w:val="005572B1"/>
    <w:rsid w:val="00560EF2"/>
    <w:rsid w:val="005611B4"/>
    <w:rsid w:val="00561CEC"/>
    <w:rsid w:val="005641D4"/>
    <w:rsid w:val="005649CA"/>
    <w:rsid w:val="00564AD1"/>
    <w:rsid w:val="0056689A"/>
    <w:rsid w:val="00567D53"/>
    <w:rsid w:val="005703B3"/>
    <w:rsid w:val="005720CF"/>
    <w:rsid w:val="005745C2"/>
    <w:rsid w:val="005749DB"/>
    <w:rsid w:val="00575858"/>
    <w:rsid w:val="005779EE"/>
    <w:rsid w:val="00582AD2"/>
    <w:rsid w:val="00582E0D"/>
    <w:rsid w:val="005841B5"/>
    <w:rsid w:val="0058426F"/>
    <w:rsid w:val="00586DFA"/>
    <w:rsid w:val="0058742B"/>
    <w:rsid w:val="00587E1E"/>
    <w:rsid w:val="005977D5"/>
    <w:rsid w:val="00597D29"/>
    <w:rsid w:val="005A0143"/>
    <w:rsid w:val="005A1E00"/>
    <w:rsid w:val="005A1E71"/>
    <w:rsid w:val="005A2DC9"/>
    <w:rsid w:val="005A38D3"/>
    <w:rsid w:val="005A4046"/>
    <w:rsid w:val="005A4F5D"/>
    <w:rsid w:val="005A5786"/>
    <w:rsid w:val="005A6174"/>
    <w:rsid w:val="005A7145"/>
    <w:rsid w:val="005B0B30"/>
    <w:rsid w:val="005B105E"/>
    <w:rsid w:val="005B1211"/>
    <w:rsid w:val="005B378E"/>
    <w:rsid w:val="005B5F62"/>
    <w:rsid w:val="005B6421"/>
    <w:rsid w:val="005B6E2D"/>
    <w:rsid w:val="005B7A19"/>
    <w:rsid w:val="005C0151"/>
    <w:rsid w:val="005C0318"/>
    <w:rsid w:val="005C1952"/>
    <w:rsid w:val="005C2175"/>
    <w:rsid w:val="005C22EF"/>
    <w:rsid w:val="005C260C"/>
    <w:rsid w:val="005C3C45"/>
    <w:rsid w:val="005C7D2E"/>
    <w:rsid w:val="005D0169"/>
    <w:rsid w:val="005D182C"/>
    <w:rsid w:val="005D18D5"/>
    <w:rsid w:val="005D1C6B"/>
    <w:rsid w:val="005D384E"/>
    <w:rsid w:val="005D4418"/>
    <w:rsid w:val="005D4631"/>
    <w:rsid w:val="005D4958"/>
    <w:rsid w:val="005D4A2B"/>
    <w:rsid w:val="005D5945"/>
    <w:rsid w:val="005D72CA"/>
    <w:rsid w:val="005E103C"/>
    <w:rsid w:val="005E3915"/>
    <w:rsid w:val="005E4529"/>
    <w:rsid w:val="005E45CC"/>
    <w:rsid w:val="005E585C"/>
    <w:rsid w:val="005E5ECF"/>
    <w:rsid w:val="005E661A"/>
    <w:rsid w:val="005E6E51"/>
    <w:rsid w:val="005E7A96"/>
    <w:rsid w:val="005F1A1B"/>
    <w:rsid w:val="005F26DE"/>
    <w:rsid w:val="005F3932"/>
    <w:rsid w:val="005F4AE3"/>
    <w:rsid w:val="005F6CFF"/>
    <w:rsid w:val="00600B78"/>
    <w:rsid w:val="00602A03"/>
    <w:rsid w:val="00610152"/>
    <w:rsid w:val="00610C8D"/>
    <w:rsid w:val="006110C9"/>
    <w:rsid w:val="00612F9E"/>
    <w:rsid w:val="00613074"/>
    <w:rsid w:val="00615D18"/>
    <w:rsid w:val="00616F30"/>
    <w:rsid w:val="00617558"/>
    <w:rsid w:val="00620187"/>
    <w:rsid w:val="0062062A"/>
    <w:rsid w:val="006208CA"/>
    <w:rsid w:val="00620A44"/>
    <w:rsid w:val="00621761"/>
    <w:rsid w:val="00622259"/>
    <w:rsid w:val="00622DC8"/>
    <w:rsid w:val="00623022"/>
    <w:rsid w:val="0062380B"/>
    <w:rsid w:val="00624FA6"/>
    <w:rsid w:val="00626393"/>
    <w:rsid w:val="006272EA"/>
    <w:rsid w:val="00627983"/>
    <w:rsid w:val="00630F15"/>
    <w:rsid w:val="00631710"/>
    <w:rsid w:val="0063186C"/>
    <w:rsid w:val="00631EBB"/>
    <w:rsid w:val="006327E9"/>
    <w:rsid w:val="00632AE8"/>
    <w:rsid w:val="006347BD"/>
    <w:rsid w:val="006361BA"/>
    <w:rsid w:val="00637680"/>
    <w:rsid w:val="006377B6"/>
    <w:rsid w:val="00637CD6"/>
    <w:rsid w:val="0064094B"/>
    <w:rsid w:val="00640E93"/>
    <w:rsid w:val="006417EB"/>
    <w:rsid w:val="00642019"/>
    <w:rsid w:val="006446DD"/>
    <w:rsid w:val="006454F5"/>
    <w:rsid w:val="006466A2"/>
    <w:rsid w:val="00647335"/>
    <w:rsid w:val="00650186"/>
    <w:rsid w:val="00650505"/>
    <w:rsid w:val="00651C42"/>
    <w:rsid w:val="00652D78"/>
    <w:rsid w:val="006533C3"/>
    <w:rsid w:val="006551B8"/>
    <w:rsid w:val="0065586E"/>
    <w:rsid w:val="00656C58"/>
    <w:rsid w:val="006623A5"/>
    <w:rsid w:val="006624D9"/>
    <w:rsid w:val="00662E88"/>
    <w:rsid w:val="00662F93"/>
    <w:rsid w:val="00664377"/>
    <w:rsid w:val="00664C93"/>
    <w:rsid w:val="00665358"/>
    <w:rsid w:val="006653B5"/>
    <w:rsid w:val="006725B1"/>
    <w:rsid w:val="00672C1E"/>
    <w:rsid w:val="00673F4F"/>
    <w:rsid w:val="0067455A"/>
    <w:rsid w:val="00674659"/>
    <w:rsid w:val="00675978"/>
    <w:rsid w:val="00682501"/>
    <w:rsid w:val="00683C3A"/>
    <w:rsid w:val="00684409"/>
    <w:rsid w:val="00684701"/>
    <w:rsid w:val="00684D97"/>
    <w:rsid w:val="0068568A"/>
    <w:rsid w:val="00685E21"/>
    <w:rsid w:val="006860EE"/>
    <w:rsid w:val="00686A11"/>
    <w:rsid w:val="006876B6"/>
    <w:rsid w:val="0068791F"/>
    <w:rsid w:val="00691A06"/>
    <w:rsid w:val="00692C20"/>
    <w:rsid w:val="00693A8F"/>
    <w:rsid w:val="0069484D"/>
    <w:rsid w:val="00694865"/>
    <w:rsid w:val="00696D89"/>
    <w:rsid w:val="00697683"/>
    <w:rsid w:val="006A0767"/>
    <w:rsid w:val="006A0B86"/>
    <w:rsid w:val="006A0C43"/>
    <w:rsid w:val="006A5279"/>
    <w:rsid w:val="006A76C2"/>
    <w:rsid w:val="006B0734"/>
    <w:rsid w:val="006B18A6"/>
    <w:rsid w:val="006B68D8"/>
    <w:rsid w:val="006B6D83"/>
    <w:rsid w:val="006C06AB"/>
    <w:rsid w:val="006C1856"/>
    <w:rsid w:val="006C433B"/>
    <w:rsid w:val="006C4DEE"/>
    <w:rsid w:val="006C4F22"/>
    <w:rsid w:val="006C5683"/>
    <w:rsid w:val="006D0CC1"/>
    <w:rsid w:val="006D0E98"/>
    <w:rsid w:val="006D0FB6"/>
    <w:rsid w:val="006D1F16"/>
    <w:rsid w:val="006D509F"/>
    <w:rsid w:val="006D5614"/>
    <w:rsid w:val="006D75CD"/>
    <w:rsid w:val="006E605B"/>
    <w:rsid w:val="006E720C"/>
    <w:rsid w:val="006E7327"/>
    <w:rsid w:val="006E7560"/>
    <w:rsid w:val="006E7608"/>
    <w:rsid w:val="006E7A7E"/>
    <w:rsid w:val="006F1016"/>
    <w:rsid w:val="006F1498"/>
    <w:rsid w:val="006F19E3"/>
    <w:rsid w:val="006F1E66"/>
    <w:rsid w:val="006F4689"/>
    <w:rsid w:val="006F4798"/>
    <w:rsid w:val="006F51A5"/>
    <w:rsid w:val="007015FF"/>
    <w:rsid w:val="00701D85"/>
    <w:rsid w:val="00701E18"/>
    <w:rsid w:val="00706916"/>
    <w:rsid w:val="00707BBD"/>
    <w:rsid w:val="00710C7E"/>
    <w:rsid w:val="00710CDE"/>
    <w:rsid w:val="00710E92"/>
    <w:rsid w:val="00712FD8"/>
    <w:rsid w:val="0071547D"/>
    <w:rsid w:val="007176C3"/>
    <w:rsid w:val="00717796"/>
    <w:rsid w:val="00722FCE"/>
    <w:rsid w:val="0072385C"/>
    <w:rsid w:val="00725484"/>
    <w:rsid w:val="0072548D"/>
    <w:rsid w:val="00725C13"/>
    <w:rsid w:val="00726171"/>
    <w:rsid w:val="00731B99"/>
    <w:rsid w:val="007322AF"/>
    <w:rsid w:val="00733D46"/>
    <w:rsid w:val="00733F4B"/>
    <w:rsid w:val="00734630"/>
    <w:rsid w:val="00735A46"/>
    <w:rsid w:val="00736A78"/>
    <w:rsid w:val="00736CCD"/>
    <w:rsid w:val="007374B9"/>
    <w:rsid w:val="00740A8F"/>
    <w:rsid w:val="00741C2E"/>
    <w:rsid w:val="00742876"/>
    <w:rsid w:val="00743675"/>
    <w:rsid w:val="00746937"/>
    <w:rsid w:val="00746C42"/>
    <w:rsid w:val="0074763E"/>
    <w:rsid w:val="00747A24"/>
    <w:rsid w:val="00750938"/>
    <w:rsid w:val="00751FC2"/>
    <w:rsid w:val="0076065B"/>
    <w:rsid w:val="007606C8"/>
    <w:rsid w:val="007607E8"/>
    <w:rsid w:val="007608FF"/>
    <w:rsid w:val="00760BD6"/>
    <w:rsid w:val="007613CD"/>
    <w:rsid w:val="007626D9"/>
    <w:rsid w:val="0076545A"/>
    <w:rsid w:val="00766A3F"/>
    <w:rsid w:val="00771ACE"/>
    <w:rsid w:val="00772942"/>
    <w:rsid w:val="00774F15"/>
    <w:rsid w:val="00775E14"/>
    <w:rsid w:val="00775EF4"/>
    <w:rsid w:val="00780130"/>
    <w:rsid w:val="00781CF5"/>
    <w:rsid w:val="00782B8C"/>
    <w:rsid w:val="00783437"/>
    <w:rsid w:val="00784486"/>
    <w:rsid w:val="0078658B"/>
    <w:rsid w:val="00786CDE"/>
    <w:rsid w:val="00787EDB"/>
    <w:rsid w:val="00790384"/>
    <w:rsid w:val="0079113B"/>
    <w:rsid w:val="007922C1"/>
    <w:rsid w:val="0079237A"/>
    <w:rsid w:val="00794088"/>
    <w:rsid w:val="00794E3F"/>
    <w:rsid w:val="00795A1D"/>
    <w:rsid w:val="00797AA8"/>
    <w:rsid w:val="007A0992"/>
    <w:rsid w:val="007A0FB2"/>
    <w:rsid w:val="007A413E"/>
    <w:rsid w:val="007A46CD"/>
    <w:rsid w:val="007A4F58"/>
    <w:rsid w:val="007A6725"/>
    <w:rsid w:val="007A731E"/>
    <w:rsid w:val="007A7ADD"/>
    <w:rsid w:val="007A7F2C"/>
    <w:rsid w:val="007B002D"/>
    <w:rsid w:val="007B216F"/>
    <w:rsid w:val="007B2499"/>
    <w:rsid w:val="007B2875"/>
    <w:rsid w:val="007B2962"/>
    <w:rsid w:val="007B42B2"/>
    <w:rsid w:val="007B4476"/>
    <w:rsid w:val="007C00DA"/>
    <w:rsid w:val="007C0E16"/>
    <w:rsid w:val="007C110B"/>
    <w:rsid w:val="007C20AE"/>
    <w:rsid w:val="007C21F6"/>
    <w:rsid w:val="007C39B0"/>
    <w:rsid w:val="007C39C7"/>
    <w:rsid w:val="007C4E55"/>
    <w:rsid w:val="007C7488"/>
    <w:rsid w:val="007C7FB5"/>
    <w:rsid w:val="007D197E"/>
    <w:rsid w:val="007D3228"/>
    <w:rsid w:val="007D3EEE"/>
    <w:rsid w:val="007D441F"/>
    <w:rsid w:val="007D54ED"/>
    <w:rsid w:val="007D7647"/>
    <w:rsid w:val="007D7C47"/>
    <w:rsid w:val="007D7F53"/>
    <w:rsid w:val="007E12FB"/>
    <w:rsid w:val="007E1A43"/>
    <w:rsid w:val="007E2527"/>
    <w:rsid w:val="007E2A87"/>
    <w:rsid w:val="007E3843"/>
    <w:rsid w:val="007E3C0E"/>
    <w:rsid w:val="007E572E"/>
    <w:rsid w:val="007E6EF7"/>
    <w:rsid w:val="007E718E"/>
    <w:rsid w:val="007F0F88"/>
    <w:rsid w:val="007F3115"/>
    <w:rsid w:val="00802FDC"/>
    <w:rsid w:val="008030C8"/>
    <w:rsid w:val="00803C5E"/>
    <w:rsid w:val="0080471C"/>
    <w:rsid w:val="00804ACD"/>
    <w:rsid w:val="008051D4"/>
    <w:rsid w:val="0080771F"/>
    <w:rsid w:val="008115C5"/>
    <w:rsid w:val="00811F03"/>
    <w:rsid w:val="00812C70"/>
    <w:rsid w:val="0081418A"/>
    <w:rsid w:val="008149B0"/>
    <w:rsid w:val="008177D7"/>
    <w:rsid w:val="00822D9F"/>
    <w:rsid w:val="00822DB7"/>
    <w:rsid w:val="00823FDB"/>
    <w:rsid w:val="00825F0D"/>
    <w:rsid w:val="00826203"/>
    <w:rsid w:val="00826C2B"/>
    <w:rsid w:val="008272A5"/>
    <w:rsid w:val="008277A6"/>
    <w:rsid w:val="008303B2"/>
    <w:rsid w:val="008318FC"/>
    <w:rsid w:val="00832598"/>
    <w:rsid w:val="00833183"/>
    <w:rsid w:val="008359AF"/>
    <w:rsid w:val="008365DC"/>
    <w:rsid w:val="00841062"/>
    <w:rsid w:val="008423A3"/>
    <w:rsid w:val="008450F9"/>
    <w:rsid w:val="00845A65"/>
    <w:rsid w:val="00846D9D"/>
    <w:rsid w:val="0084773E"/>
    <w:rsid w:val="00850FAC"/>
    <w:rsid w:val="00851156"/>
    <w:rsid w:val="0085211A"/>
    <w:rsid w:val="008524D8"/>
    <w:rsid w:val="008534F1"/>
    <w:rsid w:val="0085503A"/>
    <w:rsid w:val="00856C0B"/>
    <w:rsid w:val="00857196"/>
    <w:rsid w:val="0086142A"/>
    <w:rsid w:val="00861D88"/>
    <w:rsid w:val="00862742"/>
    <w:rsid w:val="00862D16"/>
    <w:rsid w:val="008639E1"/>
    <w:rsid w:val="0086501B"/>
    <w:rsid w:val="00865F30"/>
    <w:rsid w:val="008669FA"/>
    <w:rsid w:val="0087362B"/>
    <w:rsid w:val="00874BBE"/>
    <w:rsid w:val="00876360"/>
    <w:rsid w:val="00876FA4"/>
    <w:rsid w:val="008772DB"/>
    <w:rsid w:val="00880168"/>
    <w:rsid w:val="00880EBC"/>
    <w:rsid w:val="008819AA"/>
    <w:rsid w:val="008826EA"/>
    <w:rsid w:val="00882D3C"/>
    <w:rsid w:val="00882E96"/>
    <w:rsid w:val="00882F64"/>
    <w:rsid w:val="008847ED"/>
    <w:rsid w:val="0088710B"/>
    <w:rsid w:val="00887D24"/>
    <w:rsid w:val="00887D63"/>
    <w:rsid w:val="008901D1"/>
    <w:rsid w:val="00892D3B"/>
    <w:rsid w:val="00892D76"/>
    <w:rsid w:val="0089431C"/>
    <w:rsid w:val="00895154"/>
    <w:rsid w:val="0089516E"/>
    <w:rsid w:val="00897EDC"/>
    <w:rsid w:val="008A17EB"/>
    <w:rsid w:val="008A1889"/>
    <w:rsid w:val="008A20C6"/>
    <w:rsid w:val="008A2F12"/>
    <w:rsid w:val="008A4D9B"/>
    <w:rsid w:val="008A5134"/>
    <w:rsid w:val="008A7034"/>
    <w:rsid w:val="008A70A0"/>
    <w:rsid w:val="008B0DCF"/>
    <w:rsid w:val="008B2F38"/>
    <w:rsid w:val="008B5CD6"/>
    <w:rsid w:val="008B6CCD"/>
    <w:rsid w:val="008C0FA4"/>
    <w:rsid w:val="008C1351"/>
    <w:rsid w:val="008C241F"/>
    <w:rsid w:val="008C2816"/>
    <w:rsid w:val="008C301A"/>
    <w:rsid w:val="008C33C2"/>
    <w:rsid w:val="008C5774"/>
    <w:rsid w:val="008C579E"/>
    <w:rsid w:val="008C5EE5"/>
    <w:rsid w:val="008D0A24"/>
    <w:rsid w:val="008D0FCF"/>
    <w:rsid w:val="008D1BB7"/>
    <w:rsid w:val="008D1F04"/>
    <w:rsid w:val="008D2158"/>
    <w:rsid w:val="008D3769"/>
    <w:rsid w:val="008D37F6"/>
    <w:rsid w:val="008D3C06"/>
    <w:rsid w:val="008D5B54"/>
    <w:rsid w:val="008D6266"/>
    <w:rsid w:val="008D7983"/>
    <w:rsid w:val="008E04CD"/>
    <w:rsid w:val="008E0B84"/>
    <w:rsid w:val="008E218B"/>
    <w:rsid w:val="008E72DA"/>
    <w:rsid w:val="008F09A9"/>
    <w:rsid w:val="008F0DA0"/>
    <w:rsid w:val="008F42D3"/>
    <w:rsid w:val="008F71D7"/>
    <w:rsid w:val="008F7D4F"/>
    <w:rsid w:val="00900963"/>
    <w:rsid w:val="0090492C"/>
    <w:rsid w:val="00905325"/>
    <w:rsid w:val="009121FF"/>
    <w:rsid w:val="009129DC"/>
    <w:rsid w:val="00912AD2"/>
    <w:rsid w:val="00913148"/>
    <w:rsid w:val="00913E1C"/>
    <w:rsid w:val="0091697B"/>
    <w:rsid w:val="009208D8"/>
    <w:rsid w:val="00921185"/>
    <w:rsid w:val="00922DBD"/>
    <w:rsid w:val="0092387F"/>
    <w:rsid w:val="00924446"/>
    <w:rsid w:val="009247ED"/>
    <w:rsid w:val="00925F3A"/>
    <w:rsid w:val="00926505"/>
    <w:rsid w:val="009265C0"/>
    <w:rsid w:val="00926C69"/>
    <w:rsid w:val="00926F0E"/>
    <w:rsid w:val="009273B4"/>
    <w:rsid w:val="00927559"/>
    <w:rsid w:val="0092797D"/>
    <w:rsid w:val="009317BB"/>
    <w:rsid w:val="00933391"/>
    <w:rsid w:val="00933D7A"/>
    <w:rsid w:val="00935573"/>
    <w:rsid w:val="009356A2"/>
    <w:rsid w:val="0094107F"/>
    <w:rsid w:val="00941954"/>
    <w:rsid w:val="0094279B"/>
    <w:rsid w:val="00942A75"/>
    <w:rsid w:val="00944047"/>
    <w:rsid w:val="009469BE"/>
    <w:rsid w:val="00946D09"/>
    <w:rsid w:val="00946F2F"/>
    <w:rsid w:val="009471BC"/>
    <w:rsid w:val="0094797C"/>
    <w:rsid w:val="00947DC2"/>
    <w:rsid w:val="00947DD9"/>
    <w:rsid w:val="00950B5F"/>
    <w:rsid w:val="00951392"/>
    <w:rsid w:val="00951FDE"/>
    <w:rsid w:val="009521C8"/>
    <w:rsid w:val="00954773"/>
    <w:rsid w:val="00954FC6"/>
    <w:rsid w:val="009554E6"/>
    <w:rsid w:val="00957FBC"/>
    <w:rsid w:val="00960420"/>
    <w:rsid w:val="00960714"/>
    <w:rsid w:val="0096140E"/>
    <w:rsid w:val="0096255F"/>
    <w:rsid w:val="00965F22"/>
    <w:rsid w:val="00967C6A"/>
    <w:rsid w:val="009700D5"/>
    <w:rsid w:val="009704FB"/>
    <w:rsid w:val="00971D48"/>
    <w:rsid w:val="00972925"/>
    <w:rsid w:val="0097303A"/>
    <w:rsid w:val="0097308D"/>
    <w:rsid w:val="00973B95"/>
    <w:rsid w:val="00973F03"/>
    <w:rsid w:val="009748BB"/>
    <w:rsid w:val="0097527E"/>
    <w:rsid w:val="00975F35"/>
    <w:rsid w:val="009777D6"/>
    <w:rsid w:val="009803E3"/>
    <w:rsid w:val="009808F7"/>
    <w:rsid w:val="00981C15"/>
    <w:rsid w:val="009832ED"/>
    <w:rsid w:val="00983ED7"/>
    <w:rsid w:val="00985FC1"/>
    <w:rsid w:val="00991785"/>
    <w:rsid w:val="00992DBC"/>
    <w:rsid w:val="00993E9F"/>
    <w:rsid w:val="00994B34"/>
    <w:rsid w:val="00994EF3"/>
    <w:rsid w:val="00997388"/>
    <w:rsid w:val="00997577"/>
    <w:rsid w:val="009A03A4"/>
    <w:rsid w:val="009A13C9"/>
    <w:rsid w:val="009A200B"/>
    <w:rsid w:val="009A29F8"/>
    <w:rsid w:val="009B1FE7"/>
    <w:rsid w:val="009B29AD"/>
    <w:rsid w:val="009B60EF"/>
    <w:rsid w:val="009B6F15"/>
    <w:rsid w:val="009C0D2F"/>
    <w:rsid w:val="009C1303"/>
    <w:rsid w:val="009C1C52"/>
    <w:rsid w:val="009C27EB"/>
    <w:rsid w:val="009C2EA4"/>
    <w:rsid w:val="009C31B5"/>
    <w:rsid w:val="009C426B"/>
    <w:rsid w:val="009C44D8"/>
    <w:rsid w:val="009C4CA6"/>
    <w:rsid w:val="009C4D93"/>
    <w:rsid w:val="009C5036"/>
    <w:rsid w:val="009C7CDB"/>
    <w:rsid w:val="009D1A9A"/>
    <w:rsid w:val="009D1D47"/>
    <w:rsid w:val="009D35B2"/>
    <w:rsid w:val="009D5B96"/>
    <w:rsid w:val="009D7913"/>
    <w:rsid w:val="009D7B56"/>
    <w:rsid w:val="009E1A09"/>
    <w:rsid w:val="009E2E6D"/>
    <w:rsid w:val="009E318C"/>
    <w:rsid w:val="009E39B5"/>
    <w:rsid w:val="009E48CC"/>
    <w:rsid w:val="009E4D2D"/>
    <w:rsid w:val="009E63A4"/>
    <w:rsid w:val="009E7589"/>
    <w:rsid w:val="009E7A81"/>
    <w:rsid w:val="009F0C40"/>
    <w:rsid w:val="009F1E0A"/>
    <w:rsid w:val="009F3981"/>
    <w:rsid w:val="009F4D45"/>
    <w:rsid w:val="009F4D87"/>
    <w:rsid w:val="009F70E9"/>
    <w:rsid w:val="00A00B4A"/>
    <w:rsid w:val="00A03180"/>
    <w:rsid w:val="00A066C3"/>
    <w:rsid w:val="00A0777B"/>
    <w:rsid w:val="00A07C2E"/>
    <w:rsid w:val="00A10251"/>
    <w:rsid w:val="00A13063"/>
    <w:rsid w:val="00A13230"/>
    <w:rsid w:val="00A13762"/>
    <w:rsid w:val="00A13BF9"/>
    <w:rsid w:val="00A13C6D"/>
    <w:rsid w:val="00A15419"/>
    <w:rsid w:val="00A16360"/>
    <w:rsid w:val="00A20075"/>
    <w:rsid w:val="00A21BB3"/>
    <w:rsid w:val="00A25D84"/>
    <w:rsid w:val="00A26182"/>
    <w:rsid w:val="00A26777"/>
    <w:rsid w:val="00A318D1"/>
    <w:rsid w:val="00A31D12"/>
    <w:rsid w:val="00A40C2A"/>
    <w:rsid w:val="00A4337D"/>
    <w:rsid w:val="00A45D4A"/>
    <w:rsid w:val="00A50878"/>
    <w:rsid w:val="00A51787"/>
    <w:rsid w:val="00A51D7A"/>
    <w:rsid w:val="00A536D5"/>
    <w:rsid w:val="00A53A03"/>
    <w:rsid w:val="00A53B34"/>
    <w:rsid w:val="00A569CA"/>
    <w:rsid w:val="00A56ED0"/>
    <w:rsid w:val="00A579D3"/>
    <w:rsid w:val="00A57BBF"/>
    <w:rsid w:val="00A6056D"/>
    <w:rsid w:val="00A61381"/>
    <w:rsid w:val="00A61BED"/>
    <w:rsid w:val="00A65D2D"/>
    <w:rsid w:val="00A66894"/>
    <w:rsid w:val="00A67077"/>
    <w:rsid w:val="00A67200"/>
    <w:rsid w:val="00A6798E"/>
    <w:rsid w:val="00A70A63"/>
    <w:rsid w:val="00A75866"/>
    <w:rsid w:val="00A774F6"/>
    <w:rsid w:val="00A809BC"/>
    <w:rsid w:val="00A80EE0"/>
    <w:rsid w:val="00A81AA5"/>
    <w:rsid w:val="00A8221B"/>
    <w:rsid w:val="00A84AF7"/>
    <w:rsid w:val="00A85694"/>
    <w:rsid w:val="00A8701A"/>
    <w:rsid w:val="00A93BF0"/>
    <w:rsid w:val="00A94C94"/>
    <w:rsid w:val="00A96295"/>
    <w:rsid w:val="00A968AB"/>
    <w:rsid w:val="00A97DD5"/>
    <w:rsid w:val="00AA004B"/>
    <w:rsid w:val="00AA2988"/>
    <w:rsid w:val="00AA2D94"/>
    <w:rsid w:val="00AA3D60"/>
    <w:rsid w:val="00AA3DC8"/>
    <w:rsid w:val="00AA4146"/>
    <w:rsid w:val="00AA463E"/>
    <w:rsid w:val="00AA5EFE"/>
    <w:rsid w:val="00AA675C"/>
    <w:rsid w:val="00AA69EF"/>
    <w:rsid w:val="00AA6C0E"/>
    <w:rsid w:val="00AA7786"/>
    <w:rsid w:val="00AA7A2B"/>
    <w:rsid w:val="00AB14DE"/>
    <w:rsid w:val="00AB1D5F"/>
    <w:rsid w:val="00AB2DA2"/>
    <w:rsid w:val="00AB3915"/>
    <w:rsid w:val="00AB7C10"/>
    <w:rsid w:val="00AC0309"/>
    <w:rsid w:val="00AC0716"/>
    <w:rsid w:val="00AC0E65"/>
    <w:rsid w:val="00AC223B"/>
    <w:rsid w:val="00AC5BEF"/>
    <w:rsid w:val="00AC68BE"/>
    <w:rsid w:val="00AD0028"/>
    <w:rsid w:val="00AD0C55"/>
    <w:rsid w:val="00AD12FC"/>
    <w:rsid w:val="00AD2260"/>
    <w:rsid w:val="00AD3A7E"/>
    <w:rsid w:val="00AD4768"/>
    <w:rsid w:val="00AD5FF0"/>
    <w:rsid w:val="00AD606D"/>
    <w:rsid w:val="00AD6B9B"/>
    <w:rsid w:val="00AD7333"/>
    <w:rsid w:val="00AE111E"/>
    <w:rsid w:val="00AE184A"/>
    <w:rsid w:val="00AE2501"/>
    <w:rsid w:val="00AE2782"/>
    <w:rsid w:val="00AE4E3F"/>
    <w:rsid w:val="00AE4FA9"/>
    <w:rsid w:val="00AE5F4A"/>
    <w:rsid w:val="00AE7C82"/>
    <w:rsid w:val="00AF07E2"/>
    <w:rsid w:val="00AF15F0"/>
    <w:rsid w:val="00AF1D16"/>
    <w:rsid w:val="00AF206D"/>
    <w:rsid w:val="00AF2D7C"/>
    <w:rsid w:val="00AF3015"/>
    <w:rsid w:val="00AF30A5"/>
    <w:rsid w:val="00AF3186"/>
    <w:rsid w:val="00AF52A9"/>
    <w:rsid w:val="00AF5B6E"/>
    <w:rsid w:val="00AF69F0"/>
    <w:rsid w:val="00AF7744"/>
    <w:rsid w:val="00AF7BAC"/>
    <w:rsid w:val="00B01B60"/>
    <w:rsid w:val="00B046C2"/>
    <w:rsid w:val="00B04A89"/>
    <w:rsid w:val="00B057CB"/>
    <w:rsid w:val="00B05993"/>
    <w:rsid w:val="00B06165"/>
    <w:rsid w:val="00B0731B"/>
    <w:rsid w:val="00B07968"/>
    <w:rsid w:val="00B10136"/>
    <w:rsid w:val="00B1407C"/>
    <w:rsid w:val="00B15C07"/>
    <w:rsid w:val="00B20062"/>
    <w:rsid w:val="00B20DFA"/>
    <w:rsid w:val="00B21688"/>
    <w:rsid w:val="00B217E6"/>
    <w:rsid w:val="00B22B48"/>
    <w:rsid w:val="00B23D98"/>
    <w:rsid w:val="00B258D7"/>
    <w:rsid w:val="00B25E4B"/>
    <w:rsid w:val="00B27066"/>
    <w:rsid w:val="00B308CE"/>
    <w:rsid w:val="00B31548"/>
    <w:rsid w:val="00B320DC"/>
    <w:rsid w:val="00B34C7B"/>
    <w:rsid w:val="00B356C5"/>
    <w:rsid w:val="00B35A46"/>
    <w:rsid w:val="00B35A8E"/>
    <w:rsid w:val="00B3632A"/>
    <w:rsid w:val="00B36EA6"/>
    <w:rsid w:val="00B4014F"/>
    <w:rsid w:val="00B42C72"/>
    <w:rsid w:val="00B45635"/>
    <w:rsid w:val="00B469B9"/>
    <w:rsid w:val="00B46C5E"/>
    <w:rsid w:val="00B46CF0"/>
    <w:rsid w:val="00B46FB6"/>
    <w:rsid w:val="00B47461"/>
    <w:rsid w:val="00B47BEB"/>
    <w:rsid w:val="00B514C9"/>
    <w:rsid w:val="00B514DD"/>
    <w:rsid w:val="00B51E74"/>
    <w:rsid w:val="00B52044"/>
    <w:rsid w:val="00B52063"/>
    <w:rsid w:val="00B52A22"/>
    <w:rsid w:val="00B53898"/>
    <w:rsid w:val="00B539A1"/>
    <w:rsid w:val="00B53A32"/>
    <w:rsid w:val="00B53C15"/>
    <w:rsid w:val="00B53D01"/>
    <w:rsid w:val="00B5646A"/>
    <w:rsid w:val="00B5701B"/>
    <w:rsid w:val="00B577FF"/>
    <w:rsid w:val="00B615CC"/>
    <w:rsid w:val="00B6291B"/>
    <w:rsid w:val="00B673BB"/>
    <w:rsid w:val="00B701D9"/>
    <w:rsid w:val="00B7023F"/>
    <w:rsid w:val="00B708FB"/>
    <w:rsid w:val="00B71A45"/>
    <w:rsid w:val="00B7217C"/>
    <w:rsid w:val="00B7388B"/>
    <w:rsid w:val="00B74519"/>
    <w:rsid w:val="00B7630C"/>
    <w:rsid w:val="00B76600"/>
    <w:rsid w:val="00B77630"/>
    <w:rsid w:val="00B81C73"/>
    <w:rsid w:val="00B81F70"/>
    <w:rsid w:val="00B8273C"/>
    <w:rsid w:val="00B85A18"/>
    <w:rsid w:val="00B85DF4"/>
    <w:rsid w:val="00B8774E"/>
    <w:rsid w:val="00B9175C"/>
    <w:rsid w:val="00B91902"/>
    <w:rsid w:val="00B9451F"/>
    <w:rsid w:val="00B954E0"/>
    <w:rsid w:val="00B95A93"/>
    <w:rsid w:val="00B97025"/>
    <w:rsid w:val="00B97752"/>
    <w:rsid w:val="00BA16AE"/>
    <w:rsid w:val="00BA68B2"/>
    <w:rsid w:val="00BA7283"/>
    <w:rsid w:val="00BB0263"/>
    <w:rsid w:val="00BB32F0"/>
    <w:rsid w:val="00BB3665"/>
    <w:rsid w:val="00BB3DE9"/>
    <w:rsid w:val="00BB45DA"/>
    <w:rsid w:val="00BB473F"/>
    <w:rsid w:val="00BB6648"/>
    <w:rsid w:val="00BC05A6"/>
    <w:rsid w:val="00BC10C2"/>
    <w:rsid w:val="00BC1CFB"/>
    <w:rsid w:val="00BC4823"/>
    <w:rsid w:val="00BC4A73"/>
    <w:rsid w:val="00BC5D78"/>
    <w:rsid w:val="00BC7D05"/>
    <w:rsid w:val="00BD10A6"/>
    <w:rsid w:val="00BD14B1"/>
    <w:rsid w:val="00BD1BA8"/>
    <w:rsid w:val="00BD2399"/>
    <w:rsid w:val="00BD2F99"/>
    <w:rsid w:val="00BD3E31"/>
    <w:rsid w:val="00BD437D"/>
    <w:rsid w:val="00BD47CD"/>
    <w:rsid w:val="00BD78DB"/>
    <w:rsid w:val="00BE1B7B"/>
    <w:rsid w:val="00BE3DA1"/>
    <w:rsid w:val="00BE50AA"/>
    <w:rsid w:val="00BE525D"/>
    <w:rsid w:val="00BE603D"/>
    <w:rsid w:val="00BE6107"/>
    <w:rsid w:val="00BE7175"/>
    <w:rsid w:val="00BE7316"/>
    <w:rsid w:val="00BE7C55"/>
    <w:rsid w:val="00BE7E85"/>
    <w:rsid w:val="00BF00E3"/>
    <w:rsid w:val="00BF06A4"/>
    <w:rsid w:val="00BF0C5F"/>
    <w:rsid w:val="00BF1449"/>
    <w:rsid w:val="00BF4EEF"/>
    <w:rsid w:val="00BF55A9"/>
    <w:rsid w:val="00BF7FC5"/>
    <w:rsid w:val="00C015BB"/>
    <w:rsid w:val="00C0203A"/>
    <w:rsid w:val="00C02CF5"/>
    <w:rsid w:val="00C0335F"/>
    <w:rsid w:val="00C045E1"/>
    <w:rsid w:val="00C062B2"/>
    <w:rsid w:val="00C06DD9"/>
    <w:rsid w:val="00C0700E"/>
    <w:rsid w:val="00C10827"/>
    <w:rsid w:val="00C11683"/>
    <w:rsid w:val="00C11964"/>
    <w:rsid w:val="00C140A0"/>
    <w:rsid w:val="00C14277"/>
    <w:rsid w:val="00C1484F"/>
    <w:rsid w:val="00C1778E"/>
    <w:rsid w:val="00C202D1"/>
    <w:rsid w:val="00C22B6A"/>
    <w:rsid w:val="00C236F4"/>
    <w:rsid w:val="00C2390E"/>
    <w:rsid w:val="00C23D5D"/>
    <w:rsid w:val="00C25777"/>
    <w:rsid w:val="00C25A16"/>
    <w:rsid w:val="00C27A9D"/>
    <w:rsid w:val="00C27BC3"/>
    <w:rsid w:val="00C30383"/>
    <w:rsid w:val="00C31A20"/>
    <w:rsid w:val="00C3321C"/>
    <w:rsid w:val="00C336B9"/>
    <w:rsid w:val="00C351EA"/>
    <w:rsid w:val="00C356E8"/>
    <w:rsid w:val="00C379E4"/>
    <w:rsid w:val="00C40BF5"/>
    <w:rsid w:val="00C4569B"/>
    <w:rsid w:val="00C471ED"/>
    <w:rsid w:val="00C5056D"/>
    <w:rsid w:val="00C50F95"/>
    <w:rsid w:val="00C53146"/>
    <w:rsid w:val="00C535BF"/>
    <w:rsid w:val="00C542CB"/>
    <w:rsid w:val="00C54857"/>
    <w:rsid w:val="00C55B77"/>
    <w:rsid w:val="00C56C8A"/>
    <w:rsid w:val="00C6010C"/>
    <w:rsid w:val="00C607C9"/>
    <w:rsid w:val="00C610F9"/>
    <w:rsid w:val="00C6242C"/>
    <w:rsid w:val="00C625B7"/>
    <w:rsid w:val="00C64B15"/>
    <w:rsid w:val="00C6518F"/>
    <w:rsid w:val="00C65823"/>
    <w:rsid w:val="00C678A7"/>
    <w:rsid w:val="00C67F24"/>
    <w:rsid w:val="00C703C0"/>
    <w:rsid w:val="00C72782"/>
    <w:rsid w:val="00C730A2"/>
    <w:rsid w:val="00C73E6F"/>
    <w:rsid w:val="00C75154"/>
    <w:rsid w:val="00C76D9F"/>
    <w:rsid w:val="00C77D01"/>
    <w:rsid w:val="00C77F0D"/>
    <w:rsid w:val="00C81CBF"/>
    <w:rsid w:val="00C81CE8"/>
    <w:rsid w:val="00C82445"/>
    <w:rsid w:val="00C8353B"/>
    <w:rsid w:val="00C83898"/>
    <w:rsid w:val="00C84527"/>
    <w:rsid w:val="00C84B33"/>
    <w:rsid w:val="00C8574C"/>
    <w:rsid w:val="00C867BC"/>
    <w:rsid w:val="00C917B6"/>
    <w:rsid w:val="00C91E6F"/>
    <w:rsid w:val="00C924ED"/>
    <w:rsid w:val="00C92BF1"/>
    <w:rsid w:val="00C933D2"/>
    <w:rsid w:val="00C94E7B"/>
    <w:rsid w:val="00C94FB3"/>
    <w:rsid w:val="00C954D7"/>
    <w:rsid w:val="00C9597D"/>
    <w:rsid w:val="00C9620F"/>
    <w:rsid w:val="00C97424"/>
    <w:rsid w:val="00CA02C6"/>
    <w:rsid w:val="00CA0EB9"/>
    <w:rsid w:val="00CA136E"/>
    <w:rsid w:val="00CA2C2C"/>
    <w:rsid w:val="00CA4EA1"/>
    <w:rsid w:val="00CA587F"/>
    <w:rsid w:val="00CA6F12"/>
    <w:rsid w:val="00CA75DC"/>
    <w:rsid w:val="00CA7800"/>
    <w:rsid w:val="00CA7B9B"/>
    <w:rsid w:val="00CA7D25"/>
    <w:rsid w:val="00CB2A38"/>
    <w:rsid w:val="00CB41DC"/>
    <w:rsid w:val="00CB5D46"/>
    <w:rsid w:val="00CB5E98"/>
    <w:rsid w:val="00CB6330"/>
    <w:rsid w:val="00CB7BC8"/>
    <w:rsid w:val="00CB7D98"/>
    <w:rsid w:val="00CC0523"/>
    <w:rsid w:val="00CC0599"/>
    <w:rsid w:val="00CC0C7A"/>
    <w:rsid w:val="00CC30B0"/>
    <w:rsid w:val="00CC39D2"/>
    <w:rsid w:val="00CD10F5"/>
    <w:rsid w:val="00CD4346"/>
    <w:rsid w:val="00CD4FAC"/>
    <w:rsid w:val="00CD5DD3"/>
    <w:rsid w:val="00CD6332"/>
    <w:rsid w:val="00CD647D"/>
    <w:rsid w:val="00CD67BD"/>
    <w:rsid w:val="00CD70EB"/>
    <w:rsid w:val="00CD719F"/>
    <w:rsid w:val="00CE19AC"/>
    <w:rsid w:val="00CE2184"/>
    <w:rsid w:val="00CE4068"/>
    <w:rsid w:val="00CE4B72"/>
    <w:rsid w:val="00CE5938"/>
    <w:rsid w:val="00CE59DB"/>
    <w:rsid w:val="00CE6A89"/>
    <w:rsid w:val="00CE7C78"/>
    <w:rsid w:val="00CE7F33"/>
    <w:rsid w:val="00CF3448"/>
    <w:rsid w:val="00CF3A2B"/>
    <w:rsid w:val="00CF447E"/>
    <w:rsid w:val="00CF549A"/>
    <w:rsid w:val="00CF6325"/>
    <w:rsid w:val="00D015C2"/>
    <w:rsid w:val="00D04D31"/>
    <w:rsid w:val="00D06875"/>
    <w:rsid w:val="00D06A87"/>
    <w:rsid w:val="00D077B1"/>
    <w:rsid w:val="00D1064A"/>
    <w:rsid w:val="00D122BE"/>
    <w:rsid w:val="00D12FE4"/>
    <w:rsid w:val="00D15144"/>
    <w:rsid w:val="00D1530C"/>
    <w:rsid w:val="00D15B1E"/>
    <w:rsid w:val="00D15C97"/>
    <w:rsid w:val="00D1613E"/>
    <w:rsid w:val="00D165D2"/>
    <w:rsid w:val="00D20C24"/>
    <w:rsid w:val="00D22CEB"/>
    <w:rsid w:val="00D250CE"/>
    <w:rsid w:val="00D253BF"/>
    <w:rsid w:val="00D261BE"/>
    <w:rsid w:val="00D2628A"/>
    <w:rsid w:val="00D26B4C"/>
    <w:rsid w:val="00D2754F"/>
    <w:rsid w:val="00D27634"/>
    <w:rsid w:val="00D30C77"/>
    <w:rsid w:val="00D31325"/>
    <w:rsid w:val="00D31BC4"/>
    <w:rsid w:val="00D324F3"/>
    <w:rsid w:val="00D3381D"/>
    <w:rsid w:val="00D3397C"/>
    <w:rsid w:val="00D349D1"/>
    <w:rsid w:val="00D34E70"/>
    <w:rsid w:val="00D35A55"/>
    <w:rsid w:val="00D363E8"/>
    <w:rsid w:val="00D36FC3"/>
    <w:rsid w:val="00D37866"/>
    <w:rsid w:val="00D41486"/>
    <w:rsid w:val="00D4173D"/>
    <w:rsid w:val="00D42CA7"/>
    <w:rsid w:val="00D45022"/>
    <w:rsid w:val="00D4713A"/>
    <w:rsid w:val="00D50089"/>
    <w:rsid w:val="00D5097B"/>
    <w:rsid w:val="00D52344"/>
    <w:rsid w:val="00D525A4"/>
    <w:rsid w:val="00D53566"/>
    <w:rsid w:val="00D53A34"/>
    <w:rsid w:val="00D54568"/>
    <w:rsid w:val="00D55609"/>
    <w:rsid w:val="00D60142"/>
    <w:rsid w:val="00D620D5"/>
    <w:rsid w:val="00D62F95"/>
    <w:rsid w:val="00D635CE"/>
    <w:rsid w:val="00D63605"/>
    <w:rsid w:val="00D658FE"/>
    <w:rsid w:val="00D6750E"/>
    <w:rsid w:val="00D67709"/>
    <w:rsid w:val="00D7092D"/>
    <w:rsid w:val="00D70FA2"/>
    <w:rsid w:val="00D71501"/>
    <w:rsid w:val="00D726B0"/>
    <w:rsid w:val="00D734DB"/>
    <w:rsid w:val="00D73BA0"/>
    <w:rsid w:val="00D74BA7"/>
    <w:rsid w:val="00D74BBD"/>
    <w:rsid w:val="00D74E23"/>
    <w:rsid w:val="00D80A98"/>
    <w:rsid w:val="00D8769C"/>
    <w:rsid w:val="00D87965"/>
    <w:rsid w:val="00D90804"/>
    <w:rsid w:val="00D90F5D"/>
    <w:rsid w:val="00D9119A"/>
    <w:rsid w:val="00D91EE3"/>
    <w:rsid w:val="00D93A95"/>
    <w:rsid w:val="00D96168"/>
    <w:rsid w:val="00D96776"/>
    <w:rsid w:val="00D96ADC"/>
    <w:rsid w:val="00D970D4"/>
    <w:rsid w:val="00DA0B1F"/>
    <w:rsid w:val="00DA0B54"/>
    <w:rsid w:val="00DA0F10"/>
    <w:rsid w:val="00DA1D90"/>
    <w:rsid w:val="00DA1F47"/>
    <w:rsid w:val="00DA39A7"/>
    <w:rsid w:val="00DA423A"/>
    <w:rsid w:val="00DA4D53"/>
    <w:rsid w:val="00DA55DF"/>
    <w:rsid w:val="00DA5F37"/>
    <w:rsid w:val="00DA5F89"/>
    <w:rsid w:val="00DA6586"/>
    <w:rsid w:val="00DA6C89"/>
    <w:rsid w:val="00DA71EA"/>
    <w:rsid w:val="00DB05AE"/>
    <w:rsid w:val="00DB0C7B"/>
    <w:rsid w:val="00DB1865"/>
    <w:rsid w:val="00DB25C4"/>
    <w:rsid w:val="00DB5096"/>
    <w:rsid w:val="00DB51E5"/>
    <w:rsid w:val="00DB56F8"/>
    <w:rsid w:val="00DB7CEB"/>
    <w:rsid w:val="00DC0C92"/>
    <w:rsid w:val="00DC0EDC"/>
    <w:rsid w:val="00DC25CD"/>
    <w:rsid w:val="00DC287B"/>
    <w:rsid w:val="00DC3562"/>
    <w:rsid w:val="00DC3EFC"/>
    <w:rsid w:val="00DC418C"/>
    <w:rsid w:val="00DC4FF1"/>
    <w:rsid w:val="00DC7563"/>
    <w:rsid w:val="00DD052E"/>
    <w:rsid w:val="00DD097D"/>
    <w:rsid w:val="00DD0A4B"/>
    <w:rsid w:val="00DD1685"/>
    <w:rsid w:val="00DD2117"/>
    <w:rsid w:val="00DD269D"/>
    <w:rsid w:val="00DD386D"/>
    <w:rsid w:val="00DD44B9"/>
    <w:rsid w:val="00DD5540"/>
    <w:rsid w:val="00DD5675"/>
    <w:rsid w:val="00DD7C82"/>
    <w:rsid w:val="00DE1518"/>
    <w:rsid w:val="00DE2088"/>
    <w:rsid w:val="00DE232C"/>
    <w:rsid w:val="00DE2A44"/>
    <w:rsid w:val="00DE537D"/>
    <w:rsid w:val="00DE6A97"/>
    <w:rsid w:val="00DE6CD1"/>
    <w:rsid w:val="00DE74FE"/>
    <w:rsid w:val="00DF07A2"/>
    <w:rsid w:val="00DF1283"/>
    <w:rsid w:val="00DF184E"/>
    <w:rsid w:val="00DF2850"/>
    <w:rsid w:val="00DF6863"/>
    <w:rsid w:val="00DF7D30"/>
    <w:rsid w:val="00E00079"/>
    <w:rsid w:val="00E02F60"/>
    <w:rsid w:val="00E03416"/>
    <w:rsid w:val="00E0396C"/>
    <w:rsid w:val="00E04485"/>
    <w:rsid w:val="00E05F21"/>
    <w:rsid w:val="00E070F1"/>
    <w:rsid w:val="00E072CE"/>
    <w:rsid w:val="00E07BA5"/>
    <w:rsid w:val="00E10A8C"/>
    <w:rsid w:val="00E1102F"/>
    <w:rsid w:val="00E1243B"/>
    <w:rsid w:val="00E12ECB"/>
    <w:rsid w:val="00E15D57"/>
    <w:rsid w:val="00E15EA5"/>
    <w:rsid w:val="00E16A97"/>
    <w:rsid w:val="00E1701D"/>
    <w:rsid w:val="00E205A0"/>
    <w:rsid w:val="00E20E29"/>
    <w:rsid w:val="00E22663"/>
    <w:rsid w:val="00E22D11"/>
    <w:rsid w:val="00E2341F"/>
    <w:rsid w:val="00E23B80"/>
    <w:rsid w:val="00E23F56"/>
    <w:rsid w:val="00E24BDF"/>
    <w:rsid w:val="00E25EDC"/>
    <w:rsid w:val="00E2671B"/>
    <w:rsid w:val="00E26859"/>
    <w:rsid w:val="00E2789D"/>
    <w:rsid w:val="00E31227"/>
    <w:rsid w:val="00E31AA6"/>
    <w:rsid w:val="00E31FE4"/>
    <w:rsid w:val="00E34F9A"/>
    <w:rsid w:val="00E3580E"/>
    <w:rsid w:val="00E3757E"/>
    <w:rsid w:val="00E40304"/>
    <w:rsid w:val="00E40FD0"/>
    <w:rsid w:val="00E4135E"/>
    <w:rsid w:val="00E41BB9"/>
    <w:rsid w:val="00E427C6"/>
    <w:rsid w:val="00E430B6"/>
    <w:rsid w:val="00E4348E"/>
    <w:rsid w:val="00E50A06"/>
    <w:rsid w:val="00E510C9"/>
    <w:rsid w:val="00E53368"/>
    <w:rsid w:val="00E5592A"/>
    <w:rsid w:val="00E55C4A"/>
    <w:rsid w:val="00E6055D"/>
    <w:rsid w:val="00E60AB2"/>
    <w:rsid w:val="00E6212D"/>
    <w:rsid w:val="00E63867"/>
    <w:rsid w:val="00E666BF"/>
    <w:rsid w:val="00E67442"/>
    <w:rsid w:val="00E70072"/>
    <w:rsid w:val="00E70BE7"/>
    <w:rsid w:val="00E74111"/>
    <w:rsid w:val="00E74EE5"/>
    <w:rsid w:val="00E75EA5"/>
    <w:rsid w:val="00E81739"/>
    <w:rsid w:val="00E81D4A"/>
    <w:rsid w:val="00E82BDD"/>
    <w:rsid w:val="00E844CC"/>
    <w:rsid w:val="00E855A5"/>
    <w:rsid w:val="00E85EE9"/>
    <w:rsid w:val="00E904F0"/>
    <w:rsid w:val="00E913E3"/>
    <w:rsid w:val="00E91400"/>
    <w:rsid w:val="00E91A77"/>
    <w:rsid w:val="00E94EA2"/>
    <w:rsid w:val="00E970F4"/>
    <w:rsid w:val="00E973F6"/>
    <w:rsid w:val="00E97DB3"/>
    <w:rsid w:val="00EA1437"/>
    <w:rsid w:val="00EA1C2B"/>
    <w:rsid w:val="00EA1D71"/>
    <w:rsid w:val="00EA2475"/>
    <w:rsid w:val="00EA2849"/>
    <w:rsid w:val="00EA361A"/>
    <w:rsid w:val="00EA3F0B"/>
    <w:rsid w:val="00EA4674"/>
    <w:rsid w:val="00EA632D"/>
    <w:rsid w:val="00EA7234"/>
    <w:rsid w:val="00EB0164"/>
    <w:rsid w:val="00EB0CB4"/>
    <w:rsid w:val="00EB1FF2"/>
    <w:rsid w:val="00EB32BB"/>
    <w:rsid w:val="00EB362B"/>
    <w:rsid w:val="00EB589C"/>
    <w:rsid w:val="00EC1132"/>
    <w:rsid w:val="00EC1893"/>
    <w:rsid w:val="00EC1F2B"/>
    <w:rsid w:val="00EC42BF"/>
    <w:rsid w:val="00EC4501"/>
    <w:rsid w:val="00EC470D"/>
    <w:rsid w:val="00EC5068"/>
    <w:rsid w:val="00EC647D"/>
    <w:rsid w:val="00EC7380"/>
    <w:rsid w:val="00EC7CDF"/>
    <w:rsid w:val="00ED0E84"/>
    <w:rsid w:val="00ED2570"/>
    <w:rsid w:val="00ED4721"/>
    <w:rsid w:val="00ED4A41"/>
    <w:rsid w:val="00ED4E22"/>
    <w:rsid w:val="00ED6C9B"/>
    <w:rsid w:val="00ED735D"/>
    <w:rsid w:val="00ED7D4B"/>
    <w:rsid w:val="00EE0E07"/>
    <w:rsid w:val="00EE1190"/>
    <w:rsid w:val="00EE2334"/>
    <w:rsid w:val="00EE2569"/>
    <w:rsid w:val="00EE4519"/>
    <w:rsid w:val="00EE5CD9"/>
    <w:rsid w:val="00EE6482"/>
    <w:rsid w:val="00EE6C3B"/>
    <w:rsid w:val="00EE7A76"/>
    <w:rsid w:val="00EF0793"/>
    <w:rsid w:val="00EF0CE5"/>
    <w:rsid w:val="00EF1B06"/>
    <w:rsid w:val="00EF385D"/>
    <w:rsid w:val="00EF40A4"/>
    <w:rsid w:val="00EF6CC8"/>
    <w:rsid w:val="00EF789C"/>
    <w:rsid w:val="00F00302"/>
    <w:rsid w:val="00F007A0"/>
    <w:rsid w:val="00F0322A"/>
    <w:rsid w:val="00F03919"/>
    <w:rsid w:val="00F1043A"/>
    <w:rsid w:val="00F10E14"/>
    <w:rsid w:val="00F1113C"/>
    <w:rsid w:val="00F1132A"/>
    <w:rsid w:val="00F1175C"/>
    <w:rsid w:val="00F14070"/>
    <w:rsid w:val="00F14A61"/>
    <w:rsid w:val="00F14EC4"/>
    <w:rsid w:val="00F17AE5"/>
    <w:rsid w:val="00F17B9C"/>
    <w:rsid w:val="00F20A95"/>
    <w:rsid w:val="00F20C4C"/>
    <w:rsid w:val="00F20FAB"/>
    <w:rsid w:val="00F212C1"/>
    <w:rsid w:val="00F219F2"/>
    <w:rsid w:val="00F23793"/>
    <w:rsid w:val="00F23F67"/>
    <w:rsid w:val="00F269BC"/>
    <w:rsid w:val="00F26A9A"/>
    <w:rsid w:val="00F27960"/>
    <w:rsid w:val="00F306DA"/>
    <w:rsid w:val="00F32A61"/>
    <w:rsid w:val="00F352CF"/>
    <w:rsid w:val="00F35DBC"/>
    <w:rsid w:val="00F3662E"/>
    <w:rsid w:val="00F42F29"/>
    <w:rsid w:val="00F4356A"/>
    <w:rsid w:val="00F4413D"/>
    <w:rsid w:val="00F450E7"/>
    <w:rsid w:val="00F45F1C"/>
    <w:rsid w:val="00F465DD"/>
    <w:rsid w:val="00F46834"/>
    <w:rsid w:val="00F47F8E"/>
    <w:rsid w:val="00F504AF"/>
    <w:rsid w:val="00F50C02"/>
    <w:rsid w:val="00F50CF1"/>
    <w:rsid w:val="00F511D1"/>
    <w:rsid w:val="00F5129D"/>
    <w:rsid w:val="00F51FCB"/>
    <w:rsid w:val="00F523E4"/>
    <w:rsid w:val="00F527CD"/>
    <w:rsid w:val="00F535CA"/>
    <w:rsid w:val="00F5506B"/>
    <w:rsid w:val="00F56EEF"/>
    <w:rsid w:val="00F57816"/>
    <w:rsid w:val="00F57A16"/>
    <w:rsid w:val="00F61549"/>
    <w:rsid w:val="00F61A80"/>
    <w:rsid w:val="00F62E4B"/>
    <w:rsid w:val="00F647E6"/>
    <w:rsid w:val="00F6631F"/>
    <w:rsid w:val="00F67974"/>
    <w:rsid w:val="00F722B7"/>
    <w:rsid w:val="00F726D8"/>
    <w:rsid w:val="00F73223"/>
    <w:rsid w:val="00F73FD6"/>
    <w:rsid w:val="00F751E8"/>
    <w:rsid w:val="00F770DC"/>
    <w:rsid w:val="00F770FD"/>
    <w:rsid w:val="00F77B56"/>
    <w:rsid w:val="00F80207"/>
    <w:rsid w:val="00F80510"/>
    <w:rsid w:val="00F81314"/>
    <w:rsid w:val="00F82149"/>
    <w:rsid w:val="00F841ED"/>
    <w:rsid w:val="00F847DE"/>
    <w:rsid w:val="00F92070"/>
    <w:rsid w:val="00F92657"/>
    <w:rsid w:val="00F92BF2"/>
    <w:rsid w:val="00F92CC4"/>
    <w:rsid w:val="00F93B70"/>
    <w:rsid w:val="00F940B1"/>
    <w:rsid w:val="00F94961"/>
    <w:rsid w:val="00F94F85"/>
    <w:rsid w:val="00F94FDB"/>
    <w:rsid w:val="00F95729"/>
    <w:rsid w:val="00F95CEC"/>
    <w:rsid w:val="00F962B5"/>
    <w:rsid w:val="00F97E30"/>
    <w:rsid w:val="00FA22E9"/>
    <w:rsid w:val="00FA4B61"/>
    <w:rsid w:val="00FA5931"/>
    <w:rsid w:val="00FA5CC1"/>
    <w:rsid w:val="00FA6ACC"/>
    <w:rsid w:val="00FA7677"/>
    <w:rsid w:val="00FA78AE"/>
    <w:rsid w:val="00FA78DF"/>
    <w:rsid w:val="00FB3016"/>
    <w:rsid w:val="00FB3A3F"/>
    <w:rsid w:val="00FB3EBD"/>
    <w:rsid w:val="00FB44B2"/>
    <w:rsid w:val="00FB71C1"/>
    <w:rsid w:val="00FB7AFE"/>
    <w:rsid w:val="00FC02E3"/>
    <w:rsid w:val="00FC1065"/>
    <w:rsid w:val="00FC177F"/>
    <w:rsid w:val="00FC17F0"/>
    <w:rsid w:val="00FC2ED7"/>
    <w:rsid w:val="00FC5692"/>
    <w:rsid w:val="00FC7790"/>
    <w:rsid w:val="00FC7E97"/>
    <w:rsid w:val="00FD00B7"/>
    <w:rsid w:val="00FD0418"/>
    <w:rsid w:val="00FD096E"/>
    <w:rsid w:val="00FD160A"/>
    <w:rsid w:val="00FD29A2"/>
    <w:rsid w:val="00FD2BFB"/>
    <w:rsid w:val="00FD32A2"/>
    <w:rsid w:val="00FD60CA"/>
    <w:rsid w:val="00FE004A"/>
    <w:rsid w:val="00FE05ED"/>
    <w:rsid w:val="00FE152B"/>
    <w:rsid w:val="00FE17FD"/>
    <w:rsid w:val="00FE3169"/>
    <w:rsid w:val="00FE4A41"/>
    <w:rsid w:val="00FE4D4A"/>
    <w:rsid w:val="00FE66D5"/>
    <w:rsid w:val="00FE7398"/>
    <w:rsid w:val="00FF01EC"/>
    <w:rsid w:val="00FF1473"/>
    <w:rsid w:val="00FF1D32"/>
    <w:rsid w:val="00FF252A"/>
    <w:rsid w:val="00FF4844"/>
    <w:rsid w:val="00FF617A"/>
    <w:rsid w:val="00FF67BD"/>
    <w:rsid w:val="00FF7985"/>
    <w:rsid w:val="00FF7C83"/>
    <w:rsid w:val="00FF7CBE"/>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5C4F7FE"/>
  <w15:docId w15:val="{7AF57E37-8EBD-4EE4-93D1-7D70E0E92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57BE"/>
    <w:pPr>
      <w:spacing w:before="120" w:after="120" w:line="300" w:lineRule="atLeast"/>
    </w:pPr>
    <w:rPr>
      <w:rFonts w:ascii="Arial" w:eastAsia="Times New Roman" w:hAnsi="Arial"/>
      <w:szCs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Normal"/>
    <w:link w:val="Heading1Char"/>
    <w:uiPriority w:val="1"/>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
    <w:basedOn w:val="Normal"/>
    <w:next w:val="Normal"/>
    <w:link w:val="Heading2Char"/>
    <w:autoRedefine/>
    <w:qFormat/>
    <w:rsid w:val="000B13E2"/>
    <w:pPr>
      <w:numPr>
        <w:ilvl w:val="1"/>
        <w:numId w:val="33"/>
      </w:numPr>
      <w:spacing w:after="0" w:line="360" w:lineRule="auto"/>
      <w:ind w:left="576"/>
      <w:jc w:val="both"/>
      <w:outlineLvl w:val="1"/>
    </w:pPr>
    <w:rPr>
      <w:rFonts w:eastAsia="MS Gothic" w:cstheme="minorHAnsi"/>
      <w:iCs/>
      <w:color w:val="000000" w:themeColor="text1"/>
      <w:szCs w:val="22"/>
    </w:rPr>
  </w:style>
  <w:style w:type="paragraph" w:styleId="Heading3">
    <w:name w:val="heading 3"/>
    <w:aliases w:val="DCUSA H3,level 3,level3,Nadpis 3,3,Section,Annotationen,(Alt+3),(Alt+3)1,(Alt+3)2,(Alt+3)3,(Alt+3)4,(Alt+3)5,(Alt+3)6,(Alt+3)11,(Alt+3)21,(Alt+3)31,(Alt+3)41,(Alt+3)7,(Alt+3)12,(Alt+3)22,(Alt+3)32,(Alt+3)42,(Alt+3)8,(Alt+3)9,(Alt+3)10"/>
    <w:basedOn w:val="Normal"/>
    <w:next w:val="Normal"/>
    <w:link w:val="Heading3Char"/>
    <w:uiPriority w:val="9"/>
    <w:qFormat/>
    <w:rsid w:val="00313E9E"/>
    <w:pPr>
      <w:keepNext/>
      <w:keepLines/>
      <w:spacing w:before="200"/>
      <w:outlineLvl w:val="2"/>
    </w:pPr>
    <w:rPr>
      <w:rFonts w:ascii="Calibri" w:eastAsia="MS Gothic" w:hAnsi="Calibri"/>
      <w:b/>
      <w:bCs/>
      <w:color w:val="4F81BD"/>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
    <w:qFormat/>
    <w:rsid w:val="00A774F6"/>
    <w:pPr>
      <w:spacing w:before="240" w:after="0"/>
      <w:outlineLvl w:val="3"/>
    </w:pPr>
    <w:rPr>
      <w:rFonts w:cs="Arial"/>
      <w:b/>
      <w:bCs/>
      <w:color w:val="008576"/>
      <w:sz w:val="24"/>
      <w:szCs w:val="28"/>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autoRedefine/>
    <w:uiPriority w:val="9"/>
    <w:qFormat/>
    <w:rsid w:val="008C0FA4"/>
    <w:pPr>
      <w:keepLines/>
      <w:outlineLvl w:val="4"/>
    </w:pPr>
    <w:rPr>
      <w:b/>
      <w:i/>
      <w:sz w:val="22"/>
      <w:szCs w:val="28"/>
      <w:u w:val="single"/>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
    <w:qFormat/>
    <w:rsid w:val="00313E9E"/>
    <w:pPr>
      <w:keepNext/>
      <w:keepLines/>
      <w:spacing w:before="200"/>
      <w:outlineLvl w:val="5"/>
    </w:pPr>
    <w:rPr>
      <w:rFonts w:ascii="Calibri" w:eastAsia="MS Gothic" w:hAnsi="Calibri"/>
      <w:i/>
      <w:iCs/>
      <w:color w:val="24406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
    <w:qFormat/>
    <w:rsid w:val="00313E9E"/>
    <w:pPr>
      <w:keepNext/>
      <w:keepLines/>
      <w:spacing w:before="200"/>
      <w:outlineLvl w:val="6"/>
    </w:pPr>
    <w:rPr>
      <w:rFonts w:ascii="Calibri" w:eastAsia="MS Gothic" w:hAnsi="Calibri"/>
      <w:i/>
      <w:iCs/>
      <w:color w:val="404040"/>
    </w:rPr>
  </w:style>
  <w:style w:type="paragraph" w:styleId="Heading8">
    <w:name w:val="heading 8"/>
    <w:aliases w:val="level2(a)"/>
    <w:basedOn w:val="Normal"/>
    <w:next w:val="Normal"/>
    <w:link w:val="Heading8Char"/>
    <w:uiPriority w:val="9"/>
    <w:qFormat/>
    <w:rsid w:val="00313E9E"/>
    <w:pPr>
      <w:keepNext/>
      <w:keepLines/>
      <w:spacing w:before="200"/>
      <w:outlineLvl w:val="7"/>
    </w:pPr>
    <w:rPr>
      <w:rFonts w:ascii="Calibri" w:eastAsia="MS Gothic" w:hAnsi="Calibri"/>
      <w:color w:val="363636"/>
      <w:szCs w:val="20"/>
    </w:rPr>
  </w:style>
  <w:style w:type="paragraph" w:styleId="Heading9">
    <w:name w:val="heading 9"/>
    <w:aliases w:val="App Heading,level3(i)"/>
    <w:basedOn w:val="Normal"/>
    <w:next w:val="Normal"/>
    <w:link w:val="Heading9Char"/>
    <w:uiPriority w:val="9"/>
    <w:qFormat/>
    <w:rsid w:val="00313E9E"/>
    <w:pPr>
      <w:keepNext/>
      <w:keepLines/>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link w:val="Heading01Char"/>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491B33"/>
    <w:pPr>
      <w:tabs>
        <w:tab w:val="center" w:pos="4320"/>
        <w:tab w:val="right" w:pos="8640"/>
      </w:tabs>
      <w:spacing w:line="240" w:lineRule="auto"/>
      <w:ind w:left="113" w:hanging="113"/>
    </w:pPr>
    <w:rPr>
      <w:sz w:val="18"/>
    </w:rPr>
  </w:style>
  <w:style w:type="character" w:customStyle="1" w:styleId="FooterChar">
    <w:name w:val="Footer Char"/>
    <w:basedOn w:val="DefaultParagraphFont"/>
    <w:link w:val="Footer"/>
    <w:rsid w:val="00491B33"/>
    <w:rPr>
      <w:rFonts w:ascii="Arial" w:eastAsia="Times New Roman" w:hAnsi="Arial"/>
      <w:sz w:val="18"/>
      <w:szCs w:val="24"/>
    </w:rPr>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0B13E2"/>
    <w:rPr>
      <w:rFonts w:ascii="Arial" w:eastAsia="MS Gothic" w:hAnsi="Arial" w:cstheme="minorHAnsi"/>
      <w:iCs/>
      <w:color w:val="000000" w:themeColor="text1"/>
      <w:szCs w:val="22"/>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link w:val="Heading4"/>
    <w:uiPriority w:val="9"/>
    <w:rsid w:val="00A774F6"/>
    <w:rPr>
      <w:rFonts w:ascii="Arial" w:eastAsia="Times New Roman" w:hAnsi="Arial" w:cs="Arial"/>
      <w:b/>
      <w:bCs/>
      <w:color w:val="008576"/>
      <w:sz w:val="24"/>
      <w:szCs w:val="28"/>
    </w:rPr>
  </w:style>
  <w:style w:type="character" w:customStyle="1" w:styleId="Heading8Char">
    <w:name w:val="Heading 8 Char"/>
    <w:aliases w:val="level2(a)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num" w:pos="360"/>
      </w:tabs>
    </w:pPr>
    <w:rPr>
      <w:color w:val="00857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link w:val="Heading3"/>
    <w:rsid w:val="00313E9E"/>
    <w:rPr>
      <w:rFonts w:ascii="Calibri" w:eastAsia="MS Gothic" w:hAnsi="Calibri"/>
      <w:b/>
      <w:bCs/>
      <w:color w:val="4F81BD"/>
      <w:szCs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link w:val="Heading5"/>
    <w:rsid w:val="008C0FA4"/>
    <w:rPr>
      <w:rFonts w:ascii="Arial" w:eastAsia="Times New Roman" w:hAnsi="Arial"/>
      <w:b/>
      <w:i/>
      <w:sz w:val="22"/>
      <w:szCs w:val="28"/>
      <w:u w:val="single"/>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link w:val="Heading6"/>
    <w:rsid w:val="00313E9E"/>
    <w:rPr>
      <w:rFonts w:ascii="Calibri" w:eastAsia="MS Gothic" w:hAnsi="Calibri"/>
      <w:i/>
      <w:iCs/>
      <w:color w:val="244061"/>
      <w:szCs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link w:val="Heading7"/>
    <w:rsid w:val="00313E9E"/>
    <w:rPr>
      <w:rFonts w:ascii="Calibri" w:eastAsia="MS Gothic" w:hAnsi="Calibri"/>
      <w:i/>
      <w:iCs/>
      <w:color w:val="404040"/>
      <w:szCs w:val="24"/>
    </w:rPr>
  </w:style>
  <w:style w:type="character" w:customStyle="1" w:styleId="Heading9Char">
    <w:name w:val="Heading 9 Char"/>
    <w:aliases w:val="App Heading Char,level3(i)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672C1E"/>
    <w:pPr>
      <w:framePr w:wrap="around"/>
      <w:tabs>
        <w:tab w:val="clear" w:pos="7655"/>
        <w:tab w:val="right" w:pos="5954"/>
      </w:tabs>
      <w:ind w:right="397"/>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uiPriority w:val="20"/>
    <w:qFormat/>
    <w:rsid w:val="00766A3F"/>
    <w:rPr>
      <w:rFonts w:cs="Arial"/>
      <w:i/>
      <w:color w:val="00B274"/>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uiPriority w:val="99"/>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uiPriority w:val="22"/>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spacing w:before="0"/>
      <w:ind w:left="400"/>
      <w:outlineLvl w:val="9"/>
    </w:pPr>
    <w:rPr>
      <w:rFonts w:ascii="Cambria" w:hAnsi="Cambria"/>
      <w:b w:val="0"/>
      <w:bCs w:val="0"/>
      <w:i/>
      <w:iCs/>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uiPriority w:val="99"/>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Normal"/>
    <w:rsid w:val="002A3F8F"/>
    <w:pPr>
      <w:keepNext/>
      <w:numPr>
        <w:ilvl w:val="7"/>
      </w:numPr>
      <w:pBdr>
        <w:top w:val="single" w:sz="48" w:space="1" w:color="339966"/>
        <w:left w:val="single" w:sz="48" w:space="4" w:color="339966"/>
        <w:bottom w:val="single" w:sz="48" w:space="1" w:color="339966"/>
        <w:right w:val="single" w:sz="48" w:space="4" w:color="339966"/>
      </w:pBdr>
      <w:shd w:val="clear" w:color="auto" w:fill="339966"/>
      <w:spacing w:before="0" w:line="240" w:lineRule="auto"/>
      <w:ind w:right="238"/>
      <w:outlineLvl w:val="7"/>
    </w:pPr>
    <w:rPr>
      <w:rFonts w:cs="Arial"/>
      <w:b/>
      <w:bCs/>
      <w:color w:val="FFFFFF"/>
      <w:kern w:val="32"/>
      <w:szCs w:val="32"/>
    </w:rPr>
  </w:style>
  <w:style w:type="character" w:styleId="CommentReference">
    <w:name w:val="annotation reference"/>
    <w:uiPriority w:val="99"/>
    <w:rsid w:val="005B378E"/>
    <w:rPr>
      <w:sz w:val="16"/>
      <w:szCs w:val="16"/>
    </w:rPr>
  </w:style>
  <w:style w:type="paragraph" w:styleId="CommentText">
    <w:name w:val="annotation text"/>
    <w:basedOn w:val="Normal"/>
    <w:link w:val="CommentTextChar"/>
    <w:uiPriority w:val="99"/>
    <w:rsid w:val="005B378E"/>
    <w:rPr>
      <w:szCs w:val="20"/>
    </w:rPr>
  </w:style>
  <w:style w:type="character" w:customStyle="1" w:styleId="CommentTextChar">
    <w:name w:val="Comment Text Char"/>
    <w:link w:val="CommentText"/>
    <w:uiPriority w:val="99"/>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link w:val="Heading02Char"/>
    <w:autoRedefine/>
    <w:qFormat/>
    <w:rsid w:val="00D734DB"/>
    <w:pPr>
      <w:keepNext w:val="0"/>
      <w:pBdr>
        <w:top w:val="single" w:sz="48" w:space="1" w:color="0096D7"/>
        <w:left w:val="single" w:sz="48" w:space="4" w:color="0096D7"/>
        <w:bottom w:val="single" w:sz="48" w:space="1" w:color="0096D7"/>
        <w:right w:val="single" w:sz="48" w:space="4" w:color="0096D7"/>
      </w:pBdr>
      <w:shd w:val="clear" w:color="auto" w:fill="0096D7"/>
      <w:spacing w:before="120"/>
      <w:ind w:left="431" w:hanging="431"/>
    </w:pPr>
  </w:style>
  <w:style w:type="paragraph" w:customStyle="1" w:styleId="Heading03">
    <w:name w:val="Heading 03"/>
    <w:basedOn w:val="Heading01"/>
    <w:next w:val="Normal"/>
    <w:qFormat/>
    <w:rsid w:val="004726B8"/>
    <w:pPr>
      <w:numPr>
        <w:numId w:val="14"/>
      </w:numPr>
      <w:pBdr>
        <w:top w:val="single" w:sz="48" w:space="1" w:color="9A4D9E"/>
        <w:left w:val="single" w:sz="48" w:space="4" w:color="9A4D9E"/>
        <w:bottom w:val="single" w:sz="48" w:space="1" w:color="9A4D9E"/>
        <w:right w:val="single" w:sz="48" w:space="4" w:color="9A4D9E"/>
      </w:pBdr>
      <w:shd w:val="clear" w:color="auto" w:fill="9A4D9E"/>
      <w:spacing w:before="240"/>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character" w:customStyle="1" w:styleId="UnresolvedMention1">
    <w:name w:val="Unresolved Mention1"/>
    <w:uiPriority w:val="99"/>
    <w:semiHidden/>
    <w:unhideWhenUsed/>
    <w:rsid w:val="00FA5931"/>
    <w:rPr>
      <w:color w:val="605E5C"/>
      <w:shd w:val="clear" w:color="auto" w:fill="E1DFDD"/>
    </w:rPr>
  </w:style>
  <w:style w:type="paragraph" w:styleId="ListParagraph">
    <w:name w:val="List Paragraph"/>
    <w:basedOn w:val="Normal"/>
    <w:link w:val="ListParagraphChar"/>
    <w:uiPriority w:val="1"/>
    <w:qFormat/>
    <w:rsid w:val="002A3F8F"/>
    <w:pPr>
      <w:ind w:left="720"/>
    </w:pPr>
  </w:style>
  <w:style w:type="character" w:customStyle="1" w:styleId="ListParagraphChar">
    <w:name w:val="List Paragraph Char"/>
    <w:link w:val="ListParagraph"/>
    <w:uiPriority w:val="1"/>
    <w:rsid w:val="002A3F8F"/>
    <w:rPr>
      <w:rFonts w:ascii="Arial" w:eastAsia="Times New Roman" w:hAnsi="Arial"/>
      <w:szCs w:val="24"/>
    </w:rPr>
  </w:style>
  <w:style w:type="paragraph" w:styleId="Revision">
    <w:name w:val="Revision"/>
    <w:hidden/>
    <w:rsid w:val="00882F64"/>
    <w:rPr>
      <w:rFonts w:ascii="Arial" w:eastAsia="Times New Roman" w:hAnsi="Arial"/>
      <w:szCs w:val="24"/>
    </w:rPr>
  </w:style>
  <w:style w:type="paragraph" w:styleId="FootnoteText">
    <w:name w:val="footnote text"/>
    <w:basedOn w:val="Normal"/>
    <w:link w:val="FootnoteTextChar"/>
    <w:uiPriority w:val="99"/>
    <w:rsid w:val="00905325"/>
    <w:pPr>
      <w:spacing w:before="0" w:after="0" w:line="240" w:lineRule="auto"/>
    </w:pPr>
    <w:rPr>
      <w:szCs w:val="20"/>
    </w:rPr>
  </w:style>
  <w:style w:type="character" w:customStyle="1" w:styleId="FootnoteTextChar">
    <w:name w:val="Footnote Text Char"/>
    <w:basedOn w:val="DefaultParagraphFont"/>
    <w:link w:val="FootnoteText"/>
    <w:uiPriority w:val="99"/>
    <w:rsid w:val="00905325"/>
    <w:rPr>
      <w:rFonts w:ascii="Arial" w:eastAsia="Times New Roman" w:hAnsi="Arial"/>
    </w:rPr>
  </w:style>
  <w:style w:type="character" w:styleId="FootnoteReference">
    <w:name w:val="footnote reference"/>
    <w:uiPriority w:val="99"/>
    <w:rsid w:val="00905325"/>
    <w:rPr>
      <w:vertAlign w:val="superscript"/>
    </w:rPr>
  </w:style>
  <w:style w:type="paragraph" w:styleId="ListNumber4">
    <w:name w:val="List Number 4"/>
    <w:basedOn w:val="Normal"/>
    <w:rsid w:val="00FC2ED7"/>
    <w:pPr>
      <w:numPr>
        <w:numId w:val="15"/>
      </w:numPr>
      <w:contextualSpacing/>
    </w:pPr>
  </w:style>
  <w:style w:type="paragraph" w:styleId="NoSpacing">
    <w:name w:val="No Spacing"/>
    <w:qFormat/>
    <w:rsid w:val="009A29F8"/>
    <w:rPr>
      <w:rFonts w:ascii="Arial" w:eastAsia="Times New Roman" w:hAnsi="Arial"/>
      <w:szCs w:val="24"/>
    </w:rPr>
  </w:style>
  <w:style w:type="paragraph" w:styleId="Title">
    <w:name w:val="Title"/>
    <w:basedOn w:val="Normal"/>
    <w:next w:val="Normal"/>
    <w:link w:val="TitleChar"/>
    <w:qFormat/>
    <w:rsid w:val="000F66D8"/>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0F66D8"/>
    <w:rPr>
      <w:rFonts w:asciiTheme="majorHAnsi" w:eastAsiaTheme="majorEastAsia" w:hAnsiTheme="majorHAnsi" w:cstheme="majorBidi"/>
      <w:spacing w:val="-10"/>
      <w:kern w:val="28"/>
      <w:sz w:val="56"/>
      <w:szCs w:val="56"/>
    </w:rPr>
  </w:style>
  <w:style w:type="paragraph" w:styleId="Quote">
    <w:name w:val="Quote"/>
    <w:basedOn w:val="Normal"/>
    <w:next w:val="Normal"/>
    <w:link w:val="QuoteChar"/>
    <w:qFormat/>
    <w:rsid w:val="00374E4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374E4B"/>
    <w:rPr>
      <w:rFonts w:ascii="Arial" w:eastAsia="Times New Roman" w:hAnsi="Arial"/>
      <w:i/>
      <w:iCs/>
      <w:color w:val="404040" w:themeColor="text1" w:themeTint="BF"/>
      <w:szCs w:val="24"/>
    </w:rPr>
  </w:style>
  <w:style w:type="paragraph" w:styleId="EndnoteText">
    <w:name w:val="endnote text"/>
    <w:basedOn w:val="Normal"/>
    <w:link w:val="EndnoteTextChar"/>
    <w:semiHidden/>
    <w:unhideWhenUsed/>
    <w:rsid w:val="005572B1"/>
    <w:pPr>
      <w:spacing w:before="0" w:after="0" w:line="240" w:lineRule="auto"/>
    </w:pPr>
    <w:rPr>
      <w:szCs w:val="20"/>
    </w:rPr>
  </w:style>
  <w:style w:type="character" w:customStyle="1" w:styleId="EndnoteTextChar">
    <w:name w:val="Endnote Text Char"/>
    <w:basedOn w:val="DefaultParagraphFont"/>
    <w:link w:val="EndnoteText"/>
    <w:semiHidden/>
    <w:rsid w:val="005572B1"/>
    <w:rPr>
      <w:rFonts w:ascii="Arial" w:eastAsia="Times New Roman" w:hAnsi="Arial"/>
    </w:rPr>
  </w:style>
  <w:style w:type="character" w:styleId="EndnoteReference">
    <w:name w:val="endnote reference"/>
    <w:basedOn w:val="DefaultParagraphFont"/>
    <w:semiHidden/>
    <w:unhideWhenUsed/>
    <w:rsid w:val="005572B1"/>
    <w:rPr>
      <w:vertAlign w:val="superscript"/>
    </w:rPr>
  </w:style>
  <w:style w:type="paragraph" w:customStyle="1" w:styleId="GSTblText1">
    <w:name w:val="GS Tbl Text 1"/>
    <w:basedOn w:val="Normal"/>
    <w:autoRedefine/>
    <w:qFormat/>
    <w:rsid w:val="0094107F"/>
    <w:pPr>
      <w:spacing w:before="60" w:line="240" w:lineRule="auto"/>
      <w:jc w:val="both"/>
    </w:pPr>
    <w:rPr>
      <w:rFonts w:ascii="Calibri" w:eastAsiaTheme="minorHAnsi" w:hAnsi="Calibri" w:cstheme="minorBidi"/>
      <w:sz w:val="22"/>
      <w:szCs w:val="22"/>
      <w:lang w:eastAsia="en-US"/>
    </w:rPr>
  </w:style>
  <w:style w:type="character" w:customStyle="1" w:styleId="NEW">
    <w:name w:val="NEW"/>
    <w:basedOn w:val="DefaultParagraphFont"/>
    <w:uiPriority w:val="1"/>
    <w:rsid w:val="0094107F"/>
    <w:rPr>
      <w:rFonts w:ascii="Calibri" w:hAnsi="Calibri"/>
      <w:color w:val="auto"/>
      <w:sz w:val="22"/>
    </w:rPr>
  </w:style>
  <w:style w:type="paragraph" w:customStyle="1" w:styleId="DCUSATableTexta">
    <w:name w:val="DCUSA Table Text a)"/>
    <w:basedOn w:val="Normal"/>
    <w:qFormat/>
    <w:rsid w:val="00131C1E"/>
    <w:pPr>
      <w:numPr>
        <w:numId w:val="17"/>
      </w:numPr>
      <w:spacing w:before="0" w:line="240" w:lineRule="auto"/>
    </w:pPr>
    <w:rPr>
      <w:rFonts w:ascii="Times New Roman" w:eastAsiaTheme="minorHAnsi" w:hAnsi="Times New Roman" w:cstheme="minorBidi"/>
      <w:sz w:val="24"/>
      <w:szCs w:val="22"/>
      <w:lang w:eastAsia="en-US"/>
    </w:rPr>
  </w:style>
  <w:style w:type="paragraph" w:customStyle="1" w:styleId="DCUSATableTextbulletpt">
    <w:name w:val="DCUSA Table Text bullet pt"/>
    <w:basedOn w:val="Normal"/>
    <w:qFormat/>
    <w:rsid w:val="00131C1E"/>
    <w:pPr>
      <w:numPr>
        <w:ilvl w:val="1"/>
        <w:numId w:val="17"/>
      </w:numPr>
      <w:spacing w:line="360" w:lineRule="auto"/>
    </w:pPr>
    <w:rPr>
      <w:rFonts w:ascii="Times New Roman" w:eastAsiaTheme="minorHAnsi" w:hAnsi="Times New Roman" w:cstheme="minorBidi"/>
      <w:sz w:val="24"/>
      <w:szCs w:val="22"/>
      <w:lang w:eastAsia="en-US"/>
    </w:rPr>
  </w:style>
  <w:style w:type="character" w:customStyle="1" w:styleId="UnresolvedMention2">
    <w:name w:val="Unresolved Mention2"/>
    <w:basedOn w:val="DefaultParagraphFont"/>
    <w:uiPriority w:val="99"/>
    <w:semiHidden/>
    <w:unhideWhenUsed/>
    <w:rsid w:val="0068791F"/>
    <w:rPr>
      <w:color w:val="605E5C"/>
      <w:shd w:val="clear" w:color="auto" w:fill="E1DFDD"/>
    </w:rPr>
  </w:style>
  <w:style w:type="paragraph" w:customStyle="1" w:styleId="legp1paratext">
    <w:name w:val="legp1paratext"/>
    <w:basedOn w:val="Normal"/>
    <w:rsid w:val="002C2D5C"/>
    <w:pPr>
      <w:spacing w:before="100" w:beforeAutospacing="1" w:after="100" w:afterAutospacing="1" w:line="240" w:lineRule="auto"/>
    </w:pPr>
    <w:rPr>
      <w:rFonts w:ascii="Times New Roman" w:hAnsi="Times New Roman"/>
      <w:sz w:val="24"/>
    </w:rPr>
  </w:style>
  <w:style w:type="character" w:customStyle="1" w:styleId="legp1no">
    <w:name w:val="legp1no"/>
    <w:basedOn w:val="DefaultParagraphFont"/>
    <w:rsid w:val="002C2D5C"/>
  </w:style>
  <w:style w:type="paragraph" w:customStyle="1" w:styleId="legclearfix">
    <w:name w:val="legclearfix"/>
    <w:basedOn w:val="Normal"/>
    <w:rsid w:val="002C2D5C"/>
    <w:pPr>
      <w:spacing w:before="100" w:beforeAutospacing="1" w:after="100" w:afterAutospacing="1" w:line="240" w:lineRule="auto"/>
    </w:pPr>
    <w:rPr>
      <w:rFonts w:ascii="Times New Roman" w:hAnsi="Times New Roman"/>
      <w:sz w:val="24"/>
    </w:rPr>
  </w:style>
  <w:style w:type="character" w:customStyle="1" w:styleId="legds">
    <w:name w:val="legds"/>
    <w:basedOn w:val="DefaultParagraphFont"/>
    <w:rsid w:val="002C2D5C"/>
  </w:style>
  <w:style w:type="paragraph" w:customStyle="1" w:styleId="legp2paratext">
    <w:name w:val="legp2paratext"/>
    <w:basedOn w:val="Normal"/>
    <w:rsid w:val="002C2D5C"/>
    <w:pPr>
      <w:spacing w:before="100" w:beforeAutospacing="1" w:after="100" w:afterAutospacing="1" w:line="240" w:lineRule="auto"/>
    </w:pPr>
    <w:rPr>
      <w:rFonts w:ascii="Times New Roman" w:hAnsi="Times New Roman"/>
      <w:sz w:val="24"/>
    </w:rPr>
  </w:style>
  <w:style w:type="paragraph" w:customStyle="1" w:styleId="leglisttextstandard">
    <w:name w:val="leglisttextstandard"/>
    <w:basedOn w:val="Normal"/>
    <w:rsid w:val="002C2D5C"/>
    <w:pPr>
      <w:spacing w:before="100" w:beforeAutospacing="1" w:after="100" w:afterAutospacing="1" w:line="240" w:lineRule="auto"/>
    </w:pPr>
    <w:rPr>
      <w:rFonts w:ascii="Times New Roman" w:hAnsi="Times New Roman"/>
      <w:sz w:val="24"/>
    </w:rPr>
  </w:style>
  <w:style w:type="paragraph" w:customStyle="1" w:styleId="legp2text">
    <w:name w:val="legp2text"/>
    <w:basedOn w:val="Normal"/>
    <w:rsid w:val="002C2D5C"/>
    <w:pPr>
      <w:spacing w:before="100" w:beforeAutospacing="1" w:after="100" w:afterAutospacing="1" w:line="240" w:lineRule="auto"/>
    </w:pPr>
    <w:rPr>
      <w:rFonts w:ascii="Times New Roman" w:hAnsi="Times New Roman"/>
      <w:sz w:val="24"/>
    </w:rPr>
  </w:style>
  <w:style w:type="paragraph" w:customStyle="1" w:styleId="GSBodyParawithnumb">
    <w:name w:val="GS Body Para with numb"/>
    <w:basedOn w:val="Normal"/>
    <w:link w:val="GSBodyParawithnumbChar"/>
    <w:qFormat/>
    <w:rsid w:val="00651C42"/>
    <w:pPr>
      <w:numPr>
        <w:ilvl w:val="1"/>
        <w:numId w:val="18"/>
      </w:numPr>
      <w:spacing w:line="276" w:lineRule="auto"/>
      <w:jc w:val="both"/>
      <w:outlineLvl w:val="1"/>
    </w:pPr>
    <w:rPr>
      <w:rFonts w:ascii="Calibri" w:eastAsiaTheme="minorHAnsi" w:hAnsi="Calibri" w:cs="Arial"/>
      <w:color w:val="4D4D4D"/>
      <w:sz w:val="22"/>
      <w:szCs w:val="22"/>
      <w:lang w:eastAsia="en-US"/>
    </w:rPr>
  </w:style>
  <w:style w:type="character" w:customStyle="1" w:styleId="GSBodyParawithnumbChar">
    <w:name w:val="GS Body Para with numb Char"/>
    <w:basedOn w:val="DefaultParagraphFont"/>
    <w:link w:val="GSBodyParawithnumb"/>
    <w:rsid w:val="00651C42"/>
    <w:rPr>
      <w:rFonts w:ascii="Calibri" w:eastAsiaTheme="minorHAnsi" w:hAnsi="Calibri" w:cs="Arial"/>
      <w:color w:val="4D4D4D"/>
      <w:sz w:val="22"/>
      <w:szCs w:val="22"/>
      <w:lang w:eastAsia="en-US"/>
    </w:rPr>
  </w:style>
  <w:style w:type="paragraph" w:customStyle="1" w:styleId="GSHeading1withnumb">
    <w:name w:val="GS Heading 1 with numb"/>
    <w:basedOn w:val="Subtitle"/>
    <w:link w:val="GSHeading1withnumbChar"/>
    <w:qFormat/>
    <w:rsid w:val="00651C42"/>
    <w:pPr>
      <w:numPr>
        <w:ilvl w:val="0"/>
        <w:numId w:val="18"/>
      </w:numPr>
      <w:pBdr>
        <w:bottom w:val="single" w:sz="2" w:space="5" w:color="CEE0CC"/>
      </w:pBdr>
      <w:tabs>
        <w:tab w:val="clear" w:pos="567"/>
        <w:tab w:val="num" w:pos="1440"/>
      </w:tabs>
      <w:spacing w:after="120" w:line="300" w:lineRule="exact"/>
      <w:ind w:left="0" w:firstLine="0"/>
      <w:outlineLvl w:val="1"/>
    </w:pPr>
    <w:rPr>
      <w:rFonts w:ascii="Calibri" w:hAnsi="Calibri" w:cs="Arial"/>
      <w:color w:val="3B9164"/>
      <w:sz w:val="28"/>
      <w:szCs w:val="40"/>
    </w:rPr>
  </w:style>
  <w:style w:type="paragraph" w:styleId="Subtitle">
    <w:name w:val="Subtitle"/>
    <w:basedOn w:val="Normal"/>
    <w:next w:val="Normal"/>
    <w:link w:val="SubtitleChar"/>
    <w:qFormat/>
    <w:rsid w:val="00651C4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651C42"/>
    <w:rPr>
      <w:rFonts w:asciiTheme="minorHAnsi" w:eastAsiaTheme="minorEastAsia" w:hAnsiTheme="minorHAnsi" w:cstheme="minorBidi"/>
      <w:color w:val="5A5A5A" w:themeColor="text1" w:themeTint="A5"/>
      <w:spacing w:val="15"/>
      <w:sz w:val="22"/>
      <w:szCs w:val="22"/>
    </w:rPr>
  </w:style>
  <w:style w:type="paragraph" w:customStyle="1" w:styleId="GSHeading1">
    <w:name w:val="GS Heading 1"/>
    <w:basedOn w:val="GSHeading1withnumb"/>
    <w:link w:val="GSHeading1Char"/>
    <w:qFormat/>
    <w:rsid w:val="00103AD0"/>
    <w:pPr>
      <w:numPr>
        <w:numId w:val="0"/>
      </w:numPr>
      <w:outlineLvl w:val="9"/>
    </w:pPr>
    <w:rPr>
      <w:rFonts w:cs="Calibri"/>
    </w:rPr>
  </w:style>
  <w:style w:type="character" w:customStyle="1" w:styleId="GSHeading1Char">
    <w:name w:val="GS Heading 1 Char"/>
    <w:basedOn w:val="DefaultParagraphFont"/>
    <w:link w:val="GSHeading1"/>
    <w:rsid w:val="00103AD0"/>
    <w:rPr>
      <w:rFonts w:ascii="Calibri" w:eastAsiaTheme="minorEastAsia" w:hAnsi="Calibri" w:cs="Calibri"/>
      <w:color w:val="3B9164"/>
      <w:spacing w:val="15"/>
      <w:sz w:val="28"/>
      <w:szCs w:val="40"/>
    </w:rPr>
  </w:style>
  <w:style w:type="paragraph" w:customStyle="1" w:styleId="GSBodyPara">
    <w:name w:val="GS Body Para"/>
    <w:basedOn w:val="Normal"/>
    <w:link w:val="GSBodyParaChar"/>
    <w:qFormat/>
    <w:rsid w:val="00103AD0"/>
    <w:pPr>
      <w:spacing w:before="60" w:after="0" w:line="260" w:lineRule="exact"/>
    </w:pPr>
    <w:rPr>
      <w:rFonts w:ascii="Calibri" w:eastAsiaTheme="minorHAnsi" w:hAnsi="Calibri" w:cs="Calibri"/>
      <w:sz w:val="22"/>
      <w:szCs w:val="22"/>
      <w:lang w:eastAsia="en-US"/>
    </w:rPr>
  </w:style>
  <w:style w:type="character" w:customStyle="1" w:styleId="GSBodyParaChar">
    <w:name w:val="GS Body Para Char"/>
    <w:basedOn w:val="DefaultParagraphFont"/>
    <w:link w:val="GSBodyPara"/>
    <w:rsid w:val="00103AD0"/>
    <w:rPr>
      <w:rFonts w:ascii="Calibri" w:eastAsiaTheme="minorHAnsi" w:hAnsi="Calibri" w:cs="Calibri"/>
      <w:sz w:val="22"/>
      <w:szCs w:val="22"/>
      <w:lang w:eastAsia="en-US"/>
    </w:rPr>
  </w:style>
  <w:style w:type="paragraph" w:customStyle="1" w:styleId="Default">
    <w:name w:val="Default"/>
    <w:rsid w:val="00113CA8"/>
    <w:pPr>
      <w:autoSpaceDE w:val="0"/>
      <w:autoSpaceDN w:val="0"/>
      <w:adjustRightInd w:val="0"/>
    </w:pPr>
    <w:rPr>
      <w:rFonts w:ascii="Verdana" w:hAnsi="Verdana" w:cs="Verdana"/>
      <w:color w:val="000000"/>
      <w:sz w:val="24"/>
      <w:szCs w:val="24"/>
    </w:rPr>
  </w:style>
  <w:style w:type="character" w:customStyle="1" w:styleId="DCUSATableTextChar">
    <w:name w:val="DCUSA Table Text Char"/>
    <w:basedOn w:val="DefaultParagraphFont"/>
    <w:link w:val="DCUSATableText"/>
    <w:locked/>
    <w:rsid w:val="0089431C"/>
  </w:style>
  <w:style w:type="paragraph" w:customStyle="1" w:styleId="DCUSATableText">
    <w:name w:val="DCUSA Table Text"/>
    <w:basedOn w:val="Normal"/>
    <w:link w:val="DCUSATableTextChar"/>
    <w:qFormat/>
    <w:rsid w:val="0089431C"/>
    <w:pPr>
      <w:spacing w:line="264" w:lineRule="auto"/>
      <w:ind w:left="720"/>
    </w:pPr>
    <w:rPr>
      <w:rFonts w:ascii="Cambria" w:eastAsia="Cambria" w:hAnsi="Cambria"/>
      <w:szCs w:val="20"/>
    </w:rPr>
  </w:style>
  <w:style w:type="character" w:customStyle="1" w:styleId="DCUSATabletextnumbersChar">
    <w:name w:val="DCUSA Table text numbers Char"/>
    <w:basedOn w:val="DefaultParagraphFont"/>
    <w:link w:val="DCUSATabletextnumbers"/>
    <w:locked/>
    <w:rsid w:val="00AA675C"/>
    <w:rPr>
      <w:b/>
      <w:bCs/>
    </w:rPr>
  </w:style>
  <w:style w:type="paragraph" w:customStyle="1" w:styleId="DCUSATabletextnumbers">
    <w:name w:val="DCUSA Table text numbers"/>
    <w:basedOn w:val="Normal"/>
    <w:link w:val="DCUSATabletextnumbersChar"/>
    <w:rsid w:val="00AA675C"/>
    <w:pPr>
      <w:spacing w:line="240" w:lineRule="auto"/>
      <w:ind w:left="720"/>
    </w:pPr>
    <w:rPr>
      <w:rFonts w:ascii="Cambria" w:eastAsia="Cambria" w:hAnsi="Cambria"/>
      <w:b/>
      <w:bCs/>
      <w:szCs w:val="20"/>
    </w:rPr>
  </w:style>
  <w:style w:type="character" w:customStyle="1" w:styleId="UnresolvedMention3">
    <w:name w:val="Unresolved Mention3"/>
    <w:basedOn w:val="DefaultParagraphFont"/>
    <w:uiPriority w:val="99"/>
    <w:semiHidden/>
    <w:unhideWhenUsed/>
    <w:rsid w:val="00013DA5"/>
    <w:rPr>
      <w:color w:val="605E5C"/>
      <w:shd w:val="clear" w:color="auto" w:fill="E1DFDD"/>
    </w:rPr>
  </w:style>
  <w:style w:type="character" w:customStyle="1" w:styleId="UnresolvedMention4">
    <w:name w:val="Unresolved Mention4"/>
    <w:basedOn w:val="DefaultParagraphFont"/>
    <w:uiPriority w:val="99"/>
    <w:semiHidden/>
    <w:unhideWhenUsed/>
    <w:rsid w:val="00166FA6"/>
    <w:rPr>
      <w:color w:val="605E5C"/>
      <w:shd w:val="clear" w:color="auto" w:fill="E1DFDD"/>
    </w:rPr>
  </w:style>
  <w:style w:type="character" w:styleId="BookTitle">
    <w:name w:val="Book Title"/>
    <w:basedOn w:val="DefaultParagraphFont"/>
    <w:qFormat/>
    <w:rsid w:val="009E48CC"/>
    <w:rPr>
      <w:b/>
      <w:bCs/>
      <w:i/>
      <w:iCs/>
      <w:spacing w:val="5"/>
    </w:rPr>
  </w:style>
  <w:style w:type="character" w:styleId="SubtleEmphasis">
    <w:name w:val="Subtle Emphasis"/>
    <w:basedOn w:val="DefaultParagraphFont"/>
    <w:uiPriority w:val="19"/>
    <w:qFormat/>
    <w:rsid w:val="00567D53"/>
    <w:rPr>
      <w:i/>
      <w:iCs/>
      <w:color w:val="808080" w:themeColor="text1" w:themeTint="7F"/>
    </w:rPr>
  </w:style>
  <w:style w:type="table" w:customStyle="1" w:styleId="GridTable1Light1">
    <w:name w:val="Grid Table 1 Light1"/>
    <w:basedOn w:val="TableNormal"/>
    <w:uiPriority w:val="46"/>
    <w:rsid w:val="00567D53"/>
    <w:rPr>
      <w:rFonts w:asciiTheme="minorHAnsi" w:eastAsiaTheme="minorEastAsia"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4-Accent21">
    <w:name w:val="Grid Table 4 - Accent 21"/>
    <w:basedOn w:val="TableNormal"/>
    <w:uiPriority w:val="49"/>
    <w:rsid w:val="00567D53"/>
    <w:rPr>
      <w:rFonts w:asciiTheme="minorHAnsi" w:eastAsiaTheme="minorEastAsia" w:hAnsiTheme="minorHAnsi" w:cstheme="minorBidi"/>
      <w:sz w:val="22"/>
      <w:szCs w:val="22"/>
      <w:lang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PlainTable11">
    <w:name w:val="Plain Table 11"/>
    <w:basedOn w:val="TableNormal"/>
    <w:uiPriority w:val="41"/>
    <w:rsid w:val="005E6E51"/>
    <w:rPr>
      <w:rFonts w:asciiTheme="minorHAnsi" w:eastAsiaTheme="minorEastAsia"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IntenseEmphasis">
    <w:name w:val="Intense Emphasis"/>
    <w:basedOn w:val="DefaultParagraphFont"/>
    <w:qFormat/>
    <w:rsid w:val="00C6518F"/>
    <w:rPr>
      <w:i/>
      <w:iCs/>
      <w:color w:val="4472C4" w:themeColor="accent1"/>
    </w:rPr>
  </w:style>
  <w:style w:type="character" w:styleId="IntenseReference">
    <w:name w:val="Intense Reference"/>
    <w:basedOn w:val="DefaultParagraphFont"/>
    <w:qFormat/>
    <w:rsid w:val="005C260C"/>
    <w:rPr>
      <w:b/>
      <w:bCs/>
      <w:smallCaps/>
      <w:color w:val="4472C4" w:themeColor="accent1"/>
      <w:spacing w:val="5"/>
    </w:rPr>
  </w:style>
  <w:style w:type="table" w:customStyle="1" w:styleId="GridTable5Dark-Accent61">
    <w:name w:val="Grid Table 5 Dark - Accent 61"/>
    <w:basedOn w:val="TableNormal"/>
    <w:uiPriority w:val="50"/>
    <w:rsid w:val="006272E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5Dark-Accent31">
    <w:name w:val="Grid Table 5 Dark - Accent 31"/>
    <w:basedOn w:val="TableNormal"/>
    <w:uiPriority w:val="50"/>
    <w:rsid w:val="006272E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customStyle="1" w:styleId="UnresolvedMention5">
    <w:name w:val="Unresolved Mention5"/>
    <w:basedOn w:val="DefaultParagraphFont"/>
    <w:uiPriority w:val="99"/>
    <w:semiHidden/>
    <w:unhideWhenUsed/>
    <w:rsid w:val="00EA1437"/>
    <w:rPr>
      <w:color w:val="605E5C"/>
      <w:shd w:val="clear" w:color="auto" w:fill="E1DFDD"/>
    </w:rPr>
  </w:style>
  <w:style w:type="character" w:styleId="UnresolvedMention">
    <w:name w:val="Unresolved Mention"/>
    <w:basedOn w:val="DefaultParagraphFont"/>
    <w:uiPriority w:val="99"/>
    <w:semiHidden/>
    <w:unhideWhenUsed/>
    <w:rsid w:val="00D91EE3"/>
    <w:rPr>
      <w:color w:val="605E5C"/>
      <w:shd w:val="clear" w:color="auto" w:fill="E1DFDD"/>
    </w:rPr>
  </w:style>
  <w:style w:type="table" w:styleId="GridTable5Dark-Accent3">
    <w:name w:val="Grid Table 5 Dark Accent 3"/>
    <w:basedOn w:val="TableNormal"/>
    <w:uiPriority w:val="50"/>
    <w:rsid w:val="00A569C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xmsonormal">
    <w:name w:val="x_msonormal"/>
    <w:basedOn w:val="Normal"/>
    <w:rsid w:val="003A5B7D"/>
    <w:pPr>
      <w:spacing w:before="0" w:after="0" w:line="240" w:lineRule="auto"/>
    </w:pPr>
    <w:rPr>
      <w:rFonts w:ascii="Calibri" w:eastAsiaTheme="minorHAnsi" w:hAnsi="Calibri" w:cs="Calibri"/>
      <w:sz w:val="22"/>
      <w:szCs w:val="22"/>
    </w:rPr>
  </w:style>
  <w:style w:type="paragraph" w:styleId="TOCHeading">
    <w:name w:val="TOC Heading"/>
    <w:basedOn w:val="Heading1"/>
    <w:next w:val="Normal"/>
    <w:uiPriority w:val="39"/>
    <w:unhideWhenUsed/>
    <w:qFormat/>
    <w:rsid w:val="00DE537D"/>
    <w:pPr>
      <w:keepLines/>
      <w:pBdr>
        <w:top w:val="none" w:sz="0" w:space="0" w:color="auto"/>
        <w:left w:val="none" w:sz="0" w:space="0" w:color="auto"/>
        <w:bottom w:val="none" w:sz="0" w:space="0" w:color="auto"/>
        <w:right w:val="none" w:sz="0" w:space="0" w:color="auto"/>
      </w:pBdr>
      <w:shd w:val="clear" w:color="auto" w:fill="auto"/>
      <w:spacing w:before="240" w:after="0" w:line="259" w:lineRule="auto"/>
      <w:ind w:right="0"/>
      <w:outlineLvl w:val="9"/>
    </w:pPr>
    <w:rPr>
      <w:rFonts w:asciiTheme="majorHAnsi" w:eastAsiaTheme="majorEastAsia" w:hAnsiTheme="majorHAnsi" w:cstheme="majorBidi"/>
      <w:b w:val="0"/>
      <w:bCs w:val="0"/>
      <w:iCs w:val="0"/>
      <w:color w:val="2F5496" w:themeColor="accent1" w:themeShade="BF"/>
      <w:kern w:val="0"/>
      <w:sz w:val="32"/>
      <w:lang w:val="en-US" w:eastAsia="en-US"/>
    </w:rPr>
  </w:style>
  <w:style w:type="paragraph" w:customStyle="1" w:styleId="BodyTextNoSpacing">
    <w:name w:val="Body Text No Spacing"/>
    <w:basedOn w:val="BodyText"/>
    <w:qFormat/>
    <w:rsid w:val="00686A11"/>
    <w:pPr>
      <w:spacing w:before="0" w:after="0" w:line="240" w:lineRule="atLeast"/>
    </w:pPr>
    <w:rPr>
      <w:rFonts w:ascii="Verdana" w:eastAsiaTheme="minorHAnsi" w:hAnsi="Verdana" w:cstheme="minorBidi"/>
      <w:lang w:eastAsia="en-US"/>
    </w:rPr>
  </w:style>
  <w:style w:type="table" w:customStyle="1" w:styleId="TableGrid10">
    <w:name w:val="Table Grid1"/>
    <w:basedOn w:val="TableNormal"/>
    <w:next w:val="TableGrid"/>
    <w:uiPriority w:val="59"/>
    <w:rsid w:val="00B514C9"/>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7388B"/>
    <w:pPr>
      <w:spacing w:before="100" w:beforeAutospacing="1" w:after="100" w:afterAutospacing="1" w:line="240" w:lineRule="auto"/>
    </w:pPr>
    <w:rPr>
      <w:rFonts w:cs="Arial"/>
      <w:sz w:val="24"/>
    </w:rPr>
  </w:style>
  <w:style w:type="character" w:customStyle="1" w:styleId="normaltextrun">
    <w:name w:val="normaltextrun"/>
    <w:basedOn w:val="DefaultParagraphFont"/>
    <w:rsid w:val="00B7388B"/>
  </w:style>
  <w:style w:type="character" w:customStyle="1" w:styleId="eop">
    <w:name w:val="eop"/>
    <w:basedOn w:val="DefaultParagraphFont"/>
    <w:rsid w:val="00B7388B"/>
  </w:style>
  <w:style w:type="character" w:customStyle="1" w:styleId="tabchar">
    <w:name w:val="tabchar"/>
    <w:basedOn w:val="DefaultParagraphFont"/>
    <w:rsid w:val="00B7388B"/>
  </w:style>
  <w:style w:type="character" w:customStyle="1" w:styleId="Style1">
    <w:name w:val="Style1"/>
    <w:basedOn w:val="DefaultParagraphFont"/>
    <w:uiPriority w:val="1"/>
    <w:rsid w:val="0076065B"/>
    <w:rPr>
      <w:rFonts w:ascii="Arial" w:hAnsi="Arial"/>
      <w:color w:val="auto"/>
      <w:sz w:val="24"/>
    </w:rPr>
  </w:style>
  <w:style w:type="paragraph" w:customStyle="1" w:styleId="GSBodyParawithsubnumb">
    <w:name w:val="GS Body Para with sub numb"/>
    <w:basedOn w:val="GSBodyParawithnumb"/>
    <w:qFormat/>
    <w:rsid w:val="00424ED1"/>
    <w:pPr>
      <w:numPr>
        <w:ilvl w:val="0"/>
        <w:numId w:val="0"/>
      </w:numPr>
      <w:ind w:left="1287" w:hanging="720"/>
    </w:pPr>
    <w:rPr>
      <w:rFonts w:eastAsia="Calibri"/>
      <w:color w:val="0070C0"/>
      <w:lang w:eastAsia="en-GB"/>
    </w:rPr>
  </w:style>
  <w:style w:type="paragraph" w:customStyle="1" w:styleId="GSBodyParaBullet">
    <w:name w:val="GS Body Para Bullet"/>
    <w:basedOn w:val="Normal"/>
    <w:autoRedefine/>
    <w:qFormat/>
    <w:rsid w:val="00424ED1"/>
    <w:pPr>
      <w:numPr>
        <w:ilvl w:val="3"/>
        <w:numId w:val="28"/>
      </w:numPr>
      <w:tabs>
        <w:tab w:val="clear" w:pos="2880"/>
        <w:tab w:val="num" w:pos="851"/>
      </w:tabs>
      <w:spacing w:before="60" w:line="320" w:lineRule="exact"/>
      <w:contextualSpacing/>
      <w:outlineLvl w:val="1"/>
    </w:pPr>
    <w:rPr>
      <w:rFonts w:asciiTheme="minorHAnsi" w:eastAsiaTheme="minorHAnsi" w:hAnsiTheme="minorHAnsi" w:cs="Arial"/>
      <w:color w:val="4D4D4D"/>
      <w:sz w:val="22"/>
      <w:szCs w:val="22"/>
      <w:lang w:eastAsia="en-US"/>
    </w:rPr>
  </w:style>
  <w:style w:type="character" w:customStyle="1" w:styleId="GSHeading1withnumbChar">
    <w:name w:val="GS Heading 1 with numb Char"/>
    <w:basedOn w:val="DefaultParagraphFont"/>
    <w:link w:val="GSHeading1withnumb"/>
    <w:rsid w:val="00424ED1"/>
    <w:rPr>
      <w:rFonts w:ascii="Calibri" w:eastAsiaTheme="minorEastAsia" w:hAnsi="Calibri" w:cs="Arial"/>
      <w:color w:val="3B9164"/>
      <w:spacing w:val="15"/>
      <w:sz w:val="28"/>
      <w:szCs w:val="40"/>
    </w:rPr>
  </w:style>
  <w:style w:type="character" w:styleId="PlaceholderText">
    <w:name w:val="Placeholder Text"/>
    <w:basedOn w:val="DefaultParagraphFont"/>
    <w:rsid w:val="00424ED1"/>
    <w:rPr>
      <w:color w:val="808080"/>
    </w:rPr>
  </w:style>
  <w:style w:type="paragraph" w:customStyle="1" w:styleId="TableHeaderWhite">
    <w:name w:val="Table Header White"/>
    <w:basedOn w:val="Normal"/>
    <w:qFormat/>
    <w:rsid w:val="00424ED1"/>
    <w:pPr>
      <w:spacing w:before="20" w:after="40" w:line="240" w:lineRule="auto"/>
      <w:contextualSpacing/>
      <w:outlineLvl w:val="1"/>
    </w:pPr>
    <w:rPr>
      <w:rFonts w:asciiTheme="minorHAnsi" w:hAnsiTheme="minorHAnsi" w:cs="Arial"/>
      <w:b/>
      <w:color w:val="FFC000"/>
      <w:szCs w:val="20"/>
      <w:lang w:val="en-US" w:eastAsia="en-US"/>
    </w:rPr>
  </w:style>
  <w:style w:type="numbering" w:customStyle="1" w:styleId="GSNumList">
    <w:name w:val="GS NumList"/>
    <w:uiPriority w:val="99"/>
    <w:rsid w:val="00424ED1"/>
    <w:pPr>
      <w:numPr>
        <w:numId w:val="29"/>
      </w:numPr>
    </w:pPr>
  </w:style>
  <w:style w:type="table" w:customStyle="1" w:styleId="GSTable">
    <w:name w:val="GS Table"/>
    <w:basedOn w:val="TableNormal"/>
    <w:uiPriority w:val="99"/>
    <w:rsid w:val="00424ED1"/>
    <w:pPr>
      <w:spacing w:before="60" w:after="120"/>
    </w:pPr>
    <w:rPr>
      <w:rFonts w:ascii="Calibri" w:eastAsiaTheme="minorHAnsi" w:hAnsi="Calibri" w:cstheme="minorBidi"/>
      <w:sz w:val="24"/>
      <w:szCs w:val="22"/>
      <w:lang w:eastAsia="en-US"/>
    </w:rPr>
    <w:tblPr>
      <w:tblInd w:w="113" w:type="dxa"/>
      <w:tblBorders>
        <w:top w:val="single" w:sz="4" w:space="0" w:color="3A9262"/>
        <w:left w:val="single" w:sz="4" w:space="0" w:color="3A9262"/>
        <w:bottom w:val="single" w:sz="4" w:space="0" w:color="3A9262"/>
        <w:right w:val="single" w:sz="4" w:space="0" w:color="3A9262"/>
        <w:insideH w:val="single" w:sz="4" w:space="0" w:color="3A9262"/>
        <w:insideV w:val="single" w:sz="4" w:space="0" w:color="3A9262"/>
      </w:tblBorders>
    </w:tblPr>
    <w:tblStylePr w:type="firstRow">
      <w:tblPr/>
      <w:tcPr>
        <w:shd w:val="clear" w:color="auto" w:fill="3C9164"/>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table" w:styleId="ListTable4-Accent6">
    <w:name w:val="List Table 4 Accent 6"/>
    <w:basedOn w:val="TableNormal"/>
    <w:uiPriority w:val="49"/>
    <w:rsid w:val="00424ED1"/>
    <w:rPr>
      <w:rFonts w:asciiTheme="minorHAnsi" w:eastAsiaTheme="minorHAnsi" w:hAnsiTheme="minorHAnsi" w:cstheme="minorBidi"/>
      <w:sz w:val="22"/>
      <w:szCs w:val="22"/>
      <w:lang w:eastAsia="en-US"/>
    </w:rPr>
    <w:tblPr>
      <w:tblStyleRowBandSize w:val="1"/>
      <w:tblStyleColBandSize w:val="1"/>
      <w:tblInd w:w="0" w:type="nil"/>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NormalTextBold">
    <w:name w:val="Normal Text Bold"/>
    <w:basedOn w:val="Normal"/>
    <w:rsid w:val="00424ED1"/>
    <w:pPr>
      <w:numPr>
        <w:numId w:val="30"/>
      </w:numPr>
    </w:pPr>
  </w:style>
  <w:style w:type="character" w:customStyle="1" w:styleId="cf01">
    <w:name w:val="cf01"/>
    <w:basedOn w:val="DefaultParagraphFont"/>
    <w:rsid w:val="00424ED1"/>
    <w:rPr>
      <w:rFonts w:ascii="Segoe UI" w:hAnsi="Segoe UI" w:cs="Segoe UI" w:hint="default"/>
      <w:sz w:val="18"/>
      <w:szCs w:val="18"/>
    </w:rPr>
  </w:style>
  <w:style w:type="paragraph" w:customStyle="1" w:styleId="pf0">
    <w:name w:val="pf0"/>
    <w:basedOn w:val="Normal"/>
    <w:rsid w:val="00424ED1"/>
    <w:pPr>
      <w:spacing w:before="100" w:beforeAutospacing="1" w:after="100" w:afterAutospacing="1" w:line="240" w:lineRule="auto"/>
    </w:pPr>
    <w:rPr>
      <w:rFonts w:ascii="Times New Roman" w:hAnsi="Times New Roman"/>
      <w:sz w:val="24"/>
    </w:rPr>
  </w:style>
  <w:style w:type="character" w:customStyle="1" w:styleId="Heading01Char">
    <w:name w:val="Heading 01 Char"/>
    <w:basedOn w:val="Heading1Char"/>
    <w:link w:val="Heading01"/>
    <w:rsid w:val="00424ED1"/>
    <w:rPr>
      <w:rFonts w:ascii="Arial" w:eastAsia="Times New Roman" w:hAnsi="Arial" w:cs="Arial"/>
      <w:b/>
      <w:bCs/>
      <w:iCs/>
      <w:color w:val="FFFFFF"/>
      <w:kern w:val="32"/>
      <w:sz w:val="28"/>
      <w:szCs w:val="32"/>
      <w:shd w:val="clear" w:color="auto" w:fill="00B274"/>
    </w:rPr>
  </w:style>
  <w:style w:type="character" w:customStyle="1" w:styleId="Heading02Char">
    <w:name w:val="Heading 02 Char"/>
    <w:basedOn w:val="Heading01Char"/>
    <w:link w:val="Heading02"/>
    <w:rsid w:val="00424ED1"/>
    <w:rPr>
      <w:rFonts w:ascii="Arial" w:eastAsia="Times New Roman" w:hAnsi="Arial" w:cs="Arial"/>
      <w:b/>
      <w:bCs/>
      <w:iCs/>
      <w:color w:val="FFFFFF"/>
      <w:kern w:val="32"/>
      <w:sz w:val="28"/>
      <w:szCs w:val="32"/>
      <w:shd w:val="clear" w:color="auto" w:fill="0096D7"/>
    </w:rPr>
  </w:style>
  <w:style w:type="character" w:customStyle="1" w:styleId="Style1Char">
    <w:name w:val="Style1 Char"/>
    <w:basedOn w:val="Heading02Char"/>
    <w:rsid w:val="00424ED1"/>
    <w:rPr>
      <w:rFonts w:ascii="Arial" w:eastAsia="Times New Roman" w:hAnsi="Arial" w:cs="Arial"/>
      <w:b/>
      <w:bCs/>
      <w:iCs/>
      <w:color w:val="FFFFFF"/>
      <w:kern w:val="32"/>
      <w:sz w:val="28"/>
      <w:szCs w:val="32"/>
      <w:shd w:val="clear" w:color="auto" w:fill="0096D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8920">
      <w:bodyDiv w:val="1"/>
      <w:marLeft w:val="0"/>
      <w:marRight w:val="0"/>
      <w:marTop w:val="0"/>
      <w:marBottom w:val="0"/>
      <w:divBdr>
        <w:top w:val="none" w:sz="0" w:space="0" w:color="auto"/>
        <w:left w:val="none" w:sz="0" w:space="0" w:color="auto"/>
        <w:bottom w:val="none" w:sz="0" w:space="0" w:color="auto"/>
        <w:right w:val="none" w:sz="0" w:space="0" w:color="auto"/>
      </w:divBdr>
    </w:div>
    <w:div w:id="42219436">
      <w:bodyDiv w:val="1"/>
      <w:marLeft w:val="0"/>
      <w:marRight w:val="0"/>
      <w:marTop w:val="0"/>
      <w:marBottom w:val="0"/>
      <w:divBdr>
        <w:top w:val="none" w:sz="0" w:space="0" w:color="auto"/>
        <w:left w:val="none" w:sz="0" w:space="0" w:color="auto"/>
        <w:bottom w:val="none" w:sz="0" w:space="0" w:color="auto"/>
        <w:right w:val="none" w:sz="0" w:space="0" w:color="auto"/>
      </w:divBdr>
    </w:div>
    <w:div w:id="44766817">
      <w:bodyDiv w:val="1"/>
      <w:marLeft w:val="0"/>
      <w:marRight w:val="0"/>
      <w:marTop w:val="0"/>
      <w:marBottom w:val="0"/>
      <w:divBdr>
        <w:top w:val="none" w:sz="0" w:space="0" w:color="auto"/>
        <w:left w:val="none" w:sz="0" w:space="0" w:color="auto"/>
        <w:bottom w:val="none" w:sz="0" w:space="0" w:color="auto"/>
        <w:right w:val="none" w:sz="0" w:space="0" w:color="auto"/>
      </w:divBdr>
    </w:div>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156388142">
      <w:bodyDiv w:val="1"/>
      <w:marLeft w:val="0"/>
      <w:marRight w:val="0"/>
      <w:marTop w:val="0"/>
      <w:marBottom w:val="0"/>
      <w:divBdr>
        <w:top w:val="none" w:sz="0" w:space="0" w:color="auto"/>
        <w:left w:val="none" w:sz="0" w:space="0" w:color="auto"/>
        <w:bottom w:val="none" w:sz="0" w:space="0" w:color="auto"/>
        <w:right w:val="none" w:sz="0" w:space="0" w:color="auto"/>
      </w:divBdr>
    </w:div>
    <w:div w:id="211423311">
      <w:bodyDiv w:val="1"/>
      <w:marLeft w:val="0"/>
      <w:marRight w:val="0"/>
      <w:marTop w:val="0"/>
      <w:marBottom w:val="0"/>
      <w:divBdr>
        <w:top w:val="none" w:sz="0" w:space="0" w:color="auto"/>
        <w:left w:val="none" w:sz="0" w:space="0" w:color="auto"/>
        <w:bottom w:val="none" w:sz="0" w:space="0" w:color="auto"/>
        <w:right w:val="none" w:sz="0" w:space="0" w:color="auto"/>
      </w:divBdr>
    </w:div>
    <w:div w:id="230047217">
      <w:bodyDiv w:val="1"/>
      <w:marLeft w:val="0"/>
      <w:marRight w:val="0"/>
      <w:marTop w:val="0"/>
      <w:marBottom w:val="0"/>
      <w:divBdr>
        <w:top w:val="none" w:sz="0" w:space="0" w:color="auto"/>
        <w:left w:val="none" w:sz="0" w:space="0" w:color="auto"/>
        <w:bottom w:val="none" w:sz="0" w:space="0" w:color="auto"/>
        <w:right w:val="none" w:sz="0" w:space="0" w:color="auto"/>
      </w:divBdr>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279267872">
      <w:bodyDiv w:val="1"/>
      <w:marLeft w:val="0"/>
      <w:marRight w:val="0"/>
      <w:marTop w:val="0"/>
      <w:marBottom w:val="0"/>
      <w:divBdr>
        <w:top w:val="none" w:sz="0" w:space="0" w:color="auto"/>
        <w:left w:val="none" w:sz="0" w:space="0" w:color="auto"/>
        <w:bottom w:val="none" w:sz="0" w:space="0" w:color="auto"/>
        <w:right w:val="none" w:sz="0" w:space="0" w:color="auto"/>
      </w:divBdr>
    </w:div>
    <w:div w:id="354424818">
      <w:bodyDiv w:val="1"/>
      <w:marLeft w:val="0"/>
      <w:marRight w:val="0"/>
      <w:marTop w:val="0"/>
      <w:marBottom w:val="0"/>
      <w:divBdr>
        <w:top w:val="none" w:sz="0" w:space="0" w:color="auto"/>
        <w:left w:val="none" w:sz="0" w:space="0" w:color="auto"/>
        <w:bottom w:val="none" w:sz="0" w:space="0" w:color="auto"/>
        <w:right w:val="none" w:sz="0" w:space="0" w:color="auto"/>
      </w:divBdr>
    </w:div>
    <w:div w:id="381907345">
      <w:bodyDiv w:val="1"/>
      <w:marLeft w:val="0"/>
      <w:marRight w:val="0"/>
      <w:marTop w:val="0"/>
      <w:marBottom w:val="0"/>
      <w:divBdr>
        <w:top w:val="none" w:sz="0" w:space="0" w:color="auto"/>
        <w:left w:val="none" w:sz="0" w:space="0" w:color="auto"/>
        <w:bottom w:val="none" w:sz="0" w:space="0" w:color="auto"/>
        <w:right w:val="none" w:sz="0" w:space="0" w:color="auto"/>
      </w:divBdr>
    </w:div>
    <w:div w:id="394016599">
      <w:bodyDiv w:val="1"/>
      <w:marLeft w:val="0"/>
      <w:marRight w:val="0"/>
      <w:marTop w:val="0"/>
      <w:marBottom w:val="0"/>
      <w:divBdr>
        <w:top w:val="none" w:sz="0" w:space="0" w:color="auto"/>
        <w:left w:val="none" w:sz="0" w:space="0" w:color="auto"/>
        <w:bottom w:val="none" w:sz="0" w:space="0" w:color="auto"/>
        <w:right w:val="none" w:sz="0" w:space="0" w:color="auto"/>
      </w:divBdr>
    </w:div>
    <w:div w:id="427432465">
      <w:bodyDiv w:val="1"/>
      <w:marLeft w:val="0"/>
      <w:marRight w:val="0"/>
      <w:marTop w:val="0"/>
      <w:marBottom w:val="0"/>
      <w:divBdr>
        <w:top w:val="none" w:sz="0" w:space="0" w:color="auto"/>
        <w:left w:val="none" w:sz="0" w:space="0" w:color="auto"/>
        <w:bottom w:val="none" w:sz="0" w:space="0" w:color="auto"/>
        <w:right w:val="none" w:sz="0" w:space="0" w:color="auto"/>
      </w:divBdr>
    </w:div>
    <w:div w:id="516508330">
      <w:bodyDiv w:val="1"/>
      <w:marLeft w:val="0"/>
      <w:marRight w:val="0"/>
      <w:marTop w:val="0"/>
      <w:marBottom w:val="0"/>
      <w:divBdr>
        <w:top w:val="none" w:sz="0" w:space="0" w:color="auto"/>
        <w:left w:val="none" w:sz="0" w:space="0" w:color="auto"/>
        <w:bottom w:val="none" w:sz="0" w:space="0" w:color="auto"/>
        <w:right w:val="none" w:sz="0" w:space="0" w:color="auto"/>
      </w:divBdr>
    </w:div>
    <w:div w:id="525800395">
      <w:bodyDiv w:val="1"/>
      <w:marLeft w:val="0"/>
      <w:marRight w:val="0"/>
      <w:marTop w:val="0"/>
      <w:marBottom w:val="0"/>
      <w:divBdr>
        <w:top w:val="none" w:sz="0" w:space="0" w:color="auto"/>
        <w:left w:val="none" w:sz="0" w:space="0" w:color="auto"/>
        <w:bottom w:val="none" w:sz="0" w:space="0" w:color="auto"/>
        <w:right w:val="none" w:sz="0" w:space="0" w:color="auto"/>
      </w:divBdr>
      <w:divsChild>
        <w:div w:id="357318965">
          <w:marLeft w:val="0"/>
          <w:marRight w:val="0"/>
          <w:marTop w:val="0"/>
          <w:marBottom w:val="0"/>
          <w:divBdr>
            <w:top w:val="none" w:sz="0" w:space="0" w:color="auto"/>
            <w:left w:val="none" w:sz="0" w:space="0" w:color="auto"/>
            <w:bottom w:val="none" w:sz="0" w:space="0" w:color="auto"/>
            <w:right w:val="none" w:sz="0" w:space="0" w:color="auto"/>
          </w:divBdr>
        </w:div>
        <w:div w:id="361590459">
          <w:marLeft w:val="0"/>
          <w:marRight w:val="0"/>
          <w:marTop w:val="0"/>
          <w:marBottom w:val="0"/>
          <w:divBdr>
            <w:top w:val="none" w:sz="0" w:space="0" w:color="auto"/>
            <w:left w:val="none" w:sz="0" w:space="0" w:color="auto"/>
            <w:bottom w:val="none" w:sz="0" w:space="0" w:color="auto"/>
            <w:right w:val="none" w:sz="0" w:space="0" w:color="auto"/>
          </w:divBdr>
        </w:div>
        <w:div w:id="499932539">
          <w:marLeft w:val="0"/>
          <w:marRight w:val="0"/>
          <w:marTop w:val="0"/>
          <w:marBottom w:val="0"/>
          <w:divBdr>
            <w:top w:val="none" w:sz="0" w:space="0" w:color="auto"/>
            <w:left w:val="none" w:sz="0" w:space="0" w:color="auto"/>
            <w:bottom w:val="none" w:sz="0" w:space="0" w:color="auto"/>
            <w:right w:val="none" w:sz="0" w:space="0" w:color="auto"/>
          </w:divBdr>
        </w:div>
        <w:div w:id="633406820">
          <w:marLeft w:val="0"/>
          <w:marRight w:val="0"/>
          <w:marTop w:val="0"/>
          <w:marBottom w:val="0"/>
          <w:divBdr>
            <w:top w:val="none" w:sz="0" w:space="0" w:color="auto"/>
            <w:left w:val="none" w:sz="0" w:space="0" w:color="auto"/>
            <w:bottom w:val="none" w:sz="0" w:space="0" w:color="auto"/>
            <w:right w:val="none" w:sz="0" w:space="0" w:color="auto"/>
          </w:divBdr>
        </w:div>
        <w:div w:id="782459413">
          <w:marLeft w:val="0"/>
          <w:marRight w:val="0"/>
          <w:marTop w:val="0"/>
          <w:marBottom w:val="0"/>
          <w:divBdr>
            <w:top w:val="none" w:sz="0" w:space="0" w:color="auto"/>
            <w:left w:val="none" w:sz="0" w:space="0" w:color="auto"/>
            <w:bottom w:val="none" w:sz="0" w:space="0" w:color="auto"/>
            <w:right w:val="none" w:sz="0" w:space="0" w:color="auto"/>
          </w:divBdr>
        </w:div>
        <w:div w:id="1167860571">
          <w:marLeft w:val="0"/>
          <w:marRight w:val="0"/>
          <w:marTop w:val="0"/>
          <w:marBottom w:val="0"/>
          <w:divBdr>
            <w:top w:val="none" w:sz="0" w:space="0" w:color="auto"/>
            <w:left w:val="none" w:sz="0" w:space="0" w:color="auto"/>
            <w:bottom w:val="none" w:sz="0" w:space="0" w:color="auto"/>
            <w:right w:val="none" w:sz="0" w:space="0" w:color="auto"/>
          </w:divBdr>
        </w:div>
        <w:div w:id="1193375371">
          <w:marLeft w:val="0"/>
          <w:marRight w:val="0"/>
          <w:marTop w:val="0"/>
          <w:marBottom w:val="0"/>
          <w:divBdr>
            <w:top w:val="none" w:sz="0" w:space="0" w:color="auto"/>
            <w:left w:val="none" w:sz="0" w:space="0" w:color="auto"/>
            <w:bottom w:val="none" w:sz="0" w:space="0" w:color="auto"/>
            <w:right w:val="none" w:sz="0" w:space="0" w:color="auto"/>
          </w:divBdr>
        </w:div>
        <w:div w:id="1509059020">
          <w:marLeft w:val="0"/>
          <w:marRight w:val="0"/>
          <w:marTop w:val="0"/>
          <w:marBottom w:val="0"/>
          <w:divBdr>
            <w:top w:val="none" w:sz="0" w:space="0" w:color="auto"/>
            <w:left w:val="none" w:sz="0" w:space="0" w:color="auto"/>
            <w:bottom w:val="none" w:sz="0" w:space="0" w:color="auto"/>
            <w:right w:val="none" w:sz="0" w:space="0" w:color="auto"/>
          </w:divBdr>
        </w:div>
        <w:div w:id="1555853740">
          <w:marLeft w:val="0"/>
          <w:marRight w:val="0"/>
          <w:marTop w:val="0"/>
          <w:marBottom w:val="0"/>
          <w:divBdr>
            <w:top w:val="none" w:sz="0" w:space="0" w:color="auto"/>
            <w:left w:val="none" w:sz="0" w:space="0" w:color="auto"/>
            <w:bottom w:val="none" w:sz="0" w:space="0" w:color="auto"/>
            <w:right w:val="none" w:sz="0" w:space="0" w:color="auto"/>
          </w:divBdr>
        </w:div>
        <w:div w:id="1600717557">
          <w:marLeft w:val="0"/>
          <w:marRight w:val="0"/>
          <w:marTop w:val="0"/>
          <w:marBottom w:val="0"/>
          <w:divBdr>
            <w:top w:val="none" w:sz="0" w:space="0" w:color="auto"/>
            <w:left w:val="none" w:sz="0" w:space="0" w:color="auto"/>
            <w:bottom w:val="none" w:sz="0" w:space="0" w:color="auto"/>
            <w:right w:val="none" w:sz="0" w:space="0" w:color="auto"/>
          </w:divBdr>
        </w:div>
        <w:div w:id="1718092285">
          <w:marLeft w:val="0"/>
          <w:marRight w:val="0"/>
          <w:marTop w:val="0"/>
          <w:marBottom w:val="0"/>
          <w:divBdr>
            <w:top w:val="none" w:sz="0" w:space="0" w:color="auto"/>
            <w:left w:val="none" w:sz="0" w:space="0" w:color="auto"/>
            <w:bottom w:val="none" w:sz="0" w:space="0" w:color="auto"/>
            <w:right w:val="none" w:sz="0" w:space="0" w:color="auto"/>
          </w:divBdr>
        </w:div>
        <w:div w:id="1799446073">
          <w:marLeft w:val="0"/>
          <w:marRight w:val="0"/>
          <w:marTop w:val="0"/>
          <w:marBottom w:val="0"/>
          <w:divBdr>
            <w:top w:val="none" w:sz="0" w:space="0" w:color="auto"/>
            <w:left w:val="none" w:sz="0" w:space="0" w:color="auto"/>
            <w:bottom w:val="none" w:sz="0" w:space="0" w:color="auto"/>
            <w:right w:val="none" w:sz="0" w:space="0" w:color="auto"/>
          </w:divBdr>
        </w:div>
        <w:div w:id="1866794092">
          <w:marLeft w:val="0"/>
          <w:marRight w:val="0"/>
          <w:marTop w:val="0"/>
          <w:marBottom w:val="0"/>
          <w:divBdr>
            <w:top w:val="none" w:sz="0" w:space="0" w:color="auto"/>
            <w:left w:val="none" w:sz="0" w:space="0" w:color="auto"/>
            <w:bottom w:val="none" w:sz="0" w:space="0" w:color="auto"/>
            <w:right w:val="none" w:sz="0" w:space="0" w:color="auto"/>
          </w:divBdr>
        </w:div>
      </w:divsChild>
    </w:div>
    <w:div w:id="649289667">
      <w:bodyDiv w:val="1"/>
      <w:marLeft w:val="0"/>
      <w:marRight w:val="0"/>
      <w:marTop w:val="0"/>
      <w:marBottom w:val="0"/>
      <w:divBdr>
        <w:top w:val="none" w:sz="0" w:space="0" w:color="auto"/>
        <w:left w:val="none" w:sz="0" w:space="0" w:color="auto"/>
        <w:bottom w:val="none" w:sz="0" w:space="0" w:color="auto"/>
        <w:right w:val="none" w:sz="0" w:space="0" w:color="auto"/>
      </w:divBdr>
    </w:div>
    <w:div w:id="656299577">
      <w:bodyDiv w:val="1"/>
      <w:marLeft w:val="0"/>
      <w:marRight w:val="0"/>
      <w:marTop w:val="0"/>
      <w:marBottom w:val="0"/>
      <w:divBdr>
        <w:top w:val="none" w:sz="0" w:space="0" w:color="auto"/>
        <w:left w:val="none" w:sz="0" w:space="0" w:color="auto"/>
        <w:bottom w:val="none" w:sz="0" w:space="0" w:color="auto"/>
        <w:right w:val="none" w:sz="0" w:space="0" w:color="auto"/>
      </w:divBdr>
    </w:div>
    <w:div w:id="660547566">
      <w:bodyDiv w:val="1"/>
      <w:marLeft w:val="0"/>
      <w:marRight w:val="0"/>
      <w:marTop w:val="0"/>
      <w:marBottom w:val="0"/>
      <w:divBdr>
        <w:top w:val="none" w:sz="0" w:space="0" w:color="auto"/>
        <w:left w:val="none" w:sz="0" w:space="0" w:color="auto"/>
        <w:bottom w:val="none" w:sz="0" w:space="0" w:color="auto"/>
        <w:right w:val="none" w:sz="0" w:space="0" w:color="auto"/>
      </w:divBdr>
    </w:div>
    <w:div w:id="679430688">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709182680">
      <w:bodyDiv w:val="1"/>
      <w:marLeft w:val="0"/>
      <w:marRight w:val="0"/>
      <w:marTop w:val="0"/>
      <w:marBottom w:val="0"/>
      <w:divBdr>
        <w:top w:val="none" w:sz="0" w:space="0" w:color="auto"/>
        <w:left w:val="none" w:sz="0" w:space="0" w:color="auto"/>
        <w:bottom w:val="none" w:sz="0" w:space="0" w:color="auto"/>
        <w:right w:val="none" w:sz="0" w:space="0" w:color="auto"/>
      </w:divBdr>
    </w:div>
    <w:div w:id="825708739">
      <w:bodyDiv w:val="1"/>
      <w:marLeft w:val="0"/>
      <w:marRight w:val="0"/>
      <w:marTop w:val="0"/>
      <w:marBottom w:val="0"/>
      <w:divBdr>
        <w:top w:val="none" w:sz="0" w:space="0" w:color="auto"/>
        <w:left w:val="none" w:sz="0" w:space="0" w:color="auto"/>
        <w:bottom w:val="none" w:sz="0" w:space="0" w:color="auto"/>
        <w:right w:val="none" w:sz="0" w:space="0" w:color="auto"/>
      </w:divBdr>
    </w:div>
    <w:div w:id="855851313">
      <w:bodyDiv w:val="1"/>
      <w:marLeft w:val="0"/>
      <w:marRight w:val="0"/>
      <w:marTop w:val="0"/>
      <w:marBottom w:val="0"/>
      <w:divBdr>
        <w:top w:val="none" w:sz="0" w:space="0" w:color="auto"/>
        <w:left w:val="none" w:sz="0" w:space="0" w:color="auto"/>
        <w:bottom w:val="none" w:sz="0" w:space="0" w:color="auto"/>
        <w:right w:val="none" w:sz="0" w:space="0" w:color="auto"/>
      </w:divBdr>
    </w:div>
    <w:div w:id="892884882">
      <w:bodyDiv w:val="1"/>
      <w:marLeft w:val="0"/>
      <w:marRight w:val="0"/>
      <w:marTop w:val="0"/>
      <w:marBottom w:val="0"/>
      <w:divBdr>
        <w:top w:val="none" w:sz="0" w:space="0" w:color="auto"/>
        <w:left w:val="none" w:sz="0" w:space="0" w:color="auto"/>
        <w:bottom w:val="none" w:sz="0" w:space="0" w:color="auto"/>
        <w:right w:val="none" w:sz="0" w:space="0" w:color="auto"/>
      </w:divBdr>
    </w:div>
    <w:div w:id="913585155">
      <w:bodyDiv w:val="1"/>
      <w:marLeft w:val="0"/>
      <w:marRight w:val="0"/>
      <w:marTop w:val="0"/>
      <w:marBottom w:val="0"/>
      <w:divBdr>
        <w:top w:val="none" w:sz="0" w:space="0" w:color="auto"/>
        <w:left w:val="none" w:sz="0" w:space="0" w:color="auto"/>
        <w:bottom w:val="none" w:sz="0" w:space="0" w:color="auto"/>
        <w:right w:val="none" w:sz="0" w:space="0" w:color="auto"/>
      </w:divBdr>
    </w:div>
    <w:div w:id="1009136349">
      <w:bodyDiv w:val="1"/>
      <w:marLeft w:val="0"/>
      <w:marRight w:val="0"/>
      <w:marTop w:val="0"/>
      <w:marBottom w:val="0"/>
      <w:divBdr>
        <w:top w:val="none" w:sz="0" w:space="0" w:color="auto"/>
        <w:left w:val="none" w:sz="0" w:space="0" w:color="auto"/>
        <w:bottom w:val="none" w:sz="0" w:space="0" w:color="auto"/>
        <w:right w:val="none" w:sz="0" w:space="0" w:color="auto"/>
      </w:divBdr>
    </w:div>
    <w:div w:id="1011108001">
      <w:bodyDiv w:val="1"/>
      <w:marLeft w:val="0"/>
      <w:marRight w:val="0"/>
      <w:marTop w:val="0"/>
      <w:marBottom w:val="0"/>
      <w:divBdr>
        <w:top w:val="none" w:sz="0" w:space="0" w:color="auto"/>
        <w:left w:val="none" w:sz="0" w:space="0" w:color="auto"/>
        <w:bottom w:val="none" w:sz="0" w:space="0" w:color="auto"/>
        <w:right w:val="none" w:sz="0" w:space="0" w:color="auto"/>
      </w:divBdr>
    </w:div>
    <w:div w:id="1087461886">
      <w:bodyDiv w:val="1"/>
      <w:marLeft w:val="0"/>
      <w:marRight w:val="0"/>
      <w:marTop w:val="0"/>
      <w:marBottom w:val="0"/>
      <w:divBdr>
        <w:top w:val="none" w:sz="0" w:space="0" w:color="auto"/>
        <w:left w:val="none" w:sz="0" w:space="0" w:color="auto"/>
        <w:bottom w:val="none" w:sz="0" w:space="0" w:color="auto"/>
        <w:right w:val="none" w:sz="0" w:space="0" w:color="auto"/>
      </w:divBdr>
    </w:div>
    <w:div w:id="1165900219">
      <w:bodyDiv w:val="1"/>
      <w:marLeft w:val="0"/>
      <w:marRight w:val="0"/>
      <w:marTop w:val="0"/>
      <w:marBottom w:val="0"/>
      <w:divBdr>
        <w:top w:val="none" w:sz="0" w:space="0" w:color="auto"/>
        <w:left w:val="none" w:sz="0" w:space="0" w:color="auto"/>
        <w:bottom w:val="none" w:sz="0" w:space="0" w:color="auto"/>
        <w:right w:val="none" w:sz="0" w:space="0" w:color="auto"/>
      </w:divBdr>
    </w:div>
    <w:div w:id="1217666692">
      <w:bodyDiv w:val="1"/>
      <w:marLeft w:val="0"/>
      <w:marRight w:val="0"/>
      <w:marTop w:val="0"/>
      <w:marBottom w:val="0"/>
      <w:divBdr>
        <w:top w:val="none" w:sz="0" w:space="0" w:color="auto"/>
        <w:left w:val="none" w:sz="0" w:space="0" w:color="auto"/>
        <w:bottom w:val="none" w:sz="0" w:space="0" w:color="auto"/>
        <w:right w:val="none" w:sz="0" w:space="0" w:color="auto"/>
      </w:divBdr>
    </w:div>
    <w:div w:id="1219247318">
      <w:bodyDiv w:val="1"/>
      <w:marLeft w:val="0"/>
      <w:marRight w:val="0"/>
      <w:marTop w:val="0"/>
      <w:marBottom w:val="0"/>
      <w:divBdr>
        <w:top w:val="none" w:sz="0" w:space="0" w:color="auto"/>
        <w:left w:val="none" w:sz="0" w:space="0" w:color="auto"/>
        <w:bottom w:val="none" w:sz="0" w:space="0" w:color="auto"/>
        <w:right w:val="none" w:sz="0" w:space="0" w:color="auto"/>
      </w:divBdr>
    </w:div>
    <w:div w:id="1221598456">
      <w:bodyDiv w:val="1"/>
      <w:marLeft w:val="0"/>
      <w:marRight w:val="0"/>
      <w:marTop w:val="0"/>
      <w:marBottom w:val="0"/>
      <w:divBdr>
        <w:top w:val="none" w:sz="0" w:space="0" w:color="auto"/>
        <w:left w:val="none" w:sz="0" w:space="0" w:color="auto"/>
        <w:bottom w:val="none" w:sz="0" w:space="0" w:color="auto"/>
        <w:right w:val="none" w:sz="0" w:space="0" w:color="auto"/>
      </w:divBdr>
      <w:divsChild>
        <w:div w:id="1183204582">
          <w:marLeft w:val="0"/>
          <w:marRight w:val="0"/>
          <w:marTop w:val="150"/>
          <w:marBottom w:val="0"/>
          <w:divBdr>
            <w:top w:val="none" w:sz="0" w:space="0" w:color="auto"/>
            <w:left w:val="none" w:sz="0" w:space="0" w:color="auto"/>
            <w:bottom w:val="none" w:sz="0" w:space="0" w:color="auto"/>
            <w:right w:val="none" w:sz="0" w:space="0" w:color="auto"/>
          </w:divBdr>
        </w:div>
        <w:div w:id="1237009379">
          <w:marLeft w:val="0"/>
          <w:marRight w:val="0"/>
          <w:marTop w:val="0"/>
          <w:marBottom w:val="0"/>
          <w:divBdr>
            <w:top w:val="none" w:sz="0" w:space="0" w:color="auto"/>
            <w:left w:val="single" w:sz="6" w:space="0" w:color="FFFFFF"/>
            <w:bottom w:val="single" w:sz="6" w:space="0" w:color="FFFFFF"/>
            <w:right w:val="single" w:sz="6" w:space="0" w:color="FFFFFF"/>
          </w:divBdr>
          <w:divsChild>
            <w:div w:id="494033471">
              <w:marLeft w:val="0"/>
              <w:marRight w:val="0"/>
              <w:marTop w:val="0"/>
              <w:marBottom w:val="0"/>
              <w:divBdr>
                <w:top w:val="single" w:sz="6" w:space="1" w:color="D3D3D3"/>
                <w:left w:val="none" w:sz="0" w:space="0" w:color="auto"/>
                <w:bottom w:val="none" w:sz="0" w:space="0" w:color="auto"/>
                <w:right w:val="none" w:sz="0" w:space="0" w:color="auto"/>
              </w:divBdr>
              <w:divsChild>
                <w:div w:id="585462750">
                  <w:marLeft w:val="0"/>
                  <w:marRight w:val="0"/>
                  <w:marTop w:val="0"/>
                  <w:marBottom w:val="0"/>
                  <w:divBdr>
                    <w:top w:val="none" w:sz="0" w:space="0" w:color="auto"/>
                    <w:left w:val="none" w:sz="0" w:space="0" w:color="auto"/>
                    <w:bottom w:val="none" w:sz="0" w:space="0" w:color="auto"/>
                    <w:right w:val="none" w:sz="0" w:space="0" w:color="auto"/>
                  </w:divBdr>
                </w:div>
                <w:div w:id="806358695">
                  <w:marLeft w:val="0"/>
                  <w:marRight w:val="0"/>
                  <w:marTop w:val="0"/>
                  <w:marBottom w:val="0"/>
                  <w:divBdr>
                    <w:top w:val="none" w:sz="0" w:space="0" w:color="auto"/>
                    <w:left w:val="none" w:sz="0" w:space="0" w:color="auto"/>
                    <w:bottom w:val="none" w:sz="0" w:space="0" w:color="auto"/>
                    <w:right w:val="none" w:sz="0" w:space="0" w:color="auto"/>
                  </w:divBdr>
                  <w:divsChild>
                    <w:div w:id="91974538">
                      <w:marLeft w:val="0"/>
                      <w:marRight w:val="0"/>
                      <w:marTop w:val="0"/>
                      <w:marBottom w:val="0"/>
                      <w:divBdr>
                        <w:top w:val="single" w:sz="6" w:space="8" w:color="CFCFCF"/>
                        <w:left w:val="single" w:sz="6" w:space="0" w:color="CFCFCF"/>
                        <w:bottom w:val="single" w:sz="6" w:space="8" w:color="CFCFCF"/>
                        <w:right w:val="single" w:sz="6" w:space="0" w:color="CFCFCF"/>
                      </w:divBdr>
                      <w:divsChild>
                        <w:div w:id="77556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0501072">
      <w:bodyDiv w:val="1"/>
      <w:marLeft w:val="0"/>
      <w:marRight w:val="0"/>
      <w:marTop w:val="0"/>
      <w:marBottom w:val="0"/>
      <w:divBdr>
        <w:top w:val="none" w:sz="0" w:space="0" w:color="auto"/>
        <w:left w:val="none" w:sz="0" w:space="0" w:color="auto"/>
        <w:bottom w:val="none" w:sz="0" w:space="0" w:color="auto"/>
        <w:right w:val="none" w:sz="0" w:space="0" w:color="auto"/>
      </w:divBdr>
    </w:div>
    <w:div w:id="1347707692">
      <w:bodyDiv w:val="1"/>
      <w:marLeft w:val="0"/>
      <w:marRight w:val="0"/>
      <w:marTop w:val="0"/>
      <w:marBottom w:val="0"/>
      <w:divBdr>
        <w:top w:val="none" w:sz="0" w:space="0" w:color="auto"/>
        <w:left w:val="none" w:sz="0" w:space="0" w:color="auto"/>
        <w:bottom w:val="none" w:sz="0" w:space="0" w:color="auto"/>
        <w:right w:val="none" w:sz="0" w:space="0" w:color="auto"/>
      </w:divBdr>
    </w:div>
    <w:div w:id="1359695445">
      <w:bodyDiv w:val="1"/>
      <w:marLeft w:val="0"/>
      <w:marRight w:val="0"/>
      <w:marTop w:val="0"/>
      <w:marBottom w:val="0"/>
      <w:divBdr>
        <w:top w:val="none" w:sz="0" w:space="0" w:color="auto"/>
        <w:left w:val="none" w:sz="0" w:space="0" w:color="auto"/>
        <w:bottom w:val="none" w:sz="0" w:space="0" w:color="auto"/>
        <w:right w:val="none" w:sz="0" w:space="0" w:color="auto"/>
      </w:divBdr>
    </w:div>
    <w:div w:id="1395466058">
      <w:bodyDiv w:val="1"/>
      <w:marLeft w:val="0"/>
      <w:marRight w:val="0"/>
      <w:marTop w:val="0"/>
      <w:marBottom w:val="0"/>
      <w:divBdr>
        <w:top w:val="none" w:sz="0" w:space="0" w:color="auto"/>
        <w:left w:val="none" w:sz="0" w:space="0" w:color="auto"/>
        <w:bottom w:val="none" w:sz="0" w:space="0" w:color="auto"/>
        <w:right w:val="none" w:sz="0" w:space="0" w:color="auto"/>
      </w:divBdr>
    </w:div>
    <w:div w:id="1428235132">
      <w:bodyDiv w:val="1"/>
      <w:marLeft w:val="0"/>
      <w:marRight w:val="0"/>
      <w:marTop w:val="0"/>
      <w:marBottom w:val="0"/>
      <w:divBdr>
        <w:top w:val="none" w:sz="0" w:space="0" w:color="auto"/>
        <w:left w:val="none" w:sz="0" w:space="0" w:color="auto"/>
        <w:bottom w:val="none" w:sz="0" w:space="0" w:color="auto"/>
        <w:right w:val="none" w:sz="0" w:space="0" w:color="auto"/>
      </w:divBdr>
      <w:divsChild>
        <w:div w:id="542865995">
          <w:marLeft w:val="0"/>
          <w:marRight w:val="0"/>
          <w:marTop w:val="0"/>
          <w:marBottom w:val="0"/>
          <w:divBdr>
            <w:top w:val="none" w:sz="0" w:space="0" w:color="auto"/>
            <w:left w:val="none" w:sz="0" w:space="0" w:color="auto"/>
            <w:bottom w:val="none" w:sz="0" w:space="0" w:color="auto"/>
            <w:right w:val="none" w:sz="0" w:space="0" w:color="auto"/>
          </w:divBdr>
          <w:divsChild>
            <w:div w:id="194237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755016">
      <w:bodyDiv w:val="1"/>
      <w:marLeft w:val="0"/>
      <w:marRight w:val="0"/>
      <w:marTop w:val="0"/>
      <w:marBottom w:val="0"/>
      <w:divBdr>
        <w:top w:val="none" w:sz="0" w:space="0" w:color="auto"/>
        <w:left w:val="none" w:sz="0" w:space="0" w:color="auto"/>
        <w:bottom w:val="none" w:sz="0" w:space="0" w:color="auto"/>
        <w:right w:val="none" w:sz="0" w:space="0" w:color="auto"/>
      </w:divBdr>
    </w:div>
    <w:div w:id="1501122922">
      <w:bodyDiv w:val="1"/>
      <w:marLeft w:val="0"/>
      <w:marRight w:val="0"/>
      <w:marTop w:val="0"/>
      <w:marBottom w:val="0"/>
      <w:divBdr>
        <w:top w:val="none" w:sz="0" w:space="0" w:color="auto"/>
        <w:left w:val="none" w:sz="0" w:space="0" w:color="auto"/>
        <w:bottom w:val="none" w:sz="0" w:space="0" w:color="auto"/>
        <w:right w:val="none" w:sz="0" w:space="0" w:color="auto"/>
      </w:divBdr>
      <w:divsChild>
        <w:div w:id="832840238">
          <w:marLeft w:val="0"/>
          <w:marRight w:val="0"/>
          <w:marTop w:val="0"/>
          <w:marBottom w:val="0"/>
          <w:divBdr>
            <w:top w:val="none" w:sz="0" w:space="0" w:color="auto"/>
            <w:left w:val="none" w:sz="0" w:space="0" w:color="auto"/>
            <w:bottom w:val="none" w:sz="0" w:space="0" w:color="auto"/>
            <w:right w:val="none" w:sz="0" w:space="0" w:color="auto"/>
          </w:divBdr>
          <w:divsChild>
            <w:div w:id="1478110412">
              <w:marLeft w:val="0"/>
              <w:marRight w:val="0"/>
              <w:marTop w:val="0"/>
              <w:marBottom w:val="0"/>
              <w:divBdr>
                <w:top w:val="none" w:sz="0" w:space="0" w:color="auto"/>
                <w:left w:val="none" w:sz="0" w:space="0" w:color="auto"/>
                <w:bottom w:val="none" w:sz="0" w:space="0" w:color="auto"/>
                <w:right w:val="none" w:sz="0" w:space="0" w:color="auto"/>
              </w:divBdr>
              <w:divsChild>
                <w:div w:id="339285379">
                  <w:marLeft w:val="0"/>
                  <w:marRight w:val="0"/>
                  <w:marTop w:val="0"/>
                  <w:marBottom w:val="0"/>
                  <w:divBdr>
                    <w:top w:val="none" w:sz="0" w:space="0" w:color="auto"/>
                    <w:left w:val="none" w:sz="0" w:space="0" w:color="auto"/>
                    <w:bottom w:val="none" w:sz="0" w:space="0" w:color="auto"/>
                    <w:right w:val="none" w:sz="0" w:space="0" w:color="auto"/>
                  </w:divBdr>
                </w:div>
                <w:div w:id="122213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169302">
      <w:bodyDiv w:val="1"/>
      <w:marLeft w:val="0"/>
      <w:marRight w:val="0"/>
      <w:marTop w:val="0"/>
      <w:marBottom w:val="0"/>
      <w:divBdr>
        <w:top w:val="none" w:sz="0" w:space="0" w:color="auto"/>
        <w:left w:val="none" w:sz="0" w:space="0" w:color="auto"/>
        <w:bottom w:val="none" w:sz="0" w:space="0" w:color="auto"/>
        <w:right w:val="none" w:sz="0" w:space="0" w:color="auto"/>
      </w:divBdr>
    </w:div>
    <w:div w:id="1508862372">
      <w:bodyDiv w:val="1"/>
      <w:marLeft w:val="0"/>
      <w:marRight w:val="0"/>
      <w:marTop w:val="0"/>
      <w:marBottom w:val="0"/>
      <w:divBdr>
        <w:top w:val="none" w:sz="0" w:space="0" w:color="auto"/>
        <w:left w:val="none" w:sz="0" w:space="0" w:color="auto"/>
        <w:bottom w:val="none" w:sz="0" w:space="0" w:color="auto"/>
        <w:right w:val="none" w:sz="0" w:space="0" w:color="auto"/>
      </w:divBdr>
    </w:div>
    <w:div w:id="1508863532">
      <w:bodyDiv w:val="1"/>
      <w:marLeft w:val="0"/>
      <w:marRight w:val="0"/>
      <w:marTop w:val="0"/>
      <w:marBottom w:val="0"/>
      <w:divBdr>
        <w:top w:val="none" w:sz="0" w:space="0" w:color="auto"/>
        <w:left w:val="none" w:sz="0" w:space="0" w:color="auto"/>
        <w:bottom w:val="none" w:sz="0" w:space="0" w:color="auto"/>
        <w:right w:val="none" w:sz="0" w:space="0" w:color="auto"/>
      </w:divBdr>
    </w:div>
    <w:div w:id="1525559705">
      <w:bodyDiv w:val="1"/>
      <w:marLeft w:val="0"/>
      <w:marRight w:val="0"/>
      <w:marTop w:val="0"/>
      <w:marBottom w:val="0"/>
      <w:divBdr>
        <w:top w:val="none" w:sz="0" w:space="0" w:color="auto"/>
        <w:left w:val="none" w:sz="0" w:space="0" w:color="auto"/>
        <w:bottom w:val="none" w:sz="0" w:space="0" w:color="auto"/>
        <w:right w:val="none" w:sz="0" w:space="0" w:color="auto"/>
      </w:divBdr>
    </w:div>
    <w:div w:id="1625231204">
      <w:bodyDiv w:val="1"/>
      <w:marLeft w:val="0"/>
      <w:marRight w:val="0"/>
      <w:marTop w:val="0"/>
      <w:marBottom w:val="0"/>
      <w:divBdr>
        <w:top w:val="none" w:sz="0" w:space="0" w:color="auto"/>
        <w:left w:val="none" w:sz="0" w:space="0" w:color="auto"/>
        <w:bottom w:val="none" w:sz="0" w:space="0" w:color="auto"/>
        <w:right w:val="none" w:sz="0" w:space="0" w:color="auto"/>
      </w:divBdr>
    </w:div>
    <w:div w:id="1630014635">
      <w:bodyDiv w:val="1"/>
      <w:marLeft w:val="0"/>
      <w:marRight w:val="0"/>
      <w:marTop w:val="0"/>
      <w:marBottom w:val="0"/>
      <w:divBdr>
        <w:top w:val="none" w:sz="0" w:space="0" w:color="auto"/>
        <w:left w:val="none" w:sz="0" w:space="0" w:color="auto"/>
        <w:bottom w:val="none" w:sz="0" w:space="0" w:color="auto"/>
        <w:right w:val="none" w:sz="0" w:space="0" w:color="auto"/>
      </w:divBdr>
    </w:div>
    <w:div w:id="1639261743">
      <w:bodyDiv w:val="1"/>
      <w:marLeft w:val="0"/>
      <w:marRight w:val="0"/>
      <w:marTop w:val="0"/>
      <w:marBottom w:val="0"/>
      <w:divBdr>
        <w:top w:val="none" w:sz="0" w:space="0" w:color="auto"/>
        <w:left w:val="none" w:sz="0" w:space="0" w:color="auto"/>
        <w:bottom w:val="none" w:sz="0" w:space="0" w:color="auto"/>
        <w:right w:val="none" w:sz="0" w:space="0" w:color="auto"/>
      </w:divBdr>
    </w:div>
    <w:div w:id="1657224695">
      <w:bodyDiv w:val="1"/>
      <w:marLeft w:val="0"/>
      <w:marRight w:val="0"/>
      <w:marTop w:val="0"/>
      <w:marBottom w:val="0"/>
      <w:divBdr>
        <w:top w:val="none" w:sz="0" w:space="0" w:color="auto"/>
        <w:left w:val="none" w:sz="0" w:space="0" w:color="auto"/>
        <w:bottom w:val="none" w:sz="0" w:space="0" w:color="auto"/>
        <w:right w:val="none" w:sz="0" w:space="0" w:color="auto"/>
      </w:divBdr>
    </w:div>
    <w:div w:id="1668559161">
      <w:bodyDiv w:val="1"/>
      <w:marLeft w:val="0"/>
      <w:marRight w:val="0"/>
      <w:marTop w:val="0"/>
      <w:marBottom w:val="0"/>
      <w:divBdr>
        <w:top w:val="none" w:sz="0" w:space="0" w:color="auto"/>
        <w:left w:val="none" w:sz="0" w:space="0" w:color="auto"/>
        <w:bottom w:val="none" w:sz="0" w:space="0" w:color="auto"/>
        <w:right w:val="none" w:sz="0" w:space="0" w:color="auto"/>
      </w:divBdr>
    </w:div>
    <w:div w:id="1679118576">
      <w:bodyDiv w:val="1"/>
      <w:marLeft w:val="0"/>
      <w:marRight w:val="0"/>
      <w:marTop w:val="0"/>
      <w:marBottom w:val="0"/>
      <w:divBdr>
        <w:top w:val="none" w:sz="0" w:space="0" w:color="auto"/>
        <w:left w:val="none" w:sz="0" w:space="0" w:color="auto"/>
        <w:bottom w:val="none" w:sz="0" w:space="0" w:color="auto"/>
        <w:right w:val="none" w:sz="0" w:space="0" w:color="auto"/>
      </w:divBdr>
    </w:div>
    <w:div w:id="1722903203">
      <w:bodyDiv w:val="1"/>
      <w:marLeft w:val="0"/>
      <w:marRight w:val="0"/>
      <w:marTop w:val="0"/>
      <w:marBottom w:val="0"/>
      <w:divBdr>
        <w:top w:val="none" w:sz="0" w:space="0" w:color="auto"/>
        <w:left w:val="none" w:sz="0" w:space="0" w:color="auto"/>
        <w:bottom w:val="none" w:sz="0" w:space="0" w:color="auto"/>
        <w:right w:val="none" w:sz="0" w:space="0" w:color="auto"/>
      </w:divBdr>
    </w:div>
    <w:div w:id="1803887619">
      <w:bodyDiv w:val="1"/>
      <w:marLeft w:val="0"/>
      <w:marRight w:val="0"/>
      <w:marTop w:val="0"/>
      <w:marBottom w:val="0"/>
      <w:divBdr>
        <w:top w:val="none" w:sz="0" w:space="0" w:color="auto"/>
        <w:left w:val="none" w:sz="0" w:space="0" w:color="auto"/>
        <w:bottom w:val="none" w:sz="0" w:space="0" w:color="auto"/>
        <w:right w:val="none" w:sz="0" w:space="0" w:color="auto"/>
      </w:divBdr>
      <w:divsChild>
        <w:div w:id="727538901">
          <w:marLeft w:val="0"/>
          <w:marRight w:val="0"/>
          <w:marTop w:val="150"/>
          <w:marBottom w:val="0"/>
          <w:divBdr>
            <w:top w:val="none" w:sz="0" w:space="0" w:color="auto"/>
            <w:left w:val="none" w:sz="0" w:space="0" w:color="auto"/>
            <w:bottom w:val="none" w:sz="0" w:space="0" w:color="auto"/>
            <w:right w:val="none" w:sz="0" w:space="0" w:color="auto"/>
          </w:divBdr>
        </w:div>
        <w:div w:id="1653680883">
          <w:marLeft w:val="0"/>
          <w:marRight w:val="0"/>
          <w:marTop w:val="0"/>
          <w:marBottom w:val="0"/>
          <w:divBdr>
            <w:top w:val="none" w:sz="0" w:space="0" w:color="auto"/>
            <w:left w:val="single" w:sz="6" w:space="0" w:color="FFFFFF"/>
            <w:bottom w:val="single" w:sz="6" w:space="0" w:color="FFFFFF"/>
            <w:right w:val="single" w:sz="6" w:space="0" w:color="FFFFFF"/>
          </w:divBdr>
          <w:divsChild>
            <w:div w:id="349914623">
              <w:marLeft w:val="0"/>
              <w:marRight w:val="0"/>
              <w:marTop w:val="0"/>
              <w:marBottom w:val="0"/>
              <w:divBdr>
                <w:top w:val="single" w:sz="6" w:space="1" w:color="D3D3D3"/>
                <w:left w:val="none" w:sz="0" w:space="0" w:color="auto"/>
                <w:bottom w:val="none" w:sz="0" w:space="0" w:color="auto"/>
                <w:right w:val="none" w:sz="0" w:space="0" w:color="auto"/>
              </w:divBdr>
              <w:divsChild>
                <w:div w:id="783882582">
                  <w:marLeft w:val="0"/>
                  <w:marRight w:val="0"/>
                  <w:marTop w:val="0"/>
                  <w:marBottom w:val="0"/>
                  <w:divBdr>
                    <w:top w:val="none" w:sz="0" w:space="0" w:color="auto"/>
                    <w:left w:val="none" w:sz="0" w:space="0" w:color="auto"/>
                    <w:bottom w:val="none" w:sz="0" w:space="0" w:color="auto"/>
                    <w:right w:val="none" w:sz="0" w:space="0" w:color="auto"/>
                  </w:divBdr>
                </w:div>
                <w:div w:id="978655501">
                  <w:marLeft w:val="0"/>
                  <w:marRight w:val="0"/>
                  <w:marTop w:val="0"/>
                  <w:marBottom w:val="0"/>
                  <w:divBdr>
                    <w:top w:val="none" w:sz="0" w:space="0" w:color="auto"/>
                    <w:left w:val="none" w:sz="0" w:space="0" w:color="auto"/>
                    <w:bottom w:val="none" w:sz="0" w:space="0" w:color="auto"/>
                    <w:right w:val="none" w:sz="0" w:space="0" w:color="auto"/>
                  </w:divBdr>
                  <w:divsChild>
                    <w:div w:id="1207526895">
                      <w:marLeft w:val="0"/>
                      <w:marRight w:val="0"/>
                      <w:marTop w:val="0"/>
                      <w:marBottom w:val="0"/>
                      <w:divBdr>
                        <w:top w:val="single" w:sz="6" w:space="8" w:color="CFCFCF"/>
                        <w:left w:val="single" w:sz="6" w:space="0" w:color="CFCFCF"/>
                        <w:bottom w:val="single" w:sz="6" w:space="8" w:color="CFCFCF"/>
                        <w:right w:val="single" w:sz="6" w:space="0" w:color="CFCFCF"/>
                      </w:divBdr>
                      <w:divsChild>
                        <w:div w:id="186262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7447981">
      <w:bodyDiv w:val="1"/>
      <w:marLeft w:val="0"/>
      <w:marRight w:val="0"/>
      <w:marTop w:val="0"/>
      <w:marBottom w:val="0"/>
      <w:divBdr>
        <w:top w:val="none" w:sz="0" w:space="0" w:color="auto"/>
        <w:left w:val="none" w:sz="0" w:space="0" w:color="auto"/>
        <w:bottom w:val="none" w:sz="0" w:space="0" w:color="auto"/>
        <w:right w:val="none" w:sz="0" w:space="0" w:color="auto"/>
      </w:divBdr>
    </w:div>
    <w:div w:id="1893928491">
      <w:bodyDiv w:val="1"/>
      <w:marLeft w:val="0"/>
      <w:marRight w:val="0"/>
      <w:marTop w:val="0"/>
      <w:marBottom w:val="0"/>
      <w:divBdr>
        <w:top w:val="none" w:sz="0" w:space="0" w:color="auto"/>
        <w:left w:val="none" w:sz="0" w:space="0" w:color="auto"/>
        <w:bottom w:val="none" w:sz="0" w:space="0" w:color="auto"/>
        <w:right w:val="none" w:sz="0" w:space="0" w:color="auto"/>
      </w:divBdr>
    </w:div>
    <w:div w:id="1929269780">
      <w:bodyDiv w:val="1"/>
      <w:marLeft w:val="0"/>
      <w:marRight w:val="0"/>
      <w:marTop w:val="0"/>
      <w:marBottom w:val="0"/>
      <w:divBdr>
        <w:top w:val="none" w:sz="0" w:space="0" w:color="auto"/>
        <w:left w:val="none" w:sz="0" w:space="0" w:color="auto"/>
        <w:bottom w:val="none" w:sz="0" w:space="0" w:color="auto"/>
        <w:right w:val="none" w:sz="0" w:space="0" w:color="auto"/>
      </w:divBdr>
    </w:div>
    <w:div w:id="1968390067">
      <w:bodyDiv w:val="1"/>
      <w:marLeft w:val="0"/>
      <w:marRight w:val="0"/>
      <w:marTop w:val="0"/>
      <w:marBottom w:val="0"/>
      <w:divBdr>
        <w:top w:val="none" w:sz="0" w:space="0" w:color="auto"/>
        <w:left w:val="none" w:sz="0" w:space="0" w:color="auto"/>
        <w:bottom w:val="none" w:sz="0" w:space="0" w:color="auto"/>
        <w:right w:val="none" w:sz="0" w:space="0" w:color="auto"/>
      </w:divBdr>
    </w:div>
    <w:div w:id="1998269259">
      <w:bodyDiv w:val="1"/>
      <w:marLeft w:val="0"/>
      <w:marRight w:val="0"/>
      <w:marTop w:val="0"/>
      <w:marBottom w:val="0"/>
      <w:divBdr>
        <w:top w:val="none" w:sz="0" w:space="0" w:color="auto"/>
        <w:left w:val="none" w:sz="0" w:space="0" w:color="auto"/>
        <w:bottom w:val="none" w:sz="0" w:space="0" w:color="auto"/>
        <w:right w:val="none" w:sz="0" w:space="0" w:color="auto"/>
      </w:divBdr>
    </w:div>
    <w:div w:id="2010402017">
      <w:bodyDiv w:val="1"/>
      <w:marLeft w:val="0"/>
      <w:marRight w:val="0"/>
      <w:marTop w:val="0"/>
      <w:marBottom w:val="0"/>
      <w:divBdr>
        <w:top w:val="none" w:sz="0" w:space="0" w:color="auto"/>
        <w:left w:val="none" w:sz="0" w:space="0" w:color="auto"/>
        <w:bottom w:val="none" w:sz="0" w:space="0" w:color="auto"/>
        <w:right w:val="none" w:sz="0" w:space="0" w:color="auto"/>
      </w:divBdr>
    </w:div>
    <w:div w:id="2031955888">
      <w:bodyDiv w:val="1"/>
      <w:marLeft w:val="0"/>
      <w:marRight w:val="0"/>
      <w:marTop w:val="0"/>
      <w:marBottom w:val="0"/>
      <w:divBdr>
        <w:top w:val="none" w:sz="0" w:space="0" w:color="auto"/>
        <w:left w:val="none" w:sz="0" w:space="0" w:color="auto"/>
        <w:bottom w:val="none" w:sz="0" w:space="0" w:color="auto"/>
        <w:right w:val="none" w:sz="0" w:space="0" w:color="auto"/>
      </w:divBdr>
    </w:div>
    <w:div w:id="2062361592">
      <w:bodyDiv w:val="1"/>
      <w:marLeft w:val="0"/>
      <w:marRight w:val="0"/>
      <w:marTop w:val="0"/>
      <w:marBottom w:val="0"/>
      <w:divBdr>
        <w:top w:val="none" w:sz="0" w:space="0" w:color="auto"/>
        <w:left w:val="none" w:sz="0" w:space="0" w:color="auto"/>
        <w:bottom w:val="none" w:sz="0" w:space="0" w:color="auto"/>
        <w:right w:val="none" w:sz="0" w:space="0" w:color="auto"/>
      </w:divBdr>
    </w:div>
    <w:div w:id="2131436797">
      <w:bodyDiv w:val="1"/>
      <w:marLeft w:val="0"/>
      <w:marRight w:val="0"/>
      <w:marTop w:val="0"/>
      <w:marBottom w:val="0"/>
      <w:divBdr>
        <w:top w:val="none" w:sz="0" w:space="0" w:color="auto"/>
        <w:left w:val="none" w:sz="0" w:space="0" w:color="auto"/>
        <w:bottom w:val="none" w:sz="0" w:space="0" w:color="auto"/>
        <w:right w:val="none" w:sz="0" w:space="0" w:color="auto"/>
      </w:divBdr>
    </w:div>
    <w:div w:id="21317757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comments" Target="comments.xml"/><Relationship Id="rId26" Type="http://schemas.openxmlformats.org/officeDocument/2006/relationships/hyperlink" Target="https://www.dcusa.co.uk/change/access-scr-speculative-development/" TargetMode="Externa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mailto:dcusa@electralink.co.uk" TargetMode="External"/><Relationship Id="rId17" Type="http://schemas.openxmlformats.org/officeDocument/2006/relationships/hyperlink" Target="http://www.dcusa.co.uk" TargetMode="External"/><Relationship Id="rId25" Type="http://schemas.openxmlformats.org/officeDocument/2006/relationships/hyperlink" Target="https://www.dcusa.co.uk/change/access-scr-changes-to-cccm/" TargetMode="External"/><Relationship Id="rId2" Type="http://schemas.openxmlformats.org/officeDocument/2006/relationships/customXml" Target="../customXml/item2.xml"/><Relationship Id="rId16" Type="http://schemas.openxmlformats.org/officeDocument/2006/relationships/image" Target="media/image5.jpeg"/><Relationship Id="rId20" Type="http://schemas.microsoft.com/office/2016/09/relationships/commentsIds" Target="commentsIds.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dcusa.co.uk/change/access-scr-changes-to-terms-of-connection-for-curtailable-customer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yperlink" Target="https://www.ofgem.gov.uk/sites/default/files/2022-05/Access%20SCR%20-%20DCUSA%20Direction1651572952655.pdf" TargetMode="External"/><Relationship Id="rId28" Type="http://schemas.openxmlformats.org/officeDocument/2006/relationships/footer" Target="footer1.xml"/><Relationship Id="rId10" Type="http://schemas.openxmlformats.org/officeDocument/2006/relationships/endnotes" Target="endnotes.xml"/><Relationship Id="rId19" Type="http://schemas.microsoft.com/office/2011/relationships/commentsExtended" Target="commentsExtended.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hyperlink" Target="https://www.ofgem.gov.uk/sites/default/files/2022-05/Access%20SCR%20-%20Final%20Decision.pdf" TargetMode="External"/><Relationship Id="rId27" Type="http://schemas.openxmlformats.org/officeDocument/2006/relationships/header" Target="header1.xml"/><Relationship Id="rId30"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8F78917E2C3406DAC661AD279CDBBD4"/>
        <w:category>
          <w:name w:val="General"/>
          <w:gallery w:val="placeholder"/>
        </w:category>
        <w:types>
          <w:type w:val="bbPlcHdr"/>
        </w:types>
        <w:behaviors>
          <w:behavior w:val="content"/>
        </w:behaviors>
        <w:guid w:val="{7FB44C0E-BEE9-4FB5-B71A-EA35E3B5724C}"/>
      </w:docPartPr>
      <w:docPartBody>
        <w:p w:rsidR="00B36E74" w:rsidRDefault="00292403" w:rsidP="00292403">
          <w:pPr>
            <w:pStyle w:val="48F78917E2C3406DAC661AD279CDBBD4"/>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403"/>
    <w:rsid w:val="00175F0C"/>
    <w:rsid w:val="00292403"/>
    <w:rsid w:val="008D323A"/>
    <w:rsid w:val="00B36E74"/>
    <w:rsid w:val="00C958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Emphasis"/>
    <w:qFormat/>
    <w:rsid w:val="00292403"/>
    <w:rPr>
      <w:rFonts w:ascii="Arial" w:eastAsia="Times New Roman" w:hAnsi="Arial" w:cs="Arial"/>
      <w:i/>
      <w:iCs/>
      <w:color w:val="00B274"/>
      <w:sz w:val="20"/>
      <w:szCs w:val="28"/>
    </w:rPr>
  </w:style>
  <w:style w:type="character" w:styleId="Emphasis">
    <w:name w:val="Emphasis"/>
    <w:basedOn w:val="DefaultParagraphFont"/>
    <w:uiPriority w:val="20"/>
    <w:qFormat/>
    <w:rsid w:val="00292403"/>
    <w:rPr>
      <w:i/>
      <w:iCs/>
    </w:rPr>
  </w:style>
  <w:style w:type="paragraph" w:customStyle="1" w:styleId="48F78917E2C3406DAC661AD279CDBBD4">
    <w:name w:val="48F78917E2C3406DAC661AD279CDBBD4"/>
    <w:rsid w:val="002924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3D90DD446C8934ABD144EA3ACE8BEAB" ma:contentTypeVersion="13" ma:contentTypeDescription="Create a new document." ma:contentTypeScope="" ma:versionID="c67ea2058ac3b50b5aabcaacad9ce765">
  <xsd:schema xmlns:xsd="http://www.w3.org/2001/XMLSchema" xmlns:xs="http://www.w3.org/2001/XMLSchema" xmlns:p="http://schemas.microsoft.com/office/2006/metadata/properties" xmlns:ns3="cf1e9dd4-3224-4696-9763-bf46eab9bb9d" xmlns:ns4="3951b0f9-ad73-4930-b622-db6d5f00fde8" targetNamespace="http://schemas.microsoft.com/office/2006/metadata/properties" ma:root="true" ma:fieldsID="643fee9ee88e1d8122a2f374f935ac9e" ns3:_="" ns4:_="">
    <xsd:import namespace="cf1e9dd4-3224-4696-9763-bf46eab9bb9d"/>
    <xsd:import namespace="3951b0f9-ad73-4930-b622-db6d5f00fde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1e9dd4-3224-4696-9763-bf46eab9bb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51b0f9-ad73-4930-b622-db6d5f00fde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C84B94-6F47-4A73-AAAD-97E4B7C7CF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AEA44C-AED7-46F3-92E4-B6D49C0C70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1e9dd4-3224-4696-9763-bf46eab9bb9d"/>
    <ds:schemaRef ds:uri="3951b0f9-ad73-4930-b622-db6d5f00fd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9F8732-0073-4BCF-8164-5922AAE1DED5}">
  <ds:schemaRefs>
    <ds:schemaRef ds:uri="http://schemas.openxmlformats.org/officeDocument/2006/bibliography"/>
  </ds:schemaRefs>
</ds:datastoreItem>
</file>

<file path=customXml/itemProps4.xml><?xml version="1.0" encoding="utf-8"?>
<ds:datastoreItem xmlns:ds="http://schemas.openxmlformats.org/officeDocument/2006/customXml" ds:itemID="{70C134F1-5A6F-4A78-A69E-1511C289F2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1080</TotalTime>
  <Pages>12</Pages>
  <Words>4005</Words>
  <Characters>22831</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DCP 387 Consultation</vt:lpstr>
    </vt:vector>
  </TitlesOfParts>
  <Company>Joint Office of Gas Transporters</Company>
  <LinksUpToDate>false</LinksUpToDate>
  <CharactersWithSpaces>26783</CharactersWithSpaces>
  <SharedDoc>false</SharedDoc>
  <HyperlinkBase/>
  <HLinks>
    <vt:vector size="12" baseType="variant">
      <vt:variant>
        <vt:i4>8192116</vt:i4>
      </vt:variant>
      <vt:variant>
        <vt:i4>39</vt:i4>
      </vt:variant>
      <vt:variant>
        <vt:i4>0</vt:i4>
      </vt:variant>
      <vt:variant>
        <vt:i4>5</vt:i4>
      </vt:variant>
      <vt:variant>
        <vt:lpwstr>http://www.dcusa.co.uk/</vt:lpwstr>
      </vt:variant>
      <vt:variant>
        <vt:lpwstr/>
      </vt: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DCP 387 Consultation</dc:title>
  <dc:subject/>
  <dc:creator>DCP 387 Working Group</dc:creator>
  <cp:keywords/>
  <dc:description/>
  <cp:lastModifiedBy>Melissa Kendal</cp:lastModifiedBy>
  <cp:revision>20</cp:revision>
  <cp:lastPrinted>2022-03-09T17:35:00Z</cp:lastPrinted>
  <dcterms:created xsi:type="dcterms:W3CDTF">2022-08-19T20:47:00Z</dcterms:created>
  <dcterms:modified xsi:type="dcterms:W3CDTF">2022-10-06T15:30:00Z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{0F742C78-7CA1-4A83-96D0-F7EDA8C31D24}</vt:lpwstr>
  </property>
  <property fmtid="{D5CDD505-2E9C-101B-9397-08002B2CF9AE}" pid="3" name="DLPManualFileClassificationLastModifiedBy">
    <vt:lpwstr>AD03\andrew.enzor</vt:lpwstr>
  </property>
  <property fmtid="{D5CDD505-2E9C-101B-9397-08002B2CF9AE}" pid="4" name="DLPManualFileClassificationLastModificationDate">
    <vt:lpwstr>1555573762</vt:lpwstr>
  </property>
  <property fmtid="{D5CDD505-2E9C-101B-9397-08002B2CF9AE}" pid="5" name="DLPManualFileClassificationVersion">
    <vt:lpwstr>11.0.400.15</vt:lpwstr>
  </property>
  <property fmtid="{D5CDD505-2E9C-101B-9397-08002B2CF9AE}" pid="6" name="ContentTypeId">
    <vt:lpwstr>0x010100D3D90DD446C8934ABD144EA3ACE8BEAB</vt:lpwstr>
  </property>
  <property fmtid="{D5CDD505-2E9C-101B-9397-08002B2CF9AE}" pid="7" name="_NewReviewCycle">
    <vt:lpwstr/>
  </property>
</Properties>
</file>