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9BE8A" w14:textId="5DF187AD" w:rsidR="00212E25" w:rsidRDefault="00213E66" w:rsidP="00213E66">
      <w:pPr>
        <w:pStyle w:val="BodyText"/>
        <w:jc w:val="center"/>
        <w:rPr>
          <w:rFonts w:ascii="Times New Roman" w:hAnsi="Times New Roman" w:cs="Times New Roman"/>
          <w:b/>
          <w:sz w:val="24"/>
        </w:rPr>
      </w:pPr>
      <w:r w:rsidRPr="00970D73">
        <w:rPr>
          <w:rFonts w:ascii="Times New Roman" w:hAnsi="Times New Roman" w:cs="Times New Roman"/>
          <w:b/>
          <w:sz w:val="24"/>
        </w:rPr>
        <w:t>DCP</w:t>
      </w:r>
      <w:r>
        <w:rPr>
          <w:rFonts w:ascii="Times New Roman" w:hAnsi="Times New Roman" w:cs="Times New Roman"/>
          <w:b/>
          <w:sz w:val="24"/>
        </w:rPr>
        <w:t xml:space="preserve"> 414</w:t>
      </w:r>
    </w:p>
    <w:p w14:paraId="5A11815D" w14:textId="33B2378C" w:rsidR="00213E66" w:rsidRDefault="00212E25" w:rsidP="00213E66">
      <w:pPr>
        <w:pStyle w:val="BodyText"/>
        <w:jc w:val="center"/>
        <w:rPr>
          <w:rFonts w:ascii="Times New Roman" w:hAnsi="Times New Roman" w:cs="Times New Roman"/>
          <w:b/>
          <w:sz w:val="24"/>
        </w:rPr>
      </w:pPr>
      <w:r w:rsidRPr="00212E25">
        <w:rPr>
          <w:rFonts w:ascii="Times New Roman" w:hAnsi="Times New Roman" w:cs="Times New Roman"/>
          <w:b/>
          <w:sz w:val="24"/>
        </w:rPr>
        <w:t>Transitional Protection for NHH CT Customers affected by regulatory change.</w:t>
      </w:r>
    </w:p>
    <w:p w14:paraId="04AB8DA9" w14:textId="77777777" w:rsidR="00C1700A" w:rsidRDefault="00213E66" w:rsidP="00213E66">
      <w:pPr>
        <w:pStyle w:val="BodyText"/>
        <w:jc w:val="center"/>
        <w:rPr>
          <w:rFonts w:ascii="Times New Roman" w:hAnsi="Times New Roman" w:cs="Times New Roman"/>
          <w:b/>
          <w:sz w:val="24"/>
        </w:rPr>
      </w:pPr>
      <w:r>
        <w:rPr>
          <w:rFonts w:ascii="Times New Roman" w:hAnsi="Times New Roman" w:cs="Times New Roman"/>
          <w:b/>
          <w:sz w:val="24"/>
        </w:rPr>
        <w:t>Draft Legal Text</w:t>
      </w:r>
      <w:r w:rsidR="00212E25">
        <w:rPr>
          <w:rFonts w:ascii="Times New Roman" w:hAnsi="Times New Roman" w:cs="Times New Roman"/>
          <w:b/>
          <w:sz w:val="24"/>
        </w:rPr>
        <w:t xml:space="preserve"> </w:t>
      </w:r>
    </w:p>
    <w:p w14:paraId="6C9CAEB7" w14:textId="3DD738D1" w:rsidR="00213E66" w:rsidRDefault="000D038D" w:rsidP="00213E66">
      <w:pPr>
        <w:pStyle w:val="BodyText"/>
        <w:jc w:val="center"/>
        <w:rPr>
          <w:rFonts w:ascii="Times New Roman" w:hAnsi="Times New Roman" w:cs="Times New Roman"/>
          <w:b/>
          <w:sz w:val="24"/>
        </w:rPr>
      </w:pPr>
      <w:r>
        <w:rPr>
          <w:rFonts w:ascii="Times New Roman" w:hAnsi="Times New Roman" w:cs="Times New Roman"/>
          <w:b/>
          <w:sz w:val="24"/>
        </w:rPr>
        <w:t>Solution A</w:t>
      </w:r>
    </w:p>
    <w:p w14:paraId="7D5F4A18" w14:textId="1C05629F" w:rsidR="001836B0" w:rsidRDefault="001836B0"/>
    <w:p w14:paraId="15A53073" w14:textId="6F7E1F57"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1A – PRELIMINARY</w:t>
      </w:r>
    </w:p>
    <w:p w14:paraId="6873AEDB" w14:textId="70BEF38A" w:rsidR="00FB3965" w:rsidRPr="000E4141" w:rsidRDefault="00FB3965">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definition</w:t>
      </w:r>
      <w:r w:rsidR="000E4141">
        <w:rPr>
          <w:rFonts w:ascii="Times New Roman" w:hAnsi="Times New Roman" w:cs="Times New Roman"/>
          <w:b/>
          <w:bCs/>
          <w:sz w:val="24"/>
          <w:szCs w:val="24"/>
          <w:u w:val="single"/>
        </w:rPr>
        <w:t>s</w:t>
      </w:r>
      <w:r w:rsidRPr="000E4141">
        <w:rPr>
          <w:rFonts w:ascii="Times New Roman" w:hAnsi="Times New Roman" w:cs="Times New Roman"/>
          <w:b/>
          <w:bCs/>
          <w:sz w:val="24"/>
          <w:szCs w:val="24"/>
          <w:u w:val="single"/>
        </w:rPr>
        <w:t xml:space="preserve"> to section 1A</w:t>
      </w:r>
      <w:r w:rsidR="000B7A3C" w:rsidRPr="000E4141">
        <w:rPr>
          <w:rFonts w:ascii="Times New Roman" w:hAnsi="Times New Roman" w:cs="Times New Roman"/>
          <w:b/>
          <w:bCs/>
          <w:sz w:val="24"/>
          <w:szCs w:val="24"/>
          <w:u w:val="single"/>
        </w:rPr>
        <w:t>:</w:t>
      </w:r>
    </w:p>
    <w:p w14:paraId="611CB0A4" w14:textId="0F51F7D3" w:rsidR="00B13FAB" w:rsidRDefault="00B13FAB">
      <w:pPr>
        <w:rPr>
          <w:rFonts w:ascii="Times New Roman" w:hAnsi="Times New Roman" w:cs="Times New Roman"/>
          <w:b/>
          <w:bCs/>
          <w:sz w:val="24"/>
          <w:szCs w:val="24"/>
        </w:rPr>
      </w:pPr>
      <w:r w:rsidRPr="00FB3965">
        <w:rPr>
          <w:rFonts w:ascii="Times New Roman" w:hAnsi="Times New Roman" w:cs="Times New Roman"/>
          <w:b/>
          <w:bCs/>
          <w:sz w:val="24"/>
          <w:szCs w:val="24"/>
        </w:rPr>
        <w:t>Definitions</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167"/>
        <w:gridCol w:w="6843"/>
      </w:tblGrid>
      <w:tr w:rsidR="00FD757A" w:rsidRPr="00DE351F" w14:paraId="13D10AB1"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90E7CC0" w14:textId="5F1E02AB" w:rsidR="00FD757A" w:rsidRPr="001D289D" w:rsidRDefault="00FD757A" w:rsidP="00C055E6">
            <w:pPr>
              <w:spacing w:after="0" w:line="240" w:lineRule="auto"/>
              <w:rPr>
                <w:rFonts w:ascii="Times New Roman" w:eastAsia="Times New Roman" w:hAnsi="Times New Roman" w:cs="Times New Roman"/>
                <w:color w:val="000000"/>
                <w:spacing w:val="2"/>
                <w:sz w:val="24"/>
                <w:szCs w:val="24"/>
                <w:lang w:eastAsia="en-GB"/>
              </w:rPr>
            </w:pPr>
            <w:ins w:id="0" w:author="Andy Green" w:date="2023-01-09T11:14:00Z">
              <w:r w:rsidRPr="001D289D">
                <w:rPr>
                  <w:rFonts w:ascii="Times New Roman" w:eastAsia="Times New Roman" w:hAnsi="Times New Roman" w:cs="Times New Roman"/>
                  <w:color w:val="000000"/>
                  <w:spacing w:val="2"/>
                  <w:sz w:val="24"/>
                  <w:szCs w:val="24"/>
                  <w:lang w:eastAsia="en-GB"/>
                </w:rPr>
                <w:t>CT</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BD48A79" w14:textId="3784174A" w:rsidR="00FD757A" w:rsidRPr="00DE351F" w:rsidRDefault="00FD757A" w:rsidP="001D289D">
            <w:pPr>
              <w:spacing w:before="120" w:after="120" w:line="360" w:lineRule="auto"/>
              <w:jc w:val="both"/>
              <w:rPr>
                <w:rFonts w:ascii="Times New Roman" w:eastAsia="Times New Roman" w:hAnsi="Times New Roman" w:cs="Times New Roman"/>
                <w:color w:val="000000"/>
                <w:sz w:val="24"/>
                <w:lang w:eastAsia="en-GB"/>
              </w:rPr>
            </w:pPr>
            <w:ins w:id="1" w:author="Andy Green" w:date="2023-01-09T11:14:00Z">
              <w:r w:rsidRPr="001D289D">
                <w:rPr>
                  <w:rFonts w:ascii="Times New Roman" w:hAnsi="Times New Roman" w:cs="Times New Roman"/>
                  <w:sz w:val="24"/>
                  <w:szCs w:val="24"/>
                </w:rPr>
                <w:t>Current Transformer, indicating metering which uses current transformers to induce a reference current which then passes through the meter (as compared to non-CT or whole current metering, where the full electrical current passes through the meter)</w:t>
              </w:r>
            </w:ins>
          </w:p>
        </w:tc>
      </w:tr>
      <w:tr w:rsidR="00FD757A" w:rsidRPr="00DE351F" w14:paraId="56966B27"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34EBE783" w14:textId="1161D41F"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2" w:author="Andy Green" w:date="2023-01-09T11:14:00Z">
              <w:r w:rsidRPr="000B7A3C">
                <w:rPr>
                  <w:rFonts w:ascii="Times New Roman" w:hAnsi="Times New Roman" w:cs="Times New Roman"/>
                  <w:sz w:val="24"/>
                  <w:szCs w:val="24"/>
                </w:rPr>
                <w:t>Market wide half hourly settlements or MHHS</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91D5D70" w14:textId="1055BDD1" w:rsidR="00FD757A" w:rsidRPr="003A208D" w:rsidRDefault="00DE54AB" w:rsidP="001D289D">
            <w:pPr>
              <w:spacing w:before="120" w:after="120" w:line="360" w:lineRule="auto"/>
              <w:jc w:val="both"/>
              <w:rPr>
                <w:rFonts w:ascii="Times New Roman" w:hAnsi="Times New Roman" w:cs="Times New Roman"/>
                <w:sz w:val="24"/>
                <w:szCs w:val="24"/>
              </w:rPr>
            </w:pPr>
            <w:ins w:id="3" w:author="Andy Green" w:date="2023-03-14T13:30:00Z">
              <w:r w:rsidRPr="00603A01">
                <w:rPr>
                  <w:rFonts w:ascii="Times New Roman" w:hAnsi="Times New Roman"/>
                  <w:color w:val="000000" w:themeColor="text1"/>
                </w:rPr>
                <w:t>means market wide half-hourly settlement, to be implemented via MHHS Implementation (under and as defined in the BSC).</w:t>
              </w:r>
            </w:ins>
          </w:p>
        </w:tc>
      </w:tr>
      <w:tr w:rsidR="00FD757A" w:rsidRPr="00DE351F" w14:paraId="7463F920" w14:textId="77777777" w:rsidTr="00C055E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5A68C50D" w14:textId="4F31915D" w:rsidR="00FD757A" w:rsidRPr="00DE351F" w:rsidRDefault="00FD757A" w:rsidP="005C17CD">
            <w:pPr>
              <w:spacing w:before="120" w:after="120" w:line="360" w:lineRule="auto"/>
              <w:rPr>
                <w:rFonts w:ascii="Times New Roman" w:eastAsia="Times New Roman" w:hAnsi="Times New Roman" w:cs="Times New Roman"/>
                <w:b/>
                <w:bCs/>
                <w:color w:val="000000"/>
                <w:spacing w:val="2"/>
                <w:sz w:val="24"/>
                <w:szCs w:val="24"/>
                <w:lang w:eastAsia="en-GB"/>
              </w:rPr>
            </w:pPr>
            <w:ins w:id="4" w:author="Andy Green" w:date="2023-01-09T11:14:00Z">
              <w:r w:rsidRPr="004E2EF6">
                <w:rPr>
                  <w:rFonts w:ascii="Times New Roman" w:hAnsi="Times New Roman" w:cs="Times New Roman"/>
                  <w:color w:val="FF0000"/>
                  <w:sz w:val="24"/>
                  <w:szCs w:val="24"/>
                </w:rPr>
                <w:t>Meter Serial Number</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05C6A3B" w14:textId="550A3A33" w:rsidR="00FD757A" w:rsidRPr="00DE351F" w:rsidRDefault="00FD757A" w:rsidP="001D289D">
            <w:pPr>
              <w:spacing w:before="120" w:after="120" w:line="360" w:lineRule="auto"/>
              <w:jc w:val="both"/>
              <w:rPr>
                <w:rFonts w:ascii="Times New Roman" w:hAnsi="Times New Roman" w:cs="Times New Roman"/>
                <w:color w:val="FF0000"/>
                <w:sz w:val="24"/>
              </w:rPr>
            </w:pPr>
            <w:ins w:id="5" w:author="Andy Green" w:date="2023-01-09T11:15:00Z">
              <w:r w:rsidRPr="001D289D">
                <w:rPr>
                  <w:rFonts w:ascii="Times New Roman" w:hAnsi="Times New Roman" w:cs="Times New Roman"/>
                  <w:sz w:val="24"/>
                  <w:szCs w:val="24"/>
                </w:rPr>
                <w:t>means the unique identifier for an individual Metering Point device.</w:t>
              </w:r>
            </w:ins>
          </w:p>
        </w:tc>
      </w:tr>
    </w:tbl>
    <w:p w14:paraId="569D118C" w14:textId="70EF9720" w:rsidR="00FD757A" w:rsidRDefault="00FD757A">
      <w:pPr>
        <w:rPr>
          <w:rFonts w:ascii="Times New Roman" w:hAnsi="Times New Roman" w:cs="Times New Roman"/>
          <w:b/>
          <w:bCs/>
          <w:sz w:val="24"/>
          <w:szCs w:val="24"/>
        </w:rPr>
      </w:pPr>
    </w:p>
    <w:p w14:paraId="3285A6D4" w14:textId="77777777" w:rsidR="00FD757A" w:rsidRPr="00FB3965" w:rsidRDefault="00FD757A">
      <w:pPr>
        <w:rPr>
          <w:ins w:id="6" w:author="John Lawton" w:date="2022-12-16T09:20:00Z"/>
          <w:rFonts w:ascii="Times New Roman" w:hAnsi="Times New Roman" w:cs="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47429D" w:rsidRPr="000B7A3C" w14:paraId="249248CF" w14:textId="77777777" w:rsidTr="0047429D">
        <w:tc>
          <w:tcPr>
            <w:tcW w:w="9016" w:type="dxa"/>
          </w:tcPr>
          <w:p w14:paraId="40A211D1" w14:textId="77777777" w:rsidR="0047429D" w:rsidRPr="000B7A3C" w:rsidRDefault="0047429D" w:rsidP="00FB3965">
            <w:pPr>
              <w:spacing w:before="120" w:after="120" w:line="360" w:lineRule="auto"/>
              <w:rPr>
                <w:rFonts w:ascii="Times New Roman" w:hAnsi="Times New Roman" w:cs="Times New Roman"/>
                <w:sz w:val="24"/>
                <w:szCs w:val="24"/>
              </w:rPr>
            </w:pPr>
          </w:p>
        </w:tc>
      </w:tr>
    </w:tbl>
    <w:p w14:paraId="2E4FC80D" w14:textId="77777777" w:rsidR="0003461F" w:rsidRDefault="0003461F">
      <w:r>
        <w:br w:type="page"/>
      </w:r>
    </w:p>
    <w:p w14:paraId="27190F85" w14:textId="1AAE87FF" w:rsidR="00E7521D" w:rsidRPr="00E7521D" w:rsidRDefault="00E7521D" w:rsidP="00E7521D">
      <w:pPr>
        <w:spacing w:before="280" w:after="240" w:line="240" w:lineRule="auto"/>
        <w:jc w:val="center"/>
        <w:rPr>
          <w:rFonts w:ascii="Times New Roman" w:hAnsi="Times New Roman" w:cs="Times New Roman"/>
          <w:b/>
          <w:bCs/>
          <w:sz w:val="24"/>
          <w:szCs w:val="24"/>
        </w:rPr>
      </w:pPr>
      <w:r w:rsidRPr="00E7521D">
        <w:rPr>
          <w:rFonts w:ascii="Times New Roman" w:hAnsi="Times New Roman" w:cs="Times New Roman"/>
          <w:b/>
          <w:bCs/>
          <w:sz w:val="24"/>
          <w:szCs w:val="24"/>
        </w:rPr>
        <w:lastRenderedPageBreak/>
        <w:t>19</w:t>
      </w:r>
      <w:r>
        <w:rPr>
          <w:rFonts w:ascii="Times New Roman" w:hAnsi="Times New Roman" w:cs="Times New Roman"/>
          <w:b/>
          <w:bCs/>
          <w:sz w:val="24"/>
          <w:szCs w:val="24"/>
        </w:rPr>
        <w:t>.</w:t>
      </w:r>
      <w:r w:rsidRPr="00E7521D">
        <w:rPr>
          <w:rFonts w:ascii="Times New Roman" w:hAnsi="Times New Roman" w:cs="Times New Roman"/>
          <w:b/>
          <w:bCs/>
          <w:sz w:val="24"/>
          <w:szCs w:val="24"/>
        </w:rPr>
        <w:t xml:space="preserve"> - C</w:t>
      </w:r>
      <w:r>
        <w:rPr>
          <w:rFonts w:ascii="Times New Roman" w:hAnsi="Times New Roman" w:cs="Times New Roman"/>
          <w:b/>
          <w:bCs/>
          <w:sz w:val="24"/>
          <w:szCs w:val="24"/>
        </w:rPr>
        <w:t>HARGES</w:t>
      </w:r>
    </w:p>
    <w:p w14:paraId="33B95BF7" w14:textId="364E5527" w:rsidR="00B13FAB" w:rsidRDefault="00B13FAB" w:rsidP="00B13FAB">
      <w:pPr>
        <w:spacing w:before="280" w:after="240" w:line="240" w:lineRule="auto"/>
        <w:jc w:val="both"/>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 xml:space="preserve">Amend Clause 19.12 and add Clause 19.12A in </w:t>
      </w:r>
      <w:r w:rsidR="002A7A1B" w:rsidRPr="000E4141">
        <w:rPr>
          <w:rFonts w:ascii="Times New Roman" w:hAnsi="Times New Roman" w:cs="Times New Roman"/>
          <w:b/>
          <w:bCs/>
          <w:sz w:val="24"/>
          <w:szCs w:val="24"/>
          <w:u w:val="single"/>
        </w:rPr>
        <w:t xml:space="preserve">Section </w:t>
      </w:r>
      <w:r w:rsidRPr="000E4141">
        <w:rPr>
          <w:rFonts w:ascii="Times New Roman" w:hAnsi="Times New Roman" w:cs="Times New Roman"/>
          <w:b/>
          <w:bCs/>
          <w:sz w:val="24"/>
          <w:szCs w:val="24"/>
          <w:u w:val="single"/>
        </w:rPr>
        <w:t>2A as follows</w:t>
      </w:r>
      <w:r w:rsidR="000B7A3C" w:rsidRPr="000E4141">
        <w:rPr>
          <w:rFonts w:ascii="Times New Roman" w:hAnsi="Times New Roman" w:cs="Times New Roman"/>
          <w:b/>
          <w:bCs/>
          <w:sz w:val="24"/>
          <w:szCs w:val="24"/>
          <w:u w:val="single"/>
        </w:rPr>
        <w:t>:</w:t>
      </w:r>
    </w:p>
    <w:p w14:paraId="76258CB6" w14:textId="77777777" w:rsidR="000E4141" w:rsidRPr="000E4141" w:rsidRDefault="000E4141" w:rsidP="00B13FAB">
      <w:pPr>
        <w:spacing w:before="280" w:after="240" w:line="240" w:lineRule="auto"/>
        <w:jc w:val="both"/>
        <w:rPr>
          <w:rFonts w:ascii="Times New Roman" w:hAnsi="Times New Roman" w:cs="Times New Roman"/>
          <w:b/>
          <w:bCs/>
          <w:sz w:val="24"/>
          <w:szCs w:val="24"/>
          <w:u w:val="single"/>
        </w:rPr>
      </w:pPr>
    </w:p>
    <w:p w14:paraId="6909E2B7" w14:textId="2BE940BB" w:rsidR="00B13FAB" w:rsidRPr="00B13FAB" w:rsidRDefault="00B13FAB" w:rsidP="00B13FAB">
      <w:pPr>
        <w:pStyle w:val="fmparthead"/>
        <w:spacing w:before="280" w:beforeAutospacing="0" w:after="240" w:afterAutospacing="0"/>
        <w:jc w:val="both"/>
        <w:rPr>
          <w:b/>
          <w:bCs/>
          <w:color w:val="000000"/>
          <w:spacing w:val="2"/>
        </w:rPr>
      </w:pPr>
      <w:r w:rsidRPr="00B13FAB">
        <w:rPr>
          <w:b/>
          <w:bCs/>
          <w:color w:val="000000"/>
          <w:spacing w:val="2"/>
        </w:rPr>
        <w:t>Transitional Protection for Customers affected by BSC Modification P</w:t>
      </w:r>
      <w:ins w:id="7" w:author="Andy Green" w:date="2022-12-09T15:05:00Z">
        <w:r w:rsidRPr="00B13FAB">
          <w:rPr>
            <w:b/>
            <w:bCs/>
            <w:color w:val="000000"/>
            <w:spacing w:val="2"/>
          </w:rPr>
          <w:t>432</w:t>
        </w:r>
      </w:ins>
      <w:del w:id="8" w:author="Andy Green" w:date="2022-12-09T15:05:00Z">
        <w:r w:rsidRPr="00B13FAB" w:rsidDel="00E74657">
          <w:rPr>
            <w:b/>
            <w:bCs/>
            <w:color w:val="000000"/>
            <w:spacing w:val="2"/>
          </w:rPr>
          <w:delText>272</w:delText>
        </w:r>
      </w:del>
      <w:ins w:id="9" w:author="Andy Green" w:date="2023-01-09T11:24:00Z">
        <w:r w:rsidR="003A208D" w:rsidRPr="003A208D">
          <w:rPr>
            <w:b/>
            <w:bCs/>
            <w:color w:val="000000"/>
            <w:spacing w:val="2"/>
          </w:rPr>
          <w:t xml:space="preserve"> </w:t>
        </w:r>
        <w:r w:rsidR="003A208D">
          <w:rPr>
            <w:b/>
            <w:bCs/>
            <w:color w:val="000000"/>
            <w:spacing w:val="2"/>
          </w:rPr>
          <w:t>or MHHS</w:t>
        </w:r>
      </w:ins>
    </w:p>
    <w:p w14:paraId="3B4B6FB8" w14:textId="4177B758" w:rsidR="00B13FAB" w:rsidRDefault="00B13FAB" w:rsidP="00B13FAB">
      <w:pPr>
        <w:pStyle w:val="fmclause1"/>
        <w:tabs>
          <w:tab w:val="left" w:pos="851"/>
        </w:tabs>
        <w:spacing w:before="120" w:beforeAutospacing="0" w:after="120" w:afterAutospacing="0" w:line="360" w:lineRule="auto"/>
        <w:ind w:left="851" w:hanging="850"/>
        <w:jc w:val="both"/>
        <w:rPr>
          <w:ins w:id="10" w:author="John Lawton" w:date="2023-02-23T08:12:00Z"/>
          <w:color w:val="000000"/>
        </w:rPr>
      </w:pPr>
      <w:r w:rsidRPr="00E7521D">
        <w:rPr>
          <w:color w:val="000000"/>
        </w:rPr>
        <w:t>19.12</w:t>
      </w:r>
      <w:r>
        <w:rPr>
          <w:color w:val="000000"/>
          <w:sz w:val="27"/>
          <w:szCs w:val="27"/>
        </w:rPr>
        <w:tab/>
      </w:r>
      <w:r w:rsidRPr="00B13FAB">
        <w:rPr>
          <w:color w:val="000000"/>
        </w:rPr>
        <w:t>Part 4 of the CDCM contains transitional protection for Customers who may be affected by the implementation of BSC modification P</w:t>
      </w:r>
      <w:ins w:id="11" w:author="Andy Green" w:date="2022-12-09T15:05:00Z">
        <w:r w:rsidRPr="00B13FAB">
          <w:rPr>
            <w:color w:val="000000"/>
          </w:rPr>
          <w:t>432</w:t>
        </w:r>
      </w:ins>
      <w:del w:id="12" w:author="Andy Green" w:date="2022-12-09T15:05:00Z">
        <w:r w:rsidRPr="00B13FAB" w:rsidDel="00E74657">
          <w:rPr>
            <w:color w:val="000000"/>
          </w:rPr>
          <w:delText>272</w:delText>
        </w:r>
      </w:del>
      <w:ins w:id="13" w:author="Andy Green" w:date="2022-12-09T15:06:00Z">
        <w:r w:rsidRPr="00B13FAB">
          <w:rPr>
            <w:color w:val="000000"/>
          </w:rPr>
          <w:t xml:space="preserve"> or </w:t>
        </w:r>
      </w:ins>
      <w:ins w:id="14" w:author="John Lawton" w:date="2023-01-10T10:01:00Z">
        <w:r w:rsidR="00AE0F74" w:rsidRPr="00AE0F74">
          <w:rPr>
            <w:color w:val="000000"/>
          </w:rPr>
          <w:t>any other CT Metering Points catered for by</w:t>
        </w:r>
      </w:ins>
      <w:ins w:id="15" w:author="John Lawton" w:date="2023-01-10T10:04:00Z">
        <w:r w:rsidR="00AE0F74">
          <w:rPr>
            <w:color w:val="000000"/>
          </w:rPr>
          <w:t xml:space="preserve"> </w:t>
        </w:r>
        <w:r w:rsidR="00AE0F74" w:rsidRPr="00AE0F74">
          <w:rPr>
            <w:color w:val="000000"/>
          </w:rPr>
          <w:t>MHHS</w:t>
        </w:r>
      </w:ins>
      <w:ins w:id="16" w:author="John Lawton" w:date="2023-01-10T10:05:00Z">
        <w:r w:rsidR="00AE0F74">
          <w:rPr>
            <w:color w:val="000000"/>
          </w:rPr>
          <w:t>.</w:t>
        </w:r>
      </w:ins>
      <w:r w:rsidRPr="00B13FAB">
        <w:rPr>
          <w:color w:val="000000"/>
        </w:rPr>
        <w:t xml:space="preserve"> All DNO/IDNO Parties shall comply with Part 4 of the CDCM, including a DNO Party operating outside of its Distribution Services Area.</w:t>
      </w:r>
    </w:p>
    <w:p w14:paraId="28C18A34" w14:textId="0AFB5748" w:rsidR="001D289D" w:rsidRPr="00B13FAB" w:rsidRDefault="001D289D" w:rsidP="00B13FAB">
      <w:pPr>
        <w:pStyle w:val="fmclause1"/>
        <w:tabs>
          <w:tab w:val="left" w:pos="851"/>
        </w:tabs>
        <w:spacing w:before="120" w:beforeAutospacing="0" w:after="120" w:afterAutospacing="0" w:line="360" w:lineRule="auto"/>
        <w:ind w:left="851" w:hanging="850"/>
        <w:jc w:val="both"/>
        <w:rPr>
          <w:ins w:id="17" w:author="Andy Green" w:date="2022-12-09T15:33:00Z"/>
          <w:color w:val="000000"/>
        </w:rPr>
      </w:pPr>
      <w:ins w:id="18" w:author="John Lawton" w:date="2023-02-23T08:12:00Z">
        <w:r>
          <w:rPr>
            <w:color w:val="000000"/>
          </w:rPr>
          <w:t>19.13</w:t>
        </w:r>
        <w:r>
          <w:rPr>
            <w:color w:val="000000"/>
          </w:rPr>
          <w:tab/>
        </w:r>
      </w:ins>
      <w:ins w:id="19" w:author="John Lawton" w:date="2023-02-23T08:14:00Z">
        <w:r>
          <w:rPr>
            <w:color w:val="000000"/>
          </w:rPr>
          <w:t xml:space="preserve">The </w:t>
        </w:r>
      </w:ins>
      <w:ins w:id="20" w:author="John Lawton" w:date="2023-02-23T08:16:00Z">
        <w:r>
          <w:rPr>
            <w:color w:val="000000"/>
          </w:rPr>
          <w:t>U</w:t>
        </w:r>
      </w:ins>
      <w:ins w:id="21" w:author="John Lawton" w:date="2023-02-23T08:15:00Z">
        <w:r>
          <w:rPr>
            <w:color w:val="000000"/>
          </w:rPr>
          <w:t xml:space="preserve">ser shall </w:t>
        </w:r>
      </w:ins>
      <w:ins w:id="22" w:author="John Lawton" w:date="2023-02-23T08:16:00Z">
        <w:r>
          <w:rPr>
            <w:color w:val="000000"/>
          </w:rPr>
          <w:t xml:space="preserve">initiate </w:t>
        </w:r>
      </w:ins>
      <w:ins w:id="23" w:author="John Lawton" w:date="2023-02-23T08:25:00Z">
        <w:r w:rsidR="0037676F">
          <w:rPr>
            <w:color w:val="000000"/>
          </w:rPr>
          <w:t xml:space="preserve">the transition for all Customers </w:t>
        </w:r>
      </w:ins>
      <w:ins w:id="24" w:author="John Lawton" w:date="2023-02-23T08:16:00Z">
        <w:r w:rsidR="0037676F">
          <w:rPr>
            <w:color w:val="000000"/>
          </w:rPr>
          <w:t xml:space="preserve">and the </w:t>
        </w:r>
      </w:ins>
      <w:ins w:id="25" w:author="John Lawton" w:date="2023-02-23T09:36:00Z">
        <w:r w:rsidR="008B6FD2" w:rsidRPr="00B13FAB">
          <w:rPr>
            <w:color w:val="000000"/>
          </w:rPr>
          <w:t>DNO/IDNO Part</w:t>
        </w:r>
      </w:ins>
      <w:ins w:id="26" w:author="John Lawton" w:date="2023-02-23T09:37:00Z">
        <w:r w:rsidR="00FC72EB">
          <w:rPr>
            <w:color w:val="000000"/>
          </w:rPr>
          <w:t>y</w:t>
        </w:r>
      </w:ins>
      <w:ins w:id="27" w:author="John Lawton" w:date="2023-02-23T08:16:00Z">
        <w:r w:rsidR="0037676F">
          <w:rPr>
            <w:color w:val="000000"/>
          </w:rPr>
          <w:t xml:space="preserve"> shall </w:t>
        </w:r>
      </w:ins>
      <w:ins w:id="28" w:author="John Lawton" w:date="2023-02-23T08:17:00Z">
        <w:r w:rsidR="0037676F">
          <w:rPr>
            <w:color w:val="000000"/>
          </w:rPr>
          <w:t>co</w:t>
        </w:r>
      </w:ins>
      <w:ins w:id="29" w:author="John Lawton" w:date="2023-02-23T08:21:00Z">
        <w:r w:rsidR="0037676F">
          <w:rPr>
            <w:color w:val="000000"/>
          </w:rPr>
          <w:t>nclude</w:t>
        </w:r>
      </w:ins>
      <w:ins w:id="30" w:author="John Lawton" w:date="2023-02-23T08:17:00Z">
        <w:r w:rsidR="0037676F">
          <w:rPr>
            <w:color w:val="000000"/>
          </w:rPr>
          <w:t xml:space="preserve"> the transition </w:t>
        </w:r>
      </w:ins>
      <w:ins w:id="31" w:author="John Lawton" w:date="2023-02-23T09:56:00Z">
        <w:r w:rsidR="004E2734">
          <w:rPr>
            <w:color w:val="000000"/>
          </w:rPr>
          <w:t>where</w:t>
        </w:r>
      </w:ins>
      <w:ins w:id="32" w:author="John Lawton" w:date="2023-02-23T08:25:00Z">
        <w:r w:rsidR="0037676F">
          <w:rPr>
            <w:color w:val="000000"/>
          </w:rPr>
          <w:t xml:space="preserve"> </w:t>
        </w:r>
      </w:ins>
      <w:ins w:id="33" w:author="John Lawton" w:date="2023-02-23T08:17:00Z">
        <w:r w:rsidR="0037676F">
          <w:rPr>
            <w:color w:val="000000"/>
          </w:rPr>
          <w:t>a default value for Maximum Import Capacity has bee</w:t>
        </w:r>
      </w:ins>
      <w:ins w:id="34" w:author="John Lawton" w:date="2023-02-23T08:18:00Z">
        <w:r w:rsidR="0037676F">
          <w:rPr>
            <w:color w:val="000000"/>
          </w:rPr>
          <w:t xml:space="preserve">n used. </w:t>
        </w:r>
      </w:ins>
      <w:ins w:id="35" w:author="John Lawton" w:date="2023-02-23T08:22:00Z">
        <w:r w:rsidR="0037676F">
          <w:rPr>
            <w:color w:val="000000"/>
          </w:rPr>
          <w:t>T</w:t>
        </w:r>
      </w:ins>
      <w:ins w:id="36" w:author="John Lawton" w:date="2023-02-23T08:19:00Z">
        <w:r w:rsidR="0037676F">
          <w:rPr>
            <w:color w:val="000000"/>
          </w:rPr>
          <w:t xml:space="preserve">he </w:t>
        </w:r>
      </w:ins>
      <w:ins w:id="37" w:author="John Lawton" w:date="2023-02-23T09:36:00Z">
        <w:r w:rsidR="00FC72EB" w:rsidRPr="00B13FAB">
          <w:rPr>
            <w:color w:val="000000"/>
          </w:rPr>
          <w:t>DNO/IDNO Part</w:t>
        </w:r>
      </w:ins>
      <w:ins w:id="38" w:author="John Lawton" w:date="2023-02-23T09:37:00Z">
        <w:r w:rsidR="00FC72EB">
          <w:rPr>
            <w:color w:val="000000"/>
          </w:rPr>
          <w:t>y</w:t>
        </w:r>
      </w:ins>
      <w:ins w:id="39" w:author="John Lawton" w:date="2023-02-23T08:19:00Z">
        <w:r w:rsidR="0037676F">
          <w:rPr>
            <w:color w:val="000000"/>
          </w:rPr>
          <w:t xml:space="preserve"> shall provide contact details to the User relating to </w:t>
        </w:r>
      </w:ins>
      <w:ins w:id="40" w:author="John Lawton" w:date="2023-02-23T09:32:00Z">
        <w:r w:rsidR="008B6FD2">
          <w:rPr>
            <w:color w:val="000000"/>
          </w:rPr>
          <w:t>agreeing the Maximum Import Capacity</w:t>
        </w:r>
      </w:ins>
      <w:ins w:id="41" w:author="John Lawton" w:date="2023-02-23T08:20:00Z">
        <w:r w:rsidR="0037676F">
          <w:rPr>
            <w:color w:val="000000"/>
          </w:rPr>
          <w:t xml:space="preserve"> and the </w:t>
        </w:r>
      </w:ins>
      <w:ins w:id="42" w:author="John Lawton" w:date="2023-02-23T09:31:00Z">
        <w:r w:rsidR="008B6FD2">
          <w:rPr>
            <w:color w:val="000000"/>
          </w:rPr>
          <w:t xml:space="preserve">default value </w:t>
        </w:r>
      </w:ins>
      <w:ins w:id="43" w:author="John Lawton" w:date="2023-02-23T09:32:00Z">
        <w:r w:rsidR="008B6FD2">
          <w:rPr>
            <w:color w:val="000000"/>
          </w:rPr>
          <w:t xml:space="preserve">to be used within </w:t>
        </w:r>
      </w:ins>
      <w:ins w:id="44" w:author="John Lawton" w:date="2023-02-23T09:33:00Z">
        <w:r w:rsidR="008B6FD2">
          <w:rPr>
            <w:color w:val="000000"/>
          </w:rPr>
          <w:t xml:space="preserve">the </w:t>
        </w:r>
      </w:ins>
      <w:ins w:id="45" w:author="John Lawton" w:date="2023-02-23T09:37:00Z">
        <w:r w:rsidR="00FC72EB" w:rsidRPr="00B13FAB">
          <w:rPr>
            <w:color w:val="000000"/>
          </w:rPr>
          <w:t>DNO/IDNO Part</w:t>
        </w:r>
      </w:ins>
      <w:ins w:id="46" w:author="John Lawton" w:date="2023-02-23T09:42:00Z">
        <w:r w:rsidR="00FC72EB">
          <w:rPr>
            <w:color w:val="000000"/>
          </w:rPr>
          <w:t>y’s</w:t>
        </w:r>
      </w:ins>
      <w:ins w:id="47" w:author="John Lawton" w:date="2023-02-23T09:38:00Z">
        <w:r w:rsidR="00FC72EB">
          <w:rPr>
            <w:color w:val="000000"/>
          </w:rPr>
          <w:t xml:space="preserve"> Distribution System</w:t>
        </w:r>
      </w:ins>
      <w:ins w:id="48" w:author="John Lawton" w:date="2023-02-23T09:57:00Z">
        <w:r w:rsidR="00255B32">
          <w:rPr>
            <w:color w:val="000000"/>
          </w:rPr>
          <w:t>. T</w:t>
        </w:r>
      </w:ins>
      <w:ins w:id="49" w:author="John Lawton" w:date="2023-02-23T08:22:00Z">
        <w:r w:rsidR="0037676F">
          <w:rPr>
            <w:color w:val="000000"/>
          </w:rPr>
          <w:t>he User sha</w:t>
        </w:r>
      </w:ins>
      <w:ins w:id="50" w:author="John Lawton" w:date="2023-02-23T08:23:00Z">
        <w:r w:rsidR="0037676F">
          <w:rPr>
            <w:color w:val="000000"/>
          </w:rPr>
          <w:t>l</w:t>
        </w:r>
      </w:ins>
      <w:ins w:id="51" w:author="John Lawton" w:date="2023-02-23T08:22:00Z">
        <w:r w:rsidR="0037676F">
          <w:rPr>
            <w:color w:val="000000"/>
          </w:rPr>
          <w:t xml:space="preserve">l provide the contact details of </w:t>
        </w:r>
      </w:ins>
      <w:ins w:id="52" w:author="John Lawton" w:date="2023-02-23T08:26:00Z">
        <w:r w:rsidR="00AB7A60">
          <w:rPr>
            <w:color w:val="000000"/>
          </w:rPr>
          <w:t xml:space="preserve">all </w:t>
        </w:r>
      </w:ins>
      <w:ins w:id="53" w:author="John Lawton" w:date="2023-02-23T08:22:00Z">
        <w:r w:rsidR="0037676F">
          <w:rPr>
            <w:color w:val="000000"/>
          </w:rPr>
          <w:t>the Custome</w:t>
        </w:r>
      </w:ins>
      <w:ins w:id="54" w:author="John Lawton" w:date="2023-02-23T08:23:00Z">
        <w:r w:rsidR="0037676F">
          <w:rPr>
            <w:color w:val="000000"/>
          </w:rPr>
          <w:t>r</w:t>
        </w:r>
      </w:ins>
      <w:ins w:id="55" w:author="John Lawton" w:date="2023-02-23T08:26:00Z">
        <w:r w:rsidR="00AB7A60">
          <w:rPr>
            <w:color w:val="000000"/>
          </w:rPr>
          <w:t>s</w:t>
        </w:r>
      </w:ins>
      <w:ins w:id="56" w:author="John Lawton" w:date="2023-02-23T08:27:00Z">
        <w:r w:rsidR="00AB7A60">
          <w:rPr>
            <w:color w:val="000000"/>
          </w:rPr>
          <w:t xml:space="preserve"> impacted by P432</w:t>
        </w:r>
      </w:ins>
      <w:ins w:id="57" w:author="John Lawton" w:date="2023-03-14T14:38:00Z">
        <w:r w:rsidR="00BD7422">
          <w:rPr>
            <w:color w:val="000000"/>
          </w:rPr>
          <w:t>,</w:t>
        </w:r>
      </w:ins>
      <w:ins w:id="58" w:author="John Lawton" w:date="2023-02-23T08:27:00Z">
        <w:r w:rsidR="00AB7A60">
          <w:rPr>
            <w:color w:val="000000"/>
          </w:rPr>
          <w:t xml:space="preserve"> or </w:t>
        </w:r>
      </w:ins>
      <w:ins w:id="59" w:author="John Lawton" w:date="2023-01-10T10:01:00Z">
        <w:r w:rsidR="007477AC" w:rsidRPr="00AE0F74">
          <w:rPr>
            <w:color w:val="000000"/>
          </w:rPr>
          <w:t>any other CT Metering Points catered for by</w:t>
        </w:r>
      </w:ins>
      <w:ins w:id="60" w:author="John Lawton" w:date="2023-01-10T10:04:00Z">
        <w:r w:rsidR="007477AC">
          <w:rPr>
            <w:color w:val="000000"/>
          </w:rPr>
          <w:t xml:space="preserve"> </w:t>
        </w:r>
      </w:ins>
      <w:ins w:id="61" w:author="John Lawton" w:date="2023-02-23T08:27:00Z">
        <w:r w:rsidR="00AB7A60">
          <w:rPr>
            <w:color w:val="000000"/>
          </w:rPr>
          <w:t>MHHS</w:t>
        </w:r>
      </w:ins>
      <w:ins w:id="62" w:author="John Lawton" w:date="2023-03-14T14:38:00Z">
        <w:r w:rsidR="00700027">
          <w:rPr>
            <w:color w:val="000000"/>
          </w:rPr>
          <w:t>,</w:t>
        </w:r>
      </w:ins>
      <w:ins w:id="63" w:author="John Lawton" w:date="2023-02-23T09:58:00Z">
        <w:r w:rsidR="00255B32">
          <w:rPr>
            <w:color w:val="000000"/>
          </w:rPr>
          <w:t xml:space="preserve"> </w:t>
        </w:r>
      </w:ins>
      <w:ins w:id="64" w:author="John Lawton" w:date="2023-02-23T09:59:00Z">
        <w:r w:rsidR="00255B32">
          <w:rPr>
            <w:color w:val="000000"/>
          </w:rPr>
          <w:t xml:space="preserve">used </w:t>
        </w:r>
      </w:ins>
      <w:ins w:id="65" w:author="John Lawton" w:date="2023-02-23T09:58:00Z">
        <w:r w:rsidR="00255B32">
          <w:rPr>
            <w:color w:val="000000"/>
          </w:rPr>
          <w:t>in providing the information to the Customer under Clause 19.14</w:t>
        </w:r>
      </w:ins>
      <w:ins w:id="66" w:author="John Lawton" w:date="2023-02-23T08:24:00Z">
        <w:r w:rsidR="0037676F">
          <w:rPr>
            <w:color w:val="000000"/>
          </w:rPr>
          <w:t>.</w:t>
        </w:r>
      </w:ins>
    </w:p>
    <w:p w14:paraId="5809B0EC" w14:textId="6111630F" w:rsidR="00B13FAB" w:rsidRDefault="00B13FAB" w:rsidP="005B7348">
      <w:pPr>
        <w:pStyle w:val="fmclause1"/>
        <w:tabs>
          <w:tab w:val="left" w:pos="851"/>
        </w:tabs>
        <w:spacing w:before="120" w:beforeAutospacing="0" w:after="120" w:afterAutospacing="0" w:line="360" w:lineRule="auto"/>
        <w:ind w:left="851" w:hanging="851"/>
        <w:jc w:val="both"/>
        <w:rPr>
          <w:ins w:id="67" w:author="John Lawton" w:date="2022-12-16T10:14:00Z"/>
          <w:color w:val="000000"/>
        </w:rPr>
      </w:pPr>
      <w:ins w:id="68" w:author="Andy Green" w:date="2022-12-09T15:44:00Z">
        <w:r w:rsidRPr="00B13FAB">
          <w:rPr>
            <w:color w:val="000000"/>
          </w:rPr>
          <w:t>19.1</w:t>
        </w:r>
      </w:ins>
      <w:ins w:id="69" w:author="John Lawton" w:date="2023-02-23T08:12:00Z">
        <w:r w:rsidR="001D289D">
          <w:rPr>
            <w:color w:val="000000"/>
          </w:rPr>
          <w:t>4</w:t>
        </w:r>
      </w:ins>
      <w:r w:rsidR="0047429D">
        <w:rPr>
          <w:color w:val="000000"/>
        </w:rPr>
        <w:tab/>
      </w:r>
      <w:ins w:id="70" w:author="Andy Green" w:date="2022-12-09T15:34:00Z">
        <w:r w:rsidRPr="00B13FAB">
          <w:rPr>
            <w:color w:val="000000"/>
          </w:rPr>
          <w:t>Prior to transition, the User shall, as a</w:t>
        </w:r>
      </w:ins>
      <w:ins w:id="71" w:author="Andy Green" w:date="2022-12-09T15:33:00Z">
        <w:r w:rsidRPr="00B13FAB">
          <w:rPr>
            <w:color w:val="000000"/>
          </w:rPr>
          <w:t xml:space="preserve"> minimum</w:t>
        </w:r>
      </w:ins>
      <w:ins w:id="72" w:author="Andy Green" w:date="2022-12-09T15:35:00Z">
        <w:r w:rsidRPr="00B13FAB">
          <w:rPr>
            <w:color w:val="000000"/>
          </w:rPr>
          <w:t xml:space="preserve"> provide the Customer with the following information</w:t>
        </w:r>
      </w:ins>
      <w:ins w:id="73" w:author="Andy Green" w:date="2023-01-09T11:27:00Z">
        <w:r w:rsidR="000431E3">
          <w:rPr>
            <w:color w:val="000000"/>
          </w:rPr>
          <w:t>:</w:t>
        </w:r>
      </w:ins>
    </w:p>
    <w:p w14:paraId="1B9BA7BC" w14:textId="7C2A62D9" w:rsidR="003A208D" w:rsidRPr="00B13FAB" w:rsidRDefault="003A208D" w:rsidP="003A208D">
      <w:pPr>
        <w:pStyle w:val="fmclause1"/>
        <w:numPr>
          <w:ilvl w:val="0"/>
          <w:numId w:val="6"/>
        </w:numPr>
        <w:tabs>
          <w:tab w:val="left" w:pos="1701"/>
        </w:tabs>
        <w:spacing w:before="120" w:beforeAutospacing="0" w:after="120" w:afterAutospacing="0" w:line="360" w:lineRule="auto"/>
        <w:ind w:left="1701" w:hanging="850"/>
        <w:jc w:val="both"/>
        <w:rPr>
          <w:ins w:id="74" w:author="Andy Green" w:date="2023-01-09T11:24:00Z"/>
          <w:color w:val="000000"/>
        </w:rPr>
      </w:pPr>
      <w:ins w:id="75" w:author="Andy Green" w:date="2023-01-09T11:24:00Z">
        <w:r w:rsidRPr="00B13FAB">
          <w:rPr>
            <w:color w:val="000000"/>
          </w:rPr>
          <w:t>Site address information, including MPAN</w:t>
        </w:r>
        <w:r>
          <w:rPr>
            <w:color w:val="000000"/>
          </w:rPr>
          <w:t xml:space="preserve"> and </w:t>
        </w:r>
      </w:ins>
      <w:ins w:id="76" w:author="Andy Green" w:date="2023-03-14T13:31:00Z">
        <w:r w:rsidR="00A10FD6">
          <w:rPr>
            <w:color w:val="000000"/>
          </w:rPr>
          <w:t>M</w:t>
        </w:r>
      </w:ins>
      <w:ins w:id="77" w:author="Andy Green" w:date="2023-01-09T11:24:00Z">
        <w:r>
          <w:rPr>
            <w:color w:val="000000"/>
          </w:rPr>
          <w:t>eter</w:t>
        </w:r>
      </w:ins>
      <w:ins w:id="78" w:author="John Lawton" w:date="2023-03-14T14:34:00Z">
        <w:r w:rsidR="007C7C3E">
          <w:rPr>
            <w:color w:val="000000"/>
          </w:rPr>
          <w:t xml:space="preserve"> </w:t>
        </w:r>
      </w:ins>
      <w:ins w:id="79" w:author="Andy Green" w:date="2023-03-14T13:31:00Z">
        <w:r w:rsidR="00A10FD6">
          <w:rPr>
            <w:color w:val="000000"/>
          </w:rPr>
          <w:t>S</w:t>
        </w:r>
      </w:ins>
      <w:ins w:id="80" w:author="Andy Green" w:date="2023-01-09T11:24:00Z">
        <w:r>
          <w:rPr>
            <w:color w:val="000000"/>
          </w:rPr>
          <w:t xml:space="preserve">erial </w:t>
        </w:r>
      </w:ins>
      <w:ins w:id="81" w:author="Andy Green" w:date="2023-03-14T13:31:00Z">
        <w:r w:rsidR="00A10FD6">
          <w:rPr>
            <w:color w:val="000000"/>
          </w:rPr>
          <w:t>N</w:t>
        </w:r>
      </w:ins>
      <w:ins w:id="82" w:author="Andy Green" w:date="2023-01-09T11:24:00Z">
        <w:r>
          <w:rPr>
            <w:color w:val="000000"/>
          </w:rPr>
          <w:t>umber/s;</w:t>
        </w:r>
      </w:ins>
    </w:p>
    <w:p w14:paraId="3A61C3D1" w14:textId="4521B8A2" w:rsidR="00B13FAB" w:rsidRPr="00B13FAB" w:rsidRDefault="00B13FAB" w:rsidP="005B7348">
      <w:pPr>
        <w:pStyle w:val="fmclause1"/>
        <w:numPr>
          <w:ilvl w:val="0"/>
          <w:numId w:val="6"/>
        </w:numPr>
        <w:tabs>
          <w:tab w:val="left" w:pos="1701"/>
        </w:tabs>
        <w:spacing w:before="120" w:beforeAutospacing="0" w:after="120" w:afterAutospacing="0" w:line="360" w:lineRule="auto"/>
        <w:ind w:left="1701" w:hanging="850"/>
        <w:jc w:val="both"/>
        <w:rPr>
          <w:ins w:id="83" w:author="Andy Green" w:date="2022-12-09T15:38:00Z"/>
          <w:color w:val="000000"/>
        </w:rPr>
      </w:pPr>
      <w:ins w:id="84" w:author="Andy Green" w:date="2022-12-09T15:38:00Z">
        <w:r w:rsidRPr="00B13FAB">
          <w:rPr>
            <w:color w:val="000000"/>
          </w:rPr>
          <w:t>Reason for the correspondence</w:t>
        </w:r>
      </w:ins>
      <w:ins w:id="85" w:author="John Lawton" w:date="2023-03-14T14:40:00Z">
        <w:r w:rsidR="00AC77F1">
          <w:rPr>
            <w:color w:val="000000"/>
          </w:rPr>
          <w:t>;</w:t>
        </w:r>
      </w:ins>
    </w:p>
    <w:p w14:paraId="53A1FA12" w14:textId="10EF0FD9" w:rsidR="00B13FAB" w:rsidRPr="00B13FAB" w:rsidRDefault="000E0403" w:rsidP="005B7348">
      <w:pPr>
        <w:pStyle w:val="fmclause1"/>
        <w:numPr>
          <w:ilvl w:val="0"/>
          <w:numId w:val="6"/>
        </w:numPr>
        <w:tabs>
          <w:tab w:val="left" w:pos="1701"/>
        </w:tabs>
        <w:spacing w:before="120" w:beforeAutospacing="0" w:after="120" w:afterAutospacing="0" w:line="360" w:lineRule="auto"/>
        <w:ind w:left="1701" w:hanging="850"/>
        <w:jc w:val="both"/>
        <w:rPr>
          <w:ins w:id="86" w:author="Andy Green" w:date="2022-12-09T15:38:00Z"/>
          <w:color w:val="000000"/>
        </w:rPr>
      </w:pPr>
      <w:ins w:id="87" w:author="Andy Green" w:date="2023-04-13T12:13:00Z">
        <w:r>
          <w:rPr>
            <w:color w:val="000000"/>
          </w:rPr>
          <w:t>Expected m</w:t>
        </w:r>
      </w:ins>
      <w:ins w:id="88" w:author="Andy Green" w:date="2022-12-09T15:38:00Z">
        <w:r w:rsidR="00B13FAB" w:rsidRPr="00B13FAB">
          <w:rPr>
            <w:color w:val="000000"/>
          </w:rPr>
          <w:t xml:space="preserve">igration </w:t>
        </w:r>
        <w:proofErr w:type="gramStart"/>
        <w:r w:rsidR="00B13FAB" w:rsidRPr="00B13FAB">
          <w:rPr>
            <w:color w:val="000000"/>
          </w:rPr>
          <w:t>date</w:t>
        </w:r>
      </w:ins>
      <w:ins w:id="89" w:author="John Lawton" w:date="2023-03-14T14:40:00Z">
        <w:r w:rsidR="00AC77F1">
          <w:rPr>
            <w:color w:val="000000"/>
          </w:rPr>
          <w:t>;</w:t>
        </w:r>
      </w:ins>
      <w:proofErr w:type="gramEnd"/>
    </w:p>
    <w:p w14:paraId="080379E1" w14:textId="4F023C47" w:rsidR="00B13FAB" w:rsidRPr="00B13FAB" w:rsidRDefault="007E3EEC" w:rsidP="005B7348">
      <w:pPr>
        <w:pStyle w:val="fmclause1"/>
        <w:numPr>
          <w:ilvl w:val="0"/>
          <w:numId w:val="6"/>
        </w:numPr>
        <w:tabs>
          <w:tab w:val="left" w:pos="1701"/>
        </w:tabs>
        <w:spacing w:before="120" w:beforeAutospacing="0" w:after="120" w:afterAutospacing="0" w:line="360" w:lineRule="auto"/>
        <w:ind w:left="1701" w:hanging="850"/>
        <w:jc w:val="both"/>
        <w:rPr>
          <w:ins w:id="90" w:author="Andy Green" w:date="2022-12-09T15:39:00Z"/>
          <w:color w:val="000000"/>
        </w:rPr>
      </w:pPr>
      <w:ins w:id="91" w:author="Andy Green" w:date="2023-01-09T11:24:00Z">
        <w:r w:rsidRPr="00B13FAB">
          <w:rPr>
            <w:color w:val="000000"/>
          </w:rPr>
          <w:t>M</w:t>
        </w:r>
        <w:r>
          <w:rPr>
            <w:color w:val="000000"/>
          </w:rPr>
          <w:t xml:space="preserve">aximum </w:t>
        </w:r>
        <w:r w:rsidRPr="00B13FAB">
          <w:rPr>
            <w:color w:val="000000"/>
          </w:rPr>
          <w:t>I</w:t>
        </w:r>
        <w:r>
          <w:rPr>
            <w:color w:val="000000"/>
          </w:rPr>
          <w:t xml:space="preserve">mport </w:t>
        </w:r>
        <w:r w:rsidRPr="00B13FAB">
          <w:rPr>
            <w:color w:val="000000"/>
          </w:rPr>
          <w:t>C</w:t>
        </w:r>
        <w:r>
          <w:rPr>
            <w:color w:val="000000"/>
          </w:rPr>
          <w:t>apacity</w:t>
        </w:r>
      </w:ins>
      <w:ins w:id="92" w:author="Andy Green" w:date="2023-04-13T12:15:00Z">
        <w:r w:rsidR="000E0403">
          <w:rPr>
            <w:color w:val="000000"/>
          </w:rPr>
          <w:t xml:space="preserve"> if known</w:t>
        </w:r>
      </w:ins>
      <w:ins w:id="93" w:author="Andy Green" w:date="2023-01-09T11:24:00Z">
        <w:r>
          <w:rPr>
            <w:color w:val="000000"/>
          </w:rPr>
          <w:t xml:space="preserve">, or if not already agreed with the Customer, </w:t>
        </w:r>
      </w:ins>
      <w:ins w:id="94" w:author="Andy Green" w:date="2023-01-09T11:25:00Z">
        <w:r w:rsidR="00317518">
          <w:rPr>
            <w:color w:val="000000"/>
          </w:rPr>
          <w:t xml:space="preserve">the </w:t>
        </w:r>
      </w:ins>
      <w:ins w:id="95" w:author="John Lawton" w:date="2023-02-23T09:38:00Z">
        <w:r w:rsidR="00FC72EB" w:rsidRPr="00B13FAB">
          <w:rPr>
            <w:color w:val="000000"/>
          </w:rPr>
          <w:t>DNO/IDNO Part</w:t>
        </w:r>
      </w:ins>
      <w:ins w:id="96" w:author="John Lawton" w:date="2023-02-23T09:39:00Z">
        <w:r w:rsidR="00FC72EB">
          <w:rPr>
            <w:color w:val="000000"/>
          </w:rPr>
          <w:t>y’s</w:t>
        </w:r>
      </w:ins>
      <w:ins w:id="97" w:author="Andy Green" w:date="2023-01-09T11:26:00Z">
        <w:r w:rsidR="00317518">
          <w:rPr>
            <w:color w:val="000000"/>
          </w:rPr>
          <w:t xml:space="preserve"> </w:t>
        </w:r>
      </w:ins>
      <w:ins w:id="98" w:author="Andy Green" w:date="2023-01-09T11:25:00Z">
        <w:r w:rsidR="00317518">
          <w:rPr>
            <w:color w:val="000000"/>
          </w:rPr>
          <w:t>d</w:t>
        </w:r>
      </w:ins>
      <w:ins w:id="99" w:author="Andy Green" w:date="2022-12-09T15:39:00Z">
        <w:r w:rsidR="00B13FAB" w:rsidRPr="00B13FAB">
          <w:rPr>
            <w:color w:val="000000"/>
          </w:rPr>
          <w:t xml:space="preserve">efault </w:t>
        </w:r>
      </w:ins>
      <w:proofErr w:type="gramStart"/>
      <w:ins w:id="100" w:author="Andy Green" w:date="2023-01-09T11:25:00Z">
        <w:r w:rsidR="00317518">
          <w:rPr>
            <w:color w:val="000000"/>
          </w:rPr>
          <w:t>v</w:t>
        </w:r>
      </w:ins>
      <w:ins w:id="101" w:author="Andy Green" w:date="2022-12-09T15:39:00Z">
        <w:r w:rsidR="00B13FAB" w:rsidRPr="00B13FAB">
          <w:rPr>
            <w:color w:val="000000"/>
          </w:rPr>
          <w:t>alue</w:t>
        </w:r>
      </w:ins>
      <w:ins w:id="102" w:author="Andy Green" w:date="2023-01-09T11:25:00Z">
        <w:r>
          <w:rPr>
            <w:color w:val="000000"/>
          </w:rPr>
          <w:t>;</w:t>
        </w:r>
      </w:ins>
      <w:proofErr w:type="gramEnd"/>
    </w:p>
    <w:p w14:paraId="08677174" w14:textId="1CB6A306" w:rsidR="00B13FAB" w:rsidRDefault="00FC72EB" w:rsidP="005B7348">
      <w:pPr>
        <w:pStyle w:val="fmclause1"/>
        <w:numPr>
          <w:ilvl w:val="0"/>
          <w:numId w:val="6"/>
        </w:numPr>
        <w:tabs>
          <w:tab w:val="left" w:pos="1701"/>
        </w:tabs>
        <w:spacing w:before="120" w:beforeAutospacing="0" w:after="120" w:afterAutospacing="0" w:line="360" w:lineRule="auto"/>
        <w:ind w:left="1701" w:hanging="850"/>
        <w:jc w:val="both"/>
        <w:rPr>
          <w:ins w:id="103" w:author="Andy Green" w:date="2023-01-09T11:38:00Z"/>
          <w:color w:val="000000"/>
        </w:rPr>
      </w:pPr>
      <w:ins w:id="104" w:author="John Lawton" w:date="2023-02-23T09:39:00Z">
        <w:r w:rsidRPr="00B13FAB">
          <w:rPr>
            <w:color w:val="000000"/>
          </w:rPr>
          <w:t>DNO/IDNO Part</w:t>
        </w:r>
        <w:r>
          <w:rPr>
            <w:color w:val="000000"/>
          </w:rPr>
          <w:t>y’s</w:t>
        </w:r>
      </w:ins>
      <w:ins w:id="105" w:author="Andy Green" w:date="2022-12-09T15:39:00Z">
        <w:r w:rsidR="00B13FAB" w:rsidRPr="00B13FAB">
          <w:rPr>
            <w:color w:val="000000"/>
          </w:rPr>
          <w:t xml:space="preserve"> </w:t>
        </w:r>
      </w:ins>
      <w:ins w:id="106" w:author="Andy Green" w:date="2022-12-09T15:40:00Z">
        <w:r w:rsidR="00B13FAB" w:rsidRPr="00B13FAB">
          <w:rPr>
            <w:color w:val="000000"/>
          </w:rPr>
          <w:t>contact details</w:t>
        </w:r>
      </w:ins>
      <w:ins w:id="107" w:author="John Lawton" w:date="2023-03-14T14:41:00Z">
        <w:r w:rsidR="00AC77F1">
          <w:rPr>
            <w:color w:val="000000"/>
          </w:rPr>
          <w:t>;</w:t>
        </w:r>
      </w:ins>
      <w:ins w:id="108" w:author="Andy Green" w:date="2023-01-09T11:26:00Z">
        <w:r w:rsidR="00317518">
          <w:rPr>
            <w:color w:val="000000"/>
          </w:rPr>
          <w:t xml:space="preserve"> and</w:t>
        </w:r>
      </w:ins>
    </w:p>
    <w:p w14:paraId="101664E4" w14:textId="7702292F" w:rsidR="000B2A95" w:rsidRPr="00AB7A60" w:rsidRDefault="000B2A95" w:rsidP="000B2A95">
      <w:pPr>
        <w:pStyle w:val="fmclause1"/>
        <w:numPr>
          <w:ilvl w:val="0"/>
          <w:numId w:val="6"/>
        </w:numPr>
        <w:tabs>
          <w:tab w:val="left" w:pos="1701"/>
        </w:tabs>
        <w:spacing w:before="120" w:beforeAutospacing="0" w:after="120" w:afterAutospacing="0" w:line="360" w:lineRule="auto"/>
        <w:ind w:left="1701" w:hanging="850"/>
        <w:jc w:val="both"/>
        <w:rPr>
          <w:ins w:id="109" w:author="John Lawton" w:date="2023-02-23T08:29:00Z"/>
        </w:rPr>
      </w:pPr>
      <w:ins w:id="110" w:author="Andy Green" w:date="2023-01-09T11:38:00Z">
        <w:r>
          <w:rPr>
            <w:color w:val="000000"/>
          </w:rPr>
          <w:t xml:space="preserve">Explanation of </w:t>
        </w:r>
        <w:r w:rsidRPr="00B13FAB">
          <w:rPr>
            <w:color w:val="000000"/>
          </w:rPr>
          <w:t>the consequences and protections offered, including any amendment to the M</w:t>
        </w:r>
        <w:r>
          <w:rPr>
            <w:color w:val="000000"/>
          </w:rPr>
          <w:t xml:space="preserve">aximum </w:t>
        </w:r>
        <w:r w:rsidRPr="00B13FAB">
          <w:rPr>
            <w:color w:val="000000"/>
          </w:rPr>
          <w:t>I</w:t>
        </w:r>
        <w:r>
          <w:rPr>
            <w:color w:val="000000"/>
          </w:rPr>
          <w:t xml:space="preserve">mport </w:t>
        </w:r>
        <w:r w:rsidRPr="00B13FAB">
          <w:rPr>
            <w:color w:val="000000"/>
          </w:rPr>
          <w:t>C</w:t>
        </w:r>
        <w:r>
          <w:rPr>
            <w:color w:val="000000"/>
          </w:rPr>
          <w:t>apacity</w:t>
        </w:r>
        <w:r w:rsidRPr="00B13FAB">
          <w:rPr>
            <w:color w:val="000000"/>
          </w:rPr>
          <w:t xml:space="preserve"> and any rebates that may be warranted</w:t>
        </w:r>
        <w:r>
          <w:rPr>
            <w:color w:val="000000"/>
          </w:rPr>
          <w:t>.</w:t>
        </w:r>
      </w:ins>
      <w:ins w:id="111" w:author="Andy Green" w:date="2023-02-05T21:21:00Z">
        <w:r w:rsidR="00D40BE7">
          <w:rPr>
            <w:color w:val="000000"/>
          </w:rPr>
          <w:t xml:space="preserve"> </w:t>
        </w:r>
      </w:ins>
    </w:p>
    <w:p w14:paraId="4BE56586" w14:textId="49D834C3" w:rsidR="0003461F" w:rsidRDefault="00AB7A60" w:rsidP="00AB7A60">
      <w:pPr>
        <w:pStyle w:val="fmclause1"/>
        <w:tabs>
          <w:tab w:val="left" w:pos="1701"/>
        </w:tabs>
        <w:spacing w:before="120" w:beforeAutospacing="0" w:after="120" w:afterAutospacing="0" w:line="360" w:lineRule="auto"/>
        <w:ind w:left="851" w:hanging="851"/>
        <w:jc w:val="both"/>
      </w:pPr>
      <w:ins w:id="112" w:author="John Lawton" w:date="2023-02-23T08:29:00Z">
        <w:r>
          <w:rPr>
            <w:color w:val="000000"/>
          </w:rPr>
          <w:t>19.15</w:t>
        </w:r>
        <w:r>
          <w:rPr>
            <w:color w:val="000000"/>
          </w:rPr>
          <w:tab/>
        </w:r>
      </w:ins>
      <w:ins w:id="113" w:author="John Lawton" w:date="2023-02-23T08:30:00Z">
        <w:r>
          <w:rPr>
            <w:color w:val="000000"/>
          </w:rPr>
          <w:t>W</w:t>
        </w:r>
      </w:ins>
      <w:ins w:id="114" w:author="John Lawton" w:date="2023-02-23T08:29:00Z">
        <w:r>
          <w:rPr>
            <w:color w:val="000000"/>
          </w:rPr>
          <w:t xml:space="preserve">here a default value </w:t>
        </w:r>
      </w:ins>
      <w:ins w:id="115" w:author="John Lawton" w:date="2023-02-23T08:30:00Z">
        <w:r>
          <w:rPr>
            <w:color w:val="000000"/>
          </w:rPr>
          <w:t xml:space="preserve">for the Maximum Import Capacity </w:t>
        </w:r>
      </w:ins>
      <w:ins w:id="116" w:author="John Lawton" w:date="2023-02-23T08:29:00Z">
        <w:r>
          <w:rPr>
            <w:color w:val="000000"/>
          </w:rPr>
          <w:t xml:space="preserve">has been used by the </w:t>
        </w:r>
      </w:ins>
      <w:ins w:id="117" w:author="John Lawton" w:date="2023-02-23T09:39:00Z">
        <w:r w:rsidR="00FC72EB" w:rsidRPr="00B13FAB">
          <w:rPr>
            <w:color w:val="000000"/>
          </w:rPr>
          <w:t>DNO/IDNO Part</w:t>
        </w:r>
        <w:r w:rsidR="00FC72EB">
          <w:rPr>
            <w:color w:val="000000"/>
          </w:rPr>
          <w:t>y</w:t>
        </w:r>
      </w:ins>
      <w:ins w:id="118" w:author="John Lawton" w:date="2023-02-23T08:30:00Z">
        <w:r>
          <w:rPr>
            <w:color w:val="000000"/>
          </w:rPr>
          <w:t xml:space="preserve">, </w:t>
        </w:r>
      </w:ins>
      <w:ins w:id="119" w:author="John Lawton" w:date="2023-02-23T08:31:00Z">
        <w:r>
          <w:rPr>
            <w:color w:val="000000"/>
          </w:rPr>
          <w:t xml:space="preserve">the </w:t>
        </w:r>
      </w:ins>
      <w:ins w:id="120" w:author="John Lawton" w:date="2023-02-23T09:39:00Z">
        <w:r w:rsidR="00FC72EB" w:rsidRPr="00B13FAB">
          <w:rPr>
            <w:color w:val="000000"/>
          </w:rPr>
          <w:t>DNO/IDNO Part</w:t>
        </w:r>
        <w:r w:rsidR="00FC72EB">
          <w:rPr>
            <w:color w:val="000000"/>
          </w:rPr>
          <w:t>y</w:t>
        </w:r>
      </w:ins>
      <w:ins w:id="121" w:author="John Lawton" w:date="2023-02-23T08:31:00Z">
        <w:r>
          <w:rPr>
            <w:color w:val="000000"/>
          </w:rPr>
          <w:t xml:space="preserve"> shall inform the Customer</w:t>
        </w:r>
      </w:ins>
      <w:ins w:id="122" w:author="John Lawton" w:date="2023-02-23T08:33:00Z">
        <w:r>
          <w:rPr>
            <w:color w:val="000000"/>
          </w:rPr>
          <w:t>,</w:t>
        </w:r>
      </w:ins>
      <w:ins w:id="123" w:author="John Lawton" w:date="2023-02-23T08:31:00Z">
        <w:r>
          <w:rPr>
            <w:color w:val="000000"/>
          </w:rPr>
          <w:t xml:space="preserve"> using the contac</w:t>
        </w:r>
      </w:ins>
      <w:ins w:id="124" w:author="John Lawton" w:date="2023-02-23T08:32:00Z">
        <w:r>
          <w:rPr>
            <w:color w:val="000000"/>
          </w:rPr>
          <w:t xml:space="preserve">t </w:t>
        </w:r>
        <w:r>
          <w:rPr>
            <w:color w:val="000000"/>
          </w:rPr>
          <w:lastRenderedPageBreak/>
          <w:t>details provided under 19.13</w:t>
        </w:r>
      </w:ins>
      <w:ins w:id="125" w:author="John Lawton" w:date="2023-02-23T08:33:00Z">
        <w:r>
          <w:rPr>
            <w:color w:val="000000"/>
          </w:rPr>
          <w:t xml:space="preserve"> if</w:t>
        </w:r>
      </w:ins>
      <w:ins w:id="126" w:author="John Lawton" w:date="2023-02-23T08:32:00Z">
        <w:r>
          <w:rPr>
            <w:color w:val="000000"/>
          </w:rPr>
          <w:t xml:space="preserve"> a revised value has been calculated under Part 4 </w:t>
        </w:r>
      </w:ins>
      <w:ins w:id="127" w:author="John Lawton" w:date="2023-02-23T08:33:00Z">
        <w:r>
          <w:rPr>
            <w:color w:val="000000"/>
          </w:rPr>
          <w:t xml:space="preserve">of the CDCM and </w:t>
        </w:r>
      </w:ins>
      <w:ins w:id="128" w:author="John Lawton" w:date="2023-02-23T08:34:00Z">
        <w:r>
          <w:rPr>
            <w:color w:val="000000"/>
          </w:rPr>
          <w:t xml:space="preserve">the rights </w:t>
        </w:r>
      </w:ins>
      <w:ins w:id="129" w:author="John Lawton" w:date="2023-02-23T08:33:00Z">
        <w:r>
          <w:rPr>
            <w:color w:val="000000"/>
          </w:rPr>
          <w:t xml:space="preserve">the </w:t>
        </w:r>
      </w:ins>
      <w:ins w:id="130" w:author="John Lawton" w:date="2023-02-23T08:34:00Z">
        <w:r>
          <w:rPr>
            <w:color w:val="000000"/>
          </w:rPr>
          <w:t xml:space="preserve">Customer has </w:t>
        </w:r>
      </w:ins>
      <w:ins w:id="131" w:author="John Lawton" w:date="2023-02-23T08:35:00Z">
        <w:r>
          <w:rPr>
            <w:color w:val="000000"/>
          </w:rPr>
          <w:t>under the National Terms of Connection.</w:t>
        </w:r>
      </w:ins>
      <w:r w:rsidR="0003461F">
        <w:br w:type="page"/>
      </w:r>
    </w:p>
    <w:p w14:paraId="1411BB7D" w14:textId="77777777" w:rsidR="00E7521D" w:rsidRPr="00E7521D" w:rsidRDefault="00E7521D" w:rsidP="005B7348">
      <w:pPr>
        <w:spacing w:before="120" w:after="0" w:line="360" w:lineRule="auto"/>
        <w:jc w:val="both"/>
        <w:rPr>
          <w:rFonts w:ascii="Times New Roman" w:hAnsi="Times New Roman" w:cs="Times New Roman"/>
          <w:b/>
          <w:bCs/>
          <w:sz w:val="24"/>
          <w:szCs w:val="24"/>
          <w:u w:val="single"/>
        </w:rPr>
      </w:pPr>
      <w:r w:rsidRPr="00E7521D">
        <w:rPr>
          <w:rFonts w:ascii="Times New Roman" w:hAnsi="Times New Roman" w:cs="Times New Roman"/>
          <w:b/>
          <w:bCs/>
          <w:sz w:val="24"/>
          <w:szCs w:val="24"/>
        </w:rPr>
        <w:lastRenderedPageBreak/>
        <w:t>SCHEDULE 16 – COMMON DISTRIBUTION CHARGING METHODOLOGY</w:t>
      </w:r>
    </w:p>
    <w:p w14:paraId="5CEBFC97" w14:textId="30890857" w:rsidR="00213E66" w:rsidRPr="000E4141" w:rsidRDefault="00213E66" w:rsidP="005B7348">
      <w:pPr>
        <w:spacing w:before="120" w:after="0" w:line="360" w:lineRule="auto"/>
        <w:jc w:val="both"/>
        <w:rPr>
          <w:rFonts w:ascii="Times New Roman" w:eastAsia="Times New Roman" w:hAnsi="Times New Roman" w:cs="Times New Roman"/>
          <w:b/>
          <w:bCs/>
          <w:color w:val="000000"/>
          <w:sz w:val="24"/>
          <w:szCs w:val="24"/>
          <w:u w:val="single"/>
          <w:lang w:eastAsia="en-GB"/>
        </w:rPr>
      </w:pPr>
      <w:r w:rsidRPr="000E4141">
        <w:rPr>
          <w:rFonts w:ascii="Times New Roman" w:hAnsi="Times New Roman" w:cs="Times New Roman"/>
          <w:b/>
          <w:bCs/>
          <w:sz w:val="24"/>
          <w:szCs w:val="24"/>
          <w:u w:val="single"/>
        </w:rPr>
        <w:t>Amend Part 4 as follows</w:t>
      </w:r>
      <w:r w:rsidR="00E7521D" w:rsidRPr="000E4141">
        <w:rPr>
          <w:rFonts w:ascii="Times New Roman" w:hAnsi="Times New Roman" w:cs="Times New Roman"/>
          <w:b/>
          <w:bCs/>
          <w:sz w:val="24"/>
          <w:szCs w:val="24"/>
          <w:u w:val="single"/>
        </w:rPr>
        <w:t>:</w:t>
      </w:r>
    </w:p>
    <w:p w14:paraId="37076CF8" w14:textId="60B7A36D" w:rsidR="00213E66" w:rsidRPr="00DE351F" w:rsidRDefault="00213E66" w:rsidP="005B7348">
      <w:pPr>
        <w:pStyle w:val="BodyText"/>
        <w:spacing w:before="120" w:after="0" w:line="360" w:lineRule="auto"/>
        <w:rPr>
          <w:rFonts w:ascii="Times New Roman" w:hAnsi="Times New Roman" w:cs="Times New Roman"/>
          <w:b/>
          <w:bCs/>
          <w:sz w:val="24"/>
        </w:rPr>
      </w:pPr>
      <w:r w:rsidRPr="00CB21D6">
        <w:rPr>
          <w:rFonts w:ascii="Times New Roman" w:hAnsi="Times New Roman" w:cs="Times New Roman"/>
          <w:b/>
          <w:bCs/>
          <w:sz w:val="27"/>
          <w:szCs w:val="27"/>
        </w:rPr>
        <w:t xml:space="preserve">Part 4 </w:t>
      </w:r>
      <w:r w:rsidRPr="00DE351F">
        <w:rPr>
          <w:rFonts w:ascii="Times New Roman" w:hAnsi="Times New Roman" w:cs="Times New Roman"/>
          <w:b/>
          <w:bCs/>
          <w:sz w:val="24"/>
        </w:rPr>
        <w:t xml:space="preserve">– Transitional Protection for Customers affected by BSC Modification </w:t>
      </w:r>
      <w:r w:rsidRPr="00DE351F">
        <w:rPr>
          <w:rFonts w:ascii="Times New Roman" w:hAnsi="Times New Roman" w:cs="Times New Roman"/>
          <w:b/>
          <w:bCs/>
          <w:strike/>
          <w:color w:val="FF0000"/>
          <w:sz w:val="24"/>
        </w:rPr>
        <w:t>P272</w:t>
      </w:r>
      <w:ins w:id="132" w:author="Andy Green" w:date="2023-01-09T10:44:00Z">
        <w:r w:rsidR="00B1180C" w:rsidRPr="00B1180C">
          <w:rPr>
            <w:rFonts w:ascii="Times New Roman" w:hAnsi="Times New Roman" w:cs="Times New Roman"/>
            <w:b/>
            <w:bCs/>
            <w:color w:val="FF0000"/>
            <w:sz w:val="24"/>
          </w:rPr>
          <w:t xml:space="preserve"> </w:t>
        </w:r>
        <w:r w:rsidR="00B1180C" w:rsidRPr="00DE351F">
          <w:rPr>
            <w:rFonts w:ascii="Times New Roman" w:hAnsi="Times New Roman" w:cs="Times New Roman"/>
            <w:b/>
            <w:bCs/>
            <w:color w:val="FF0000"/>
            <w:sz w:val="24"/>
          </w:rPr>
          <w:t>P432 or MHHS</w:t>
        </w:r>
      </w:ins>
    </w:p>
    <w:p w14:paraId="72139FF1" w14:textId="196C255C"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179.</w:t>
      </w:r>
      <w:r w:rsidRPr="00DE351F">
        <w:t xml:space="preserve"> </w:t>
      </w:r>
      <w:r w:rsidR="000B7A3C" w:rsidRPr="00DE351F">
        <w:tab/>
      </w:r>
      <w:r w:rsidRPr="00DE351F">
        <w:t>This Part 4 sets out the transitional protection for Customers who may be affected by BSC Modification</w:t>
      </w:r>
      <w:ins w:id="133" w:author="Andy Green" w:date="2023-01-09T11:27:00Z">
        <w:r w:rsidR="00A87B66">
          <w:t xml:space="preserve"> P432</w:t>
        </w:r>
      </w:ins>
      <w:r w:rsidRPr="00DE351F">
        <w:rPr>
          <w:strike/>
          <w:color w:val="FF0000"/>
        </w:rPr>
        <w:t>P272</w:t>
      </w:r>
      <w:r w:rsidRPr="00DE351F">
        <w:t xml:space="preserve">, being </w:t>
      </w:r>
      <w:del w:id="134" w:author="John Lawton" w:date="2022-12-26T09:07:00Z">
        <w:r w:rsidRPr="00DE351F" w:rsidDel="00DE351F">
          <w:delText xml:space="preserve">demand </w:delText>
        </w:r>
      </w:del>
      <w:r w:rsidRPr="00DE351F">
        <w:t xml:space="preserve">Customers </w:t>
      </w:r>
      <w:r w:rsidRPr="00DE351F">
        <w:rPr>
          <w:strike/>
          <w:color w:val="FF0000"/>
        </w:rPr>
        <w:t>in Profile Class (PC) 5-8</w:t>
      </w:r>
      <w:r w:rsidRPr="00DE351F">
        <w:rPr>
          <w:color w:val="FF0000"/>
        </w:rPr>
        <w:t xml:space="preserve"> </w:t>
      </w:r>
      <w:ins w:id="135" w:author="Andy Green" w:date="2023-01-09T10:47:00Z">
        <w:r w:rsidR="00592706" w:rsidRPr="00DE351F">
          <w:rPr>
            <w:color w:val="FF0000"/>
          </w:rPr>
          <w:t>with CT metering</w:t>
        </w:r>
      </w:ins>
      <w:ins w:id="136" w:author="John Lawton" w:date="2023-03-14T15:32:00Z">
        <w:r w:rsidR="00DE1BA0">
          <w:rPr>
            <w:color w:val="FF0000"/>
          </w:rPr>
          <w:t xml:space="preserve"> </w:t>
        </w:r>
      </w:ins>
      <w:r w:rsidR="00CE1276" w:rsidRPr="00DE351F">
        <w:t xml:space="preserve">which are required to become half-hourly settled </w:t>
      </w:r>
      <w:ins w:id="137" w:author="John Lawton" w:date="2023-03-14T15:34:00Z">
        <w:r w:rsidR="00E91EEC">
          <w:t xml:space="preserve">by </w:t>
        </w:r>
      </w:ins>
      <w:ins w:id="138" w:author="John Lawton" w:date="2023-03-14T15:32:00Z">
        <w:r w:rsidR="00DE1BA0">
          <w:rPr>
            <w:color w:val="FF0000"/>
          </w:rPr>
          <w:t>migrating to Measurement Class C or E</w:t>
        </w:r>
      </w:ins>
      <w:ins w:id="139" w:author="John Lawton" w:date="2023-03-14T15:21:00Z">
        <w:r w:rsidR="00E40959">
          <w:rPr>
            <w:color w:val="FF0000"/>
          </w:rPr>
          <w:t>,</w:t>
        </w:r>
      </w:ins>
      <w:ins w:id="140" w:author="Andy Green" w:date="2023-01-09T10:47:00Z">
        <w:r w:rsidR="00592706" w:rsidRPr="00DE351F">
          <w:t xml:space="preserve"> </w:t>
        </w:r>
      </w:ins>
      <w:ins w:id="141" w:author="John Lawton" w:date="2023-03-14T15:00:00Z">
        <w:r w:rsidR="000C5284" w:rsidRPr="00AE0F74">
          <w:t>or any other CT Metering Points catered for by MHHS</w:t>
        </w:r>
      </w:ins>
      <w:ins w:id="142" w:author="John Lawton" w:date="2023-03-14T15:21:00Z">
        <w:r w:rsidR="00E40959">
          <w:t>,</w:t>
        </w:r>
      </w:ins>
      <w:ins w:id="143" w:author="John Lawton" w:date="2023-03-14T15:00:00Z">
        <w:r w:rsidR="000C5284">
          <w:t xml:space="preserve"> </w:t>
        </w:r>
      </w:ins>
      <w:ins w:id="144" w:author="John Lawton" w:date="2023-03-14T15:34:00Z">
        <w:r w:rsidR="00666910">
          <w:t xml:space="preserve">migrating </w:t>
        </w:r>
      </w:ins>
      <w:ins w:id="145" w:author="John Lawton" w:date="2023-03-14T15:35:00Z">
        <w:r w:rsidR="00D62FC7">
          <w:t>to half-hourly settled</w:t>
        </w:r>
      </w:ins>
      <w:ins w:id="146" w:author="John Lawton" w:date="2023-03-14T15:32:00Z">
        <w:r w:rsidR="00C07D54">
          <w:t xml:space="preserve"> </w:t>
        </w:r>
      </w:ins>
      <w:ins w:id="147" w:author="John Lawton" w:date="2023-03-14T14:58:00Z">
        <w:r w:rsidR="00C05BD4">
          <w:t>o</w:t>
        </w:r>
        <w:r w:rsidR="00490D75">
          <w:t>n</w:t>
        </w:r>
        <w:r w:rsidR="00C05BD4">
          <w:t xml:space="preserve"> </w:t>
        </w:r>
        <w:r w:rsidR="00490D75">
          <w:t>a site specific basis</w:t>
        </w:r>
      </w:ins>
      <w:r w:rsidRPr="00DE351F">
        <w:rPr>
          <w:strike/>
          <w:color w:val="FF0000"/>
        </w:rPr>
        <w:t>(where capable metering has been installed)</w:t>
      </w:r>
      <w:r w:rsidRPr="00DE351F">
        <w:t>.</w:t>
      </w:r>
    </w:p>
    <w:p w14:paraId="75EBD06A" w14:textId="1EC2C90F"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180.</w:t>
      </w:r>
      <w:r w:rsidR="000B7A3C" w:rsidRPr="00DE351F">
        <w:rPr>
          <w:color w:val="000000"/>
          <w:spacing w:val="2"/>
        </w:rPr>
        <w:tab/>
      </w:r>
      <w:r w:rsidRPr="00DE351F">
        <w:rPr>
          <w:color w:val="000000"/>
          <w:spacing w:val="2"/>
        </w:rPr>
        <w:t>This Part 4 forms part of the CDCM, but also applies to IDNO Parties and to DNO Parties acting outside of their distribution services area.</w:t>
      </w:r>
    </w:p>
    <w:p w14:paraId="72A77A0D" w14:textId="31A7F77A" w:rsidR="00213E66" w:rsidRPr="00DE351F" w:rsidRDefault="00213E66" w:rsidP="005B7348">
      <w:pPr>
        <w:pStyle w:val="fmparanumlistnxt"/>
        <w:tabs>
          <w:tab w:val="left" w:pos="851"/>
        </w:tabs>
        <w:spacing w:before="120" w:beforeAutospacing="0" w:after="0" w:afterAutospacing="0" w:line="360" w:lineRule="auto"/>
        <w:ind w:left="851" w:hanging="851"/>
        <w:jc w:val="both"/>
        <w:rPr>
          <w:color w:val="000000"/>
          <w:spacing w:val="2"/>
        </w:rPr>
      </w:pPr>
      <w:r w:rsidRPr="00DE351F">
        <w:rPr>
          <w:color w:val="000000"/>
          <w:spacing w:val="2"/>
        </w:rPr>
        <w:t>181.</w:t>
      </w:r>
      <w:bookmarkStart w:id="148" w:name="XREF_CACEHGHHJ7"/>
      <w:bookmarkEnd w:id="148"/>
      <w:r w:rsidR="000B7A3C" w:rsidRPr="00DE351F">
        <w:rPr>
          <w:color w:val="000000"/>
          <w:spacing w:val="2"/>
        </w:rPr>
        <w:tab/>
      </w:r>
      <w:r w:rsidRPr="00DE351F">
        <w:rPr>
          <w:color w:val="000000"/>
          <w:spacing w:val="2"/>
        </w:rPr>
        <w:t>Subject to paragraph 183 below, where:</w:t>
      </w:r>
    </w:p>
    <w:p w14:paraId="1E023531" w14:textId="535D3DB6" w:rsidR="00213E66" w:rsidRPr="00DE351F" w:rsidRDefault="00213E66" w:rsidP="005B7348">
      <w:pPr>
        <w:pStyle w:val="fmparanumletlist1st"/>
        <w:numPr>
          <w:ilvl w:val="0"/>
          <w:numId w:val="4"/>
        </w:numPr>
        <w:spacing w:before="120" w:beforeAutospacing="0" w:after="0" w:afterAutospacing="0" w:line="360" w:lineRule="auto"/>
        <w:ind w:left="1701" w:hanging="850"/>
        <w:jc w:val="both"/>
        <w:rPr>
          <w:color w:val="000000"/>
          <w:spacing w:val="2"/>
        </w:rPr>
      </w:pPr>
      <w:r w:rsidRPr="00DE351F">
        <w:rPr>
          <w:color w:val="000000"/>
          <w:spacing w:val="2"/>
        </w:rPr>
        <w:t>a Customer takes a supply of electricity at a Premises where the electricity conveyed to the Premises is recorded through a CT meter; and</w:t>
      </w:r>
    </w:p>
    <w:p w14:paraId="16F05685" w14:textId="7DE46745" w:rsidR="00213E66" w:rsidRPr="00DE351F" w:rsidRDefault="00213E66" w:rsidP="005B7348">
      <w:pPr>
        <w:pStyle w:val="fmparanumletlistnxt"/>
        <w:numPr>
          <w:ilvl w:val="0"/>
          <w:numId w:val="4"/>
        </w:numPr>
        <w:spacing w:before="120" w:beforeAutospacing="0" w:after="0" w:afterAutospacing="0" w:line="360" w:lineRule="auto"/>
        <w:ind w:left="1701" w:hanging="850"/>
        <w:jc w:val="both"/>
        <w:rPr>
          <w:ins w:id="149" w:author="Andy Green" w:date="2022-12-13T10:53:00Z"/>
        </w:rPr>
      </w:pPr>
      <w:r w:rsidRPr="00DE351F">
        <w:t>the Metering Point for such Premises has</w:t>
      </w:r>
      <w:r w:rsidRPr="00DE351F">
        <w:rPr>
          <w:strike/>
          <w:color w:val="FF0000"/>
        </w:rPr>
        <w:t>, on or before 31 March 2017</w:t>
      </w:r>
      <w:r w:rsidRPr="00DE351F">
        <w:rPr>
          <w:color w:val="FF0000"/>
        </w:rPr>
        <w:t>,</w:t>
      </w:r>
      <w:r w:rsidRPr="00DE351F">
        <w:t xml:space="preserve"> been migrated to </w:t>
      </w:r>
      <w:ins w:id="150" w:author="John Lawton" w:date="2023-03-14T15:39:00Z">
        <w:r w:rsidR="00D00055">
          <w:t xml:space="preserve">either </w:t>
        </w:r>
      </w:ins>
      <w:r w:rsidRPr="00DE351F">
        <w:t>Measurement Class C or E</w:t>
      </w:r>
      <w:ins w:id="151" w:author="John Lawton" w:date="2023-03-14T15:50:00Z">
        <w:r w:rsidR="00751E1C">
          <w:t xml:space="preserve"> for </w:t>
        </w:r>
      </w:ins>
      <w:ins w:id="152" w:author="John Lawton" w:date="2023-03-14T15:51:00Z">
        <w:r w:rsidR="00751E1C">
          <w:t>P432</w:t>
        </w:r>
      </w:ins>
      <w:ins w:id="153" w:author="John Lawton" w:date="2023-03-14T15:38:00Z">
        <w:r w:rsidR="00487ABF">
          <w:t xml:space="preserve"> </w:t>
        </w:r>
        <w:r w:rsidR="00CB50D7">
          <w:t xml:space="preserve">or </w:t>
        </w:r>
        <w:r w:rsidR="00487ABF" w:rsidRPr="00DE351F">
          <w:t>required to become half-hourly settled</w:t>
        </w:r>
        <w:r w:rsidR="00CB50D7">
          <w:t xml:space="preserve"> </w:t>
        </w:r>
        <w:r w:rsidR="00D00055">
          <w:t>for MHHS</w:t>
        </w:r>
      </w:ins>
      <w:r w:rsidRPr="00DE351F">
        <w:rPr>
          <w:strike/>
          <w:color w:val="FF0000"/>
        </w:rPr>
        <w:t>, as a result of BSC Modification P272</w:t>
      </w:r>
      <w:r w:rsidRPr="00DE351F">
        <w:t>,</w:t>
      </w:r>
      <w:ins w:id="154" w:author="Andy Green" w:date="2022-12-09T15:21:00Z">
        <w:r w:rsidRPr="00DE351F">
          <w:t xml:space="preserve"> and</w:t>
        </w:r>
      </w:ins>
    </w:p>
    <w:p w14:paraId="43EED983" w14:textId="62FC0419" w:rsidR="00213E66" w:rsidRPr="00DE351F" w:rsidRDefault="00CB21D6" w:rsidP="005B7348">
      <w:pPr>
        <w:pStyle w:val="fmparanumletlistnxt"/>
        <w:numPr>
          <w:ilvl w:val="0"/>
          <w:numId w:val="4"/>
        </w:numPr>
        <w:spacing w:before="120" w:beforeAutospacing="0" w:after="0" w:afterAutospacing="0" w:line="360" w:lineRule="auto"/>
        <w:ind w:left="1701" w:hanging="850"/>
        <w:jc w:val="both"/>
      </w:pPr>
      <w:ins w:id="155" w:author="Andy Green" w:date="2022-12-09T15:20:00Z">
        <w:r w:rsidRPr="00DE351F">
          <w:t xml:space="preserve">a </w:t>
        </w:r>
        <w:r w:rsidRPr="00DE351F">
          <w:rPr>
            <w:color w:val="FF0000"/>
          </w:rPr>
          <w:t xml:space="preserve">default </w:t>
        </w:r>
        <w:r w:rsidRPr="00DE351F">
          <w:t xml:space="preserve">Maximum Import Capacity </w:t>
        </w:r>
        <w:r w:rsidRPr="00DE351F">
          <w:rPr>
            <w:color w:val="FF0000"/>
          </w:rPr>
          <w:t xml:space="preserve">(MIC) </w:t>
        </w:r>
      </w:ins>
      <w:ins w:id="156" w:author="Andy Green" w:date="2022-12-09T15:22:00Z">
        <w:r w:rsidRPr="00DE351F">
          <w:rPr>
            <w:color w:val="FF0000"/>
          </w:rPr>
          <w:t>has</w:t>
        </w:r>
      </w:ins>
      <w:ins w:id="157" w:author="Andy Green" w:date="2022-12-09T15:20:00Z">
        <w:r w:rsidRPr="00DE351F">
          <w:rPr>
            <w:color w:val="FF0000"/>
          </w:rPr>
          <w:t xml:space="preserve"> be</w:t>
        </w:r>
      </w:ins>
      <w:ins w:id="158" w:author="Andy Green" w:date="2022-12-09T15:22:00Z">
        <w:r w:rsidRPr="00DE351F">
          <w:rPr>
            <w:color w:val="FF0000"/>
          </w:rPr>
          <w:t>en</w:t>
        </w:r>
      </w:ins>
      <w:ins w:id="159" w:author="Andy Green" w:date="2022-12-09T15:20:00Z">
        <w:r w:rsidRPr="00DE351F">
          <w:rPr>
            <w:color w:val="FF0000"/>
          </w:rPr>
          <w:t xml:space="preserve"> applied</w:t>
        </w:r>
      </w:ins>
      <w:ins w:id="160" w:author="Andy Green" w:date="2022-12-09T15:21:00Z">
        <w:r w:rsidRPr="00DE351F">
          <w:rPr>
            <w:color w:val="FF0000"/>
          </w:rPr>
          <w:t>,</w:t>
        </w:r>
      </w:ins>
    </w:p>
    <w:p w14:paraId="6207A2E3" w14:textId="56C27496" w:rsidR="00CB21D6" w:rsidRPr="00DE351F" w:rsidRDefault="00CB21D6" w:rsidP="005B7348">
      <w:pPr>
        <w:pStyle w:val="BodyText"/>
        <w:spacing w:before="120" w:after="120" w:line="360" w:lineRule="auto"/>
        <w:ind w:left="720"/>
        <w:jc w:val="both"/>
        <w:rPr>
          <w:rFonts w:ascii="Times New Roman" w:eastAsia="Times New Roman" w:hAnsi="Times New Roman" w:cs="Times New Roman"/>
          <w:color w:val="FF0000"/>
          <w:sz w:val="24"/>
        </w:rPr>
      </w:pPr>
      <w:r w:rsidRPr="00DE351F">
        <w:rPr>
          <w:rFonts w:ascii="Times New Roman" w:eastAsia="Times New Roman" w:hAnsi="Times New Roman" w:cs="Times New Roman"/>
          <w:sz w:val="24"/>
        </w:rPr>
        <w:t xml:space="preserve">then, for a period of twelve months immediately following the date of the </w:t>
      </w:r>
      <w:r w:rsidR="003A6A70" w:rsidRPr="00DE351F">
        <w:rPr>
          <w:rFonts w:ascii="Times New Roman" w:eastAsia="Times New Roman" w:hAnsi="Times New Roman" w:cs="Times New Roman"/>
          <w:color w:val="FF0000"/>
          <w:sz w:val="24"/>
        </w:rPr>
        <w:t>first</w:t>
      </w:r>
      <w:r w:rsidR="006B61E4">
        <w:rPr>
          <w:rFonts w:ascii="Times New Roman" w:eastAsia="Times New Roman" w:hAnsi="Times New Roman" w:cs="Times New Roman"/>
          <w:color w:val="FF0000"/>
          <w:sz w:val="24"/>
        </w:rPr>
        <w:t xml:space="preserve"> </w:t>
      </w:r>
      <w:r w:rsidRPr="00DE351F">
        <w:rPr>
          <w:rFonts w:ascii="Times New Roman" w:eastAsia="Times New Roman" w:hAnsi="Times New Roman" w:cs="Times New Roman"/>
          <w:sz w:val="24"/>
        </w:rPr>
        <w:t>migration</w:t>
      </w:r>
      <w:del w:id="161" w:author="John Lawton" w:date="2023-03-14T15:18:00Z">
        <w:r w:rsidRPr="00DE351F" w:rsidDel="00896930">
          <w:rPr>
            <w:rFonts w:ascii="Times New Roman" w:eastAsia="Times New Roman" w:hAnsi="Times New Roman" w:cs="Times New Roman"/>
            <w:sz w:val="24"/>
          </w:rPr>
          <w:delText xml:space="preserve"> to Measurement Class C or E</w:delText>
        </w:r>
      </w:del>
      <w:r w:rsidRPr="00DE351F">
        <w:rPr>
          <w:rFonts w:ascii="Times New Roman" w:eastAsia="Times New Roman" w:hAnsi="Times New Roman" w:cs="Times New Roman"/>
          <w:sz w:val="24"/>
        </w:rPr>
        <w:t xml:space="preserve">, </w:t>
      </w:r>
      <w:r w:rsidR="001440AF">
        <w:rPr>
          <w:rFonts w:ascii="Times New Roman" w:eastAsia="Times New Roman" w:hAnsi="Times New Roman" w:cs="Times New Roman"/>
          <w:sz w:val="24"/>
        </w:rPr>
        <w:t xml:space="preserve">a </w:t>
      </w:r>
      <w:r w:rsidRPr="00DE351F">
        <w:rPr>
          <w:rFonts w:ascii="Times New Roman" w:eastAsia="Times New Roman" w:hAnsi="Times New Roman" w:cs="Times New Roman"/>
          <w:strike/>
          <w:color w:val="FF0000"/>
          <w:sz w:val="24"/>
        </w:rPr>
        <w:t>lower</w:t>
      </w:r>
      <w:r w:rsidRPr="00DE351F">
        <w:rPr>
          <w:rFonts w:ascii="Times New Roman" w:eastAsia="Times New Roman" w:hAnsi="Times New Roman" w:cs="Times New Roman"/>
          <w:color w:val="FF0000"/>
          <w:sz w:val="24"/>
        </w:rPr>
        <w:t xml:space="preserve"> </w:t>
      </w:r>
      <w:ins w:id="162" w:author="Andy Green" w:date="2023-01-09T10:46:00Z">
        <w:r w:rsidR="000A7B9A">
          <w:rPr>
            <w:rFonts w:ascii="Times New Roman" w:eastAsia="Times New Roman" w:hAnsi="Times New Roman" w:cs="Times New Roman"/>
            <w:color w:val="FF0000"/>
            <w:sz w:val="24"/>
          </w:rPr>
          <w:t>new</w:t>
        </w:r>
      </w:ins>
      <w:r w:rsidRPr="00DE351F">
        <w:rPr>
          <w:rFonts w:ascii="Times New Roman" w:eastAsia="Times New Roman" w:hAnsi="Times New Roman" w:cs="Times New Roman"/>
          <w:color w:val="FF0000"/>
          <w:sz w:val="24"/>
        </w:rPr>
        <w:t xml:space="preserve"> </w:t>
      </w:r>
      <w:del w:id="163" w:author="Andy Green" w:date="2022-12-09T15:21:00Z">
        <w:r w:rsidRPr="00DE351F" w:rsidDel="00B2234A">
          <w:rPr>
            <w:rFonts w:ascii="Times New Roman" w:eastAsia="Times New Roman" w:hAnsi="Times New Roman" w:cs="Times New Roman"/>
            <w:sz w:val="24"/>
          </w:rPr>
          <w:delText xml:space="preserve">Maximum Import Capacity </w:delText>
        </w:r>
      </w:del>
      <w:del w:id="164"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b/>
          <w:sz w:val="24"/>
        </w:rPr>
        <w:t>MIC</w:t>
      </w:r>
      <w:del w:id="165" w:author="Andy Green" w:date="2022-12-09T15:19:00Z">
        <w:r w:rsidRPr="00DE351F" w:rsidDel="007C6F32">
          <w:rPr>
            <w:rFonts w:ascii="Times New Roman" w:eastAsia="Times New Roman" w:hAnsi="Times New Roman" w:cs="Times New Roman"/>
            <w:sz w:val="24"/>
          </w:rPr>
          <w:delText>)</w:delText>
        </w:r>
      </w:del>
      <w:r w:rsidRPr="00DE351F">
        <w:rPr>
          <w:rFonts w:ascii="Times New Roman" w:eastAsia="Times New Roman" w:hAnsi="Times New Roman" w:cs="Times New Roman"/>
          <w:sz w:val="24"/>
        </w:rPr>
        <w:t xml:space="preserve"> may be agreed between the Customer and the DNO/IDNO Party. In such circumstances, the revised MIC will be applied retrospectively from the date of the migration </w:t>
      </w:r>
      <w:del w:id="166" w:author="John Lawton" w:date="2023-03-14T15:22:00Z">
        <w:r w:rsidRPr="00DE351F" w:rsidDel="0010504D">
          <w:rPr>
            <w:rFonts w:ascii="Times New Roman" w:eastAsia="Times New Roman" w:hAnsi="Times New Roman" w:cs="Times New Roman"/>
            <w:sz w:val="24"/>
          </w:rPr>
          <w:delText>to Measurement Class C or E</w:delText>
        </w:r>
      </w:del>
      <w:bookmarkStart w:id="167" w:name="_Hlk121490808"/>
      <w:r w:rsidR="0010504D">
        <w:rPr>
          <w:rFonts w:ascii="Times New Roman" w:eastAsia="Times New Roman" w:hAnsi="Times New Roman" w:cs="Times New Roman"/>
          <w:sz w:val="24"/>
        </w:rPr>
        <w:t>.</w:t>
      </w:r>
      <w:ins w:id="168" w:author="Andy Green" w:date="2023-01-09T10:43:00Z">
        <w:del w:id="169" w:author="John Lawton" w:date="2023-03-14T15:22:00Z">
          <w:r w:rsidR="00B1180C" w:rsidDel="0010504D">
            <w:rPr>
              <w:rFonts w:ascii="Times New Roman" w:eastAsia="Times New Roman" w:hAnsi="Times New Roman" w:cs="Times New Roman"/>
              <w:sz w:val="24"/>
            </w:rPr>
            <w:delText xml:space="preserve"> </w:delText>
          </w:r>
        </w:del>
      </w:ins>
    </w:p>
    <w:p w14:paraId="2A30A461" w14:textId="77777777" w:rsidR="005B7348" w:rsidRDefault="002C2B6E" w:rsidP="005B7348">
      <w:pPr>
        <w:pStyle w:val="fmparanumlistnxt"/>
        <w:tabs>
          <w:tab w:val="left" w:pos="851"/>
        </w:tabs>
        <w:spacing w:before="120" w:beforeAutospacing="0" w:after="120" w:afterAutospacing="0" w:line="360" w:lineRule="auto"/>
        <w:ind w:left="851" w:hanging="851"/>
        <w:jc w:val="both"/>
      </w:pPr>
      <w:r>
        <w:t>182.</w:t>
      </w:r>
      <w:r>
        <w:tab/>
        <w:t xml:space="preserve">In respect of any change in MIC under paragraph 181 above: </w:t>
      </w:r>
    </w:p>
    <w:p w14:paraId="64DAC6E8" w14:textId="3E296665"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(a) </w:t>
      </w:r>
      <w:r w:rsidR="005B7348">
        <w:tab/>
      </w:r>
      <w:r>
        <w:t xml:space="preserve">such revised MIC will be agreed with reference to the level of the Customer’s maximum demand; </w:t>
      </w:r>
    </w:p>
    <w:p w14:paraId="005CD289" w14:textId="554A0D60" w:rsidR="005B7348" w:rsidRDefault="002C2B6E" w:rsidP="005B7348">
      <w:pPr>
        <w:pStyle w:val="fmparanumlistnxt"/>
        <w:tabs>
          <w:tab w:val="left" w:pos="1701"/>
        </w:tabs>
        <w:spacing w:before="120" w:beforeAutospacing="0" w:after="120" w:afterAutospacing="0" w:line="360" w:lineRule="auto"/>
        <w:ind w:left="1701" w:hanging="850"/>
        <w:jc w:val="both"/>
      </w:pPr>
      <w:r>
        <w:t xml:space="preserve">(b) </w:t>
      </w:r>
      <w:r w:rsidR="005B7348">
        <w:tab/>
      </w:r>
      <w:r>
        <w:t xml:space="preserve">no further changes in MIC shall be permitted under paragraph 181 above; and </w:t>
      </w:r>
    </w:p>
    <w:p w14:paraId="2229A5A8" w14:textId="14F0102B" w:rsidR="002C2B6E" w:rsidRDefault="002C2B6E" w:rsidP="005B7348">
      <w:pPr>
        <w:pStyle w:val="fmparanumlistnxt"/>
        <w:tabs>
          <w:tab w:val="left" w:pos="1701"/>
        </w:tabs>
        <w:spacing w:before="120" w:beforeAutospacing="0" w:after="120" w:afterAutospacing="0" w:line="360" w:lineRule="auto"/>
        <w:ind w:left="1701" w:hanging="850"/>
        <w:jc w:val="both"/>
      </w:pPr>
      <w:r>
        <w:lastRenderedPageBreak/>
        <w:t xml:space="preserve">(c) </w:t>
      </w:r>
      <w:r w:rsidR="005B7348">
        <w:tab/>
      </w:r>
      <w:r>
        <w:t xml:space="preserve">paragraphs 149 and 150 of the CDCM (or any equivalent or similar statements in the applicable charging methodology if the CDCM does not apply) shall apply to the revised MIC from the date the retrospective change is agreed. </w:t>
      </w:r>
    </w:p>
    <w:p w14:paraId="676D21A0" w14:textId="77777777" w:rsidR="00B5532F" w:rsidRDefault="002C2B6E" w:rsidP="005B7348">
      <w:pPr>
        <w:pStyle w:val="fmparanumlistnxt"/>
        <w:tabs>
          <w:tab w:val="left" w:pos="851"/>
        </w:tabs>
        <w:spacing w:before="120" w:beforeAutospacing="0" w:after="120" w:afterAutospacing="0" w:line="360" w:lineRule="auto"/>
        <w:ind w:left="851" w:hanging="851"/>
        <w:jc w:val="both"/>
      </w:pPr>
      <w:r>
        <w:t xml:space="preserve">183. </w:t>
      </w:r>
      <w:r w:rsidR="005B7348">
        <w:tab/>
      </w:r>
      <w:r>
        <w:t xml:space="preserve">Paragraph 181 above shall not apply: </w:t>
      </w:r>
    </w:p>
    <w:p w14:paraId="73223D7F" w14:textId="080435D7" w:rsidR="00B5532F" w:rsidRDefault="002C2B6E" w:rsidP="00DE351F">
      <w:pPr>
        <w:pStyle w:val="fmparanumlistnxt"/>
        <w:tabs>
          <w:tab w:val="left" w:pos="1701"/>
        </w:tabs>
        <w:spacing w:before="120" w:beforeAutospacing="0" w:after="120" w:afterAutospacing="0" w:line="360" w:lineRule="auto"/>
        <w:ind w:left="1701" w:hanging="850"/>
        <w:jc w:val="both"/>
      </w:pPr>
      <w:r>
        <w:t>(a)</w:t>
      </w:r>
      <w:del w:id="170" w:author="John Lawton" w:date="2022-12-26T09:10:00Z">
        <w:r w:rsidDel="00DE351F">
          <w:delText xml:space="preserve"> </w:delText>
        </w:r>
      </w:del>
      <w:ins w:id="171" w:author="John Lawton" w:date="2022-12-26T09:09:00Z">
        <w:r w:rsidR="00DE351F">
          <w:tab/>
        </w:r>
      </w:ins>
      <w:r>
        <w:t xml:space="preserve">where a Connection Agreement has been entered into for the Premises within the twelve months immediately prior to the date of the change in Measurement Class, in which case the terms of that Connection Agreement shall stand; </w:t>
      </w:r>
    </w:p>
    <w:p w14:paraId="7037F678" w14:textId="51A087A5" w:rsidR="005B7348" w:rsidRDefault="002C2B6E" w:rsidP="00DE351F">
      <w:pPr>
        <w:pStyle w:val="fmparanumlistnxt"/>
        <w:tabs>
          <w:tab w:val="left" w:pos="1701"/>
        </w:tabs>
        <w:spacing w:before="120" w:beforeAutospacing="0" w:after="120" w:afterAutospacing="0" w:line="360" w:lineRule="auto"/>
        <w:ind w:left="1701" w:hanging="850"/>
        <w:jc w:val="both"/>
        <w:rPr>
          <w:ins w:id="172" w:author="John Lawton" w:date="2022-12-16T10:45:00Z"/>
        </w:rPr>
      </w:pPr>
      <w:del w:id="173" w:author="John Lawton" w:date="2022-12-26T09:10:00Z">
        <w:r w:rsidDel="00DE351F">
          <w:delText xml:space="preserve"> </w:delText>
        </w:r>
      </w:del>
      <w:r>
        <w:t xml:space="preserve">(b) </w:t>
      </w:r>
      <w:ins w:id="174" w:author="John Lawton" w:date="2022-12-26T09:09:00Z">
        <w:r w:rsidR="00DE351F">
          <w:tab/>
        </w:r>
      </w:ins>
      <w:r>
        <w:t>where the Customer was neither the owner nor the occupier of the Premises at the time of the migration</w:t>
      </w:r>
      <w:ins w:id="175" w:author="John Lawton" w:date="2023-03-14T15:27:00Z">
        <w:r w:rsidR="003406CE">
          <w:t>.</w:t>
        </w:r>
      </w:ins>
      <w:r>
        <w:t xml:space="preserve"> </w:t>
      </w:r>
      <w:del w:id="176" w:author="John Lawton" w:date="2023-03-14T15:27:00Z">
        <w:r w:rsidDel="003406CE">
          <w:delText xml:space="preserve">to Measurement Class C or E. </w:delText>
        </w:r>
      </w:del>
    </w:p>
    <w:p w14:paraId="5BE28147" w14:textId="671C45D8" w:rsidR="00CB21D6" w:rsidRPr="000E4141" w:rsidRDefault="00CB21D6" w:rsidP="000E4141">
      <w:pPr>
        <w:pStyle w:val="BodyText"/>
        <w:rPr>
          <w:rFonts w:ascii="Times New Roman" w:hAnsi="Times New Roman" w:cs="Times New Roman"/>
          <w:b/>
          <w:bCs/>
          <w:i/>
          <w:iCs/>
          <w:sz w:val="24"/>
          <w:u w:val="single"/>
        </w:rPr>
      </w:pPr>
      <w:r w:rsidRPr="000E4141">
        <w:rPr>
          <w:rFonts w:ascii="Times New Roman" w:hAnsi="Times New Roman" w:cs="Times New Roman"/>
          <w:b/>
          <w:bCs/>
          <w:sz w:val="24"/>
          <w:u w:val="single"/>
        </w:rPr>
        <w:t>Add new Clause 184 as follows (and renumber existing 184</w:t>
      </w:r>
      <w:r w:rsidRPr="000E4141">
        <w:rPr>
          <w:rFonts w:ascii="Times New Roman" w:hAnsi="Times New Roman" w:cs="Times New Roman"/>
          <w:b/>
          <w:bCs/>
          <w:i/>
          <w:iCs/>
          <w:sz w:val="24"/>
          <w:u w:val="single"/>
        </w:rPr>
        <w:t xml:space="preserve">) </w:t>
      </w:r>
    </w:p>
    <w:p w14:paraId="52FFB546" w14:textId="05A6D58D" w:rsidR="00EA5077" w:rsidRDefault="00CB21D6" w:rsidP="005D5D4A">
      <w:pPr>
        <w:pStyle w:val="BodyText"/>
        <w:spacing w:before="120" w:after="120" w:line="360" w:lineRule="auto"/>
        <w:ind w:left="720" w:hanging="720"/>
        <w:jc w:val="both"/>
        <w:rPr>
          <w:ins w:id="177" w:author="John Lawton" w:date="2023-02-23T09:14:00Z"/>
          <w:rFonts w:ascii="Times New Roman" w:eastAsia="Times New Roman" w:hAnsi="Times New Roman" w:cs="Times New Roman"/>
          <w:sz w:val="24"/>
        </w:rPr>
      </w:pPr>
      <w:r w:rsidRPr="00EA5077">
        <w:rPr>
          <w:rFonts w:ascii="Times New Roman" w:hAnsi="Times New Roman" w:cs="Times New Roman"/>
          <w:sz w:val="24"/>
        </w:rPr>
        <w:t>184</w:t>
      </w:r>
      <w:r w:rsidR="005B7348">
        <w:rPr>
          <w:rFonts w:ascii="Times New Roman" w:hAnsi="Times New Roman" w:cs="Times New Roman"/>
          <w:sz w:val="27"/>
          <w:szCs w:val="27"/>
        </w:rPr>
        <w:t>.</w:t>
      </w:r>
      <w:r w:rsidR="005B7348">
        <w:rPr>
          <w:rFonts w:ascii="Times New Roman" w:hAnsi="Times New Roman" w:cs="Times New Roman"/>
          <w:sz w:val="27"/>
          <w:szCs w:val="27"/>
        </w:rPr>
        <w:tab/>
      </w:r>
      <w:ins w:id="178" w:author="John Lawton" w:date="2023-02-23T08:45:00Z">
        <w:r w:rsidR="000826CE" w:rsidRPr="00B47E50">
          <w:rPr>
            <w:rFonts w:ascii="Times New Roman" w:hAnsi="Times New Roman" w:cs="Times New Roman"/>
            <w:sz w:val="24"/>
          </w:rPr>
          <w:t>Within si</w:t>
        </w:r>
      </w:ins>
      <w:ins w:id="179" w:author="John Lawton" w:date="2023-02-23T08:46:00Z">
        <w:r w:rsidR="000826CE" w:rsidRPr="00B47E50">
          <w:rPr>
            <w:rFonts w:ascii="Times New Roman" w:hAnsi="Times New Roman" w:cs="Times New Roman"/>
            <w:sz w:val="24"/>
          </w:rPr>
          <w:t>x months f</w:t>
        </w:r>
      </w:ins>
      <w:ins w:id="180" w:author="Andy Green" w:date="2023-01-09T11:17:00Z">
        <w:r w:rsidR="00664592" w:rsidRPr="00E86426">
          <w:rPr>
            <w:rFonts w:ascii="Times New Roman" w:hAnsi="Times New Roman" w:cs="Times New Roman"/>
            <w:sz w:val="24"/>
          </w:rPr>
          <w:t>ollowing</w:t>
        </w:r>
        <w:r w:rsidR="00664592" w:rsidRPr="005B7348">
          <w:rPr>
            <w:rFonts w:ascii="Times New Roman" w:hAnsi="Times New Roman" w:cs="Times New Roman"/>
            <w:color w:val="FF0000"/>
            <w:sz w:val="24"/>
          </w:rPr>
          <w:t xml:space="preserve"> the </w:t>
        </w:r>
        <w:r w:rsidR="00664592" w:rsidRPr="005B7348">
          <w:rPr>
            <w:rFonts w:ascii="Times New Roman" w:eastAsia="Times New Roman" w:hAnsi="Times New Roman" w:cs="Times New Roman"/>
            <w:color w:val="FF0000"/>
            <w:sz w:val="24"/>
          </w:rPr>
          <w:t xml:space="preserve">period of twelve months </w:t>
        </w:r>
      </w:ins>
      <w:ins w:id="181" w:author="John Lawton" w:date="2023-02-23T08:46:00Z">
        <w:r w:rsidR="00B47E50">
          <w:rPr>
            <w:rFonts w:ascii="Times New Roman" w:eastAsia="Times New Roman" w:hAnsi="Times New Roman" w:cs="Times New Roman"/>
            <w:color w:val="FF0000"/>
            <w:sz w:val="24"/>
          </w:rPr>
          <w:t>from</w:t>
        </w:r>
      </w:ins>
      <w:ins w:id="182" w:author="Andy Green" w:date="2023-01-09T11:17:00Z">
        <w:r w:rsidR="00664592" w:rsidRPr="005B7348">
          <w:rPr>
            <w:rFonts w:ascii="Times New Roman" w:eastAsia="Times New Roman" w:hAnsi="Times New Roman" w:cs="Times New Roman"/>
            <w:color w:val="FF0000"/>
            <w:sz w:val="24"/>
          </w:rPr>
          <w:t xml:space="preserve"> the date of the first migration</w:t>
        </w:r>
      </w:ins>
      <w:ins w:id="183" w:author="John Lawton" w:date="2023-03-14T15:28:00Z">
        <w:r w:rsidR="00EB4348">
          <w:rPr>
            <w:rFonts w:ascii="Times New Roman" w:eastAsia="Times New Roman" w:hAnsi="Times New Roman" w:cs="Times New Roman"/>
            <w:color w:val="FF0000"/>
            <w:sz w:val="24"/>
          </w:rPr>
          <w:t xml:space="preserve"> </w:t>
        </w:r>
      </w:ins>
      <w:ins w:id="184" w:author="Andy Green" w:date="2023-01-09T11:17:00Z">
        <w:r w:rsidR="00664592">
          <w:rPr>
            <w:rFonts w:ascii="Times New Roman" w:eastAsia="Times New Roman" w:hAnsi="Times New Roman" w:cs="Times New Roman"/>
            <w:color w:val="FF0000"/>
            <w:sz w:val="24"/>
          </w:rPr>
          <w:t xml:space="preserve">and where the </w:t>
        </w:r>
      </w:ins>
      <w:ins w:id="185" w:author="John Lawton" w:date="2023-02-23T19:48:00Z">
        <w:r w:rsidR="004774CD">
          <w:rPr>
            <w:rFonts w:ascii="Times New Roman" w:eastAsia="Times New Roman" w:hAnsi="Times New Roman" w:cs="Times New Roman"/>
            <w:color w:val="FF0000"/>
            <w:sz w:val="24"/>
          </w:rPr>
          <w:t>DN</w:t>
        </w:r>
      </w:ins>
      <w:ins w:id="186" w:author="John Lawton" w:date="2023-02-23T19:49:00Z">
        <w:r w:rsidR="004774CD">
          <w:rPr>
            <w:rFonts w:ascii="Times New Roman" w:eastAsia="Times New Roman" w:hAnsi="Times New Roman" w:cs="Times New Roman"/>
            <w:color w:val="FF0000"/>
            <w:sz w:val="24"/>
          </w:rPr>
          <w:t>O/IDNO Party</w:t>
        </w:r>
      </w:ins>
      <w:ins w:id="187" w:author="Andy Green" w:date="2023-01-09T11:17:00Z">
        <w:r w:rsidR="00664592">
          <w:rPr>
            <w:rFonts w:ascii="Times New Roman" w:eastAsia="Times New Roman" w:hAnsi="Times New Roman" w:cs="Times New Roman"/>
            <w:color w:val="FF0000"/>
            <w:sz w:val="24"/>
          </w:rPr>
          <w:t xml:space="preserve"> has not agreed a new MIC pursuant to paragraph 181, </w:t>
        </w:r>
        <w:r w:rsidR="00664592" w:rsidRPr="005B7348">
          <w:rPr>
            <w:rFonts w:ascii="Times New Roman" w:eastAsia="Times New Roman" w:hAnsi="Times New Roman" w:cs="Times New Roman"/>
            <w:color w:val="FF0000"/>
            <w:sz w:val="24"/>
          </w:rPr>
          <w:t xml:space="preserve">the </w:t>
        </w:r>
      </w:ins>
      <w:ins w:id="188" w:author="John Lawton" w:date="2023-02-23T19:49:00Z">
        <w:r w:rsidR="004774CD">
          <w:rPr>
            <w:rFonts w:ascii="Times New Roman" w:eastAsia="Times New Roman" w:hAnsi="Times New Roman" w:cs="Times New Roman"/>
            <w:color w:val="FF0000"/>
            <w:sz w:val="24"/>
          </w:rPr>
          <w:t>DNO/IDNO Party</w:t>
        </w:r>
      </w:ins>
      <w:ins w:id="189" w:author="Andy Green" w:date="2023-01-09T11:17:00Z">
        <w:r w:rsidR="00664592" w:rsidRPr="005B7348">
          <w:rPr>
            <w:rFonts w:ascii="Times New Roman" w:eastAsia="Times New Roman" w:hAnsi="Times New Roman" w:cs="Times New Roman"/>
            <w:color w:val="FF0000"/>
            <w:sz w:val="24"/>
          </w:rPr>
          <w:t xml:space="preserve"> shall reasonably determine an appropriate MIC, having regard to the </w:t>
        </w:r>
        <w:r w:rsidR="00664592">
          <w:rPr>
            <w:rFonts w:ascii="Times New Roman" w:eastAsia="Times New Roman" w:hAnsi="Times New Roman" w:cs="Times New Roman"/>
            <w:color w:val="FF0000"/>
            <w:sz w:val="24"/>
          </w:rPr>
          <w:t>m</w:t>
        </w:r>
        <w:r w:rsidR="00664592" w:rsidRPr="005B7348">
          <w:rPr>
            <w:rFonts w:ascii="Times New Roman" w:eastAsia="Times New Roman" w:hAnsi="Times New Roman" w:cs="Times New Roman"/>
            <w:color w:val="FF0000"/>
            <w:sz w:val="24"/>
          </w:rPr>
          <w:t xml:space="preserve">aximum </w:t>
        </w:r>
        <w:r w:rsidR="00664592">
          <w:rPr>
            <w:rFonts w:ascii="Times New Roman" w:eastAsia="Times New Roman" w:hAnsi="Times New Roman" w:cs="Times New Roman"/>
            <w:color w:val="FF0000"/>
            <w:sz w:val="24"/>
          </w:rPr>
          <w:t>d</w:t>
        </w:r>
        <w:r w:rsidR="00664592" w:rsidRPr="005B7348">
          <w:rPr>
            <w:rFonts w:ascii="Times New Roman" w:eastAsia="Times New Roman" w:hAnsi="Times New Roman" w:cs="Times New Roman"/>
            <w:color w:val="FF0000"/>
            <w:sz w:val="24"/>
          </w:rPr>
          <w:t xml:space="preserve">emands in that period and shall notify the Customer that this will </w:t>
        </w:r>
        <w:r w:rsidR="00664592">
          <w:rPr>
            <w:rFonts w:ascii="Times New Roman" w:eastAsia="Times New Roman" w:hAnsi="Times New Roman" w:cs="Times New Roman"/>
            <w:color w:val="FF0000"/>
            <w:sz w:val="24"/>
          </w:rPr>
          <w:t>replace</w:t>
        </w:r>
        <w:r w:rsidR="00664592" w:rsidRPr="005B7348">
          <w:rPr>
            <w:rFonts w:ascii="Times New Roman" w:eastAsia="Times New Roman" w:hAnsi="Times New Roman" w:cs="Times New Roman"/>
            <w:color w:val="FF0000"/>
            <w:sz w:val="24"/>
          </w:rPr>
          <w:t xml:space="preserve"> the </w:t>
        </w:r>
        <w:r w:rsidR="00664592">
          <w:rPr>
            <w:rFonts w:ascii="Times New Roman" w:eastAsia="Times New Roman" w:hAnsi="Times New Roman" w:cs="Times New Roman"/>
            <w:color w:val="FF0000"/>
            <w:sz w:val="24"/>
          </w:rPr>
          <w:t xml:space="preserve">default </w:t>
        </w:r>
        <w:r w:rsidR="00664592" w:rsidRPr="005B7348">
          <w:rPr>
            <w:rFonts w:ascii="Times New Roman" w:eastAsia="Times New Roman" w:hAnsi="Times New Roman" w:cs="Times New Roman"/>
            <w:color w:val="FF0000"/>
            <w:sz w:val="24"/>
          </w:rPr>
          <w:t>MIC</w:t>
        </w:r>
        <w:r w:rsidR="00664592">
          <w:rPr>
            <w:rFonts w:ascii="Times New Roman" w:eastAsia="Times New Roman" w:hAnsi="Times New Roman" w:cs="Times New Roman"/>
            <w:color w:val="FF0000"/>
            <w:sz w:val="24"/>
          </w:rPr>
          <w:t xml:space="preserve">. </w:t>
        </w:r>
        <w:r w:rsidR="00664592">
          <w:rPr>
            <w:rFonts w:ascii="Times New Roman" w:eastAsia="Times New Roman" w:hAnsi="Times New Roman" w:cs="Times New Roman"/>
            <w:sz w:val="24"/>
          </w:rPr>
          <w:t>T</w:t>
        </w:r>
        <w:r w:rsidR="00664592" w:rsidRPr="00DE351F">
          <w:rPr>
            <w:rFonts w:ascii="Times New Roman" w:eastAsia="Times New Roman" w:hAnsi="Times New Roman" w:cs="Times New Roman"/>
            <w:sz w:val="24"/>
          </w:rPr>
          <w:t xml:space="preserve">he </w:t>
        </w:r>
        <w:r w:rsidR="00664592">
          <w:rPr>
            <w:rFonts w:ascii="Times New Roman" w:eastAsia="Times New Roman" w:hAnsi="Times New Roman" w:cs="Times New Roman"/>
            <w:sz w:val="24"/>
          </w:rPr>
          <w:t xml:space="preserve">revised </w:t>
        </w:r>
        <w:r w:rsidR="00664592" w:rsidRPr="00DE351F">
          <w:rPr>
            <w:rFonts w:ascii="Times New Roman" w:eastAsia="Times New Roman" w:hAnsi="Times New Roman" w:cs="Times New Roman"/>
            <w:sz w:val="24"/>
          </w:rPr>
          <w:t>MIC will be applied</w:t>
        </w:r>
      </w:ins>
      <w:ins w:id="190" w:author="John Lawton" w:date="2023-02-23T09:14:00Z">
        <w:r w:rsidR="00EA5077">
          <w:rPr>
            <w:rFonts w:ascii="Times New Roman" w:eastAsia="Times New Roman" w:hAnsi="Times New Roman" w:cs="Times New Roman"/>
            <w:sz w:val="24"/>
          </w:rPr>
          <w:t>:</w:t>
        </w:r>
      </w:ins>
    </w:p>
    <w:p w14:paraId="272EBDDA" w14:textId="1FE502BC" w:rsidR="00EA5077" w:rsidRDefault="00EA5077" w:rsidP="00EA5077">
      <w:pPr>
        <w:pStyle w:val="BodyText"/>
        <w:tabs>
          <w:tab w:val="left" w:pos="1701"/>
        </w:tabs>
        <w:spacing w:before="120" w:after="120" w:line="360" w:lineRule="auto"/>
        <w:ind w:left="1701" w:hanging="850"/>
        <w:jc w:val="both"/>
        <w:rPr>
          <w:ins w:id="191" w:author="John Lawton" w:date="2023-02-23T09:15:00Z"/>
          <w:rFonts w:ascii="Times New Roman" w:hAnsi="Times New Roman" w:cs="Times New Roman"/>
          <w:sz w:val="24"/>
        </w:rPr>
      </w:pPr>
      <w:ins w:id="192" w:author="John Lawton" w:date="2023-02-23T09:14:00Z">
        <w:r>
          <w:rPr>
            <w:rFonts w:ascii="Times New Roman" w:hAnsi="Times New Roman" w:cs="Times New Roman"/>
            <w:sz w:val="24"/>
          </w:rPr>
          <w:t>(a)</w:t>
        </w:r>
      </w:ins>
      <w:ins w:id="193" w:author="Andy Green" w:date="2023-01-09T11:17:00Z">
        <w:r w:rsidR="00664592" w:rsidRPr="00DE351F">
          <w:rPr>
            <w:rFonts w:ascii="Times New Roman" w:eastAsia="Times New Roman" w:hAnsi="Times New Roman" w:cs="Times New Roman"/>
            <w:sz w:val="24"/>
          </w:rPr>
          <w:t xml:space="preserve"> </w:t>
        </w:r>
      </w:ins>
      <w:ins w:id="194" w:author="John Lawton" w:date="2023-02-23T09:14:00Z">
        <w:r>
          <w:rPr>
            <w:rFonts w:ascii="Times New Roman" w:eastAsia="Times New Roman" w:hAnsi="Times New Roman" w:cs="Times New Roman"/>
            <w:sz w:val="24"/>
          </w:rPr>
          <w:tab/>
        </w:r>
      </w:ins>
      <w:ins w:id="195" w:author="John Lawton" w:date="2023-02-23T09:15:00Z">
        <w:r>
          <w:rPr>
            <w:rFonts w:ascii="Times New Roman" w:eastAsia="Times New Roman" w:hAnsi="Times New Roman" w:cs="Times New Roman"/>
            <w:sz w:val="24"/>
          </w:rPr>
          <w:t xml:space="preserve">if less than the default MIC, </w:t>
        </w:r>
      </w:ins>
      <w:ins w:id="196" w:author="Andy Green" w:date="2023-01-09T11:17:00Z">
        <w:r w:rsidR="00664592" w:rsidRPr="00DE351F">
          <w:rPr>
            <w:rFonts w:ascii="Times New Roman" w:eastAsia="Times New Roman" w:hAnsi="Times New Roman" w:cs="Times New Roman"/>
            <w:sz w:val="24"/>
          </w:rPr>
          <w:t>from the date of the migration</w:t>
        </w:r>
      </w:ins>
      <w:r w:rsidR="00664592" w:rsidRPr="00DE351F">
        <w:rPr>
          <w:rFonts w:ascii="Times New Roman" w:eastAsia="Times New Roman" w:hAnsi="Times New Roman" w:cs="Times New Roman"/>
          <w:sz w:val="24"/>
        </w:rPr>
        <w:t xml:space="preserve"> </w:t>
      </w:r>
      <w:ins w:id="197" w:author="John Lawton" w:date="2023-02-23T09:15:00Z">
        <w:r>
          <w:rPr>
            <w:rFonts w:ascii="Times New Roman" w:hAnsi="Times New Roman" w:cs="Times New Roman"/>
            <w:sz w:val="24"/>
          </w:rPr>
          <w:t>or</w:t>
        </w:r>
      </w:ins>
    </w:p>
    <w:p w14:paraId="277867B1" w14:textId="4629ADB5" w:rsidR="005D5D4A" w:rsidRDefault="00EA5077" w:rsidP="00EA5077">
      <w:pPr>
        <w:pStyle w:val="BodyText"/>
        <w:tabs>
          <w:tab w:val="left" w:pos="1701"/>
        </w:tabs>
        <w:spacing w:before="120" w:after="120" w:line="360" w:lineRule="auto"/>
        <w:ind w:left="1701" w:hanging="850"/>
        <w:jc w:val="both"/>
        <w:rPr>
          <w:ins w:id="198" w:author="John Lawton" w:date="2022-12-16T10:55:00Z"/>
          <w:rFonts w:ascii="Times New Roman" w:hAnsi="Times New Roman" w:cs="Times New Roman"/>
          <w:sz w:val="27"/>
          <w:szCs w:val="27"/>
        </w:rPr>
      </w:pPr>
      <w:ins w:id="199" w:author="John Lawton" w:date="2023-02-23T09:15:00Z">
        <w:r>
          <w:rPr>
            <w:rFonts w:ascii="Times New Roman" w:hAnsi="Times New Roman" w:cs="Times New Roman"/>
            <w:sz w:val="24"/>
          </w:rPr>
          <w:t>(b)</w:t>
        </w:r>
        <w:r>
          <w:rPr>
            <w:rFonts w:ascii="Times New Roman" w:hAnsi="Times New Roman" w:cs="Times New Roman"/>
            <w:sz w:val="24"/>
          </w:rPr>
          <w:tab/>
          <w:t>if greater than the default MIC, f</w:t>
        </w:r>
      </w:ins>
      <w:ins w:id="200" w:author="John Lawton" w:date="2023-02-23T09:16:00Z">
        <w:r>
          <w:rPr>
            <w:rFonts w:ascii="Times New Roman" w:hAnsi="Times New Roman" w:cs="Times New Roman"/>
            <w:sz w:val="24"/>
          </w:rPr>
          <w:t>ro</w:t>
        </w:r>
      </w:ins>
      <w:ins w:id="201" w:author="John Lawton" w:date="2023-02-23T09:15:00Z">
        <w:r>
          <w:rPr>
            <w:rFonts w:ascii="Times New Roman" w:hAnsi="Times New Roman" w:cs="Times New Roman"/>
            <w:sz w:val="24"/>
          </w:rPr>
          <w:t xml:space="preserve">m </w:t>
        </w:r>
      </w:ins>
      <w:ins w:id="202" w:author="John Lawton" w:date="2023-02-23T09:27:00Z">
        <w:r w:rsidR="008B6FD2">
          <w:rPr>
            <w:rFonts w:ascii="Times New Roman" w:hAnsi="Times New Roman" w:cs="Times New Roman"/>
            <w:sz w:val="24"/>
          </w:rPr>
          <w:t>a</w:t>
        </w:r>
      </w:ins>
      <w:ins w:id="203" w:author="John Lawton" w:date="2023-02-23T09:15:00Z">
        <w:r>
          <w:rPr>
            <w:rFonts w:ascii="Times New Roman" w:hAnsi="Times New Roman" w:cs="Times New Roman"/>
            <w:sz w:val="24"/>
          </w:rPr>
          <w:t xml:space="preserve"> date </w:t>
        </w:r>
      </w:ins>
      <w:ins w:id="204" w:author="John Lawton" w:date="2023-02-23T09:20:00Z">
        <w:r w:rsidR="00CB2ABB">
          <w:rPr>
            <w:rFonts w:ascii="Times New Roman" w:hAnsi="Times New Roman" w:cs="Times New Roman"/>
            <w:sz w:val="24"/>
          </w:rPr>
          <w:t xml:space="preserve">within the </w:t>
        </w:r>
      </w:ins>
      <w:proofErr w:type="gramStart"/>
      <w:ins w:id="205" w:author="John Lawton" w:date="2023-02-23T09:21:00Z">
        <w:r w:rsidR="00CB2ABB">
          <w:rPr>
            <w:rFonts w:ascii="Times New Roman" w:hAnsi="Times New Roman" w:cs="Times New Roman"/>
            <w:sz w:val="24"/>
          </w:rPr>
          <w:t>twelve month</w:t>
        </w:r>
        <w:proofErr w:type="gramEnd"/>
        <w:r w:rsidR="00CB2ABB">
          <w:rPr>
            <w:rFonts w:ascii="Times New Roman" w:hAnsi="Times New Roman" w:cs="Times New Roman"/>
            <w:sz w:val="24"/>
          </w:rPr>
          <w:t xml:space="preserve"> period </w:t>
        </w:r>
      </w:ins>
      <w:ins w:id="206" w:author="John Lawton" w:date="2023-02-23T09:15:00Z">
        <w:r>
          <w:rPr>
            <w:rFonts w:ascii="Times New Roman" w:hAnsi="Times New Roman" w:cs="Times New Roman"/>
            <w:sz w:val="24"/>
          </w:rPr>
          <w:t xml:space="preserve">that the </w:t>
        </w:r>
      </w:ins>
      <w:ins w:id="207" w:author="John Lawton" w:date="2023-02-23T09:26:00Z">
        <w:r w:rsidR="00CB2ABB">
          <w:rPr>
            <w:rFonts w:ascii="Times New Roman" w:hAnsi="Times New Roman" w:cs="Times New Roman"/>
            <w:sz w:val="24"/>
          </w:rPr>
          <w:t>appropriate</w:t>
        </w:r>
      </w:ins>
      <w:ins w:id="208" w:author="John Lawton" w:date="2023-02-23T09:25:00Z">
        <w:r w:rsidR="00CB2ABB">
          <w:rPr>
            <w:rFonts w:ascii="Times New Roman" w:hAnsi="Times New Roman" w:cs="Times New Roman"/>
            <w:sz w:val="24"/>
          </w:rPr>
          <w:t xml:space="preserve"> MIC </w:t>
        </w:r>
      </w:ins>
      <w:ins w:id="209" w:author="John Lawton" w:date="2023-02-23T09:28:00Z">
        <w:r w:rsidR="008B6FD2">
          <w:rPr>
            <w:rFonts w:ascii="Times New Roman" w:hAnsi="Times New Roman" w:cs="Times New Roman"/>
            <w:sz w:val="24"/>
          </w:rPr>
          <w:t>should be</w:t>
        </w:r>
      </w:ins>
      <w:ins w:id="210" w:author="Andy Green" w:date="2023-04-13T11:33:00Z">
        <w:r w:rsidR="00A47D18">
          <w:rPr>
            <w:rFonts w:ascii="Times New Roman" w:hAnsi="Times New Roman" w:cs="Times New Roman"/>
            <w:sz w:val="24"/>
          </w:rPr>
          <w:t xml:space="preserve"> reasonably</w:t>
        </w:r>
      </w:ins>
      <w:ins w:id="211" w:author="John Lawton" w:date="2023-02-23T09:28:00Z">
        <w:r w:rsidR="008B6FD2">
          <w:rPr>
            <w:rFonts w:ascii="Times New Roman" w:hAnsi="Times New Roman" w:cs="Times New Roman"/>
            <w:sz w:val="24"/>
          </w:rPr>
          <w:t xml:space="preserve"> applied</w:t>
        </w:r>
      </w:ins>
      <w:ins w:id="212" w:author="Andy Green" w:date="2023-01-09T11:17:00Z">
        <w:r w:rsidR="00664592" w:rsidRPr="00DE351F">
          <w:rPr>
            <w:rFonts w:ascii="Times New Roman" w:eastAsia="Times New Roman" w:hAnsi="Times New Roman" w:cs="Times New Roman"/>
            <w:color w:val="FF0000"/>
            <w:sz w:val="24"/>
          </w:rPr>
          <w:t>.</w:t>
        </w:r>
      </w:ins>
    </w:p>
    <w:p w14:paraId="202F152D" w14:textId="71FCC08D" w:rsidR="005B7348" w:rsidRPr="00DE351F" w:rsidRDefault="005B7348" w:rsidP="005D5D4A">
      <w:pPr>
        <w:pStyle w:val="BodyText"/>
        <w:tabs>
          <w:tab w:val="left" w:pos="851"/>
        </w:tabs>
        <w:spacing w:before="120" w:after="120" w:line="360" w:lineRule="auto"/>
        <w:ind w:left="851" w:hanging="851"/>
        <w:jc w:val="both"/>
        <w:rPr>
          <w:rFonts w:ascii="Times New Roman" w:hAnsi="Times New Roman" w:cs="Times New Roman"/>
          <w:b/>
          <w:bCs/>
          <w:sz w:val="24"/>
          <w:u w:val="single"/>
        </w:rPr>
      </w:pPr>
      <w:r w:rsidRPr="00DE351F">
        <w:rPr>
          <w:rFonts w:ascii="Times New Roman" w:hAnsi="Times New Roman" w:cs="Times New Roman"/>
          <w:sz w:val="24"/>
        </w:rPr>
        <w:t>18</w:t>
      </w:r>
      <w:ins w:id="213" w:author="Andy Green" w:date="2023-01-09T11:31:00Z">
        <w:r w:rsidR="007034EA">
          <w:rPr>
            <w:rFonts w:ascii="Times New Roman" w:hAnsi="Times New Roman" w:cs="Times New Roman"/>
            <w:sz w:val="24"/>
          </w:rPr>
          <w:t>5</w:t>
        </w:r>
      </w:ins>
      <w:del w:id="214" w:author="Andy Green" w:date="2023-01-09T11:31:00Z">
        <w:r w:rsidR="006F5708" w:rsidDel="006F5708">
          <w:rPr>
            <w:rFonts w:ascii="Times New Roman" w:hAnsi="Times New Roman" w:cs="Times New Roman"/>
            <w:sz w:val="24"/>
          </w:rPr>
          <w:delText>4</w:delText>
        </w:r>
      </w:del>
      <w:r w:rsidRPr="00DE351F">
        <w:rPr>
          <w:rFonts w:ascii="Times New Roman" w:hAnsi="Times New Roman" w:cs="Times New Roman"/>
          <w:sz w:val="24"/>
        </w:rPr>
        <w:t xml:space="preserve">. </w:t>
      </w:r>
      <w:r w:rsidR="005D5D4A" w:rsidRPr="00DE351F">
        <w:rPr>
          <w:rFonts w:ascii="Times New Roman" w:hAnsi="Times New Roman" w:cs="Times New Roman"/>
          <w:sz w:val="24"/>
        </w:rPr>
        <w:tab/>
      </w:r>
      <w:r w:rsidRPr="00DE351F">
        <w:rPr>
          <w:rFonts w:ascii="Times New Roman" w:hAnsi="Times New Roman" w:cs="Times New Roman"/>
          <w:sz w:val="24"/>
        </w:rPr>
        <w:t>In this Part 4, the following definitions shall apply:</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018"/>
        <w:gridCol w:w="6992"/>
      </w:tblGrid>
      <w:tr w:rsidR="00CB21D6" w:rsidRPr="00DE351F" w14:paraId="1E3AD56F"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5D0A60C5" w14:textId="619C680F" w:rsidR="00CB21D6" w:rsidRPr="00DE351F" w:rsidRDefault="00CB21D6" w:rsidP="00CB21D6">
            <w:pPr>
              <w:spacing w:after="0" w:line="240" w:lineRule="auto"/>
              <w:rPr>
                <w:rFonts w:ascii="Times New Roman" w:eastAsia="Times New Roman" w:hAnsi="Times New Roman" w:cs="Times New Roman"/>
                <w:b/>
                <w:bCs/>
                <w:color w:val="000000"/>
                <w:spacing w:val="2"/>
                <w:sz w:val="24"/>
                <w:szCs w:val="24"/>
                <w:lang w:eastAsia="en-GB"/>
              </w:rPr>
            </w:pPr>
            <w:del w:id="215" w:author="Andy Green" w:date="2022-12-13T11:51:00Z">
              <w:r w:rsidRPr="00DE351F" w:rsidDel="009B3CBB">
                <w:rPr>
                  <w:rFonts w:ascii="Times New Roman" w:eastAsia="Times New Roman" w:hAnsi="Times New Roman" w:cs="Times New Roman"/>
                  <w:b/>
                  <w:bCs/>
                  <w:color w:val="000000"/>
                  <w:spacing w:val="2"/>
                  <w:sz w:val="24"/>
                  <w:szCs w:val="24"/>
                  <w:lang w:eastAsia="en-GB"/>
                </w:rPr>
                <w:delText>BSC Modification P272</w:delText>
              </w:r>
            </w:del>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hideMark/>
          </w:tcPr>
          <w:p w14:paraId="722F5E20" w14:textId="5CF41EDC" w:rsidR="00CB21D6" w:rsidRPr="00DE351F" w:rsidRDefault="00CB21D6" w:rsidP="00CB21D6">
            <w:pPr>
              <w:spacing w:after="0" w:line="240" w:lineRule="auto"/>
              <w:rPr>
                <w:rFonts w:ascii="Times New Roman" w:eastAsia="Times New Roman" w:hAnsi="Times New Roman" w:cs="Times New Roman"/>
                <w:color w:val="000000"/>
                <w:sz w:val="24"/>
                <w:szCs w:val="24"/>
                <w:lang w:eastAsia="en-GB"/>
              </w:rPr>
            </w:pPr>
            <w:del w:id="216" w:author="Andy Green" w:date="2022-12-13T11:03:00Z">
              <w:r w:rsidRPr="00DE351F" w:rsidDel="00CB21D6">
                <w:rPr>
                  <w:rFonts w:ascii="Times New Roman" w:eastAsia="Times New Roman" w:hAnsi="Times New Roman" w:cs="Times New Roman"/>
                  <w:color w:val="000000"/>
                  <w:sz w:val="24"/>
                  <w:szCs w:val="24"/>
                  <w:lang w:eastAsia="en-GB"/>
                </w:rPr>
                <w:delText>means the modification to the BSC referred to as modification 'P272, Mandatory Half Hourly Settlement for Profile Classes 5-8’, which was approved by the Authority on 29 October 2014.</w:delText>
              </w:r>
            </w:del>
          </w:p>
        </w:tc>
      </w:tr>
      <w:tr w:rsidR="00CB21D6" w:rsidRPr="00DE351F" w14:paraId="4C493700" w14:textId="77777777" w:rsidTr="00CB21D6">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0DB9827B" w14:textId="2E2FF727" w:rsidR="00CB21D6" w:rsidRPr="00DE351F" w:rsidRDefault="00A85702" w:rsidP="00CB21D6">
            <w:pPr>
              <w:spacing w:after="0" w:line="240" w:lineRule="auto"/>
              <w:rPr>
                <w:rFonts w:ascii="Times New Roman" w:eastAsia="Times New Roman" w:hAnsi="Times New Roman" w:cs="Times New Roman"/>
                <w:b/>
                <w:bCs/>
                <w:color w:val="000000"/>
                <w:spacing w:val="2"/>
                <w:sz w:val="24"/>
                <w:szCs w:val="24"/>
                <w:lang w:eastAsia="en-GB"/>
              </w:rPr>
            </w:pPr>
            <w:ins w:id="217" w:author="Andy Green" w:date="2023-01-09T12:19:00Z">
              <w:r w:rsidRPr="00DE351F">
                <w:rPr>
                  <w:rFonts w:ascii="Times New Roman" w:eastAsia="Times New Roman" w:hAnsi="Times New Roman" w:cs="Times New Roman"/>
                  <w:b/>
                  <w:bCs/>
                  <w:color w:val="000000"/>
                  <w:spacing w:val="2"/>
                  <w:sz w:val="24"/>
                  <w:szCs w:val="24"/>
                  <w:lang w:eastAsia="en-GB"/>
                </w:rPr>
                <w:t>BSC Modification P432</w:t>
              </w:r>
            </w:ins>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120" w:type="dxa"/>
              <w:bottom w:w="60" w:type="dxa"/>
              <w:right w:w="120" w:type="dxa"/>
            </w:tcMar>
          </w:tcPr>
          <w:p w14:paraId="20CF5053" w14:textId="2837D50B" w:rsidR="00CB21D6" w:rsidRPr="00DE351F" w:rsidRDefault="000A7B9A" w:rsidP="00B81283">
            <w:pPr>
              <w:pStyle w:val="BodyText"/>
              <w:rPr>
                <w:rFonts w:ascii="Times New Roman" w:eastAsia="Times New Roman" w:hAnsi="Times New Roman" w:cs="Times New Roman"/>
                <w:color w:val="000000"/>
                <w:sz w:val="24"/>
                <w:lang w:eastAsia="en-GB"/>
              </w:rPr>
            </w:pPr>
            <w:ins w:id="218" w:author="Andy Green" w:date="2023-01-09T10:46:00Z">
              <w:r w:rsidRPr="00DE351F">
                <w:rPr>
                  <w:rFonts w:ascii="Times New Roman" w:hAnsi="Times New Roman" w:cs="Times New Roman"/>
                  <w:color w:val="FF0000"/>
                  <w:sz w:val="24"/>
                </w:rPr>
                <w:t>means the modification to the BSC referred to as modification ‘P432, Half Hourly Settlement for CT Advanced Metering Systems’, which was approved by the Authority on [date]</w:t>
              </w:r>
            </w:ins>
          </w:p>
        </w:tc>
      </w:tr>
    </w:tbl>
    <w:p w14:paraId="440C6CB2" w14:textId="77777777" w:rsidR="0003461F" w:rsidRDefault="0003461F">
      <w:pPr>
        <w:rPr>
          <w:rFonts w:ascii="Times New Roman" w:hAnsi="Times New Roman" w:cs="Times New Roman"/>
          <w:b/>
          <w:bCs/>
          <w:sz w:val="27"/>
          <w:szCs w:val="27"/>
          <w:u w:val="single"/>
        </w:rPr>
      </w:pPr>
      <w:r>
        <w:rPr>
          <w:rFonts w:ascii="Times New Roman" w:hAnsi="Times New Roman" w:cs="Times New Roman"/>
          <w:b/>
          <w:bCs/>
          <w:sz w:val="27"/>
          <w:szCs w:val="27"/>
          <w:u w:val="single"/>
        </w:rPr>
        <w:br w:type="page"/>
      </w:r>
    </w:p>
    <w:bookmarkEnd w:id="167"/>
    <w:p w14:paraId="6C9147B3" w14:textId="781FC170" w:rsidR="00DF3F19" w:rsidRDefault="00DF3F19"/>
    <w:p w14:paraId="6DC91B4F" w14:textId="462957CF" w:rsidR="00E7521D" w:rsidRPr="00E7521D" w:rsidRDefault="00E7521D" w:rsidP="00E7521D">
      <w:pPr>
        <w:jc w:val="center"/>
        <w:rPr>
          <w:rFonts w:ascii="Times New Roman" w:hAnsi="Times New Roman" w:cs="Times New Roman"/>
          <w:b/>
          <w:bCs/>
          <w:sz w:val="24"/>
          <w:szCs w:val="24"/>
        </w:rPr>
      </w:pPr>
      <w:bookmarkStart w:id="219" w:name="_Hlk128074841"/>
      <w:r w:rsidRPr="00E7521D">
        <w:rPr>
          <w:rFonts w:ascii="Times New Roman" w:hAnsi="Times New Roman" w:cs="Times New Roman"/>
          <w:b/>
          <w:bCs/>
          <w:sz w:val="24"/>
          <w:szCs w:val="24"/>
        </w:rPr>
        <w:t>Schedule 2B – National Terms of Connection</w:t>
      </w:r>
    </w:p>
    <w:p w14:paraId="2A86FC1E" w14:textId="4150B4B5" w:rsidR="00E7521D" w:rsidRPr="00E7521D" w:rsidRDefault="00E7521D" w:rsidP="00E7521D">
      <w:pPr>
        <w:jc w:val="center"/>
        <w:rPr>
          <w:rFonts w:ascii="Times New Roman" w:hAnsi="Times New Roman" w:cs="Times New Roman"/>
          <w:b/>
          <w:bCs/>
          <w:sz w:val="24"/>
          <w:szCs w:val="24"/>
        </w:rPr>
      </w:pPr>
      <w:r w:rsidRPr="00E7521D">
        <w:rPr>
          <w:rFonts w:ascii="Times New Roman" w:hAnsi="Times New Roman" w:cs="Times New Roman"/>
          <w:b/>
          <w:bCs/>
          <w:sz w:val="24"/>
          <w:szCs w:val="24"/>
        </w:rPr>
        <w:t>Section 3</w:t>
      </w:r>
    </w:p>
    <w:p w14:paraId="4EEDBE11" w14:textId="7D243378" w:rsidR="00DF3F19" w:rsidRPr="000E4141" w:rsidRDefault="005D5D4A" w:rsidP="00DF3F19">
      <w:pPr>
        <w:rPr>
          <w:rFonts w:ascii="Times New Roman" w:hAnsi="Times New Roman" w:cs="Times New Roman"/>
          <w:b/>
          <w:bCs/>
          <w:sz w:val="24"/>
          <w:szCs w:val="24"/>
          <w:u w:val="single"/>
        </w:rPr>
      </w:pPr>
      <w:r w:rsidRPr="000E4141">
        <w:rPr>
          <w:rFonts w:ascii="Times New Roman" w:hAnsi="Times New Roman" w:cs="Times New Roman"/>
          <w:b/>
          <w:bCs/>
          <w:sz w:val="24"/>
          <w:szCs w:val="24"/>
          <w:u w:val="single"/>
        </w:rPr>
        <w:t>Add new clause 12.15 as follows</w:t>
      </w:r>
      <w:r w:rsidR="00E7521D" w:rsidRPr="000E4141">
        <w:rPr>
          <w:rFonts w:ascii="Times New Roman" w:hAnsi="Times New Roman" w:cs="Times New Roman"/>
          <w:b/>
          <w:bCs/>
          <w:sz w:val="24"/>
          <w:szCs w:val="24"/>
          <w:u w:val="single"/>
        </w:rPr>
        <w:t>:</w:t>
      </w:r>
    </w:p>
    <w:p w14:paraId="09712829" w14:textId="2D51A0DB" w:rsidR="005D5D4A" w:rsidRDefault="006F5708" w:rsidP="005D5D4A">
      <w:pPr>
        <w:tabs>
          <w:tab w:val="left" w:pos="851"/>
        </w:tabs>
        <w:ind w:left="851" w:hanging="851"/>
        <w:rPr>
          <w:rFonts w:ascii="Times New Roman" w:hAnsi="Times New Roman" w:cs="Times New Roman"/>
          <w:sz w:val="24"/>
          <w:szCs w:val="24"/>
        </w:rPr>
      </w:pPr>
      <w:r>
        <w:rPr>
          <w:rFonts w:ascii="Times New Roman" w:hAnsi="Times New Roman" w:cs="Times New Roman"/>
          <w:sz w:val="24"/>
          <w:szCs w:val="24"/>
        </w:rPr>
        <w:t>12.15</w:t>
      </w:r>
      <w:r w:rsidR="005D5D4A" w:rsidRPr="00DE351F">
        <w:rPr>
          <w:rFonts w:ascii="Times New Roman" w:hAnsi="Times New Roman" w:cs="Times New Roman"/>
          <w:sz w:val="24"/>
          <w:szCs w:val="24"/>
        </w:rPr>
        <w:tab/>
      </w:r>
      <w:r w:rsidR="008C51A0" w:rsidRPr="00DE351F">
        <w:rPr>
          <w:rFonts w:ascii="Times New Roman" w:hAnsi="Times New Roman" w:cs="Times New Roman"/>
          <w:sz w:val="24"/>
          <w:szCs w:val="24"/>
        </w:rPr>
        <w:t>Clauses</w:t>
      </w:r>
      <w:r w:rsidR="004E2734">
        <w:rPr>
          <w:rFonts w:ascii="Times New Roman" w:hAnsi="Times New Roman" w:cs="Times New Roman"/>
          <w:sz w:val="24"/>
          <w:szCs w:val="24"/>
        </w:rPr>
        <w:t xml:space="preserve"> </w:t>
      </w:r>
      <w:r w:rsidR="008C51A0" w:rsidRPr="00DE351F">
        <w:rPr>
          <w:rFonts w:ascii="Times New Roman" w:hAnsi="Times New Roman" w:cs="Times New Roman"/>
          <w:sz w:val="24"/>
          <w:szCs w:val="24"/>
        </w:rPr>
        <w:t>12.1</w:t>
      </w:r>
      <w:r w:rsidR="00CC1763">
        <w:rPr>
          <w:rFonts w:ascii="Times New Roman" w:hAnsi="Times New Roman" w:cs="Times New Roman"/>
          <w:sz w:val="24"/>
          <w:szCs w:val="24"/>
        </w:rPr>
        <w:t>3</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to</w:t>
      </w:r>
      <w:r w:rsidR="00AE0F74">
        <w:rPr>
          <w:rFonts w:ascii="Times New Roman" w:hAnsi="Times New Roman" w:cs="Times New Roman"/>
          <w:sz w:val="24"/>
          <w:szCs w:val="24"/>
        </w:rPr>
        <w:t xml:space="preserve"> </w:t>
      </w:r>
      <w:r w:rsidR="008C51A0">
        <w:rPr>
          <w:rFonts w:ascii="Times New Roman" w:hAnsi="Times New Roman" w:cs="Times New Roman"/>
          <w:sz w:val="24"/>
          <w:szCs w:val="24"/>
        </w:rPr>
        <w:t>12.13</w:t>
      </w:r>
      <w:r w:rsidR="00CC1763">
        <w:rPr>
          <w:rFonts w:ascii="Times New Roman" w:hAnsi="Times New Roman" w:cs="Times New Roman"/>
          <w:sz w:val="24"/>
          <w:szCs w:val="24"/>
        </w:rPr>
        <w:t>A</w:t>
      </w:r>
      <w:r w:rsidR="005D5D4A" w:rsidRPr="00DE351F">
        <w:rPr>
          <w:rFonts w:ascii="Times New Roman" w:hAnsi="Times New Roman" w:cs="Times New Roman"/>
          <w:sz w:val="24"/>
          <w:szCs w:val="24"/>
        </w:rPr>
        <w:t xml:space="preserve"> </w:t>
      </w:r>
      <w:r w:rsidR="008C51A0" w:rsidRPr="00DE351F">
        <w:rPr>
          <w:rFonts w:ascii="Times New Roman" w:hAnsi="Times New Roman" w:cs="Times New Roman"/>
          <w:sz w:val="24"/>
          <w:szCs w:val="24"/>
        </w:rPr>
        <w:t>shall not apply where Part 4 of Schedule 16 of the DCUSA is applicable.</w:t>
      </w:r>
    </w:p>
    <w:p w14:paraId="4EF33C17" w14:textId="77777777" w:rsidR="00D37120" w:rsidRDefault="00D37120" w:rsidP="00D37120">
      <w:pPr>
        <w:tabs>
          <w:tab w:val="left" w:pos="851"/>
        </w:tabs>
        <w:ind w:left="851" w:hanging="851"/>
        <w:jc w:val="both"/>
      </w:pPr>
      <w:r>
        <w:rPr>
          <w:rFonts w:ascii="Times New Roman" w:hAnsi="Times New Roman" w:cs="Times New Roman"/>
          <w:sz w:val="24"/>
          <w:szCs w:val="24"/>
        </w:rPr>
        <w:t>12.16</w:t>
      </w:r>
      <w:r>
        <w:rPr>
          <w:rFonts w:ascii="Times New Roman" w:hAnsi="Times New Roman" w:cs="Times New Roman"/>
          <w:sz w:val="24"/>
          <w:szCs w:val="24"/>
        </w:rPr>
        <w:tab/>
        <w:t>Where no agreement on the Maximum Import Capacity is reached under Part 4 of Schedule 16 of DCUSA and the Company amends the default value used for billing purposes to a value based on actual metering data</w:t>
      </w:r>
      <w:r w:rsidRPr="007F263F">
        <w:rPr>
          <w:rFonts w:ascii="Times New Roman" w:hAnsi="Times New Roman" w:cs="Times New Roman"/>
          <w:sz w:val="24"/>
          <w:szCs w:val="24"/>
        </w:rPr>
        <w:t xml:space="preserve"> </w:t>
      </w:r>
      <w:r>
        <w:rPr>
          <w:rFonts w:ascii="Times New Roman" w:hAnsi="Times New Roman" w:cs="Times New Roman"/>
          <w:sz w:val="24"/>
          <w:szCs w:val="24"/>
        </w:rPr>
        <w:t>plus headroom, the Company shall have no liability to the Customer should the value chosen be not suitable or has an impact on the Connection Assets.</w:t>
      </w:r>
    </w:p>
    <w:p w14:paraId="2178DC23" w14:textId="77777777" w:rsidR="000826CE" w:rsidRPr="00DE351F" w:rsidRDefault="000826CE" w:rsidP="005D5D4A">
      <w:pPr>
        <w:tabs>
          <w:tab w:val="left" w:pos="851"/>
        </w:tabs>
        <w:ind w:left="851" w:hanging="851"/>
        <w:rPr>
          <w:rFonts w:ascii="Times New Roman" w:hAnsi="Times New Roman" w:cs="Times New Roman"/>
          <w:sz w:val="24"/>
          <w:szCs w:val="24"/>
        </w:rPr>
      </w:pPr>
    </w:p>
    <w:p w14:paraId="68116564" w14:textId="3E5F472E" w:rsidR="005D5D4A" w:rsidRDefault="005D5D4A" w:rsidP="005D5D4A">
      <w:r>
        <w:t>………………………………………………………………………………………………………………………………………………………….</w:t>
      </w:r>
    </w:p>
    <w:p w14:paraId="683A807B" w14:textId="06ED2AD3" w:rsidR="0003461F" w:rsidRDefault="0003461F" w:rsidP="005D5D4A"/>
    <w:p w14:paraId="53908A29" w14:textId="77777777" w:rsidR="0003461F" w:rsidRDefault="0003461F" w:rsidP="005D5D4A"/>
    <w:p w14:paraId="0FDE7E2E" w14:textId="29CB1CF6" w:rsidR="00E7521D" w:rsidRPr="0003461F" w:rsidRDefault="00E7521D" w:rsidP="00E7521D">
      <w:pPr>
        <w:jc w:val="center"/>
        <w:rPr>
          <w:rFonts w:ascii="Times New Roman" w:hAnsi="Times New Roman" w:cs="Times New Roman"/>
          <w:b/>
          <w:bCs/>
          <w:sz w:val="24"/>
          <w:szCs w:val="24"/>
          <w:u w:val="single"/>
        </w:rPr>
      </w:pPr>
      <w:r w:rsidRPr="0003461F">
        <w:rPr>
          <w:rFonts w:ascii="Times New Roman" w:hAnsi="Times New Roman" w:cs="Times New Roman"/>
          <w:b/>
          <w:bCs/>
          <w:sz w:val="24"/>
          <w:szCs w:val="24"/>
        </w:rPr>
        <w:t>SCHEDULE 32 – RESIDUAL CHARGING BANDS</w:t>
      </w:r>
    </w:p>
    <w:p w14:paraId="11A17622" w14:textId="7250369C" w:rsidR="00DF3F19" w:rsidRPr="00DE351F" w:rsidRDefault="0003461F" w:rsidP="00DF3F19">
      <w:pPr>
        <w:rPr>
          <w:rFonts w:ascii="Times New Roman" w:hAnsi="Times New Roman" w:cs="Times New Roman"/>
          <w:b/>
          <w:bCs/>
          <w:sz w:val="24"/>
          <w:szCs w:val="24"/>
          <w:u w:val="single"/>
        </w:rPr>
      </w:pPr>
      <w:r>
        <w:rPr>
          <w:rFonts w:ascii="Times New Roman" w:hAnsi="Times New Roman" w:cs="Times New Roman"/>
          <w:b/>
          <w:bCs/>
          <w:sz w:val="24"/>
          <w:szCs w:val="24"/>
          <w:u w:val="single"/>
        </w:rPr>
        <w:t>Amend</w:t>
      </w:r>
      <w:r w:rsidR="00DF3F19" w:rsidRPr="00DE351F">
        <w:rPr>
          <w:rFonts w:ascii="Times New Roman" w:hAnsi="Times New Roman" w:cs="Times New Roman"/>
          <w:b/>
          <w:bCs/>
          <w:sz w:val="24"/>
          <w:szCs w:val="24"/>
          <w:u w:val="single"/>
        </w:rPr>
        <w:t xml:space="preserve"> the </w:t>
      </w:r>
      <w:r w:rsidR="008B056F">
        <w:rPr>
          <w:rFonts w:ascii="Times New Roman" w:hAnsi="Times New Roman" w:cs="Times New Roman"/>
          <w:b/>
          <w:bCs/>
          <w:sz w:val="24"/>
          <w:szCs w:val="24"/>
          <w:u w:val="single"/>
        </w:rPr>
        <w:t>below</w:t>
      </w:r>
      <w:r w:rsidR="00DF3F19" w:rsidRPr="00DE351F">
        <w:rPr>
          <w:rFonts w:ascii="Times New Roman" w:hAnsi="Times New Roman" w:cs="Times New Roman"/>
          <w:b/>
          <w:bCs/>
          <w:sz w:val="24"/>
          <w:szCs w:val="24"/>
          <w:u w:val="single"/>
        </w:rPr>
        <w:t xml:space="preserve"> clause as follows</w:t>
      </w:r>
      <w:r>
        <w:rPr>
          <w:rFonts w:ascii="Times New Roman" w:hAnsi="Times New Roman" w:cs="Times New Roman"/>
          <w:b/>
          <w:bCs/>
          <w:sz w:val="24"/>
          <w:szCs w:val="24"/>
          <w:u w:val="single"/>
        </w:rPr>
        <w:t>:</w:t>
      </w:r>
    </w:p>
    <w:p w14:paraId="7A3DB5AA" w14:textId="4A9A7935" w:rsidR="00DF3F19" w:rsidRPr="00DE351F" w:rsidRDefault="00DF3F19" w:rsidP="00DE351F">
      <w:pPr>
        <w:pStyle w:val="fmparagraph1"/>
        <w:tabs>
          <w:tab w:val="left" w:pos="851"/>
        </w:tabs>
        <w:spacing w:before="0" w:beforeAutospacing="0" w:after="240" w:afterAutospacing="0"/>
        <w:ind w:left="850" w:hanging="850"/>
        <w:jc w:val="both"/>
        <w:rPr>
          <w:color w:val="000000"/>
          <w:spacing w:val="2"/>
        </w:rPr>
      </w:pPr>
      <w:r w:rsidRPr="00DE351F">
        <w:rPr>
          <w:color w:val="000000"/>
          <w:spacing w:val="2"/>
        </w:rPr>
        <w:t>6.1</w:t>
      </w:r>
      <w:bookmarkStart w:id="220" w:name="XREF_BABJCADGB8"/>
      <w:bookmarkEnd w:id="220"/>
      <w:r w:rsidRPr="00DE351F">
        <w:rPr>
          <w:color w:val="000000"/>
          <w:spacing w:val="2"/>
        </w:rPr>
        <w:t xml:space="preserve">A </w:t>
      </w:r>
      <w:ins w:id="221" w:author="John Lawton" w:date="2022-12-16T11:01:00Z">
        <w:r w:rsidR="005D5D4A" w:rsidRPr="00DE351F">
          <w:rPr>
            <w:color w:val="000000"/>
            <w:spacing w:val="2"/>
          </w:rPr>
          <w:tab/>
        </w:r>
      </w:ins>
      <w:r w:rsidRPr="00DE351F">
        <w:rPr>
          <w:color w:val="000000"/>
          <w:spacing w:val="2"/>
        </w:rPr>
        <w:t>Final Demand Site may be reallocated to a different charging band if one or more of the following criteria apply:</w:t>
      </w:r>
    </w:p>
    <w:p w14:paraId="2C6F2741" w14:textId="406873D1" w:rsidR="00DF3F19" w:rsidRPr="00DE351F" w:rsidRDefault="00DF3F19" w:rsidP="00DE351F">
      <w:pPr>
        <w:pStyle w:val="fmsubparagraphparaletlist1st"/>
        <w:tabs>
          <w:tab w:val="left" w:pos="1418"/>
        </w:tabs>
        <w:spacing w:before="0" w:beforeAutospacing="0" w:after="240" w:afterAutospacing="0"/>
        <w:ind w:left="1417" w:hanging="567"/>
        <w:jc w:val="both"/>
        <w:rPr>
          <w:color w:val="000000"/>
          <w:spacing w:val="2"/>
        </w:rPr>
      </w:pPr>
      <w:r w:rsidRPr="00DE351F">
        <w:rPr>
          <w:color w:val="000000"/>
          <w:spacing w:val="2"/>
        </w:rPr>
        <w:t>(a)</w:t>
      </w:r>
      <w:ins w:id="222" w:author="John Lawton" w:date="2022-12-16T11:02:00Z">
        <w:r w:rsidR="005D5D4A" w:rsidRPr="00DE351F">
          <w:rPr>
            <w:color w:val="000000"/>
            <w:spacing w:val="2"/>
          </w:rPr>
          <w:tab/>
        </w:r>
      </w:ins>
      <w:r w:rsidRPr="00DE351F">
        <w:rPr>
          <w:color w:val="000000"/>
          <w:spacing w:val="2"/>
        </w:rPr>
        <w:t>the voltage of connection of the Final Demand Site changes;</w:t>
      </w:r>
    </w:p>
    <w:p w14:paraId="3F41C30D" w14:textId="1D7F14F3" w:rsidR="00DF3F19" w:rsidRPr="00DE351F" w:rsidRDefault="00DF3F19" w:rsidP="00DE351F">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(b)</w:t>
      </w:r>
      <w:ins w:id="223" w:author="John Lawton" w:date="2022-12-16T11:02:00Z">
        <w:r w:rsidR="005D5D4A" w:rsidRPr="00DE351F">
          <w:rPr>
            <w:color w:val="000000"/>
            <w:spacing w:val="2"/>
          </w:rPr>
          <w:tab/>
        </w:r>
      </w:ins>
      <w:r w:rsidRPr="00DE351F">
        <w:rPr>
          <w:color w:val="000000"/>
          <w:spacing w:val="2"/>
        </w:rPr>
        <w:t>the Final Demand Site has a change of use or change of site configuration, and this is reflected by a significant change to its:</w:t>
      </w:r>
    </w:p>
    <w:p w14:paraId="58E4ACC7" w14:textId="77777777" w:rsidR="00DF3F19" w:rsidRPr="00DE351F" w:rsidRDefault="00DF3F19" w:rsidP="00DE351F">
      <w:pPr>
        <w:pStyle w:val="fmsubparagraphparaletromlist1st"/>
        <w:tabs>
          <w:tab w:val="left" w:pos="1418"/>
        </w:tabs>
        <w:spacing w:before="0" w:beforeAutospacing="0" w:after="240" w:afterAutospacing="0"/>
        <w:ind w:left="1984" w:hanging="567"/>
        <w:jc w:val="both"/>
        <w:rPr>
          <w:color w:val="000000"/>
          <w:spacing w:val="2"/>
        </w:rPr>
      </w:pPr>
      <w:r w:rsidRPr="00DE351F">
        <w:rPr>
          <w:color w:val="000000"/>
          <w:spacing w:val="2"/>
        </w:rPr>
        <w:t>(i)Maximum Import Capacity; or</w:t>
      </w:r>
    </w:p>
    <w:p w14:paraId="57C52D13" w14:textId="77777777" w:rsidR="00DF3F19" w:rsidRPr="00DE351F" w:rsidRDefault="00DF3F19" w:rsidP="00DE351F">
      <w:pPr>
        <w:pStyle w:val="fmsubparagraphparaletromlistnxt"/>
        <w:tabs>
          <w:tab w:val="left" w:pos="1418"/>
        </w:tabs>
        <w:spacing w:before="0" w:beforeAutospacing="0" w:after="240" w:afterAutospacing="0"/>
        <w:ind w:left="1984" w:hanging="567"/>
        <w:jc w:val="both"/>
        <w:rPr>
          <w:color w:val="000000"/>
          <w:spacing w:val="2"/>
        </w:rPr>
      </w:pPr>
      <w:r w:rsidRPr="00DE351F">
        <w:rPr>
          <w:color w:val="000000"/>
          <w:spacing w:val="2"/>
        </w:rPr>
        <w:t xml:space="preserve">(ii)forecast annual consumption; </w:t>
      </w:r>
      <w:del w:id="224" w:author="Andy Green" w:date="2022-12-09T15:11:00Z">
        <w:r w:rsidRPr="00DE351F" w:rsidDel="00DA35F0">
          <w:rPr>
            <w:color w:val="000000"/>
            <w:spacing w:val="2"/>
          </w:rPr>
          <w:delText>and/</w:delText>
        </w:r>
      </w:del>
      <w:r w:rsidRPr="00DE351F">
        <w:rPr>
          <w:color w:val="000000"/>
          <w:spacing w:val="2"/>
        </w:rPr>
        <w:t>or</w:t>
      </w:r>
    </w:p>
    <w:p w14:paraId="69D44CD3" w14:textId="041E3596" w:rsidR="00F819F0" w:rsidRPr="00DE351F" w:rsidRDefault="00DF3F19" w:rsidP="00F819F0">
      <w:pPr>
        <w:pStyle w:val="fmsubparagraphparaletlistnxt"/>
        <w:tabs>
          <w:tab w:val="left" w:pos="1418"/>
        </w:tabs>
        <w:spacing w:before="0" w:beforeAutospacing="0" w:after="240" w:afterAutospacing="0"/>
        <w:ind w:left="1417" w:hanging="567"/>
        <w:jc w:val="both"/>
        <w:rPr>
          <w:color w:val="000000"/>
          <w:spacing w:val="2"/>
        </w:rPr>
      </w:pPr>
      <w:r w:rsidRPr="00DE351F">
        <w:rPr>
          <w:color w:val="000000"/>
          <w:spacing w:val="2"/>
        </w:rPr>
        <w:t>(c)</w:t>
      </w:r>
      <w:ins w:id="225" w:author="John Lawton" w:date="2022-12-16T11:02:00Z">
        <w:r w:rsidR="005D5D4A" w:rsidRPr="00DE351F">
          <w:rPr>
            <w:color w:val="000000"/>
            <w:spacing w:val="2"/>
          </w:rPr>
          <w:tab/>
        </w:r>
      </w:ins>
      <w:r w:rsidRPr="00DE351F">
        <w:rPr>
          <w:color w:val="000000"/>
          <w:spacing w:val="2"/>
        </w:rPr>
        <w:t>the Final Demand Site moves from one of the groups identified in Paragraph</w:t>
      </w:r>
      <w:ins w:id="226" w:author="John Lawton" w:date="2022-12-16T11:02:00Z">
        <w:r w:rsidR="005D5D4A" w:rsidRPr="00DE351F">
          <w:rPr>
            <w:color w:val="000000"/>
            <w:spacing w:val="2"/>
          </w:rPr>
          <w:t xml:space="preserve"> </w:t>
        </w:r>
      </w:ins>
      <w:r w:rsidRPr="00E7521D">
        <w:rPr>
          <w:spacing w:val="2"/>
        </w:rPr>
        <w:t>1.5</w:t>
      </w:r>
      <w:r w:rsidR="005D5D4A" w:rsidRPr="00DE351F">
        <w:rPr>
          <w:color w:val="000000"/>
          <w:spacing w:val="2"/>
        </w:rPr>
        <w:t xml:space="preserve"> </w:t>
      </w:r>
      <w:r w:rsidRPr="00DE351F">
        <w:rPr>
          <w:color w:val="000000"/>
          <w:spacing w:val="2"/>
        </w:rPr>
        <w:t>to another, and as a result it becomes a site for which the Maximum Import Capacity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annual consumption was previously to be used) or becomes a site for which annual consumption is to be used under Paragraph</w:t>
      </w:r>
      <w:r w:rsidR="005D5D4A" w:rsidRPr="00DE351F">
        <w:rPr>
          <w:color w:val="000000"/>
          <w:spacing w:val="2"/>
        </w:rPr>
        <w:t xml:space="preserve"> </w:t>
      </w:r>
      <w:r w:rsidRPr="00E7521D">
        <w:rPr>
          <w:spacing w:val="2"/>
        </w:rPr>
        <w:t>2.1</w:t>
      </w:r>
      <w:r w:rsidR="005D5D4A" w:rsidRPr="00DE351F">
        <w:rPr>
          <w:color w:val="000000"/>
          <w:spacing w:val="2"/>
        </w:rPr>
        <w:t xml:space="preserve"> </w:t>
      </w:r>
      <w:r w:rsidRPr="00DE351F">
        <w:rPr>
          <w:color w:val="000000"/>
          <w:spacing w:val="2"/>
        </w:rPr>
        <w:t>(when Maximum Import Capacity was previously to be used)</w:t>
      </w:r>
      <w:ins w:id="227" w:author="Andy Green" w:date="2022-12-09T15:12:00Z">
        <w:r w:rsidRPr="00DE351F">
          <w:rPr>
            <w:color w:val="000000"/>
            <w:spacing w:val="2"/>
          </w:rPr>
          <w:t>;</w:t>
        </w:r>
      </w:ins>
      <w:ins w:id="228" w:author="Andy Green" w:date="2022-12-09T15:11:00Z">
        <w:r w:rsidRPr="00DE351F">
          <w:rPr>
            <w:color w:val="000000"/>
            <w:spacing w:val="2"/>
          </w:rPr>
          <w:t xml:space="preserve"> and/or</w:t>
        </w:r>
      </w:ins>
    </w:p>
    <w:p w14:paraId="5608610B" w14:textId="2DE7EDC7" w:rsidR="00DF3F19" w:rsidRPr="00DE351F" w:rsidRDefault="005D5D4A" w:rsidP="0003461F">
      <w:pPr>
        <w:pStyle w:val="fmsubparagraphparaletlistnxt"/>
        <w:tabs>
          <w:tab w:val="left" w:pos="1418"/>
        </w:tabs>
        <w:spacing w:before="0" w:beforeAutospacing="0" w:after="240" w:afterAutospacing="0"/>
        <w:ind w:left="1417" w:hanging="567"/>
        <w:jc w:val="both"/>
      </w:pPr>
      <w:r w:rsidRPr="00DE351F">
        <w:rPr>
          <w:color w:val="FF0000"/>
        </w:rPr>
        <w:t xml:space="preserve"> </w:t>
      </w:r>
      <w:ins w:id="229" w:author="Andy Green" w:date="2023-01-09T11:17:00Z">
        <w:r w:rsidR="00664592">
          <w:rPr>
            <w:color w:val="FF0000"/>
          </w:rPr>
          <w:t>(d)</w:t>
        </w:r>
      </w:ins>
      <w:r w:rsidRPr="00DE351F">
        <w:rPr>
          <w:color w:val="FF0000"/>
        </w:rPr>
        <w:tab/>
      </w:r>
      <w:ins w:id="230" w:author="Andy Green" w:date="2023-01-09T10:46:00Z">
        <w:r w:rsidR="000A7B9A" w:rsidRPr="00DE351F">
          <w:rPr>
            <w:color w:val="FF0000"/>
          </w:rPr>
          <w:t>the Final Demand Site has a change to the Maximum Import Capacity, in accordance with Part 4 of Schedule 16.</w:t>
        </w:r>
      </w:ins>
      <w:bookmarkEnd w:id="219"/>
    </w:p>
    <w:sectPr w:rsidR="00DF3F19" w:rsidRPr="00DE351F" w:rsidSect="00FB3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731F4"/>
    <w:multiLevelType w:val="multilevel"/>
    <w:tmpl w:val="FB3A6CBA"/>
    <w:lvl w:ilvl="0">
      <w:start w:val="1"/>
      <w:numFmt w:val="decimal"/>
      <w:pStyle w:val="Heading1"/>
      <w:lvlText w:val="%1."/>
      <w:lvlJc w:val="left"/>
      <w:pPr>
        <w:ind w:left="0" w:firstLine="0"/>
      </w:pPr>
    </w:lvl>
    <w:lvl w:ilvl="1">
      <w:start w:val="1"/>
      <w:numFmt w:val="decimal"/>
      <w:pStyle w:val="Heading2"/>
      <w:lvlText w:val="%1.%2"/>
      <w:lvlJc w:val="left"/>
      <w:pPr>
        <w:ind w:left="-4320" w:firstLine="0"/>
      </w:pPr>
      <w:rPr>
        <w:b w:val="0"/>
        <w:bCs/>
      </w:rPr>
    </w:lvl>
    <w:lvl w:ilvl="2">
      <w:start w:val="1"/>
      <w:numFmt w:val="decimal"/>
      <w:pStyle w:val="Heading3"/>
      <w:lvlText w:val="%1.%2.%3"/>
      <w:lvlJc w:val="left"/>
      <w:pPr>
        <w:ind w:left="-4320" w:firstLine="0"/>
      </w:pPr>
    </w:lvl>
    <w:lvl w:ilvl="3">
      <w:start w:val="1"/>
      <w:numFmt w:val="decimal"/>
      <w:pStyle w:val="Heading4"/>
      <w:lvlText w:val="%1.%2.%3.%4"/>
      <w:lvlJc w:val="left"/>
      <w:pPr>
        <w:ind w:left="-4320" w:firstLine="0"/>
      </w:pPr>
    </w:lvl>
    <w:lvl w:ilvl="4">
      <w:start w:val="1"/>
      <w:numFmt w:val="lowerLetter"/>
      <w:pStyle w:val="Heading5"/>
      <w:lvlText w:val="(%5)"/>
      <w:lvlJc w:val="left"/>
      <w:pPr>
        <w:ind w:left="1134" w:firstLine="0"/>
      </w:pPr>
    </w:lvl>
    <w:lvl w:ilvl="5">
      <w:start w:val="1"/>
      <w:numFmt w:val="lowerRoman"/>
      <w:pStyle w:val="Heading6"/>
      <w:lvlText w:val="(%6)"/>
      <w:lvlJc w:val="left"/>
      <w:pPr>
        <w:ind w:left="-4320" w:firstLine="0"/>
      </w:pPr>
      <w:rPr>
        <w:i w:val="0"/>
        <w:iCs w:val="0"/>
        <w:smallCaps w:val="0"/>
        <w:strike w:val="0"/>
        <w:dstrike w:val="0"/>
        <w:noProof w:val="0"/>
        <w:vanish w:val="0"/>
        <w:webHidden w:val="0"/>
        <w:spacing w:val="0"/>
        <w:kern w:val="0"/>
        <w:position w:val="0"/>
        <w:u w:val="none"/>
        <w:effect w:val="none"/>
        <w:vertAlign w:val="baseline"/>
        <w:em w:val="none"/>
        <w:specVanish w:val="0"/>
      </w:rPr>
    </w:lvl>
    <w:lvl w:ilvl="6">
      <w:start w:val="1"/>
      <w:numFmt w:val="decimal"/>
      <w:pStyle w:val="Heading7"/>
      <w:lvlText w:val="%7."/>
      <w:lvlJc w:val="left"/>
      <w:pPr>
        <w:ind w:left="-4320" w:firstLine="0"/>
      </w:pPr>
    </w:lvl>
    <w:lvl w:ilvl="7">
      <w:start w:val="1"/>
      <w:numFmt w:val="lowerLetter"/>
      <w:pStyle w:val="Heading8"/>
      <w:lvlText w:val="%8."/>
      <w:lvlJc w:val="left"/>
      <w:pPr>
        <w:ind w:left="-4320" w:firstLine="0"/>
      </w:pPr>
    </w:lvl>
    <w:lvl w:ilvl="8">
      <w:start w:val="1"/>
      <w:numFmt w:val="lowerRoman"/>
      <w:pStyle w:val="Heading9"/>
      <w:lvlText w:val="%9."/>
      <w:lvlJc w:val="left"/>
      <w:pPr>
        <w:ind w:left="-4320" w:firstLine="0"/>
      </w:pPr>
    </w:lvl>
  </w:abstractNum>
  <w:abstractNum w:abstractNumId="1" w15:restartNumberingAfterBreak="0">
    <w:nsid w:val="18871C8D"/>
    <w:multiLevelType w:val="hybridMultilevel"/>
    <w:tmpl w:val="01AC9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447E6C"/>
    <w:multiLevelType w:val="multilevel"/>
    <w:tmpl w:val="94D41F42"/>
    <w:lvl w:ilvl="0">
      <w:start w:val="2"/>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28712BE8"/>
    <w:multiLevelType w:val="hybridMultilevel"/>
    <w:tmpl w:val="AEBE2196"/>
    <w:lvl w:ilvl="0" w:tplc="DD4657A0">
      <w:start w:val="1"/>
      <w:numFmt w:val="upperLetter"/>
      <w:lvlText w:val="%1."/>
      <w:lvlJc w:val="left"/>
      <w:pPr>
        <w:ind w:left="644" w:hanging="360"/>
      </w:pPr>
      <w:rPr>
        <w:rFonts w:hint="default"/>
        <w:color w:val="auto"/>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 w15:restartNumberingAfterBreak="0">
    <w:nsid w:val="5B441C23"/>
    <w:multiLevelType w:val="hybridMultilevel"/>
    <w:tmpl w:val="5A6071B0"/>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7BED0AFB"/>
    <w:multiLevelType w:val="multilevel"/>
    <w:tmpl w:val="802ECB54"/>
    <w:lvl w:ilvl="0">
      <w:start w:val="2"/>
      <w:numFmt w:val="decimal"/>
      <w:lvlText w:val="%1"/>
      <w:lvlJc w:val="left"/>
      <w:pPr>
        <w:ind w:left="360" w:hanging="360"/>
      </w:pPr>
      <w:rPr>
        <w:rFonts w:hint="default"/>
      </w:rPr>
    </w:lvl>
    <w:lvl w:ilvl="1">
      <w:start w:val="17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7180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6512879">
    <w:abstractNumId w:val="5"/>
  </w:num>
  <w:num w:numId="3" w16cid:durableId="1568420045">
    <w:abstractNumId w:val="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239529">
    <w:abstractNumId w:val="4"/>
  </w:num>
  <w:num w:numId="5" w16cid:durableId="1246499612">
    <w:abstractNumId w:val="1"/>
  </w:num>
  <w:num w:numId="6" w16cid:durableId="6049217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rson w15:author="John Lawton">
    <w15:presenceInfo w15:providerId="AD" w15:userId="S::lawtonj@electralink.co.uk::a094801b-d55f-44ae-9f0c-e4b013632d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E66"/>
    <w:rsid w:val="0003461F"/>
    <w:rsid w:val="000431E3"/>
    <w:rsid w:val="000826CE"/>
    <w:rsid w:val="000953DA"/>
    <w:rsid w:val="000A7B9A"/>
    <w:rsid w:val="000B2A95"/>
    <w:rsid w:val="000B7A3C"/>
    <w:rsid w:val="000C1D4A"/>
    <w:rsid w:val="000C5284"/>
    <w:rsid w:val="000D038D"/>
    <w:rsid w:val="000E0403"/>
    <w:rsid w:val="000E4141"/>
    <w:rsid w:val="0010504D"/>
    <w:rsid w:val="00126741"/>
    <w:rsid w:val="001440AF"/>
    <w:rsid w:val="00154039"/>
    <w:rsid w:val="001836B0"/>
    <w:rsid w:val="001D289D"/>
    <w:rsid w:val="00203194"/>
    <w:rsid w:val="0020754A"/>
    <w:rsid w:val="00212E25"/>
    <w:rsid w:val="00213E66"/>
    <w:rsid w:val="00221419"/>
    <w:rsid w:val="00226163"/>
    <w:rsid w:val="00255B32"/>
    <w:rsid w:val="00271F37"/>
    <w:rsid w:val="002A7A1B"/>
    <w:rsid w:val="002C2B6E"/>
    <w:rsid w:val="002C74DC"/>
    <w:rsid w:val="002E1DE1"/>
    <w:rsid w:val="0030594A"/>
    <w:rsid w:val="00317518"/>
    <w:rsid w:val="003406CE"/>
    <w:rsid w:val="00346106"/>
    <w:rsid w:val="003570F1"/>
    <w:rsid w:val="00363B09"/>
    <w:rsid w:val="0037676F"/>
    <w:rsid w:val="00383319"/>
    <w:rsid w:val="003836AB"/>
    <w:rsid w:val="003A208D"/>
    <w:rsid w:val="003A6A70"/>
    <w:rsid w:val="003B49CA"/>
    <w:rsid w:val="003C5505"/>
    <w:rsid w:val="003F05D6"/>
    <w:rsid w:val="00404E7E"/>
    <w:rsid w:val="00414FDA"/>
    <w:rsid w:val="00423378"/>
    <w:rsid w:val="00441081"/>
    <w:rsid w:val="004524D0"/>
    <w:rsid w:val="00456B8C"/>
    <w:rsid w:val="00461131"/>
    <w:rsid w:val="0047429D"/>
    <w:rsid w:val="004774CD"/>
    <w:rsid w:val="00487ABF"/>
    <w:rsid w:val="00490D75"/>
    <w:rsid w:val="00495A4A"/>
    <w:rsid w:val="00496DE8"/>
    <w:rsid w:val="004A0F5C"/>
    <w:rsid w:val="004B1E47"/>
    <w:rsid w:val="004E2734"/>
    <w:rsid w:val="004E2EF6"/>
    <w:rsid w:val="00532F9F"/>
    <w:rsid w:val="0055155B"/>
    <w:rsid w:val="00555BA5"/>
    <w:rsid w:val="00561B73"/>
    <w:rsid w:val="005748C7"/>
    <w:rsid w:val="00584F87"/>
    <w:rsid w:val="00592706"/>
    <w:rsid w:val="005B7348"/>
    <w:rsid w:val="005C17CD"/>
    <w:rsid w:val="005D34DB"/>
    <w:rsid w:val="005D5D4A"/>
    <w:rsid w:val="005E4C1B"/>
    <w:rsid w:val="00612FE3"/>
    <w:rsid w:val="00664592"/>
    <w:rsid w:val="00666910"/>
    <w:rsid w:val="0068097A"/>
    <w:rsid w:val="006842C6"/>
    <w:rsid w:val="006A208B"/>
    <w:rsid w:val="006B61E4"/>
    <w:rsid w:val="006D33F6"/>
    <w:rsid w:val="006F5708"/>
    <w:rsid w:val="006F5E84"/>
    <w:rsid w:val="00700027"/>
    <w:rsid w:val="00700225"/>
    <w:rsid w:val="007034EA"/>
    <w:rsid w:val="00722F85"/>
    <w:rsid w:val="007477AC"/>
    <w:rsid w:val="00751E1C"/>
    <w:rsid w:val="0076647F"/>
    <w:rsid w:val="00784CBA"/>
    <w:rsid w:val="007C7C3E"/>
    <w:rsid w:val="007D34E3"/>
    <w:rsid w:val="007E3EEC"/>
    <w:rsid w:val="007E53FD"/>
    <w:rsid w:val="0084653F"/>
    <w:rsid w:val="008562D0"/>
    <w:rsid w:val="00873A9F"/>
    <w:rsid w:val="00896930"/>
    <w:rsid w:val="008A0134"/>
    <w:rsid w:val="008B056F"/>
    <w:rsid w:val="008B609E"/>
    <w:rsid w:val="008B6FD2"/>
    <w:rsid w:val="008C51A0"/>
    <w:rsid w:val="008D2080"/>
    <w:rsid w:val="00906EBE"/>
    <w:rsid w:val="00924A0A"/>
    <w:rsid w:val="00964633"/>
    <w:rsid w:val="00965FF2"/>
    <w:rsid w:val="00970209"/>
    <w:rsid w:val="009718FE"/>
    <w:rsid w:val="00991FD5"/>
    <w:rsid w:val="00992105"/>
    <w:rsid w:val="00995891"/>
    <w:rsid w:val="009A33C9"/>
    <w:rsid w:val="009B3CBB"/>
    <w:rsid w:val="009B46F2"/>
    <w:rsid w:val="009D0356"/>
    <w:rsid w:val="009F5B2B"/>
    <w:rsid w:val="00A03DA7"/>
    <w:rsid w:val="00A10FD6"/>
    <w:rsid w:val="00A24BA1"/>
    <w:rsid w:val="00A34ACA"/>
    <w:rsid w:val="00A4132C"/>
    <w:rsid w:val="00A47D18"/>
    <w:rsid w:val="00A60D32"/>
    <w:rsid w:val="00A85702"/>
    <w:rsid w:val="00A87B66"/>
    <w:rsid w:val="00AB7A60"/>
    <w:rsid w:val="00AC77F1"/>
    <w:rsid w:val="00AE0F74"/>
    <w:rsid w:val="00B1180C"/>
    <w:rsid w:val="00B13FAB"/>
    <w:rsid w:val="00B26E7F"/>
    <w:rsid w:val="00B371A9"/>
    <w:rsid w:val="00B457E4"/>
    <w:rsid w:val="00B47E50"/>
    <w:rsid w:val="00B5532F"/>
    <w:rsid w:val="00B74767"/>
    <w:rsid w:val="00B80684"/>
    <w:rsid w:val="00B81283"/>
    <w:rsid w:val="00B9695F"/>
    <w:rsid w:val="00BB2EBC"/>
    <w:rsid w:val="00BC6414"/>
    <w:rsid w:val="00BD7422"/>
    <w:rsid w:val="00BE38C6"/>
    <w:rsid w:val="00C05BD4"/>
    <w:rsid w:val="00C068C8"/>
    <w:rsid w:val="00C07D54"/>
    <w:rsid w:val="00C07F12"/>
    <w:rsid w:val="00C1700A"/>
    <w:rsid w:val="00C17D42"/>
    <w:rsid w:val="00C24E39"/>
    <w:rsid w:val="00C43A91"/>
    <w:rsid w:val="00C6598B"/>
    <w:rsid w:val="00CB21D6"/>
    <w:rsid w:val="00CB2ABB"/>
    <w:rsid w:val="00CB50D7"/>
    <w:rsid w:val="00CC1763"/>
    <w:rsid w:val="00CE1276"/>
    <w:rsid w:val="00D00055"/>
    <w:rsid w:val="00D31EC1"/>
    <w:rsid w:val="00D325EC"/>
    <w:rsid w:val="00D37120"/>
    <w:rsid w:val="00D40BE7"/>
    <w:rsid w:val="00D43A54"/>
    <w:rsid w:val="00D528E0"/>
    <w:rsid w:val="00D569E0"/>
    <w:rsid w:val="00D62FC7"/>
    <w:rsid w:val="00D92838"/>
    <w:rsid w:val="00D9752E"/>
    <w:rsid w:val="00DE1BA0"/>
    <w:rsid w:val="00DE351F"/>
    <w:rsid w:val="00DE54AB"/>
    <w:rsid w:val="00DF3F19"/>
    <w:rsid w:val="00E056DF"/>
    <w:rsid w:val="00E1445E"/>
    <w:rsid w:val="00E22C10"/>
    <w:rsid w:val="00E368DC"/>
    <w:rsid w:val="00E40959"/>
    <w:rsid w:val="00E46B22"/>
    <w:rsid w:val="00E659EB"/>
    <w:rsid w:val="00E66C7D"/>
    <w:rsid w:val="00E7521D"/>
    <w:rsid w:val="00E85DED"/>
    <w:rsid w:val="00E86426"/>
    <w:rsid w:val="00E91EEC"/>
    <w:rsid w:val="00EA5077"/>
    <w:rsid w:val="00EB22E6"/>
    <w:rsid w:val="00EB3668"/>
    <w:rsid w:val="00EB4348"/>
    <w:rsid w:val="00F375F3"/>
    <w:rsid w:val="00F47C22"/>
    <w:rsid w:val="00F61F4F"/>
    <w:rsid w:val="00F819F0"/>
    <w:rsid w:val="00FB3965"/>
    <w:rsid w:val="00FC72EB"/>
    <w:rsid w:val="00FD757A"/>
    <w:rsid w:val="00FE2378"/>
    <w:rsid w:val="00FE73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BA5D2"/>
  <w15:chartTrackingRefBased/>
  <w15:docId w15:val="{39E8EB39-B872-4A40-9B3D-E9CDCF61C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link w:val="Heading1Char"/>
    <w:uiPriority w:val="99"/>
    <w:qFormat/>
    <w:rsid w:val="00213E66"/>
    <w:pPr>
      <w:keepNext/>
      <w:numPr>
        <w:numId w:val="1"/>
      </w:numPr>
      <w:spacing w:before="480" w:after="240" w:line="360" w:lineRule="auto"/>
      <w:jc w:val="center"/>
      <w:outlineLvl w:val="0"/>
    </w:pPr>
    <w:rPr>
      <w:rFonts w:ascii="Times New Roman Bold" w:hAnsi="Times New Roman Bold" w:cs="Calibri"/>
      <w:caps/>
      <w:sz w:val="24"/>
      <w:szCs w:val="24"/>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link w:val="Heading2Char"/>
    <w:uiPriority w:val="99"/>
    <w:semiHidden/>
    <w:unhideWhenUsed/>
    <w:qFormat/>
    <w:rsid w:val="00213E66"/>
    <w:pPr>
      <w:numPr>
        <w:ilvl w:val="1"/>
        <w:numId w:val="1"/>
      </w:numPr>
      <w:spacing w:after="240" w:line="360" w:lineRule="auto"/>
      <w:ind w:left="720" w:hanging="720"/>
      <w:jc w:val="both"/>
      <w:outlineLvl w:val="1"/>
    </w:pPr>
    <w:rPr>
      <w:rFonts w:ascii="Times New Roman" w:hAnsi="Times New Roman" w:cs="Times New Roman"/>
      <w:sz w:val="24"/>
      <w:szCs w:val="24"/>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uiPriority w:val="99"/>
    <w:semiHidden/>
    <w:unhideWhenUsed/>
    <w:qFormat/>
    <w:rsid w:val="00213E66"/>
    <w:pPr>
      <w:numPr>
        <w:ilvl w:val="2"/>
        <w:numId w:val="1"/>
      </w:numPr>
      <w:spacing w:after="240" w:line="360" w:lineRule="auto"/>
      <w:ind w:left="1571" w:hanging="851"/>
      <w:jc w:val="both"/>
      <w:outlineLvl w:val="2"/>
    </w:pPr>
    <w:rPr>
      <w:rFonts w:ascii="Times New Roman" w:hAnsi="Times New Roman" w:cs="Times New Roman"/>
      <w:sz w:val="24"/>
      <w:szCs w:val="24"/>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link w:val="Heading4Char"/>
    <w:uiPriority w:val="99"/>
    <w:semiHidden/>
    <w:unhideWhenUsed/>
    <w:qFormat/>
    <w:rsid w:val="00213E66"/>
    <w:pPr>
      <w:keepNext/>
      <w:numPr>
        <w:ilvl w:val="3"/>
        <w:numId w:val="1"/>
      </w:numPr>
      <w:spacing w:before="200" w:after="0" w:line="276" w:lineRule="auto"/>
      <w:outlineLvl w:val="3"/>
    </w:pPr>
    <w:rPr>
      <w:rFonts w:ascii="Times New Roman" w:hAnsi="Times New Roman" w:cs="Times New Roman"/>
      <w:color w:val="000000"/>
      <w:sz w:val="24"/>
      <w:szCs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link w:val="Heading5Char"/>
    <w:uiPriority w:val="99"/>
    <w:semiHidden/>
    <w:unhideWhenUsed/>
    <w:qFormat/>
    <w:rsid w:val="00213E66"/>
    <w:pPr>
      <w:numPr>
        <w:ilvl w:val="4"/>
        <w:numId w:val="1"/>
      </w:numPr>
      <w:spacing w:before="200" w:after="120" w:line="360" w:lineRule="auto"/>
      <w:ind w:hanging="425"/>
      <w:outlineLvl w:val="4"/>
    </w:pPr>
    <w:rPr>
      <w:rFonts w:ascii="Times New Roman" w:hAnsi="Times New Roman" w:cs="Times New Roman"/>
      <w:sz w:val="24"/>
      <w:szCs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link w:val="Heading6Char"/>
    <w:uiPriority w:val="99"/>
    <w:semiHidden/>
    <w:unhideWhenUsed/>
    <w:qFormat/>
    <w:rsid w:val="00213E66"/>
    <w:pPr>
      <w:numPr>
        <w:ilvl w:val="5"/>
        <w:numId w:val="1"/>
      </w:numPr>
      <w:spacing w:before="200" w:after="0" w:line="360" w:lineRule="auto"/>
      <w:ind w:left="2160" w:hanging="720"/>
      <w:jc w:val="both"/>
      <w:outlineLvl w:val="5"/>
    </w:pPr>
    <w:rPr>
      <w:rFonts w:ascii="Times New Roman" w:hAnsi="Times New Roman" w:cs="Times New Roman"/>
      <w:color w:val="000000"/>
      <w:sz w:val="24"/>
      <w:szCs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link w:val="Heading7Char"/>
    <w:uiPriority w:val="99"/>
    <w:semiHidden/>
    <w:unhideWhenUsed/>
    <w:qFormat/>
    <w:rsid w:val="00213E66"/>
    <w:pPr>
      <w:numPr>
        <w:ilvl w:val="6"/>
        <w:numId w:val="1"/>
      </w:numPr>
      <w:spacing w:after="200" w:line="360" w:lineRule="auto"/>
      <w:ind w:left="720" w:hanging="720"/>
      <w:jc w:val="both"/>
      <w:outlineLvl w:val="6"/>
    </w:pPr>
    <w:rPr>
      <w:rFonts w:ascii="Times New Roman" w:hAnsi="Times New Roman" w:cs="Times New Roman"/>
      <w:sz w:val="24"/>
      <w:szCs w:val="24"/>
    </w:rPr>
  </w:style>
  <w:style w:type="paragraph" w:styleId="Heading8">
    <w:name w:val="heading 8"/>
    <w:aliases w:val="level2(a)"/>
    <w:basedOn w:val="Normal"/>
    <w:link w:val="Heading8Char"/>
    <w:uiPriority w:val="99"/>
    <w:semiHidden/>
    <w:unhideWhenUsed/>
    <w:qFormat/>
    <w:rsid w:val="00213E66"/>
    <w:pPr>
      <w:keepNext/>
      <w:numPr>
        <w:ilvl w:val="7"/>
        <w:numId w:val="1"/>
      </w:numPr>
      <w:spacing w:before="200" w:after="0" w:line="276" w:lineRule="auto"/>
      <w:outlineLvl w:val="7"/>
    </w:pPr>
    <w:rPr>
      <w:rFonts w:ascii="Calibri Light" w:hAnsi="Calibri Light" w:cs="Calibri Light"/>
      <w:color w:val="404040"/>
      <w:sz w:val="20"/>
      <w:szCs w:val="20"/>
    </w:rPr>
  </w:style>
  <w:style w:type="paragraph" w:styleId="Heading9">
    <w:name w:val="heading 9"/>
    <w:aliases w:val="App Heading,level3(i)"/>
    <w:basedOn w:val="Normal"/>
    <w:link w:val="Heading9Char"/>
    <w:uiPriority w:val="99"/>
    <w:semiHidden/>
    <w:unhideWhenUsed/>
    <w:qFormat/>
    <w:rsid w:val="00213E66"/>
    <w:pPr>
      <w:keepNext/>
      <w:numPr>
        <w:ilvl w:val="8"/>
        <w:numId w:val="1"/>
      </w:numPr>
      <w:spacing w:before="200" w:after="0" w:line="276" w:lineRule="auto"/>
      <w:outlineLvl w:val="8"/>
    </w:pPr>
    <w:rPr>
      <w:rFonts w:ascii="Calibri Light" w:hAnsi="Calibri Light" w:cs="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13E66"/>
    <w:pPr>
      <w:spacing w:after="200" w:line="240" w:lineRule="atLeast"/>
    </w:pPr>
    <w:rPr>
      <w:rFonts w:ascii="Verdana" w:hAnsi="Verdana"/>
      <w:sz w:val="20"/>
      <w:szCs w:val="24"/>
    </w:rPr>
  </w:style>
  <w:style w:type="character" w:customStyle="1" w:styleId="BodyTextChar">
    <w:name w:val="Body Text Char"/>
    <w:basedOn w:val="DefaultParagraphFont"/>
    <w:link w:val="BodyText"/>
    <w:rsid w:val="00213E66"/>
    <w:rPr>
      <w:rFonts w:ascii="Verdana" w:hAnsi="Verdana"/>
      <w:sz w:val="20"/>
      <w:szCs w:val="24"/>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213E66"/>
    <w:rPr>
      <w:rFonts w:ascii="Times New Roman Bold" w:hAnsi="Times New Roman Bold" w:cs="Calibri"/>
      <w:caps/>
      <w:sz w:val="24"/>
      <w:szCs w:val="24"/>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semiHidden/>
    <w:rsid w:val="00213E66"/>
    <w:rPr>
      <w:rFonts w:ascii="Times New Roman" w:hAnsi="Times New Roman" w:cs="Times New Roman"/>
      <w:sz w:val="24"/>
      <w:szCs w:val="2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semiHidden/>
    <w:rsid w:val="00213E66"/>
    <w:rPr>
      <w:rFonts w:ascii="Times New Roman" w:hAnsi="Times New Roman" w:cs="Times New Roman"/>
      <w:sz w:val="24"/>
      <w:szCs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semiHidden/>
    <w:rsid w:val="00213E66"/>
    <w:rPr>
      <w:rFonts w:ascii="Times New Roman" w:hAnsi="Times New Roman" w:cs="Times New Roman"/>
      <w:color w:val="000000"/>
      <w:sz w:val="24"/>
      <w:szCs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semiHidden/>
    <w:rsid w:val="00213E66"/>
    <w:rPr>
      <w:rFonts w:ascii="Times New Roman" w:hAnsi="Times New Roman" w:cs="Times New Roman"/>
      <w:sz w:val="24"/>
      <w:szCs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semiHidden/>
    <w:rsid w:val="00213E66"/>
    <w:rPr>
      <w:rFonts w:ascii="Times New Roman" w:hAnsi="Times New Roman" w:cs="Times New Roman"/>
      <w:color w:val="000000"/>
      <w:sz w:val="24"/>
      <w:szCs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semiHidden/>
    <w:rsid w:val="00213E66"/>
    <w:rPr>
      <w:rFonts w:ascii="Times New Roman" w:hAnsi="Times New Roman" w:cs="Times New Roman"/>
      <w:sz w:val="24"/>
      <w:szCs w:val="24"/>
    </w:rPr>
  </w:style>
  <w:style w:type="character" w:customStyle="1" w:styleId="Heading8Char">
    <w:name w:val="Heading 8 Char"/>
    <w:aliases w:val="level2(a) Char"/>
    <w:basedOn w:val="DefaultParagraphFont"/>
    <w:link w:val="Heading8"/>
    <w:uiPriority w:val="99"/>
    <w:semiHidden/>
    <w:rsid w:val="00213E66"/>
    <w:rPr>
      <w:rFonts w:ascii="Calibri Light" w:hAnsi="Calibri Light" w:cs="Calibri Light"/>
      <w:color w:val="404040"/>
      <w:sz w:val="20"/>
      <w:szCs w:val="20"/>
    </w:rPr>
  </w:style>
  <w:style w:type="character" w:customStyle="1" w:styleId="Heading9Char">
    <w:name w:val="Heading 9 Char"/>
    <w:aliases w:val="App Heading Char,level3(i) Char"/>
    <w:basedOn w:val="DefaultParagraphFont"/>
    <w:link w:val="Heading9"/>
    <w:uiPriority w:val="99"/>
    <w:semiHidden/>
    <w:rsid w:val="00213E66"/>
    <w:rPr>
      <w:rFonts w:ascii="Calibri Light" w:hAnsi="Calibri Light" w:cs="Calibri Light"/>
      <w:i/>
      <w:iCs/>
      <w:color w:val="404040"/>
      <w:sz w:val="20"/>
      <w:szCs w:val="20"/>
    </w:rPr>
  </w:style>
  <w:style w:type="paragraph" w:styleId="ListParagraph">
    <w:name w:val="List Paragraph"/>
    <w:basedOn w:val="Normal"/>
    <w:uiPriority w:val="34"/>
    <w:qFormat/>
    <w:rsid w:val="00213E66"/>
    <w:pPr>
      <w:spacing w:after="0" w:line="240" w:lineRule="auto"/>
      <w:ind w:left="720"/>
    </w:pPr>
    <w:rPr>
      <w:rFonts w:ascii="Calibri" w:hAnsi="Calibri" w:cs="Calibri"/>
      <w:sz w:val="20"/>
      <w:szCs w:val="20"/>
      <w:lang w:eastAsia="en-GB"/>
    </w:rPr>
  </w:style>
  <w:style w:type="character" w:styleId="Strong">
    <w:name w:val="Strong"/>
    <w:basedOn w:val="DefaultParagraphFont"/>
    <w:uiPriority w:val="22"/>
    <w:qFormat/>
    <w:rsid w:val="00213E66"/>
    <w:rPr>
      <w:b/>
      <w:bCs/>
    </w:rPr>
  </w:style>
  <w:style w:type="paragraph" w:customStyle="1" w:styleId="fmschedsubheadlowbreak">
    <w:name w:val="fm_schedsubheadlowbreak"/>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nxt">
    <w:name w:val="fm_paranum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1st">
    <w:name w:val="fm_paranumletlist1s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etlistnxt">
    <w:name w:val="fm_paranumletlistnxt"/>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numlistun">
    <w:name w:val="fm_paranumlistun"/>
    <w:basedOn w:val="Normal"/>
    <w:rsid w:val="00213E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mbold">
    <w:name w:val="fm_bold"/>
    <w:basedOn w:val="DefaultParagraphFont"/>
    <w:rsid w:val="00213E66"/>
  </w:style>
  <w:style w:type="character" w:customStyle="1" w:styleId="fmheading7charittt7charpaappendixmajorcharappendixmajorcharlev7charheading7unusedcharlegallevel11charl2pipcharl7charnumbered7char7charsubtitlepagecharletterlistcharl1heading7charreq3charcncchar">
    <w:name w:val="fm_heading_7_char_itt_t7_char_pa_appendix_major_char_appendix_major_char_lev_7_char_heading_7_unused__char_legal_level_1_1__char_l2_pip_char_l7_char_numbered___7_char_7_char_subtitlepage_char_letter_list_char_l1_heading_7_char_req3_char_cnc_char"/>
    <w:basedOn w:val="DefaultParagraphFont"/>
    <w:rsid w:val="00213E66"/>
  </w:style>
  <w:style w:type="character" w:styleId="Hyperlink">
    <w:name w:val="Hyperlink"/>
    <w:basedOn w:val="DefaultParagraphFont"/>
    <w:uiPriority w:val="99"/>
    <w:semiHidden/>
    <w:unhideWhenUsed/>
    <w:rsid w:val="00213E66"/>
    <w:rPr>
      <w:color w:val="0000FF"/>
      <w:u w:val="single"/>
    </w:rPr>
  </w:style>
  <w:style w:type="paragraph" w:styleId="Revision">
    <w:name w:val="Revision"/>
    <w:hidden/>
    <w:uiPriority w:val="99"/>
    <w:semiHidden/>
    <w:rsid w:val="00213E66"/>
    <w:pPr>
      <w:spacing w:after="0" w:line="240" w:lineRule="auto"/>
    </w:pPr>
  </w:style>
  <w:style w:type="paragraph" w:customStyle="1" w:styleId="fmcelldefinition">
    <w:name w:val="fm_celldefinition"/>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ell">
    <w:name w:val="fm_cell"/>
    <w:basedOn w:val="Normal"/>
    <w:rsid w:val="00CB21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thead">
    <w:name w:val="fm_parthead"/>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clause1">
    <w:name w:val="fm_clause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paragraph1">
    <w:name w:val="fm_paragraph1"/>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1st">
    <w:name w:val="fm_subparagraphparalet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listnxt">
    <w:name w:val="fm_subparagraphparalet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1st">
    <w:name w:val="fm_subparagraphparaletromlist1s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msubparagraphparaletromlistnxt">
    <w:name w:val="fm_subparagraphparaletromlistnxt"/>
    <w:basedOn w:val="Normal"/>
    <w:rsid w:val="00DF3F1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DF3F19"/>
    <w:rPr>
      <w:sz w:val="16"/>
      <w:szCs w:val="16"/>
    </w:rPr>
  </w:style>
  <w:style w:type="paragraph" w:styleId="CommentText">
    <w:name w:val="annotation text"/>
    <w:basedOn w:val="Normal"/>
    <w:link w:val="CommentTextChar"/>
    <w:uiPriority w:val="99"/>
    <w:unhideWhenUsed/>
    <w:rsid w:val="00DF3F19"/>
    <w:pPr>
      <w:spacing w:line="240" w:lineRule="auto"/>
    </w:pPr>
    <w:rPr>
      <w:sz w:val="20"/>
      <w:szCs w:val="20"/>
    </w:rPr>
  </w:style>
  <w:style w:type="character" w:customStyle="1" w:styleId="CommentTextChar">
    <w:name w:val="Comment Text Char"/>
    <w:basedOn w:val="DefaultParagraphFont"/>
    <w:link w:val="CommentText"/>
    <w:uiPriority w:val="99"/>
    <w:rsid w:val="00DF3F19"/>
    <w:rPr>
      <w:sz w:val="20"/>
      <w:szCs w:val="20"/>
    </w:rPr>
  </w:style>
  <w:style w:type="table" w:styleId="TableGrid">
    <w:name w:val="Table Grid"/>
    <w:basedOn w:val="TableNormal"/>
    <w:uiPriority w:val="39"/>
    <w:rsid w:val="00FB3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7429D"/>
    <w:rPr>
      <w:b/>
      <w:bCs/>
    </w:rPr>
  </w:style>
  <w:style w:type="character" w:customStyle="1" w:styleId="CommentSubjectChar">
    <w:name w:val="Comment Subject Char"/>
    <w:basedOn w:val="CommentTextChar"/>
    <w:link w:val="CommentSubject"/>
    <w:uiPriority w:val="99"/>
    <w:semiHidden/>
    <w:rsid w:val="0047429D"/>
    <w:rPr>
      <w:b/>
      <w:bCs/>
      <w:sz w:val="20"/>
      <w:szCs w:val="20"/>
    </w:rPr>
  </w:style>
  <w:style w:type="character" w:customStyle="1" w:styleId="cf01">
    <w:name w:val="cf01"/>
    <w:basedOn w:val="DefaultParagraphFont"/>
    <w:rsid w:val="00AE0F7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480125">
      <w:bodyDiv w:val="1"/>
      <w:marLeft w:val="0"/>
      <w:marRight w:val="0"/>
      <w:marTop w:val="0"/>
      <w:marBottom w:val="0"/>
      <w:divBdr>
        <w:top w:val="none" w:sz="0" w:space="0" w:color="auto"/>
        <w:left w:val="none" w:sz="0" w:space="0" w:color="auto"/>
        <w:bottom w:val="none" w:sz="0" w:space="0" w:color="auto"/>
        <w:right w:val="none" w:sz="0" w:space="0" w:color="auto"/>
      </w:divBdr>
    </w:div>
    <w:div w:id="1347714720">
      <w:bodyDiv w:val="1"/>
      <w:marLeft w:val="0"/>
      <w:marRight w:val="0"/>
      <w:marTop w:val="0"/>
      <w:marBottom w:val="0"/>
      <w:divBdr>
        <w:top w:val="none" w:sz="0" w:space="0" w:color="auto"/>
        <w:left w:val="none" w:sz="0" w:space="0" w:color="auto"/>
        <w:bottom w:val="none" w:sz="0" w:space="0" w:color="auto"/>
        <w:right w:val="none" w:sz="0" w:space="0" w:color="auto"/>
      </w:divBdr>
    </w:div>
    <w:div w:id="1481917913">
      <w:bodyDiv w:val="1"/>
      <w:marLeft w:val="0"/>
      <w:marRight w:val="0"/>
      <w:marTop w:val="0"/>
      <w:marBottom w:val="0"/>
      <w:divBdr>
        <w:top w:val="none" w:sz="0" w:space="0" w:color="auto"/>
        <w:left w:val="none" w:sz="0" w:space="0" w:color="auto"/>
        <w:bottom w:val="none" w:sz="0" w:space="0" w:color="auto"/>
        <w:right w:val="none" w:sz="0" w:space="0" w:color="auto"/>
      </w:divBdr>
    </w:div>
    <w:div w:id="167176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B5ED0-DCA9-4687-848F-98C51B47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1165</Words>
  <Characters>6644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Green</dc:creator>
  <cp:keywords/>
  <dc:description/>
  <cp:lastModifiedBy>Andy Green</cp:lastModifiedBy>
  <cp:revision>2</cp:revision>
  <cp:lastPrinted>2023-01-09T11:34:00Z</cp:lastPrinted>
  <dcterms:created xsi:type="dcterms:W3CDTF">2023-04-19T22:05:00Z</dcterms:created>
  <dcterms:modified xsi:type="dcterms:W3CDTF">2023-04-19T22:05:00Z</dcterms:modified>
</cp:coreProperties>
</file>