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18845" w14:textId="77777777" w:rsidR="001943D4" w:rsidRPr="001943D4" w:rsidRDefault="001943D4" w:rsidP="001943D4">
      <w:pPr>
        <w:pStyle w:val="BodyText"/>
        <w:jc w:val="center"/>
        <w:rPr>
          <w:rFonts w:ascii="Times New Roman" w:hAnsi="Times New Roman" w:cs="Times New Roman"/>
          <w:b/>
          <w:sz w:val="22"/>
          <w:szCs w:val="22"/>
        </w:rPr>
      </w:pPr>
      <w:r w:rsidRPr="001943D4">
        <w:rPr>
          <w:rFonts w:ascii="Times New Roman" w:hAnsi="Times New Roman" w:cs="Times New Roman"/>
          <w:b/>
          <w:sz w:val="22"/>
          <w:szCs w:val="22"/>
        </w:rPr>
        <w:t>DCP 411 – Charging De-energised Sites</w:t>
      </w:r>
    </w:p>
    <w:p w14:paraId="5005AA96" w14:textId="77777777" w:rsidR="001943D4" w:rsidRPr="001943D4" w:rsidRDefault="001943D4" w:rsidP="001943D4">
      <w:pPr>
        <w:pStyle w:val="BodyText"/>
        <w:jc w:val="center"/>
        <w:rPr>
          <w:rFonts w:ascii="Times New Roman" w:hAnsi="Times New Roman" w:cs="Times New Roman"/>
          <w:b/>
          <w:sz w:val="22"/>
          <w:szCs w:val="22"/>
        </w:rPr>
      </w:pPr>
      <w:r w:rsidRPr="001943D4">
        <w:rPr>
          <w:rFonts w:ascii="Times New Roman" w:hAnsi="Times New Roman" w:cs="Times New Roman"/>
          <w:b/>
          <w:sz w:val="22"/>
          <w:szCs w:val="22"/>
        </w:rPr>
        <w:t xml:space="preserve">Draft Legal Text </w:t>
      </w:r>
    </w:p>
    <w:p w14:paraId="046E2F70" w14:textId="77777777" w:rsidR="00212DFB" w:rsidRPr="000E115C" w:rsidRDefault="00212DFB" w:rsidP="000E115C">
      <w:pPr>
        <w:pStyle w:val="BodyText"/>
        <w:spacing w:after="220" w:line="360" w:lineRule="auto"/>
        <w:ind w:left="851" w:hanging="851"/>
        <w:rPr>
          <w:rFonts w:ascii="Times New Roman" w:hAnsi="Times New Roman" w:cs="Times New Roman"/>
          <w:sz w:val="22"/>
          <w:szCs w:val="22"/>
        </w:rPr>
      </w:pPr>
    </w:p>
    <w:p w14:paraId="121E813B" w14:textId="77777777" w:rsidR="00212DFB" w:rsidRPr="000E115C" w:rsidRDefault="00212DFB" w:rsidP="000E115C">
      <w:pPr>
        <w:spacing w:after="220" w:line="360" w:lineRule="auto"/>
        <w:jc w:val="both"/>
        <w:rPr>
          <w:rFonts w:ascii="Times New Roman" w:hAnsi="Times New Roman" w:cs="Times New Roman"/>
          <w:b/>
          <w:bCs/>
          <w:u w:val="single"/>
        </w:rPr>
      </w:pPr>
      <w:r w:rsidRPr="000E115C">
        <w:rPr>
          <w:rFonts w:ascii="Times New Roman" w:hAnsi="Times New Roman" w:cs="Times New Roman"/>
          <w:b/>
          <w:bCs/>
          <w:u w:val="single"/>
        </w:rPr>
        <w:t>Add a new Clause 19.8A</w:t>
      </w:r>
      <w:ins w:id="0" w:author="Gowling WLG" w:date="2023-05-02T11:27:00Z">
        <w:r w:rsidR="001F62E5">
          <w:rPr>
            <w:rFonts w:ascii="Times New Roman" w:hAnsi="Times New Roman" w:cs="Times New Roman"/>
            <w:b/>
            <w:bCs/>
            <w:u w:val="single"/>
          </w:rPr>
          <w:t xml:space="preserve"> </w:t>
        </w:r>
      </w:ins>
    </w:p>
    <w:p w14:paraId="375067FC" w14:textId="77777777" w:rsidR="00212DFB" w:rsidRPr="000E115C" w:rsidRDefault="00212DFB" w:rsidP="000E115C">
      <w:pPr>
        <w:pStyle w:val="BodyText"/>
        <w:spacing w:after="220" w:line="360" w:lineRule="auto"/>
        <w:rPr>
          <w:ins w:id="1" w:author="Gowling WLG" w:date="2023-05-02T11:15:00Z"/>
          <w:rFonts w:ascii="Times New Roman" w:hAnsi="Times New Roman" w:cs="Times New Roman"/>
          <w:sz w:val="22"/>
          <w:szCs w:val="22"/>
          <w:u w:val="single"/>
        </w:rPr>
      </w:pPr>
      <w:ins w:id="2" w:author="Gowling WLG" w:date="2023-05-02T11:15:00Z">
        <w:r w:rsidRPr="000E115C">
          <w:rPr>
            <w:rFonts w:ascii="Times New Roman" w:hAnsi="Times New Roman" w:cs="Times New Roman"/>
            <w:sz w:val="22"/>
            <w:szCs w:val="22"/>
            <w:u w:val="single"/>
          </w:rPr>
          <w:t>Use of System Charges for De-en</w:t>
        </w:r>
      </w:ins>
      <w:ins w:id="3" w:author="Gowling WLG" w:date="2023-05-02T11:16:00Z">
        <w:r w:rsidRPr="000E115C">
          <w:rPr>
            <w:rFonts w:ascii="Times New Roman" w:hAnsi="Times New Roman" w:cs="Times New Roman"/>
            <w:sz w:val="22"/>
            <w:szCs w:val="22"/>
            <w:u w:val="single"/>
          </w:rPr>
          <w:t>e</w:t>
        </w:r>
      </w:ins>
      <w:ins w:id="4" w:author="Gowling WLG" w:date="2023-05-02T11:15:00Z">
        <w:r w:rsidRPr="000E115C">
          <w:rPr>
            <w:rFonts w:ascii="Times New Roman" w:hAnsi="Times New Roman" w:cs="Times New Roman"/>
            <w:sz w:val="22"/>
            <w:szCs w:val="22"/>
            <w:u w:val="single"/>
          </w:rPr>
          <w:t xml:space="preserve">rgised </w:t>
        </w:r>
      </w:ins>
      <w:ins w:id="5" w:author="Gowling WLG" w:date="2023-05-02T11:16:00Z">
        <w:r w:rsidRPr="000E115C">
          <w:rPr>
            <w:rFonts w:ascii="Times New Roman" w:hAnsi="Times New Roman" w:cs="Times New Roman"/>
            <w:sz w:val="22"/>
            <w:szCs w:val="22"/>
            <w:u w:val="single"/>
          </w:rPr>
          <w:t>Entry/Exit Points</w:t>
        </w:r>
      </w:ins>
      <w:ins w:id="6" w:author="Gowling WLG" w:date="2023-05-02T11:15:00Z">
        <w:r w:rsidRPr="000E115C">
          <w:rPr>
            <w:rFonts w:ascii="Times New Roman" w:hAnsi="Times New Roman" w:cs="Times New Roman"/>
            <w:sz w:val="22"/>
            <w:szCs w:val="22"/>
            <w:u w:val="single"/>
          </w:rPr>
          <w:t xml:space="preserve"> </w:t>
        </w:r>
      </w:ins>
    </w:p>
    <w:p w14:paraId="22B20730" w14:textId="77777777" w:rsidR="00212DFB" w:rsidRPr="000E115C" w:rsidRDefault="000E115C" w:rsidP="000E115C">
      <w:pPr>
        <w:pStyle w:val="BodyText"/>
        <w:spacing w:after="220" w:line="360" w:lineRule="auto"/>
        <w:ind w:left="851" w:hanging="851"/>
        <w:rPr>
          <w:ins w:id="7" w:author="Gowling WLG" w:date="2023-05-02T11:15:00Z"/>
          <w:rFonts w:ascii="Times New Roman" w:hAnsi="Times New Roman" w:cs="Times New Roman"/>
          <w:sz w:val="22"/>
          <w:szCs w:val="22"/>
        </w:rPr>
      </w:pPr>
      <w:ins w:id="8" w:author="Gowling WLG" w:date="2023-05-02T11:20:00Z">
        <w:r w:rsidRPr="000E115C">
          <w:rPr>
            <w:rFonts w:ascii="Times New Roman" w:hAnsi="Times New Roman" w:cs="Times New Roman"/>
            <w:sz w:val="22"/>
            <w:szCs w:val="22"/>
          </w:rPr>
          <w:t>19.8A</w:t>
        </w:r>
      </w:ins>
      <w:ins w:id="9" w:author="Gowling WLG" w:date="2023-05-02T11:15:00Z">
        <w:r w:rsidR="00212DFB" w:rsidRPr="000E115C">
          <w:rPr>
            <w:rFonts w:ascii="Times New Roman" w:hAnsi="Times New Roman" w:cs="Times New Roman"/>
            <w:sz w:val="22"/>
            <w:szCs w:val="22"/>
          </w:rPr>
          <w:t xml:space="preserve"> </w:t>
        </w:r>
        <w:r w:rsidR="00212DFB" w:rsidRPr="000E115C">
          <w:rPr>
            <w:rFonts w:ascii="Times New Roman" w:hAnsi="Times New Roman" w:cs="Times New Roman"/>
            <w:sz w:val="22"/>
            <w:szCs w:val="22"/>
          </w:rPr>
          <w:tab/>
        </w:r>
      </w:ins>
      <w:ins w:id="10" w:author="Gowling WLG" w:date="2023-05-02T11:19:00Z">
        <w:r w:rsidRPr="000E115C">
          <w:rPr>
            <w:rFonts w:ascii="Times New Roman" w:hAnsi="Times New Roman" w:cs="Times New Roman"/>
            <w:sz w:val="22"/>
            <w:szCs w:val="22"/>
          </w:rPr>
          <w:t>If</w:t>
        </w:r>
      </w:ins>
      <w:ins w:id="11" w:author="Gowling WLG" w:date="2023-05-02T11:15:00Z">
        <w:r w:rsidR="00212DFB" w:rsidRPr="000E115C">
          <w:rPr>
            <w:rFonts w:ascii="Times New Roman" w:hAnsi="Times New Roman" w:cs="Times New Roman"/>
            <w:sz w:val="22"/>
            <w:szCs w:val="22"/>
          </w:rPr>
          <w:t xml:space="preserve"> the Company has agreed with the </w:t>
        </w:r>
        <w:proofErr w:type="spellStart"/>
        <w:r w:rsidR="00212DFB" w:rsidRPr="000E115C">
          <w:rPr>
            <w:rFonts w:ascii="Times New Roman" w:hAnsi="Times New Roman" w:cs="Times New Roman"/>
            <w:sz w:val="22"/>
            <w:szCs w:val="22"/>
          </w:rPr>
          <w:t>C</w:t>
        </w:r>
      </w:ins>
      <w:ins w:id="12" w:author="Gowling WLG" w:date="2023-05-02T11:17:00Z">
        <w:r w:rsidRPr="000E115C">
          <w:rPr>
            <w:rFonts w:ascii="Times New Roman" w:hAnsi="Times New Roman" w:cs="Times New Roman"/>
            <w:sz w:val="22"/>
            <w:szCs w:val="22"/>
          </w:rPr>
          <w:t>onnectee</w:t>
        </w:r>
        <w:proofErr w:type="spellEnd"/>
        <w:r w:rsidRPr="000E115C">
          <w:rPr>
            <w:rFonts w:ascii="Times New Roman" w:hAnsi="Times New Roman" w:cs="Times New Roman"/>
            <w:sz w:val="22"/>
            <w:szCs w:val="22"/>
          </w:rPr>
          <w:t xml:space="preserve"> </w:t>
        </w:r>
      </w:ins>
      <w:ins w:id="13" w:author="Gowling WLG" w:date="2023-05-02T11:15:00Z">
        <w:r w:rsidR="00212DFB" w:rsidRPr="000E115C">
          <w:rPr>
            <w:rFonts w:ascii="Times New Roman" w:hAnsi="Times New Roman" w:cs="Times New Roman"/>
            <w:sz w:val="22"/>
            <w:szCs w:val="22"/>
          </w:rPr>
          <w:t>that the</w:t>
        </w:r>
      </w:ins>
      <w:ins w:id="14" w:author="Gowling WLG" w:date="2023-05-02T11:18:00Z">
        <w:r w:rsidRPr="000E115C">
          <w:rPr>
            <w:rFonts w:ascii="Times New Roman" w:hAnsi="Times New Roman" w:cs="Times New Roman"/>
            <w:sz w:val="22"/>
            <w:szCs w:val="22"/>
          </w:rPr>
          <w:t xml:space="preserve"> Company </w:t>
        </w:r>
      </w:ins>
      <w:ins w:id="15" w:author="Gowling WLG" w:date="2023-05-02T11:15:00Z">
        <w:r w:rsidR="00212DFB" w:rsidRPr="000E115C">
          <w:rPr>
            <w:rFonts w:ascii="Times New Roman" w:hAnsi="Times New Roman" w:cs="Times New Roman"/>
            <w:sz w:val="22"/>
            <w:szCs w:val="22"/>
          </w:rPr>
          <w:t xml:space="preserve">will charge Use of System Charges whilst </w:t>
        </w:r>
      </w:ins>
      <w:ins w:id="16" w:author="Gowling WLG" w:date="2023-05-02T11:18:00Z">
        <w:r w:rsidRPr="000E115C">
          <w:rPr>
            <w:rFonts w:ascii="Times New Roman" w:hAnsi="Times New Roman" w:cs="Times New Roman"/>
            <w:sz w:val="22"/>
            <w:szCs w:val="22"/>
          </w:rPr>
          <w:t xml:space="preserve">an Entry Point and/or Exit Point is </w:t>
        </w:r>
      </w:ins>
      <w:ins w:id="17" w:author="Gowling WLG" w:date="2023-05-02T11:15:00Z">
        <w:r w:rsidR="00212DFB" w:rsidRPr="000E115C">
          <w:rPr>
            <w:rFonts w:ascii="Times New Roman" w:hAnsi="Times New Roman" w:cs="Times New Roman"/>
            <w:sz w:val="22"/>
            <w:szCs w:val="22"/>
          </w:rPr>
          <w:t>De-energised</w:t>
        </w:r>
      </w:ins>
      <w:ins w:id="18" w:author="Gowling WLG" w:date="2023-05-02T11:18:00Z">
        <w:r w:rsidRPr="000E115C">
          <w:rPr>
            <w:rFonts w:ascii="Times New Roman" w:hAnsi="Times New Roman" w:cs="Times New Roman"/>
            <w:sz w:val="22"/>
            <w:szCs w:val="22"/>
          </w:rPr>
          <w:t xml:space="preserve"> (including </w:t>
        </w:r>
      </w:ins>
      <w:ins w:id="19" w:author="Gowling WLG" w:date="2023-05-02T11:19:00Z">
        <w:r w:rsidRPr="000E115C">
          <w:rPr>
            <w:rFonts w:ascii="Times New Roman" w:hAnsi="Times New Roman" w:cs="Times New Roman"/>
            <w:sz w:val="22"/>
            <w:szCs w:val="22"/>
          </w:rPr>
          <w:t>if this is provided for in the Connection Agreement)</w:t>
        </w:r>
      </w:ins>
      <w:ins w:id="20" w:author="Gowling WLG" w:date="2023-05-02T11:15:00Z">
        <w:r w:rsidR="00212DFB" w:rsidRPr="000E115C">
          <w:rPr>
            <w:rFonts w:ascii="Times New Roman" w:hAnsi="Times New Roman" w:cs="Times New Roman"/>
            <w:sz w:val="22"/>
            <w:szCs w:val="22"/>
          </w:rPr>
          <w:t xml:space="preserve">, </w:t>
        </w:r>
      </w:ins>
      <w:ins w:id="21" w:author="Gowling WLG" w:date="2023-05-02T11:19:00Z">
        <w:r w:rsidRPr="000E115C">
          <w:rPr>
            <w:rFonts w:ascii="Times New Roman" w:hAnsi="Times New Roman" w:cs="Times New Roman"/>
            <w:sz w:val="22"/>
            <w:szCs w:val="22"/>
          </w:rPr>
          <w:t xml:space="preserve">then </w:t>
        </w:r>
      </w:ins>
      <w:ins w:id="22" w:author="Gowling WLG" w:date="2023-05-02T11:15:00Z">
        <w:r w:rsidR="00212DFB" w:rsidRPr="000E115C">
          <w:rPr>
            <w:rFonts w:ascii="Times New Roman" w:hAnsi="Times New Roman" w:cs="Times New Roman"/>
            <w:sz w:val="22"/>
            <w:szCs w:val="22"/>
          </w:rPr>
          <w:t xml:space="preserve">the Company shall notify the User within 10 Working Days </w:t>
        </w:r>
      </w:ins>
      <w:ins w:id="23" w:author="Gowling WLG" w:date="2023-05-02T11:26:00Z">
        <w:r w:rsidRPr="000E115C">
          <w:rPr>
            <w:rFonts w:ascii="Times New Roman" w:hAnsi="Times New Roman" w:cs="Times New Roman"/>
            <w:sz w:val="22"/>
            <w:szCs w:val="22"/>
          </w:rPr>
          <w:t>after</w:t>
        </w:r>
      </w:ins>
      <w:ins w:id="24" w:author="Gowling WLG" w:date="2023-05-02T11:15:00Z">
        <w:r w:rsidR="00212DFB" w:rsidRPr="000E115C">
          <w:rPr>
            <w:rFonts w:ascii="Times New Roman" w:hAnsi="Times New Roman" w:cs="Times New Roman"/>
            <w:sz w:val="22"/>
            <w:szCs w:val="22"/>
          </w:rPr>
          <w:t xml:space="preserve"> </w:t>
        </w:r>
      </w:ins>
      <w:ins w:id="25" w:author="Gowling WLG" w:date="2023-05-02T11:24:00Z">
        <w:r w:rsidRPr="000E115C">
          <w:rPr>
            <w:rFonts w:ascii="Times New Roman" w:hAnsi="Times New Roman" w:cs="Times New Roman"/>
            <w:sz w:val="22"/>
            <w:szCs w:val="22"/>
          </w:rPr>
          <w:t xml:space="preserve">having agreed the same </w:t>
        </w:r>
      </w:ins>
      <w:ins w:id="26" w:author="Gowling WLG" w:date="2023-05-02T11:25:00Z">
        <w:r w:rsidRPr="000E115C">
          <w:rPr>
            <w:rFonts w:ascii="Times New Roman" w:hAnsi="Times New Roman" w:cs="Times New Roman"/>
            <w:sz w:val="22"/>
            <w:szCs w:val="22"/>
          </w:rPr>
          <w:t xml:space="preserve">(or, if such agreement is conditional on an event occurring, </w:t>
        </w:r>
      </w:ins>
      <w:ins w:id="27" w:author="Gowling WLG" w:date="2023-05-02T11:26:00Z">
        <w:r w:rsidRPr="000E115C">
          <w:rPr>
            <w:rFonts w:ascii="Times New Roman" w:hAnsi="Times New Roman" w:cs="Times New Roman"/>
            <w:sz w:val="22"/>
            <w:szCs w:val="22"/>
          </w:rPr>
          <w:t>after that event has occurred)</w:t>
        </w:r>
      </w:ins>
      <w:ins w:id="28" w:author="Gowling WLG" w:date="2023-05-02T11:15:00Z">
        <w:r w:rsidR="00212DFB" w:rsidRPr="000E115C">
          <w:rPr>
            <w:rFonts w:ascii="Times New Roman" w:hAnsi="Times New Roman" w:cs="Times New Roman"/>
            <w:sz w:val="22"/>
            <w:szCs w:val="22"/>
          </w:rPr>
          <w:t xml:space="preserve">. </w:t>
        </w:r>
      </w:ins>
    </w:p>
    <w:p w14:paraId="22CA91B5" w14:textId="77777777" w:rsidR="00212DFB" w:rsidRPr="000E115C" w:rsidRDefault="00212DFB" w:rsidP="000E115C">
      <w:pPr>
        <w:pStyle w:val="BodyText"/>
        <w:spacing w:after="220" w:line="360" w:lineRule="auto"/>
        <w:ind w:left="851" w:hanging="851"/>
        <w:rPr>
          <w:rFonts w:ascii="Times New Roman" w:hAnsi="Times New Roman" w:cs="Times New Roman"/>
          <w:sz w:val="22"/>
          <w:szCs w:val="22"/>
        </w:rPr>
      </w:pPr>
    </w:p>
    <w:p w14:paraId="50449B5A" w14:textId="77777777" w:rsidR="008F5F13" w:rsidRPr="000E115C" w:rsidRDefault="001943D4" w:rsidP="000E115C">
      <w:pPr>
        <w:spacing w:after="220" w:line="360" w:lineRule="auto"/>
        <w:jc w:val="both"/>
        <w:rPr>
          <w:rFonts w:ascii="Times New Roman" w:hAnsi="Times New Roman" w:cs="Times New Roman"/>
          <w:b/>
          <w:bCs/>
          <w:u w:val="single"/>
        </w:rPr>
      </w:pPr>
      <w:r w:rsidRPr="000E115C">
        <w:rPr>
          <w:rFonts w:ascii="Times New Roman" w:hAnsi="Times New Roman" w:cs="Times New Roman"/>
          <w:b/>
          <w:bCs/>
          <w:u w:val="single"/>
        </w:rPr>
        <w:t xml:space="preserve">Amend Clause 12 of Section 3 of the NTC (DCUSA </w:t>
      </w:r>
      <w:r w:rsidR="008F5F13" w:rsidRPr="000E115C">
        <w:rPr>
          <w:rFonts w:ascii="Times New Roman" w:hAnsi="Times New Roman" w:cs="Times New Roman"/>
          <w:b/>
          <w:bCs/>
          <w:u w:val="single"/>
        </w:rPr>
        <w:t>Schedule 2B</w:t>
      </w:r>
      <w:r w:rsidRPr="000E115C">
        <w:rPr>
          <w:rFonts w:ascii="Times New Roman" w:hAnsi="Times New Roman" w:cs="Times New Roman"/>
          <w:b/>
          <w:bCs/>
          <w:u w:val="single"/>
        </w:rPr>
        <w:t>) as follows:</w:t>
      </w:r>
    </w:p>
    <w:p w14:paraId="7308BA49" w14:textId="77777777" w:rsidR="008F5F13" w:rsidRPr="000E115C" w:rsidRDefault="008F5F13" w:rsidP="000E115C">
      <w:pPr>
        <w:pStyle w:val="BodyText"/>
        <w:spacing w:after="220" w:line="360" w:lineRule="auto"/>
        <w:jc w:val="center"/>
        <w:rPr>
          <w:rFonts w:ascii="Times New Roman" w:hAnsi="Times New Roman" w:cs="Times New Roman"/>
          <w:b/>
          <w:sz w:val="22"/>
          <w:szCs w:val="22"/>
        </w:rPr>
      </w:pPr>
      <w:r w:rsidRPr="000E115C">
        <w:rPr>
          <w:rFonts w:ascii="Times New Roman" w:hAnsi="Times New Roman" w:cs="Times New Roman"/>
          <w:b/>
          <w:sz w:val="22"/>
          <w:szCs w:val="22"/>
        </w:rPr>
        <w:t>12</w:t>
      </w:r>
      <w:r w:rsidRPr="000E115C">
        <w:rPr>
          <w:rFonts w:ascii="Times New Roman" w:hAnsi="Times New Roman" w:cs="Times New Roman"/>
          <w:b/>
          <w:sz w:val="22"/>
          <w:szCs w:val="22"/>
        </w:rPr>
        <w:tab/>
        <w:t>LIMITATION OF CAPACITY</w:t>
      </w:r>
    </w:p>
    <w:p w14:paraId="30DF869F"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12.1 </w:t>
      </w:r>
      <w:r w:rsidRPr="000E115C">
        <w:rPr>
          <w:rFonts w:ascii="Times New Roman" w:hAnsi="Times New Roman" w:cs="Times New Roman"/>
          <w:sz w:val="22"/>
          <w:szCs w:val="22"/>
        </w:rPr>
        <w:tab/>
        <w:t xml:space="preserve">The Company shall only be obliged to allow the import of electricity from, and/or the export of electricity to, the Distribution System through the Connection Point at levels equal to or below the Maximum Import Capacity and/or the Maximum Export Capacity (respectively). </w:t>
      </w:r>
    </w:p>
    <w:p w14:paraId="0A3C3E3C"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12.2 </w:t>
      </w:r>
      <w:r w:rsidRPr="000E115C">
        <w:rPr>
          <w:rFonts w:ascii="Times New Roman" w:hAnsi="Times New Roman" w:cs="Times New Roman"/>
          <w:sz w:val="22"/>
          <w:szCs w:val="22"/>
        </w:rPr>
        <w:tab/>
        <w:t xml:space="preserve">Subject to the other provisions of this Agreement, the Company shall use reasonable endeavours to: </w:t>
      </w:r>
    </w:p>
    <w:p w14:paraId="442C2750"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12.2.1 </w:t>
      </w:r>
      <w:r w:rsidRPr="000E115C">
        <w:rPr>
          <w:rFonts w:ascii="Times New Roman" w:hAnsi="Times New Roman" w:cs="Times New Roman"/>
          <w:sz w:val="22"/>
          <w:szCs w:val="22"/>
        </w:rPr>
        <w:tab/>
        <w:t xml:space="preserve">ensure that the Maximum Import Capacity and the Maximum Export Capacity is available at the Connection Point at all times during the period of this Agreement; and </w:t>
      </w:r>
    </w:p>
    <w:p w14:paraId="6CED05A5"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12.2.2 </w:t>
      </w:r>
      <w:r w:rsidRPr="000E115C">
        <w:rPr>
          <w:rFonts w:ascii="Times New Roman" w:hAnsi="Times New Roman" w:cs="Times New Roman"/>
          <w:sz w:val="22"/>
          <w:szCs w:val="22"/>
        </w:rPr>
        <w:tab/>
        <w:t xml:space="preserve">maintain the connection characteristics at the Connection Point. </w:t>
      </w:r>
    </w:p>
    <w:p w14:paraId="5BFE861F" w14:textId="77777777" w:rsidR="008F5F13" w:rsidRPr="000E115C" w:rsidRDefault="008F5F13" w:rsidP="000E115C">
      <w:pPr>
        <w:pStyle w:val="BodyText"/>
        <w:spacing w:after="220" w:line="360" w:lineRule="auto"/>
        <w:rPr>
          <w:rFonts w:ascii="Times New Roman" w:hAnsi="Times New Roman" w:cs="Times New Roman"/>
          <w:sz w:val="22"/>
          <w:szCs w:val="22"/>
          <w:u w:val="single"/>
        </w:rPr>
      </w:pPr>
      <w:r w:rsidRPr="000E115C">
        <w:rPr>
          <w:rFonts w:ascii="Times New Roman" w:hAnsi="Times New Roman" w:cs="Times New Roman"/>
          <w:sz w:val="22"/>
          <w:szCs w:val="22"/>
          <w:u w:val="single"/>
        </w:rPr>
        <w:t xml:space="preserve">Exceeding Capacities </w:t>
      </w:r>
    </w:p>
    <w:p w14:paraId="4E6C44C7"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12.3 </w:t>
      </w:r>
      <w:r w:rsidRPr="000E115C">
        <w:rPr>
          <w:rFonts w:ascii="Times New Roman" w:hAnsi="Times New Roman" w:cs="Times New Roman"/>
          <w:sz w:val="22"/>
          <w:szCs w:val="22"/>
        </w:rPr>
        <w:tab/>
        <w:t xml:space="preserve">The Customer shall ensure that the import of electricity from, and/or the export of electricity to, the Distribution System through the Connection Point does not (at any time) exceed the Maximum Import Capacity and/or the Maximum Export Capacity (respectively). Where the Customer is unsure of the Maximum Import Capacity and/or the Maximum Export Capacity, it shall contact the Company (and the Company will inform the Customer of the applicable capacities). </w:t>
      </w:r>
    </w:p>
    <w:p w14:paraId="2A976740"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lastRenderedPageBreak/>
        <w:t xml:space="preserve">12.4 </w:t>
      </w:r>
      <w:r w:rsidRPr="000E115C">
        <w:rPr>
          <w:rFonts w:ascii="Times New Roman" w:hAnsi="Times New Roman" w:cs="Times New Roman"/>
          <w:sz w:val="22"/>
          <w:szCs w:val="22"/>
        </w:rPr>
        <w:tab/>
        <w:t xml:space="preserve">On each occasion that the Customer breaches Clause 12.3 (and without prejudice to the Company’s other rights and remedies, including under Clause 5), the Company may serve a written notice on the Customer specifying the circumstances of the breach and the courses of action available to the Customer under Clauses 12.5.1 to 12.5.3. </w:t>
      </w:r>
    </w:p>
    <w:p w14:paraId="0D60DDBE"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12.5 </w:t>
      </w:r>
      <w:r w:rsidRPr="000E115C">
        <w:rPr>
          <w:rFonts w:ascii="Times New Roman" w:hAnsi="Times New Roman" w:cs="Times New Roman"/>
          <w:sz w:val="22"/>
          <w:szCs w:val="22"/>
        </w:rPr>
        <w:tab/>
        <w:t xml:space="preserve">The Customer shall, on receipt of such a written notice (or, where the Customer disputes the content of the notice in accordance with Clause 12.6, following resolution of such dispute in favour of the Company), take the necessary actions to reduce the import and/or export of electricity to within the Maximum Import Capacity and/or the Maximum Export Capacity within the period of time specified in the notice; and within 30 Working Days after such notice or resolution: </w:t>
      </w:r>
    </w:p>
    <w:p w14:paraId="58276D2E"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12.5.1 </w:t>
      </w:r>
      <w:r w:rsidRPr="000E115C">
        <w:rPr>
          <w:rFonts w:ascii="Times New Roman" w:hAnsi="Times New Roman" w:cs="Times New Roman"/>
          <w:sz w:val="22"/>
          <w:szCs w:val="22"/>
        </w:rPr>
        <w:tab/>
        <w:t xml:space="preserve">propose a variation to the Maximum Import Capacity and/or the Maximum Export Capacity in accordance with Clause 12.12; or </w:t>
      </w:r>
    </w:p>
    <w:p w14:paraId="7B946F86"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12.5.2 </w:t>
      </w:r>
      <w:r w:rsidRPr="000E115C">
        <w:rPr>
          <w:rFonts w:ascii="Times New Roman" w:hAnsi="Times New Roman" w:cs="Times New Roman"/>
          <w:sz w:val="22"/>
          <w:szCs w:val="22"/>
        </w:rPr>
        <w:tab/>
        <w:t xml:space="preserve">provide the Company with an explanation as to why the Customer does not wish to submit a variation </w:t>
      </w:r>
      <w:proofErr w:type="gramStart"/>
      <w:r w:rsidRPr="000E115C">
        <w:rPr>
          <w:rFonts w:ascii="Times New Roman" w:hAnsi="Times New Roman" w:cs="Times New Roman"/>
          <w:sz w:val="22"/>
          <w:szCs w:val="22"/>
        </w:rPr>
        <w:t>at this time</w:t>
      </w:r>
      <w:proofErr w:type="gramEnd"/>
      <w:r w:rsidRPr="000E115C">
        <w:rPr>
          <w:rFonts w:ascii="Times New Roman" w:hAnsi="Times New Roman" w:cs="Times New Roman"/>
          <w:sz w:val="22"/>
          <w:szCs w:val="22"/>
        </w:rPr>
        <w:t xml:space="preserve">; or </w:t>
      </w:r>
    </w:p>
    <w:p w14:paraId="08876484"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12.5.3 </w:t>
      </w:r>
      <w:r w:rsidRPr="000E115C">
        <w:rPr>
          <w:rFonts w:ascii="Times New Roman" w:hAnsi="Times New Roman" w:cs="Times New Roman"/>
          <w:sz w:val="22"/>
          <w:szCs w:val="22"/>
        </w:rPr>
        <w:tab/>
        <w:t xml:space="preserve">propose to the Company an alternative timescale for the Customer to take one of the courses of action referred to in Clause 12.5.1 or Clause 12.5.2, such timescale to be subject to the Company’s approval (such approval not to be unreasonably withheld or delayed); or </w:t>
      </w:r>
    </w:p>
    <w:p w14:paraId="4D27C0BE"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12.5.4 </w:t>
      </w:r>
      <w:r w:rsidRPr="000E115C">
        <w:rPr>
          <w:rFonts w:ascii="Times New Roman" w:hAnsi="Times New Roman" w:cs="Times New Roman"/>
          <w:sz w:val="22"/>
          <w:szCs w:val="22"/>
        </w:rPr>
        <w:tab/>
        <w:t xml:space="preserve">propose that an alternative connection agreement is entered into pursuant to Clause 22.2. </w:t>
      </w:r>
    </w:p>
    <w:p w14:paraId="091A19FC"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12.6 </w:t>
      </w:r>
      <w:r w:rsidRPr="000E115C">
        <w:rPr>
          <w:rFonts w:ascii="Times New Roman" w:hAnsi="Times New Roman" w:cs="Times New Roman"/>
          <w:sz w:val="22"/>
          <w:szCs w:val="22"/>
        </w:rPr>
        <w:tab/>
        <w:t xml:space="preserve">If the Customer disputes the Maximum Import Capacity and/or Maximum Export Capacity (as applicable) specified in the notice given by the Company under Clause 12.4 (or otherwise disputes that a breach of Clause 12.3 has occurred), the Customer and the Company shall attempt to resolve the dispute in good faith. Where the dispute remains unresolved after 20 Working Days, the provisions of Clause 21 shall apply. </w:t>
      </w:r>
    </w:p>
    <w:p w14:paraId="49638DAC"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12.7 </w:t>
      </w:r>
      <w:r w:rsidRPr="000E115C">
        <w:rPr>
          <w:rFonts w:ascii="Times New Roman" w:hAnsi="Times New Roman" w:cs="Times New Roman"/>
          <w:sz w:val="22"/>
          <w:szCs w:val="22"/>
        </w:rPr>
        <w:tab/>
        <w:t xml:space="preserve">Without prejudice to the Company’s other rights and remedies, including under Clause 5), where the Customer:  </w:t>
      </w:r>
    </w:p>
    <w:p w14:paraId="0B3ED103"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12.7.1 </w:t>
      </w:r>
      <w:r w:rsidRPr="000E115C">
        <w:rPr>
          <w:rFonts w:ascii="Times New Roman" w:hAnsi="Times New Roman" w:cs="Times New Roman"/>
          <w:sz w:val="22"/>
          <w:szCs w:val="22"/>
        </w:rPr>
        <w:tab/>
        <w:t xml:space="preserve">fails to reduce the import and/or export of electricity to within the Maximum Import Capacity and/or the Maximum Export Capacity in accordance with Clause 12.5; or </w:t>
      </w:r>
    </w:p>
    <w:p w14:paraId="03E5052F" w14:textId="77777777" w:rsidR="001943D4"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lastRenderedPageBreak/>
        <w:t xml:space="preserve">12.7.2 </w:t>
      </w:r>
      <w:r w:rsidRPr="000E115C">
        <w:rPr>
          <w:rFonts w:ascii="Times New Roman" w:hAnsi="Times New Roman" w:cs="Times New Roman"/>
          <w:sz w:val="22"/>
          <w:szCs w:val="22"/>
        </w:rPr>
        <w:tab/>
        <w:t xml:space="preserve">proposes a variation pursuant to Clause 12.5.1, but no variation is agreed within a reasonable period thereafter (save where the variation has been referred to the Authority and pending determination by the Authority); or </w:t>
      </w:r>
    </w:p>
    <w:p w14:paraId="04048C2F"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12.7.3 </w:t>
      </w:r>
      <w:r w:rsidR="001943D4" w:rsidRPr="000E115C">
        <w:rPr>
          <w:rFonts w:ascii="Times New Roman" w:hAnsi="Times New Roman" w:cs="Times New Roman"/>
          <w:sz w:val="22"/>
          <w:szCs w:val="22"/>
        </w:rPr>
        <w:tab/>
      </w:r>
      <w:r w:rsidRPr="000E115C">
        <w:rPr>
          <w:rFonts w:ascii="Times New Roman" w:hAnsi="Times New Roman" w:cs="Times New Roman"/>
          <w:sz w:val="22"/>
          <w:szCs w:val="22"/>
        </w:rPr>
        <w:t xml:space="preserve">provides an explanation referred to in Clause 12.5.2, but the Customer continually or repeatedly breaches Clause 12.3; or </w:t>
      </w:r>
    </w:p>
    <w:p w14:paraId="3D828BB7" w14:textId="77777777" w:rsidR="001943D4"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12.7.4 </w:t>
      </w:r>
      <w:r w:rsidRPr="000E115C">
        <w:rPr>
          <w:rFonts w:ascii="Times New Roman" w:hAnsi="Times New Roman" w:cs="Times New Roman"/>
          <w:sz w:val="22"/>
          <w:szCs w:val="22"/>
        </w:rPr>
        <w:tab/>
        <w:t>proposes an alternative timescale pursuant to Clause 12.5.3, but that timescale is rejected by the Company (acting reasonably</w:t>
      </w:r>
      <w:proofErr w:type="gramStart"/>
      <w:r w:rsidRPr="000E115C">
        <w:rPr>
          <w:rFonts w:ascii="Times New Roman" w:hAnsi="Times New Roman" w:cs="Times New Roman"/>
          <w:sz w:val="22"/>
          <w:szCs w:val="22"/>
        </w:rPr>
        <w:t>)</w:t>
      </w:r>
      <w:proofErr w:type="gramEnd"/>
      <w:r w:rsidRPr="000E115C">
        <w:rPr>
          <w:rFonts w:ascii="Times New Roman" w:hAnsi="Times New Roman" w:cs="Times New Roman"/>
          <w:sz w:val="22"/>
          <w:szCs w:val="22"/>
        </w:rPr>
        <w:t xml:space="preserve"> or the Customer fails to comply with the alternative timescale, </w:t>
      </w:r>
    </w:p>
    <w:p w14:paraId="5436BE80"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then Clause 12.8 shall apply. </w:t>
      </w:r>
    </w:p>
    <w:p w14:paraId="5337183B" w14:textId="77777777" w:rsidR="001943D4"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12.8 </w:t>
      </w:r>
      <w:r w:rsidRPr="000E115C">
        <w:rPr>
          <w:rFonts w:ascii="Times New Roman" w:hAnsi="Times New Roman" w:cs="Times New Roman"/>
          <w:sz w:val="22"/>
          <w:szCs w:val="22"/>
        </w:rPr>
        <w:tab/>
        <w:t xml:space="preserve">Where this Clause 12.8 applies (as described in Clause 12.7), then the Company shall be entitled to: </w:t>
      </w:r>
    </w:p>
    <w:p w14:paraId="03A96036" w14:textId="77777777" w:rsidR="001943D4"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12.8.1 </w:t>
      </w:r>
      <w:r w:rsidR="001943D4" w:rsidRPr="000E115C">
        <w:rPr>
          <w:rFonts w:ascii="Times New Roman" w:hAnsi="Times New Roman" w:cs="Times New Roman"/>
          <w:sz w:val="22"/>
          <w:szCs w:val="22"/>
        </w:rPr>
        <w:tab/>
      </w:r>
      <w:r w:rsidRPr="000E115C">
        <w:rPr>
          <w:rFonts w:ascii="Times New Roman" w:hAnsi="Times New Roman" w:cs="Times New Roman"/>
          <w:sz w:val="22"/>
          <w:szCs w:val="22"/>
        </w:rPr>
        <w:t xml:space="preserve">propose a variation to the Maximum Import Capacity and/or the Maximum Export Capacity (as applicable) in accordance with Clause 12.12; or </w:t>
      </w:r>
    </w:p>
    <w:p w14:paraId="13DCA3C1"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12.8.2 </w:t>
      </w:r>
      <w:r w:rsidR="001943D4" w:rsidRPr="000E115C">
        <w:rPr>
          <w:rFonts w:ascii="Times New Roman" w:hAnsi="Times New Roman" w:cs="Times New Roman"/>
          <w:sz w:val="22"/>
          <w:szCs w:val="22"/>
        </w:rPr>
        <w:tab/>
      </w:r>
      <w:r w:rsidRPr="000E115C">
        <w:rPr>
          <w:rFonts w:ascii="Times New Roman" w:hAnsi="Times New Roman" w:cs="Times New Roman"/>
          <w:sz w:val="22"/>
          <w:szCs w:val="22"/>
        </w:rPr>
        <w:t xml:space="preserve">provide the Customer with a Modification Offer as if the Customer had </w:t>
      </w:r>
      <w:proofErr w:type="gramStart"/>
      <w:r w:rsidRPr="000E115C">
        <w:rPr>
          <w:rFonts w:ascii="Times New Roman" w:hAnsi="Times New Roman" w:cs="Times New Roman"/>
          <w:sz w:val="22"/>
          <w:szCs w:val="22"/>
        </w:rPr>
        <w:t>submitted an Application</w:t>
      </w:r>
      <w:proofErr w:type="gramEnd"/>
      <w:r w:rsidRPr="000E115C">
        <w:rPr>
          <w:rFonts w:ascii="Times New Roman" w:hAnsi="Times New Roman" w:cs="Times New Roman"/>
          <w:sz w:val="22"/>
          <w:szCs w:val="22"/>
        </w:rPr>
        <w:t xml:space="preserve"> for a Modification requesting a Modification incorporating an increase in the Maximum Import Capacity and/or the Maximum Export Capacity (as applicable). </w:t>
      </w:r>
    </w:p>
    <w:p w14:paraId="1282D611" w14:textId="77777777" w:rsidR="008F5F13" w:rsidRPr="000E115C" w:rsidDel="00913E47" w:rsidRDefault="008F5F13" w:rsidP="000E115C">
      <w:pPr>
        <w:pStyle w:val="BodyText"/>
        <w:spacing w:after="220" w:line="360" w:lineRule="auto"/>
        <w:ind w:left="851" w:hanging="851"/>
        <w:rPr>
          <w:del w:id="29" w:author="Gowling WLG" w:date="2023-05-02T09:34:00Z"/>
          <w:rFonts w:ascii="Times New Roman" w:hAnsi="Times New Roman" w:cs="Times New Roman"/>
          <w:sz w:val="22"/>
          <w:szCs w:val="22"/>
        </w:rPr>
      </w:pPr>
      <w:del w:id="30" w:author="Gowling WLG" w:date="2023-05-02T09:34:00Z">
        <w:r w:rsidRPr="000E115C" w:rsidDel="00913E47">
          <w:rPr>
            <w:rFonts w:ascii="Times New Roman" w:hAnsi="Times New Roman" w:cs="Times New Roman"/>
            <w:sz w:val="22"/>
            <w:szCs w:val="22"/>
          </w:rPr>
          <w:delText xml:space="preserve">12.9 </w:delText>
        </w:r>
        <w:r w:rsidRPr="000E115C" w:rsidDel="00913E47">
          <w:rPr>
            <w:rFonts w:ascii="Times New Roman" w:hAnsi="Times New Roman" w:cs="Times New Roman"/>
            <w:sz w:val="22"/>
            <w:szCs w:val="22"/>
          </w:rPr>
          <w:tab/>
          <w:delText xml:space="preserve">Not Used. </w:delText>
        </w:r>
      </w:del>
    </w:p>
    <w:p w14:paraId="405B116F"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12.</w:t>
      </w:r>
      <w:ins w:id="31" w:author="Gowling WLG" w:date="2023-05-02T09:34:00Z">
        <w:r w:rsidR="00913E47" w:rsidRPr="000E115C">
          <w:rPr>
            <w:rFonts w:ascii="Times New Roman" w:hAnsi="Times New Roman" w:cs="Times New Roman"/>
            <w:sz w:val="22"/>
            <w:szCs w:val="22"/>
          </w:rPr>
          <w:t>9</w:t>
        </w:r>
      </w:ins>
      <w:del w:id="32" w:author="Gowling WLG" w:date="2023-05-02T09:34:00Z">
        <w:r w:rsidRPr="000E115C" w:rsidDel="00913E47">
          <w:rPr>
            <w:rFonts w:ascii="Times New Roman" w:hAnsi="Times New Roman" w:cs="Times New Roman"/>
            <w:sz w:val="22"/>
            <w:szCs w:val="22"/>
          </w:rPr>
          <w:delText>10</w:delText>
        </w:r>
      </w:del>
      <w:r w:rsidRPr="000E115C">
        <w:rPr>
          <w:rFonts w:ascii="Times New Roman" w:hAnsi="Times New Roman" w:cs="Times New Roman"/>
          <w:sz w:val="22"/>
          <w:szCs w:val="22"/>
        </w:rPr>
        <w:t xml:space="preserve"> </w:t>
      </w:r>
      <w:r w:rsidRPr="000E115C">
        <w:rPr>
          <w:rFonts w:ascii="Times New Roman" w:hAnsi="Times New Roman" w:cs="Times New Roman"/>
          <w:sz w:val="22"/>
          <w:szCs w:val="22"/>
        </w:rPr>
        <w:tab/>
        <w:t xml:space="preserve">Where a variation or Modification Offer under Clause 12.8 has not been accepted in accordance with its terms (save where such variation or Modification Offer has been referred to the Authority and pending determination by the Authority), then the Company may install additional equipment at the Connection Point designed to limit the import and/or export of electricity from or to the Distribution System to an amount equal to the Maximum Import Capacity and/or the Maximum Export Capacity (as applicable). </w:t>
      </w:r>
    </w:p>
    <w:p w14:paraId="00B89F34" w14:textId="77777777" w:rsidR="00913E47" w:rsidRPr="000E115C" w:rsidRDefault="008F5F13" w:rsidP="000E115C">
      <w:pPr>
        <w:pStyle w:val="BodyText"/>
        <w:spacing w:after="220" w:line="360" w:lineRule="auto"/>
        <w:ind w:left="851" w:hanging="851"/>
        <w:rPr>
          <w:ins w:id="33" w:author="Gowling WLG" w:date="2023-05-02T09:34:00Z"/>
          <w:rFonts w:ascii="Times New Roman" w:hAnsi="Times New Roman" w:cs="Times New Roman"/>
          <w:sz w:val="22"/>
          <w:szCs w:val="22"/>
        </w:rPr>
      </w:pPr>
      <w:r w:rsidRPr="000E115C">
        <w:rPr>
          <w:rFonts w:ascii="Times New Roman" w:hAnsi="Times New Roman" w:cs="Times New Roman"/>
          <w:sz w:val="22"/>
          <w:szCs w:val="22"/>
        </w:rPr>
        <w:t>12.1</w:t>
      </w:r>
      <w:ins w:id="34" w:author="Gowling WLG" w:date="2023-05-02T09:34:00Z">
        <w:r w:rsidR="00913E47" w:rsidRPr="000E115C">
          <w:rPr>
            <w:rFonts w:ascii="Times New Roman" w:hAnsi="Times New Roman" w:cs="Times New Roman"/>
            <w:sz w:val="22"/>
            <w:szCs w:val="22"/>
          </w:rPr>
          <w:t>0</w:t>
        </w:r>
      </w:ins>
      <w:del w:id="35" w:author="Gowling WLG" w:date="2023-05-02T09:34:00Z">
        <w:r w:rsidRPr="000E115C" w:rsidDel="00913E47">
          <w:rPr>
            <w:rFonts w:ascii="Times New Roman" w:hAnsi="Times New Roman" w:cs="Times New Roman"/>
            <w:sz w:val="22"/>
            <w:szCs w:val="22"/>
          </w:rPr>
          <w:delText>1</w:delText>
        </w:r>
      </w:del>
      <w:r w:rsidRPr="000E115C">
        <w:rPr>
          <w:rFonts w:ascii="Times New Roman" w:hAnsi="Times New Roman" w:cs="Times New Roman"/>
          <w:sz w:val="22"/>
          <w:szCs w:val="22"/>
        </w:rPr>
        <w:t xml:space="preserve"> </w:t>
      </w:r>
      <w:r w:rsidRPr="000E115C">
        <w:rPr>
          <w:rFonts w:ascii="Times New Roman" w:hAnsi="Times New Roman" w:cs="Times New Roman"/>
          <w:sz w:val="22"/>
          <w:szCs w:val="22"/>
        </w:rPr>
        <w:tab/>
        <w:t>Provided (and to the extent) the installation of additional equipment in accordance with Clause 12.</w:t>
      </w:r>
      <w:ins w:id="36" w:author="Gowling WLG" w:date="2023-05-02T09:35:00Z">
        <w:r w:rsidR="00913E47" w:rsidRPr="000E115C">
          <w:rPr>
            <w:rFonts w:ascii="Times New Roman" w:hAnsi="Times New Roman" w:cs="Times New Roman"/>
            <w:sz w:val="22"/>
            <w:szCs w:val="22"/>
          </w:rPr>
          <w:t>9</w:t>
        </w:r>
      </w:ins>
      <w:del w:id="37" w:author="Gowling WLG" w:date="2023-05-02T09:35:00Z">
        <w:r w:rsidRPr="000E115C" w:rsidDel="00913E47">
          <w:rPr>
            <w:rFonts w:ascii="Times New Roman" w:hAnsi="Times New Roman" w:cs="Times New Roman"/>
            <w:sz w:val="22"/>
            <w:szCs w:val="22"/>
          </w:rPr>
          <w:delText>10</w:delText>
        </w:r>
      </w:del>
      <w:r w:rsidRPr="000E115C">
        <w:rPr>
          <w:rFonts w:ascii="Times New Roman" w:hAnsi="Times New Roman" w:cs="Times New Roman"/>
          <w:sz w:val="22"/>
          <w:szCs w:val="22"/>
        </w:rPr>
        <w:t xml:space="preserve"> is reasonably necessary to prevent danger or interference with the Distribution System or to avoid costs being borne by the Company or another customer in the case of future breaches of Clause 12.3, the Customer shall pay to the Company forthwith upon demand an amount equal to the reasonable costs and expenses incurred by the Company in installing and maintaining such equipment.</w:t>
      </w:r>
    </w:p>
    <w:p w14:paraId="45C03321" w14:textId="77777777" w:rsidR="008F5F13" w:rsidRPr="000E115C" w:rsidRDefault="00913E47" w:rsidP="000E115C">
      <w:pPr>
        <w:pStyle w:val="BodyText"/>
        <w:spacing w:after="220" w:line="360" w:lineRule="auto"/>
        <w:ind w:left="851" w:hanging="851"/>
        <w:rPr>
          <w:rFonts w:ascii="Times New Roman" w:hAnsi="Times New Roman" w:cs="Times New Roman"/>
          <w:sz w:val="22"/>
          <w:szCs w:val="22"/>
        </w:rPr>
      </w:pPr>
      <w:ins w:id="38" w:author="Gowling WLG" w:date="2023-05-02T09:35:00Z">
        <w:r w:rsidRPr="000E115C">
          <w:rPr>
            <w:rFonts w:ascii="Times New Roman" w:hAnsi="Times New Roman" w:cs="Times New Roman"/>
            <w:sz w:val="22"/>
            <w:szCs w:val="22"/>
          </w:rPr>
          <w:t xml:space="preserve">Reductions in </w:t>
        </w:r>
      </w:ins>
      <w:ins w:id="39" w:author="Gowling WLG" w:date="2023-05-02T09:36:00Z">
        <w:r w:rsidRPr="000E115C">
          <w:rPr>
            <w:rFonts w:ascii="Times New Roman" w:hAnsi="Times New Roman" w:cs="Times New Roman"/>
            <w:sz w:val="22"/>
            <w:szCs w:val="22"/>
          </w:rPr>
          <w:t>MIC/MEC by the Company</w:t>
        </w:r>
      </w:ins>
      <w:ins w:id="40" w:author="Gowling WLG" w:date="2023-05-02T11:32:00Z">
        <w:r w:rsidR="001F62E5">
          <w:rPr>
            <w:rFonts w:ascii="Times New Roman" w:hAnsi="Times New Roman" w:cs="Times New Roman"/>
            <w:sz w:val="22"/>
            <w:szCs w:val="22"/>
          </w:rPr>
          <w:t xml:space="preserve"> </w:t>
        </w:r>
      </w:ins>
      <w:r w:rsidR="008F5F13" w:rsidRPr="000E115C">
        <w:rPr>
          <w:rFonts w:ascii="Times New Roman" w:hAnsi="Times New Roman" w:cs="Times New Roman"/>
          <w:sz w:val="22"/>
          <w:szCs w:val="22"/>
        </w:rPr>
        <w:t xml:space="preserve"> </w:t>
      </w:r>
    </w:p>
    <w:p w14:paraId="79765D64" w14:textId="77777777" w:rsidR="00913E47" w:rsidRPr="000E115C" w:rsidRDefault="00353AD4" w:rsidP="000E115C">
      <w:pPr>
        <w:pStyle w:val="BodyText"/>
        <w:spacing w:after="220" w:line="360" w:lineRule="auto"/>
        <w:ind w:left="851" w:hanging="851"/>
        <w:rPr>
          <w:ins w:id="41" w:author="Gowling WLG" w:date="2023-05-02T09:36:00Z"/>
          <w:rFonts w:ascii="Times New Roman" w:hAnsi="Times New Roman" w:cs="Times New Roman"/>
          <w:sz w:val="22"/>
          <w:szCs w:val="22"/>
        </w:rPr>
      </w:pPr>
      <w:ins w:id="42" w:author="Gowling WLG" w:date="2023-05-02T10:59:00Z">
        <w:r w:rsidRPr="000E115C">
          <w:rPr>
            <w:rFonts w:ascii="Times New Roman" w:hAnsi="Times New Roman" w:cs="Times New Roman"/>
            <w:sz w:val="22"/>
            <w:szCs w:val="22"/>
          </w:rPr>
          <w:lastRenderedPageBreak/>
          <w:t>12.11</w:t>
        </w:r>
      </w:ins>
      <w:r w:rsidR="008F5F13" w:rsidRPr="000E115C">
        <w:rPr>
          <w:rFonts w:ascii="Times New Roman" w:hAnsi="Times New Roman" w:cs="Times New Roman"/>
          <w:sz w:val="22"/>
          <w:szCs w:val="22"/>
        </w:rPr>
        <w:tab/>
      </w:r>
      <w:ins w:id="43" w:author="Gowling WLG" w:date="2023-05-02T09:36:00Z">
        <w:r w:rsidR="004667DC" w:rsidRPr="000E115C">
          <w:rPr>
            <w:rFonts w:ascii="Times New Roman" w:hAnsi="Times New Roman" w:cs="Times New Roman"/>
            <w:sz w:val="22"/>
            <w:szCs w:val="22"/>
          </w:rPr>
          <w:t>The following provisions apply:</w:t>
        </w:r>
      </w:ins>
    </w:p>
    <w:p w14:paraId="4CE9B9EB" w14:textId="77777777" w:rsidR="004667DC" w:rsidRPr="000E115C" w:rsidRDefault="004667DC" w:rsidP="000E115C">
      <w:pPr>
        <w:pStyle w:val="BodyText"/>
        <w:spacing w:after="220" w:line="360" w:lineRule="auto"/>
        <w:ind w:left="1701" w:hanging="851"/>
        <w:rPr>
          <w:ins w:id="44" w:author="Gowling WLG" w:date="2023-05-02T09:37:00Z"/>
          <w:rFonts w:ascii="Times New Roman" w:hAnsi="Times New Roman" w:cs="Times New Roman"/>
          <w:sz w:val="22"/>
          <w:szCs w:val="22"/>
        </w:rPr>
      </w:pPr>
      <w:ins w:id="45" w:author="Gowling WLG" w:date="2023-05-02T09:37:00Z">
        <w:r w:rsidRPr="000E115C">
          <w:rPr>
            <w:rFonts w:ascii="Times New Roman" w:hAnsi="Times New Roman" w:cs="Times New Roman"/>
            <w:sz w:val="22"/>
            <w:szCs w:val="22"/>
          </w:rPr>
          <w:t>12.11</w:t>
        </w:r>
      </w:ins>
      <w:ins w:id="46" w:author="Gowling WLG" w:date="2023-05-02T09:38:00Z">
        <w:r w:rsidRPr="000E115C">
          <w:rPr>
            <w:rFonts w:ascii="Times New Roman" w:hAnsi="Times New Roman" w:cs="Times New Roman"/>
            <w:sz w:val="22"/>
            <w:szCs w:val="22"/>
          </w:rPr>
          <w:t>.1</w:t>
        </w:r>
        <w:r w:rsidRPr="000E115C">
          <w:rPr>
            <w:rFonts w:ascii="Times New Roman" w:hAnsi="Times New Roman" w:cs="Times New Roman"/>
            <w:sz w:val="22"/>
            <w:szCs w:val="22"/>
          </w:rPr>
          <w:tab/>
        </w:r>
      </w:ins>
      <w:ins w:id="47" w:author="Gowling WLG" w:date="2023-05-02T09:37:00Z">
        <w:r w:rsidRPr="000E115C">
          <w:rPr>
            <w:rFonts w:ascii="Times New Roman" w:hAnsi="Times New Roman" w:cs="Times New Roman"/>
            <w:sz w:val="22"/>
            <w:szCs w:val="22"/>
          </w:rPr>
          <w:t>If at any time the Connection Point is De-energised for a continuous period exceeding 6 months, then the Company may (at any time thereafter while the Connection Point is De-</w:t>
        </w:r>
        <w:proofErr w:type="gramStart"/>
        <w:r w:rsidRPr="000E115C">
          <w:rPr>
            <w:rFonts w:ascii="Times New Roman" w:hAnsi="Times New Roman" w:cs="Times New Roman"/>
            <w:sz w:val="22"/>
            <w:szCs w:val="22"/>
          </w:rPr>
          <w:t>energised, and</w:t>
        </w:r>
        <w:proofErr w:type="gramEnd"/>
        <w:r w:rsidRPr="000E115C">
          <w:rPr>
            <w:rFonts w:ascii="Times New Roman" w:hAnsi="Times New Roman" w:cs="Times New Roman"/>
            <w:sz w:val="22"/>
            <w:szCs w:val="22"/>
          </w:rPr>
          <w:t xml:space="preserve"> having due regard to all the circumstances) give notice to the Customer that </w:t>
        </w:r>
      </w:ins>
      <w:ins w:id="48" w:author="Gowling WLG" w:date="2023-05-02T09:38:00Z">
        <w:r w:rsidRPr="000E115C">
          <w:rPr>
            <w:rFonts w:ascii="Times New Roman" w:hAnsi="Times New Roman" w:cs="Times New Roman"/>
            <w:sz w:val="22"/>
            <w:szCs w:val="22"/>
          </w:rPr>
          <w:t>the Company</w:t>
        </w:r>
      </w:ins>
      <w:ins w:id="49" w:author="Gowling WLG" w:date="2023-05-02T09:37:00Z">
        <w:r w:rsidRPr="000E115C">
          <w:rPr>
            <w:rFonts w:ascii="Times New Roman" w:hAnsi="Times New Roman" w:cs="Times New Roman"/>
            <w:sz w:val="22"/>
            <w:szCs w:val="22"/>
          </w:rPr>
          <w:t xml:space="preserve"> considers that the Maximum Import </w:t>
        </w:r>
      </w:ins>
      <w:ins w:id="50" w:author="Gowling WLG" w:date="2023-05-02T09:38:00Z">
        <w:r w:rsidRPr="000E115C">
          <w:rPr>
            <w:rFonts w:ascii="Times New Roman" w:hAnsi="Times New Roman" w:cs="Times New Roman"/>
            <w:sz w:val="22"/>
            <w:szCs w:val="22"/>
          </w:rPr>
          <w:t xml:space="preserve">Capacity </w:t>
        </w:r>
      </w:ins>
      <w:ins w:id="51" w:author="Gowling WLG" w:date="2023-05-02T09:37:00Z">
        <w:r w:rsidRPr="000E115C">
          <w:rPr>
            <w:rFonts w:ascii="Times New Roman" w:hAnsi="Times New Roman" w:cs="Times New Roman"/>
            <w:sz w:val="22"/>
            <w:szCs w:val="22"/>
          </w:rPr>
          <w:t xml:space="preserve">and/or </w:t>
        </w:r>
      </w:ins>
      <w:ins w:id="52" w:author="Gowling WLG" w:date="2023-05-02T09:39:00Z">
        <w:r w:rsidRPr="000E115C">
          <w:rPr>
            <w:rFonts w:ascii="Times New Roman" w:hAnsi="Times New Roman" w:cs="Times New Roman"/>
            <w:sz w:val="22"/>
            <w:szCs w:val="22"/>
          </w:rPr>
          <w:t xml:space="preserve">Maximum </w:t>
        </w:r>
      </w:ins>
      <w:ins w:id="53" w:author="Gowling WLG" w:date="2023-05-02T09:37:00Z">
        <w:r w:rsidRPr="000E115C">
          <w:rPr>
            <w:rFonts w:ascii="Times New Roman" w:hAnsi="Times New Roman" w:cs="Times New Roman"/>
            <w:sz w:val="22"/>
            <w:szCs w:val="22"/>
          </w:rPr>
          <w:t xml:space="preserve">Export Capacity is no longer required. Such notice must refer to the Company's right to reduce the Maximum Import </w:t>
        </w:r>
      </w:ins>
      <w:ins w:id="54" w:author="Gowling WLG" w:date="2023-05-02T09:42:00Z">
        <w:r w:rsidRPr="000E115C">
          <w:rPr>
            <w:rFonts w:ascii="Times New Roman" w:hAnsi="Times New Roman" w:cs="Times New Roman"/>
            <w:sz w:val="22"/>
            <w:szCs w:val="22"/>
          </w:rPr>
          <w:t xml:space="preserve">Capacity </w:t>
        </w:r>
      </w:ins>
      <w:ins w:id="55" w:author="Gowling WLG" w:date="2023-05-02T09:37:00Z">
        <w:r w:rsidRPr="000E115C">
          <w:rPr>
            <w:rFonts w:ascii="Times New Roman" w:hAnsi="Times New Roman" w:cs="Times New Roman"/>
            <w:sz w:val="22"/>
            <w:szCs w:val="22"/>
          </w:rPr>
          <w:t xml:space="preserve">and/or </w:t>
        </w:r>
      </w:ins>
      <w:ins w:id="56" w:author="Gowling WLG" w:date="2023-05-02T09:42:00Z">
        <w:r w:rsidRPr="000E115C">
          <w:rPr>
            <w:rFonts w:ascii="Times New Roman" w:hAnsi="Times New Roman" w:cs="Times New Roman"/>
            <w:sz w:val="22"/>
            <w:szCs w:val="22"/>
          </w:rPr>
          <w:t xml:space="preserve">Maximum </w:t>
        </w:r>
      </w:ins>
      <w:ins w:id="57" w:author="Gowling WLG" w:date="2023-05-02T09:37:00Z">
        <w:r w:rsidRPr="000E115C">
          <w:rPr>
            <w:rFonts w:ascii="Times New Roman" w:hAnsi="Times New Roman" w:cs="Times New Roman"/>
            <w:sz w:val="22"/>
            <w:szCs w:val="22"/>
          </w:rPr>
          <w:t>Export Capacity to zero</w:t>
        </w:r>
      </w:ins>
      <w:ins w:id="58" w:author="Gowling WLG" w:date="2023-05-02T09:42:00Z">
        <w:r w:rsidRPr="000E115C">
          <w:rPr>
            <w:rFonts w:ascii="Times New Roman" w:hAnsi="Times New Roman" w:cs="Times New Roman"/>
            <w:sz w:val="22"/>
            <w:szCs w:val="22"/>
          </w:rPr>
          <w:t xml:space="preserve"> if </w:t>
        </w:r>
      </w:ins>
      <w:ins w:id="59" w:author="Gowling WLG" w:date="2023-05-02T09:44:00Z">
        <w:r w:rsidRPr="000E115C">
          <w:rPr>
            <w:rFonts w:ascii="Times New Roman" w:hAnsi="Times New Roman" w:cs="Times New Roman"/>
            <w:sz w:val="22"/>
            <w:szCs w:val="22"/>
          </w:rPr>
          <w:t xml:space="preserve">there </w:t>
        </w:r>
      </w:ins>
      <w:ins w:id="60" w:author="Gowling WLG" w:date="2023-05-02T09:45:00Z">
        <w:r w:rsidRPr="000E115C">
          <w:rPr>
            <w:rFonts w:ascii="Times New Roman" w:hAnsi="Times New Roman" w:cs="Times New Roman"/>
            <w:sz w:val="22"/>
            <w:szCs w:val="22"/>
          </w:rPr>
          <w:t xml:space="preserve">is not a continuing need for the </w:t>
        </w:r>
        <w:proofErr w:type="gramStart"/>
        <w:r w:rsidRPr="000E115C">
          <w:rPr>
            <w:rFonts w:ascii="Times New Roman" w:hAnsi="Times New Roman" w:cs="Times New Roman"/>
            <w:sz w:val="22"/>
            <w:szCs w:val="22"/>
          </w:rPr>
          <w:t>capacity</w:t>
        </w:r>
      </w:ins>
      <w:ins w:id="61" w:author="Gowling WLG" w:date="2023-05-02T09:46:00Z">
        <w:r w:rsidRPr="000E115C">
          <w:rPr>
            <w:rFonts w:ascii="Times New Roman" w:hAnsi="Times New Roman" w:cs="Times New Roman"/>
            <w:sz w:val="22"/>
            <w:szCs w:val="22"/>
          </w:rPr>
          <w:t>, and</w:t>
        </w:r>
        <w:proofErr w:type="gramEnd"/>
        <w:r w:rsidRPr="000E115C">
          <w:rPr>
            <w:rFonts w:ascii="Times New Roman" w:hAnsi="Times New Roman" w:cs="Times New Roman"/>
            <w:sz w:val="22"/>
            <w:szCs w:val="22"/>
          </w:rPr>
          <w:t xml:space="preserve"> </w:t>
        </w:r>
        <w:r w:rsidR="00340A06" w:rsidRPr="000E115C">
          <w:rPr>
            <w:rFonts w:ascii="Times New Roman" w:hAnsi="Times New Roman" w:cs="Times New Roman"/>
            <w:sz w:val="22"/>
            <w:szCs w:val="22"/>
          </w:rPr>
          <w:t xml:space="preserve">must invite </w:t>
        </w:r>
      </w:ins>
      <w:ins w:id="62" w:author="Gowling WLG" w:date="2023-05-02T09:47:00Z">
        <w:r w:rsidR="00340A06" w:rsidRPr="000E115C">
          <w:rPr>
            <w:rFonts w:ascii="Times New Roman" w:hAnsi="Times New Roman" w:cs="Times New Roman"/>
            <w:sz w:val="22"/>
            <w:szCs w:val="22"/>
          </w:rPr>
          <w:t>t</w:t>
        </w:r>
      </w:ins>
      <w:bookmarkStart w:id="63" w:name="_Hlk131599787"/>
      <w:ins w:id="64" w:author="Gowling WLG" w:date="2023-05-02T09:37:00Z">
        <w:r w:rsidRPr="000E115C">
          <w:rPr>
            <w:rFonts w:ascii="Times New Roman" w:hAnsi="Times New Roman" w:cs="Times New Roman"/>
            <w:sz w:val="22"/>
            <w:szCs w:val="22"/>
          </w:rPr>
          <w:t>he Customer</w:t>
        </w:r>
      </w:ins>
      <w:ins w:id="65" w:author="Gowling WLG" w:date="2023-05-02T09:47:00Z">
        <w:r w:rsidR="00340A06" w:rsidRPr="000E115C">
          <w:rPr>
            <w:rFonts w:ascii="Times New Roman" w:hAnsi="Times New Roman" w:cs="Times New Roman"/>
            <w:sz w:val="22"/>
            <w:szCs w:val="22"/>
          </w:rPr>
          <w:t xml:space="preserve"> to provide its</w:t>
        </w:r>
      </w:ins>
      <w:ins w:id="66" w:author="Gowling WLG" w:date="2023-05-02T09:37:00Z">
        <w:r w:rsidRPr="000E115C">
          <w:rPr>
            <w:rFonts w:ascii="Times New Roman" w:hAnsi="Times New Roman" w:cs="Times New Roman"/>
            <w:sz w:val="22"/>
            <w:szCs w:val="22"/>
          </w:rPr>
          <w:t xml:space="preserve"> justification for the continued need for the </w:t>
        </w:r>
      </w:ins>
      <w:ins w:id="67" w:author="Gowling WLG" w:date="2023-05-02T09:48:00Z">
        <w:r w:rsidR="00340A06" w:rsidRPr="000E115C">
          <w:rPr>
            <w:rFonts w:ascii="Times New Roman" w:hAnsi="Times New Roman" w:cs="Times New Roman"/>
            <w:sz w:val="22"/>
            <w:szCs w:val="22"/>
          </w:rPr>
          <w:t xml:space="preserve">capacity </w:t>
        </w:r>
      </w:ins>
      <w:ins w:id="68" w:author="Gowling WLG" w:date="2023-05-02T09:49:00Z">
        <w:r w:rsidR="00340A06" w:rsidRPr="000E115C">
          <w:rPr>
            <w:rFonts w:ascii="Times New Roman" w:hAnsi="Times New Roman" w:cs="Times New Roman"/>
            <w:sz w:val="22"/>
            <w:szCs w:val="22"/>
          </w:rPr>
          <w:t>(</w:t>
        </w:r>
      </w:ins>
      <w:ins w:id="69" w:author="Gowling WLG" w:date="2023-05-02T09:48:00Z">
        <w:r w:rsidR="00340A06" w:rsidRPr="000E115C">
          <w:rPr>
            <w:rFonts w:ascii="Times New Roman" w:hAnsi="Times New Roman" w:cs="Times New Roman"/>
            <w:sz w:val="22"/>
            <w:szCs w:val="22"/>
          </w:rPr>
          <w:t>in writing</w:t>
        </w:r>
      </w:ins>
      <w:ins w:id="70" w:author="Gowling WLG" w:date="2023-05-02T09:49:00Z">
        <w:r w:rsidR="00340A06" w:rsidRPr="000E115C">
          <w:rPr>
            <w:rFonts w:ascii="Times New Roman" w:hAnsi="Times New Roman" w:cs="Times New Roman"/>
            <w:sz w:val="22"/>
            <w:szCs w:val="22"/>
          </w:rPr>
          <w:t>)</w:t>
        </w:r>
      </w:ins>
      <w:ins w:id="71" w:author="Gowling WLG" w:date="2023-05-02T09:48:00Z">
        <w:r w:rsidR="00340A06" w:rsidRPr="000E115C">
          <w:rPr>
            <w:rFonts w:ascii="Times New Roman" w:hAnsi="Times New Roman" w:cs="Times New Roman"/>
            <w:sz w:val="22"/>
            <w:szCs w:val="22"/>
          </w:rPr>
          <w:t xml:space="preserve"> within 30 Working Days</w:t>
        </w:r>
      </w:ins>
      <w:ins w:id="72" w:author="Gowling WLG" w:date="2023-05-02T09:49:00Z">
        <w:r w:rsidR="00340A06" w:rsidRPr="000E115C">
          <w:rPr>
            <w:rFonts w:ascii="Times New Roman" w:hAnsi="Times New Roman" w:cs="Times New Roman"/>
            <w:sz w:val="22"/>
            <w:szCs w:val="22"/>
          </w:rPr>
          <w:t xml:space="preserve">. Such notice from the Company must also inform the </w:t>
        </w:r>
      </w:ins>
      <w:ins w:id="73" w:author="Gowling WLG" w:date="2023-05-02T09:50:00Z">
        <w:r w:rsidR="00340A06" w:rsidRPr="000E115C">
          <w:rPr>
            <w:rFonts w:ascii="Times New Roman" w:hAnsi="Times New Roman" w:cs="Times New Roman"/>
            <w:sz w:val="22"/>
            <w:szCs w:val="22"/>
          </w:rPr>
          <w:t xml:space="preserve">Customer that </w:t>
        </w:r>
      </w:ins>
      <w:ins w:id="74" w:author="Gowling WLG" w:date="2023-05-02T09:53:00Z">
        <w:r w:rsidR="00340A06" w:rsidRPr="000E115C">
          <w:rPr>
            <w:rFonts w:ascii="Times New Roman" w:hAnsi="Times New Roman" w:cs="Times New Roman"/>
            <w:sz w:val="22"/>
            <w:szCs w:val="22"/>
          </w:rPr>
          <w:t xml:space="preserve">use of system charges </w:t>
        </w:r>
      </w:ins>
      <w:ins w:id="75" w:author="Gowling WLG" w:date="2023-05-02T09:54:00Z">
        <w:r w:rsidR="00340A06" w:rsidRPr="000E115C">
          <w:rPr>
            <w:rFonts w:ascii="Times New Roman" w:hAnsi="Times New Roman" w:cs="Times New Roman"/>
            <w:sz w:val="22"/>
            <w:szCs w:val="22"/>
          </w:rPr>
          <w:t xml:space="preserve">will apply if the </w:t>
        </w:r>
      </w:ins>
      <w:ins w:id="76" w:author="Gowling WLG" w:date="2023-05-02T09:55:00Z">
        <w:r w:rsidR="00340A06" w:rsidRPr="000E115C">
          <w:rPr>
            <w:rFonts w:ascii="Times New Roman" w:hAnsi="Times New Roman" w:cs="Times New Roman"/>
            <w:sz w:val="22"/>
            <w:szCs w:val="22"/>
          </w:rPr>
          <w:t xml:space="preserve">Maximum Import Capacity and/or Maximum Export Capacity are maintained, and </w:t>
        </w:r>
      </w:ins>
      <w:ins w:id="77" w:author="Gowling WLG" w:date="2023-05-02T09:50:00Z">
        <w:r w:rsidR="00340A06" w:rsidRPr="000E115C">
          <w:rPr>
            <w:rFonts w:ascii="Times New Roman" w:hAnsi="Times New Roman" w:cs="Times New Roman"/>
            <w:sz w:val="22"/>
            <w:szCs w:val="22"/>
          </w:rPr>
          <w:t xml:space="preserve">that the </w:t>
        </w:r>
      </w:ins>
      <w:ins w:id="78" w:author="Gowling WLG" w:date="2023-05-02T09:56:00Z">
        <w:r w:rsidR="00340A06" w:rsidRPr="000E115C">
          <w:rPr>
            <w:rFonts w:ascii="Times New Roman" w:hAnsi="Times New Roman" w:cs="Times New Roman"/>
            <w:sz w:val="22"/>
            <w:szCs w:val="22"/>
          </w:rPr>
          <w:t xml:space="preserve">Customer must (unless it is itself the Registrant) </w:t>
        </w:r>
      </w:ins>
      <w:ins w:id="79" w:author="Gowling WLG" w:date="2023-05-02T09:52:00Z">
        <w:r w:rsidR="00340A06" w:rsidRPr="000E115C">
          <w:rPr>
            <w:rFonts w:ascii="Times New Roman" w:hAnsi="Times New Roman" w:cs="Times New Roman"/>
            <w:sz w:val="22"/>
            <w:szCs w:val="22"/>
          </w:rPr>
          <w:t xml:space="preserve">have an active supply contract (and power purchase contract, if </w:t>
        </w:r>
      </w:ins>
      <w:ins w:id="80" w:author="Gowling WLG" w:date="2023-05-02T09:53:00Z">
        <w:r w:rsidR="00340A06" w:rsidRPr="000E115C">
          <w:rPr>
            <w:rFonts w:ascii="Times New Roman" w:hAnsi="Times New Roman" w:cs="Times New Roman"/>
            <w:sz w:val="22"/>
            <w:szCs w:val="22"/>
          </w:rPr>
          <w:t xml:space="preserve">there is an export capacity) to </w:t>
        </w:r>
      </w:ins>
      <w:ins w:id="81" w:author="Gowling WLG" w:date="2023-05-02T09:56:00Z">
        <w:r w:rsidR="00F84618" w:rsidRPr="000E115C">
          <w:rPr>
            <w:rFonts w:ascii="Times New Roman" w:hAnsi="Times New Roman" w:cs="Times New Roman"/>
            <w:sz w:val="22"/>
            <w:szCs w:val="22"/>
          </w:rPr>
          <w:t xml:space="preserve">enable the </w:t>
        </w:r>
      </w:ins>
      <w:ins w:id="82" w:author="Gowling WLG" w:date="2023-05-02T09:57:00Z">
        <w:r w:rsidR="00F84618" w:rsidRPr="000E115C">
          <w:rPr>
            <w:rFonts w:ascii="Times New Roman" w:hAnsi="Times New Roman" w:cs="Times New Roman"/>
            <w:sz w:val="22"/>
            <w:szCs w:val="22"/>
          </w:rPr>
          <w:t>R</w:t>
        </w:r>
      </w:ins>
      <w:ins w:id="83" w:author="Gowling WLG" w:date="2023-05-02T09:37:00Z">
        <w:r w:rsidRPr="000E115C">
          <w:rPr>
            <w:rFonts w:ascii="Times New Roman" w:hAnsi="Times New Roman" w:cs="Times New Roman"/>
            <w:sz w:val="22"/>
            <w:szCs w:val="22"/>
          </w:rPr>
          <w:t>egist</w:t>
        </w:r>
      </w:ins>
      <w:ins w:id="84" w:author="Gowling WLG" w:date="2023-05-02T09:57:00Z">
        <w:r w:rsidR="00F84618" w:rsidRPr="000E115C">
          <w:rPr>
            <w:rFonts w:ascii="Times New Roman" w:hAnsi="Times New Roman" w:cs="Times New Roman"/>
            <w:sz w:val="22"/>
            <w:szCs w:val="22"/>
          </w:rPr>
          <w:t>rant</w:t>
        </w:r>
      </w:ins>
      <w:ins w:id="85" w:author="Gowling WLG" w:date="2023-05-02T09:37:00Z">
        <w:r w:rsidRPr="000E115C">
          <w:rPr>
            <w:rFonts w:ascii="Times New Roman" w:hAnsi="Times New Roman" w:cs="Times New Roman"/>
            <w:sz w:val="22"/>
            <w:szCs w:val="22"/>
          </w:rPr>
          <w:t xml:space="preserve"> to recover</w:t>
        </w:r>
      </w:ins>
      <w:ins w:id="86" w:author="Gowling WLG" w:date="2023-05-02T09:57:00Z">
        <w:r w:rsidR="00F84618" w:rsidRPr="000E115C">
          <w:rPr>
            <w:rFonts w:ascii="Times New Roman" w:hAnsi="Times New Roman" w:cs="Times New Roman"/>
            <w:sz w:val="22"/>
            <w:szCs w:val="22"/>
          </w:rPr>
          <w:t xml:space="preserve"> those</w:t>
        </w:r>
      </w:ins>
      <w:ins w:id="87" w:author="Gowling WLG" w:date="2023-05-02T09:37:00Z">
        <w:r w:rsidRPr="000E115C">
          <w:rPr>
            <w:rFonts w:ascii="Times New Roman" w:hAnsi="Times New Roman" w:cs="Times New Roman"/>
            <w:sz w:val="22"/>
            <w:szCs w:val="22"/>
          </w:rPr>
          <w:t xml:space="preserve"> use of system charges </w:t>
        </w:r>
      </w:ins>
      <w:ins w:id="88" w:author="Gowling WLG" w:date="2023-05-02T09:57:00Z">
        <w:r w:rsidR="00F84618" w:rsidRPr="000E115C">
          <w:rPr>
            <w:rFonts w:ascii="Times New Roman" w:hAnsi="Times New Roman" w:cs="Times New Roman"/>
            <w:sz w:val="22"/>
            <w:szCs w:val="22"/>
          </w:rPr>
          <w:t xml:space="preserve">from the </w:t>
        </w:r>
      </w:ins>
      <w:ins w:id="89" w:author="Gowling WLG" w:date="2023-05-02T09:58:00Z">
        <w:r w:rsidR="00F84618" w:rsidRPr="000E115C">
          <w:rPr>
            <w:rFonts w:ascii="Times New Roman" w:hAnsi="Times New Roman" w:cs="Times New Roman"/>
            <w:sz w:val="22"/>
            <w:szCs w:val="22"/>
          </w:rPr>
          <w:t>Customer</w:t>
        </w:r>
      </w:ins>
      <w:ins w:id="90" w:author="Gowling WLG" w:date="2023-05-02T09:37:00Z">
        <w:r w:rsidRPr="000E115C">
          <w:rPr>
            <w:rFonts w:ascii="Times New Roman" w:hAnsi="Times New Roman" w:cs="Times New Roman"/>
            <w:sz w:val="22"/>
            <w:szCs w:val="22"/>
          </w:rPr>
          <w:t>.</w:t>
        </w:r>
        <w:bookmarkEnd w:id="63"/>
      </w:ins>
    </w:p>
    <w:p w14:paraId="3D8E3820" w14:textId="77777777" w:rsidR="004667DC" w:rsidRPr="000E115C" w:rsidRDefault="004667DC" w:rsidP="000E115C">
      <w:pPr>
        <w:pStyle w:val="BodyText"/>
        <w:spacing w:after="220" w:line="360" w:lineRule="auto"/>
        <w:ind w:left="1701" w:hanging="851"/>
        <w:rPr>
          <w:ins w:id="91" w:author="Gowling WLG" w:date="2023-05-02T09:37:00Z"/>
          <w:rFonts w:ascii="Times New Roman" w:hAnsi="Times New Roman" w:cs="Times New Roman"/>
          <w:sz w:val="22"/>
          <w:szCs w:val="22"/>
        </w:rPr>
      </w:pPr>
      <w:ins w:id="92" w:author="Gowling WLG" w:date="2023-05-02T09:37:00Z">
        <w:r w:rsidRPr="000E115C">
          <w:rPr>
            <w:rFonts w:ascii="Times New Roman" w:hAnsi="Times New Roman" w:cs="Times New Roman"/>
            <w:sz w:val="22"/>
            <w:szCs w:val="22"/>
          </w:rPr>
          <w:t>12.11</w:t>
        </w:r>
      </w:ins>
      <w:ins w:id="93" w:author="Gowling WLG" w:date="2023-05-02T10:01:00Z">
        <w:r w:rsidR="00F84618" w:rsidRPr="000E115C">
          <w:rPr>
            <w:rFonts w:ascii="Times New Roman" w:hAnsi="Times New Roman" w:cs="Times New Roman"/>
            <w:sz w:val="22"/>
            <w:szCs w:val="22"/>
          </w:rPr>
          <w:t>.2</w:t>
        </w:r>
      </w:ins>
      <w:ins w:id="94" w:author="Gowling WLG" w:date="2023-05-02T09:37:00Z">
        <w:r w:rsidRPr="000E115C">
          <w:rPr>
            <w:rFonts w:ascii="Times New Roman" w:hAnsi="Times New Roman" w:cs="Times New Roman"/>
            <w:sz w:val="22"/>
            <w:szCs w:val="22"/>
          </w:rPr>
          <w:t xml:space="preserve"> </w:t>
        </w:r>
      </w:ins>
      <w:ins w:id="95" w:author="Gowling WLG" w:date="2023-05-02T10:01:00Z">
        <w:r w:rsidR="00F84618" w:rsidRPr="000E115C">
          <w:rPr>
            <w:rFonts w:ascii="Times New Roman" w:hAnsi="Times New Roman" w:cs="Times New Roman"/>
            <w:sz w:val="22"/>
            <w:szCs w:val="22"/>
          </w:rPr>
          <w:tab/>
        </w:r>
      </w:ins>
      <w:ins w:id="96" w:author="Gowling WLG" w:date="2023-05-02T09:37:00Z">
        <w:r w:rsidRPr="000E115C">
          <w:rPr>
            <w:rFonts w:ascii="Times New Roman" w:hAnsi="Times New Roman" w:cs="Times New Roman"/>
            <w:sz w:val="22"/>
            <w:szCs w:val="22"/>
          </w:rPr>
          <w:t>Where the Company (having taken into account any representations and alternative proposals received from the Customer within the period referred to in Clause 12.11</w:t>
        </w:r>
      </w:ins>
      <w:ins w:id="97" w:author="Gowling WLG" w:date="2023-05-02T10:56:00Z">
        <w:r w:rsidR="00353AD4" w:rsidRPr="000E115C">
          <w:rPr>
            <w:rFonts w:ascii="Times New Roman" w:hAnsi="Times New Roman" w:cs="Times New Roman"/>
            <w:sz w:val="22"/>
            <w:szCs w:val="22"/>
          </w:rPr>
          <w:t>.1</w:t>
        </w:r>
      </w:ins>
      <w:ins w:id="98" w:author="Gowling WLG" w:date="2023-05-02T09:37:00Z">
        <w:r w:rsidRPr="000E115C">
          <w:rPr>
            <w:rFonts w:ascii="Times New Roman" w:hAnsi="Times New Roman" w:cs="Times New Roman"/>
            <w:sz w:val="22"/>
            <w:szCs w:val="22"/>
          </w:rPr>
          <w:t xml:space="preserve">) considers that </w:t>
        </w:r>
      </w:ins>
      <w:ins w:id="99" w:author="Gowling WLG" w:date="2023-05-02T10:57:00Z">
        <w:r w:rsidR="00353AD4" w:rsidRPr="000E115C">
          <w:rPr>
            <w:rFonts w:ascii="Times New Roman" w:hAnsi="Times New Roman" w:cs="Times New Roman"/>
            <w:sz w:val="22"/>
            <w:szCs w:val="22"/>
          </w:rPr>
          <w:t xml:space="preserve">there is not a continuing need for the </w:t>
        </w:r>
      </w:ins>
      <w:ins w:id="100" w:author="Gowling WLG" w:date="2023-05-02T09:37:00Z">
        <w:r w:rsidRPr="000E115C">
          <w:rPr>
            <w:rFonts w:ascii="Times New Roman" w:hAnsi="Times New Roman" w:cs="Times New Roman"/>
            <w:sz w:val="22"/>
            <w:szCs w:val="22"/>
          </w:rPr>
          <w:t xml:space="preserve">Maximum Import </w:t>
        </w:r>
      </w:ins>
      <w:ins w:id="101" w:author="Gowling WLG" w:date="2023-05-02T10:57:00Z">
        <w:r w:rsidR="00353AD4" w:rsidRPr="000E115C">
          <w:rPr>
            <w:rFonts w:ascii="Times New Roman" w:hAnsi="Times New Roman" w:cs="Times New Roman"/>
            <w:sz w:val="22"/>
            <w:szCs w:val="22"/>
          </w:rPr>
          <w:t xml:space="preserve">Capacity </w:t>
        </w:r>
      </w:ins>
      <w:ins w:id="102" w:author="Gowling WLG" w:date="2023-05-02T09:37:00Z">
        <w:r w:rsidRPr="000E115C">
          <w:rPr>
            <w:rFonts w:ascii="Times New Roman" w:hAnsi="Times New Roman" w:cs="Times New Roman"/>
            <w:sz w:val="22"/>
            <w:szCs w:val="22"/>
          </w:rPr>
          <w:t xml:space="preserve">and/or </w:t>
        </w:r>
      </w:ins>
      <w:ins w:id="103" w:author="Gowling WLG" w:date="2023-05-02T10:57:00Z">
        <w:r w:rsidR="00353AD4" w:rsidRPr="000E115C">
          <w:rPr>
            <w:rFonts w:ascii="Times New Roman" w:hAnsi="Times New Roman" w:cs="Times New Roman"/>
            <w:sz w:val="22"/>
            <w:szCs w:val="22"/>
          </w:rPr>
          <w:t xml:space="preserve">Maximum </w:t>
        </w:r>
      </w:ins>
      <w:ins w:id="104" w:author="Gowling WLG" w:date="2023-05-02T09:37:00Z">
        <w:r w:rsidRPr="000E115C">
          <w:rPr>
            <w:rFonts w:ascii="Times New Roman" w:hAnsi="Times New Roman" w:cs="Times New Roman"/>
            <w:sz w:val="22"/>
            <w:szCs w:val="22"/>
          </w:rPr>
          <w:t xml:space="preserve">Export Capacity, then the Company may </w:t>
        </w:r>
      </w:ins>
      <w:ins w:id="105" w:author="Gowling WLG" w:date="2023-05-02T11:06:00Z">
        <w:r w:rsidR="00212DFB" w:rsidRPr="000E115C">
          <w:rPr>
            <w:rFonts w:ascii="Times New Roman" w:hAnsi="Times New Roman" w:cs="Times New Roman"/>
            <w:sz w:val="22"/>
            <w:szCs w:val="22"/>
          </w:rPr>
          <w:t xml:space="preserve">by 10 </w:t>
        </w:r>
      </w:ins>
      <w:ins w:id="106" w:author="Gowling WLG" w:date="2023-05-02T11:07:00Z">
        <w:r w:rsidR="00212DFB" w:rsidRPr="000E115C">
          <w:rPr>
            <w:rFonts w:ascii="Times New Roman" w:hAnsi="Times New Roman" w:cs="Times New Roman"/>
            <w:sz w:val="22"/>
            <w:szCs w:val="22"/>
          </w:rPr>
          <w:t>Working Days'</w:t>
        </w:r>
      </w:ins>
      <w:ins w:id="107" w:author="Gowling WLG" w:date="2023-05-02T09:37:00Z">
        <w:r w:rsidRPr="000E115C">
          <w:rPr>
            <w:rFonts w:ascii="Times New Roman" w:hAnsi="Times New Roman" w:cs="Times New Roman"/>
            <w:sz w:val="22"/>
            <w:szCs w:val="22"/>
          </w:rPr>
          <w:t xml:space="preserve"> notice to the Customer and (save where the Customer has </w:t>
        </w:r>
      </w:ins>
      <w:ins w:id="108" w:author="Gowling WLG" w:date="2023-05-02T11:07:00Z">
        <w:r w:rsidR="00212DFB" w:rsidRPr="000E115C">
          <w:rPr>
            <w:rFonts w:ascii="Times New Roman" w:hAnsi="Times New Roman" w:cs="Times New Roman"/>
            <w:sz w:val="22"/>
            <w:szCs w:val="22"/>
          </w:rPr>
          <w:t xml:space="preserve">within that period </w:t>
        </w:r>
      </w:ins>
      <w:ins w:id="109" w:author="Gowling WLG" w:date="2023-05-02T09:37:00Z">
        <w:r w:rsidRPr="000E115C">
          <w:rPr>
            <w:rFonts w:ascii="Times New Roman" w:hAnsi="Times New Roman" w:cs="Times New Roman"/>
            <w:sz w:val="22"/>
            <w:szCs w:val="22"/>
          </w:rPr>
          <w:t xml:space="preserve">referred the matter to the Authority pursuant to the Act, and pending determination by the Authority) thereafter reduce the Maximum Import </w:t>
        </w:r>
      </w:ins>
      <w:ins w:id="110" w:author="Gowling WLG" w:date="2023-05-02T11:07:00Z">
        <w:r w:rsidR="00212DFB" w:rsidRPr="000E115C">
          <w:rPr>
            <w:rFonts w:ascii="Times New Roman" w:hAnsi="Times New Roman" w:cs="Times New Roman"/>
            <w:sz w:val="22"/>
            <w:szCs w:val="22"/>
          </w:rPr>
          <w:t xml:space="preserve">Capacity </w:t>
        </w:r>
      </w:ins>
      <w:ins w:id="111" w:author="Gowling WLG" w:date="2023-05-02T09:37:00Z">
        <w:r w:rsidRPr="000E115C">
          <w:rPr>
            <w:rFonts w:ascii="Times New Roman" w:hAnsi="Times New Roman" w:cs="Times New Roman"/>
            <w:sz w:val="22"/>
            <w:szCs w:val="22"/>
          </w:rPr>
          <w:t xml:space="preserve">and/or </w:t>
        </w:r>
      </w:ins>
      <w:ins w:id="112" w:author="Gowling WLG" w:date="2023-05-02T11:07:00Z">
        <w:r w:rsidR="00212DFB" w:rsidRPr="000E115C">
          <w:rPr>
            <w:rFonts w:ascii="Times New Roman" w:hAnsi="Times New Roman" w:cs="Times New Roman"/>
            <w:sz w:val="22"/>
            <w:szCs w:val="22"/>
          </w:rPr>
          <w:t xml:space="preserve">Maximum </w:t>
        </w:r>
      </w:ins>
      <w:ins w:id="113" w:author="Gowling WLG" w:date="2023-05-02T09:37:00Z">
        <w:r w:rsidRPr="000E115C">
          <w:rPr>
            <w:rFonts w:ascii="Times New Roman" w:hAnsi="Times New Roman" w:cs="Times New Roman"/>
            <w:sz w:val="22"/>
            <w:szCs w:val="22"/>
          </w:rPr>
          <w:t>Export Capacity to zero and notify the Customer accordingly.</w:t>
        </w:r>
      </w:ins>
    </w:p>
    <w:p w14:paraId="140BEF9B" w14:textId="77777777" w:rsidR="004667DC" w:rsidRPr="000E115C" w:rsidRDefault="004667DC" w:rsidP="000E115C">
      <w:pPr>
        <w:pStyle w:val="BodyText"/>
        <w:spacing w:after="220" w:line="360" w:lineRule="auto"/>
        <w:ind w:left="1701" w:hanging="851"/>
        <w:rPr>
          <w:ins w:id="114" w:author="Gowling WLG" w:date="2023-05-02T09:37:00Z"/>
          <w:rFonts w:ascii="Times New Roman" w:hAnsi="Times New Roman" w:cs="Times New Roman"/>
          <w:sz w:val="22"/>
          <w:szCs w:val="22"/>
        </w:rPr>
      </w:pPr>
      <w:ins w:id="115" w:author="Gowling WLG" w:date="2023-05-02T09:37:00Z">
        <w:r w:rsidRPr="000E115C">
          <w:rPr>
            <w:rFonts w:ascii="Times New Roman" w:hAnsi="Times New Roman" w:cs="Times New Roman"/>
            <w:sz w:val="22"/>
            <w:szCs w:val="22"/>
          </w:rPr>
          <w:t>12.11</w:t>
        </w:r>
      </w:ins>
      <w:ins w:id="116" w:author="Gowling WLG" w:date="2023-05-02T10:59:00Z">
        <w:r w:rsidR="00353AD4" w:rsidRPr="000E115C">
          <w:rPr>
            <w:rFonts w:ascii="Times New Roman" w:hAnsi="Times New Roman" w:cs="Times New Roman"/>
            <w:sz w:val="22"/>
            <w:szCs w:val="22"/>
          </w:rPr>
          <w:t>.3</w:t>
        </w:r>
      </w:ins>
      <w:ins w:id="117" w:author="Gowling WLG" w:date="2023-05-02T09:37:00Z">
        <w:r w:rsidRPr="000E115C">
          <w:rPr>
            <w:rFonts w:ascii="Times New Roman" w:hAnsi="Times New Roman" w:cs="Times New Roman"/>
            <w:sz w:val="22"/>
            <w:szCs w:val="22"/>
          </w:rPr>
          <w:t xml:space="preserve"> </w:t>
        </w:r>
      </w:ins>
      <w:ins w:id="118" w:author="Gowling WLG" w:date="2023-05-02T10:59:00Z">
        <w:r w:rsidR="00353AD4" w:rsidRPr="000E115C">
          <w:rPr>
            <w:rFonts w:ascii="Times New Roman" w:hAnsi="Times New Roman" w:cs="Times New Roman"/>
            <w:sz w:val="22"/>
            <w:szCs w:val="22"/>
          </w:rPr>
          <w:tab/>
        </w:r>
      </w:ins>
      <w:ins w:id="119" w:author="Gowling WLG" w:date="2023-05-02T09:37:00Z">
        <w:r w:rsidRPr="000E115C">
          <w:rPr>
            <w:rFonts w:ascii="Times New Roman" w:hAnsi="Times New Roman" w:cs="Times New Roman"/>
            <w:sz w:val="22"/>
            <w:szCs w:val="22"/>
          </w:rPr>
          <w:t xml:space="preserve">Where the Company has not reduced the Maximum Import </w:t>
        </w:r>
      </w:ins>
      <w:ins w:id="120" w:author="Gowling WLG" w:date="2023-05-02T11:08:00Z">
        <w:r w:rsidR="00212DFB" w:rsidRPr="000E115C">
          <w:rPr>
            <w:rFonts w:ascii="Times New Roman" w:hAnsi="Times New Roman" w:cs="Times New Roman"/>
            <w:sz w:val="22"/>
            <w:szCs w:val="22"/>
          </w:rPr>
          <w:t xml:space="preserve">Capacity </w:t>
        </w:r>
      </w:ins>
      <w:ins w:id="121" w:author="Gowling WLG" w:date="2023-05-02T09:37:00Z">
        <w:r w:rsidRPr="000E115C">
          <w:rPr>
            <w:rFonts w:ascii="Times New Roman" w:hAnsi="Times New Roman" w:cs="Times New Roman"/>
            <w:sz w:val="22"/>
            <w:szCs w:val="22"/>
          </w:rPr>
          <w:t xml:space="preserve">and/or </w:t>
        </w:r>
      </w:ins>
      <w:ins w:id="122" w:author="Gowling WLG" w:date="2023-05-02T11:08:00Z">
        <w:r w:rsidR="00212DFB" w:rsidRPr="000E115C">
          <w:rPr>
            <w:rFonts w:ascii="Times New Roman" w:hAnsi="Times New Roman" w:cs="Times New Roman"/>
            <w:sz w:val="22"/>
            <w:szCs w:val="22"/>
          </w:rPr>
          <w:t xml:space="preserve">Maximum </w:t>
        </w:r>
      </w:ins>
      <w:ins w:id="123" w:author="Gowling WLG" w:date="2023-05-02T09:37:00Z">
        <w:r w:rsidRPr="000E115C">
          <w:rPr>
            <w:rFonts w:ascii="Times New Roman" w:hAnsi="Times New Roman" w:cs="Times New Roman"/>
            <w:sz w:val="22"/>
            <w:szCs w:val="22"/>
          </w:rPr>
          <w:t xml:space="preserve">Export Capacity to zero </w:t>
        </w:r>
        <w:proofErr w:type="gramStart"/>
        <w:r w:rsidRPr="000E115C">
          <w:rPr>
            <w:rFonts w:ascii="Times New Roman" w:hAnsi="Times New Roman" w:cs="Times New Roman"/>
            <w:sz w:val="22"/>
            <w:szCs w:val="22"/>
          </w:rPr>
          <w:t>in light of</w:t>
        </w:r>
        <w:proofErr w:type="gramEnd"/>
        <w:r w:rsidRPr="000E115C">
          <w:rPr>
            <w:rFonts w:ascii="Times New Roman" w:hAnsi="Times New Roman" w:cs="Times New Roman"/>
            <w:sz w:val="22"/>
            <w:szCs w:val="22"/>
          </w:rPr>
          <w:t xml:space="preserve"> representations from the Customer</w:t>
        </w:r>
      </w:ins>
      <w:ins w:id="124" w:author="Gowling WLG" w:date="2023-05-02T11:08:00Z">
        <w:r w:rsidR="00212DFB" w:rsidRPr="000E115C">
          <w:rPr>
            <w:rFonts w:ascii="Times New Roman" w:hAnsi="Times New Roman" w:cs="Times New Roman"/>
            <w:sz w:val="22"/>
            <w:szCs w:val="22"/>
          </w:rPr>
          <w:t xml:space="preserve"> under Clause 12.11.2 (or </w:t>
        </w:r>
      </w:ins>
      <w:ins w:id="125" w:author="Gowling WLG" w:date="2023-05-02T11:37:00Z">
        <w:r w:rsidR="00B10B0C">
          <w:rPr>
            <w:rFonts w:ascii="Times New Roman" w:hAnsi="Times New Roman" w:cs="Times New Roman"/>
            <w:sz w:val="22"/>
            <w:szCs w:val="22"/>
          </w:rPr>
          <w:t xml:space="preserve">pending </w:t>
        </w:r>
      </w:ins>
      <w:ins w:id="126" w:author="Gowling WLG" w:date="2023-05-02T11:08:00Z">
        <w:r w:rsidR="00212DFB" w:rsidRPr="000E115C">
          <w:rPr>
            <w:rFonts w:ascii="Times New Roman" w:hAnsi="Times New Roman" w:cs="Times New Roman"/>
            <w:sz w:val="22"/>
            <w:szCs w:val="22"/>
          </w:rPr>
          <w:t>determination by the Authority)</w:t>
        </w:r>
      </w:ins>
      <w:ins w:id="127" w:author="Gowling WLG" w:date="2023-05-02T09:37:00Z">
        <w:r w:rsidRPr="000E115C">
          <w:rPr>
            <w:rFonts w:ascii="Times New Roman" w:hAnsi="Times New Roman" w:cs="Times New Roman"/>
            <w:sz w:val="22"/>
            <w:szCs w:val="22"/>
          </w:rPr>
          <w:t xml:space="preserve">, </w:t>
        </w:r>
      </w:ins>
      <w:ins w:id="128" w:author="Gowling WLG" w:date="2023-05-02T11:09:00Z">
        <w:r w:rsidR="00212DFB" w:rsidRPr="000E115C">
          <w:rPr>
            <w:rFonts w:ascii="Times New Roman" w:hAnsi="Times New Roman" w:cs="Times New Roman"/>
            <w:sz w:val="22"/>
            <w:szCs w:val="22"/>
          </w:rPr>
          <w:t xml:space="preserve">then </w:t>
        </w:r>
      </w:ins>
      <w:ins w:id="129" w:author="Gowling WLG" w:date="2023-05-02T09:37:00Z">
        <w:r w:rsidRPr="000E115C">
          <w:rPr>
            <w:rFonts w:ascii="Times New Roman" w:hAnsi="Times New Roman" w:cs="Times New Roman"/>
            <w:sz w:val="22"/>
            <w:szCs w:val="22"/>
          </w:rPr>
          <w:t>use of system charges in respect of the connection shall apply from the first</w:t>
        </w:r>
        <w:r w:rsidR="00212DFB" w:rsidRPr="000E115C">
          <w:rPr>
            <w:rFonts w:ascii="Times New Roman" w:hAnsi="Times New Roman" w:cs="Times New Roman"/>
            <w:sz w:val="22"/>
            <w:szCs w:val="22"/>
          </w:rPr>
          <w:t xml:space="preserve"> day of the month following expiry of the n</w:t>
        </w:r>
      </w:ins>
      <w:ins w:id="130" w:author="Gowling WLG" w:date="2023-05-02T11:10:00Z">
        <w:r w:rsidR="00212DFB" w:rsidRPr="000E115C">
          <w:rPr>
            <w:rFonts w:ascii="Times New Roman" w:hAnsi="Times New Roman" w:cs="Times New Roman"/>
            <w:sz w:val="22"/>
            <w:szCs w:val="22"/>
          </w:rPr>
          <w:t>o</w:t>
        </w:r>
      </w:ins>
      <w:ins w:id="131" w:author="Gowling WLG" w:date="2023-05-02T09:37:00Z">
        <w:r w:rsidR="00212DFB" w:rsidRPr="000E115C">
          <w:rPr>
            <w:rFonts w:ascii="Times New Roman" w:hAnsi="Times New Roman" w:cs="Times New Roman"/>
            <w:sz w:val="22"/>
            <w:szCs w:val="22"/>
          </w:rPr>
          <w:t xml:space="preserve">tice </w:t>
        </w:r>
      </w:ins>
      <w:ins w:id="132" w:author="Gowling WLG" w:date="2023-05-02T11:10:00Z">
        <w:r w:rsidR="00212DFB" w:rsidRPr="000E115C">
          <w:rPr>
            <w:rFonts w:ascii="Times New Roman" w:hAnsi="Times New Roman" w:cs="Times New Roman"/>
            <w:sz w:val="22"/>
            <w:szCs w:val="22"/>
          </w:rPr>
          <w:t xml:space="preserve">under Clause 12.11.2 (to </w:t>
        </w:r>
      </w:ins>
      <w:ins w:id="133" w:author="Gowling WLG" w:date="2023-05-02T09:37:00Z">
        <w:r w:rsidRPr="000E115C">
          <w:rPr>
            <w:rFonts w:ascii="Times New Roman" w:hAnsi="Times New Roman" w:cs="Times New Roman"/>
            <w:sz w:val="22"/>
            <w:szCs w:val="22"/>
          </w:rPr>
          <w:t xml:space="preserve">be billed </w:t>
        </w:r>
      </w:ins>
      <w:ins w:id="134" w:author="Gowling WLG" w:date="2023-05-02T11:10:00Z">
        <w:r w:rsidR="00212DFB" w:rsidRPr="000E115C">
          <w:rPr>
            <w:rFonts w:ascii="Times New Roman" w:hAnsi="Times New Roman" w:cs="Times New Roman"/>
            <w:sz w:val="22"/>
            <w:szCs w:val="22"/>
          </w:rPr>
          <w:t>to the Registrant)</w:t>
        </w:r>
      </w:ins>
      <w:ins w:id="135" w:author="Gowling WLG" w:date="2023-05-02T09:37:00Z">
        <w:r w:rsidRPr="000E115C">
          <w:rPr>
            <w:rFonts w:ascii="Times New Roman" w:hAnsi="Times New Roman" w:cs="Times New Roman"/>
            <w:sz w:val="22"/>
            <w:szCs w:val="22"/>
          </w:rPr>
          <w:t>.</w:t>
        </w:r>
      </w:ins>
    </w:p>
    <w:p w14:paraId="28F3C7D4" w14:textId="77777777" w:rsidR="008F5F13" w:rsidRPr="000E115C" w:rsidRDefault="00353AD4"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12.11</w:t>
      </w:r>
      <w:del w:id="136" w:author="Gowling WLG" w:date="2023-05-02T10:59:00Z">
        <w:r w:rsidRPr="000E115C" w:rsidDel="00353AD4">
          <w:rPr>
            <w:rFonts w:ascii="Times New Roman" w:hAnsi="Times New Roman" w:cs="Times New Roman"/>
            <w:sz w:val="22"/>
            <w:szCs w:val="22"/>
          </w:rPr>
          <w:delText>A</w:delText>
        </w:r>
      </w:del>
      <w:ins w:id="137" w:author="Gowling WLG" w:date="2023-05-02T10:59:00Z">
        <w:r w:rsidRPr="000E115C">
          <w:rPr>
            <w:rFonts w:ascii="Times New Roman" w:hAnsi="Times New Roman" w:cs="Times New Roman"/>
            <w:sz w:val="22"/>
            <w:szCs w:val="22"/>
          </w:rPr>
          <w:t>.4</w:t>
        </w:r>
      </w:ins>
      <w:r w:rsidRPr="000E115C">
        <w:rPr>
          <w:rFonts w:ascii="Times New Roman" w:hAnsi="Times New Roman" w:cs="Times New Roman"/>
          <w:sz w:val="22"/>
          <w:szCs w:val="22"/>
        </w:rPr>
        <w:tab/>
      </w:r>
      <w:r w:rsidR="008F5F13" w:rsidRPr="000E115C">
        <w:rPr>
          <w:rFonts w:ascii="Times New Roman" w:hAnsi="Times New Roman" w:cs="Times New Roman"/>
          <w:sz w:val="22"/>
          <w:szCs w:val="22"/>
        </w:rPr>
        <w:t xml:space="preserve">If at any time the Connection Point is De-energised for a continuous period exceeding </w:t>
      </w:r>
      <w:ins w:id="138" w:author="Gowling WLG" w:date="2023-05-02T10:58:00Z">
        <w:r w:rsidRPr="000E115C">
          <w:rPr>
            <w:rFonts w:ascii="Times New Roman" w:hAnsi="Times New Roman" w:cs="Times New Roman"/>
            <w:sz w:val="22"/>
            <w:szCs w:val="22"/>
          </w:rPr>
          <w:t>12</w:t>
        </w:r>
      </w:ins>
      <w:del w:id="139" w:author="Gowling WLG" w:date="2023-05-02T10:58:00Z">
        <w:r w:rsidR="008F5F13" w:rsidRPr="000E115C" w:rsidDel="00353AD4">
          <w:rPr>
            <w:rFonts w:ascii="Times New Roman" w:hAnsi="Times New Roman" w:cs="Times New Roman"/>
            <w:sz w:val="22"/>
            <w:szCs w:val="22"/>
          </w:rPr>
          <w:delText>6</w:delText>
        </w:r>
      </w:del>
      <w:r w:rsidR="008F5F13" w:rsidRPr="000E115C">
        <w:rPr>
          <w:rFonts w:ascii="Times New Roman" w:hAnsi="Times New Roman" w:cs="Times New Roman"/>
          <w:sz w:val="22"/>
          <w:szCs w:val="22"/>
        </w:rPr>
        <w:t xml:space="preserve"> months, then the Company may (at any time thereafter while the Connection Point is De-energised, and having due regard to all the circumstances) give notice to the Customer that </w:t>
      </w:r>
      <w:ins w:id="140" w:author="Gowling WLG" w:date="2023-05-02T10:58:00Z">
        <w:r w:rsidRPr="000E115C">
          <w:rPr>
            <w:rFonts w:ascii="Times New Roman" w:hAnsi="Times New Roman" w:cs="Times New Roman"/>
            <w:sz w:val="22"/>
            <w:szCs w:val="22"/>
          </w:rPr>
          <w:t>the Company</w:t>
        </w:r>
      </w:ins>
      <w:del w:id="141" w:author="Gowling WLG" w:date="2023-05-02T10:58:00Z">
        <w:r w:rsidR="008F5F13" w:rsidRPr="000E115C" w:rsidDel="00353AD4">
          <w:rPr>
            <w:rFonts w:ascii="Times New Roman" w:hAnsi="Times New Roman" w:cs="Times New Roman"/>
            <w:sz w:val="22"/>
            <w:szCs w:val="22"/>
          </w:rPr>
          <w:delText>it</w:delText>
        </w:r>
      </w:del>
      <w:r w:rsidR="008F5F13" w:rsidRPr="000E115C">
        <w:rPr>
          <w:rFonts w:ascii="Times New Roman" w:hAnsi="Times New Roman" w:cs="Times New Roman"/>
          <w:sz w:val="22"/>
          <w:szCs w:val="22"/>
        </w:rPr>
        <w:t xml:space="preserve"> considers that the connection is no longer required and request that the Customer responds in writing within 30 </w:t>
      </w:r>
      <w:r w:rsidR="008F5F13" w:rsidRPr="000E115C">
        <w:rPr>
          <w:rFonts w:ascii="Times New Roman" w:hAnsi="Times New Roman" w:cs="Times New Roman"/>
          <w:sz w:val="22"/>
          <w:szCs w:val="22"/>
        </w:rPr>
        <w:lastRenderedPageBreak/>
        <w:t xml:space="preserve">Working Days. Such notice must refer to the Company’s right to Disconnect the Connection Point if it is not reasonable in all the circumstances for the Company to maintain it. </w:t>
      </w:r>
    </w:p>
    <w:p w14:paraId="2B45E489"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12.11</w:t>
      </w:r>
      <w:del w:id="142" w:author="Gowling WLG" w:date="2023-05-02T11:00:00Z">
        <w:r w:rsidRPr="000E115C" w:rsidDel="00353AD4">
          <w:rPr>
            <w:rFonts w:ascii="Times New Roman" w:hAnsi="Times New Roman" w:cs="Times New Roman"/>
            <w:sz w:val="22"/>
            <w:szCs w:val="22"/>
          </w:rPr>
          <w:delText>B</w:delText>
        </w:r>
      </w:del>
      <w:ins w:id="143" w:author="Gowling WLG" w:date="2023-05-02T11:00:00Z">
        <w:r w:rsidR="00353AD4" w:rsidRPr="000E115C">
          <w:rPr>
            <w:rFonts w:ascii="Times New Roman" w:hAnsi="Times New Roman" w:cs="Times New Roman"/>
            <w:sz w:val="22"/>
            <w:szCs w:val="22"/>
          </w:rPr>
          <w:t>.5</w:t>
        </w:r>
      </w:ins>
      <w:r w:rsidRPr="000E115C">
        <w:rPr>
          <w:rFonts w:ascii="Times New Roman" w:hAnsi="Times New Roman" w:cs="Times New Roman"/>
          <w:sz w:val="22"/>
          <w:szCs w:val="22"/>
        </w:rPr>
        <w:tab/>
        <w:t>Where the Company (having taken into account any representations and alternative proposals received from the Customer within the period referred to in Clause 12.11</w:t>
      </w:r>
      <w:ins w:id="144" w:author="Gowling WLG" w:date="2023-05-02T11:05:00Z">
        <w:r w:rsidR="00353AD4" w:rsidRPr="000E115C">
          <w:rPr>
            <w:rFonts w:ascii="Times New Roman" w:hAnsi="Times New Roman" w:cs="Times New Roman"/>
            <w:sz w:val="22"/>
            <w:szCs w:val="22"/>
          </w:rPr>
          <w:t>.1</w:t>
        </w:r>
      </w:ins>
      <w:del w:id="145" w:author="Gowling WLG" w:date="2023-05-02T11:05:00Z">
        <w:r w:rsidRPr="000E115C" w:rsidDel="00353AD4">
          <w:rPr>
            <w:rFonts w:ascii="Times New Roman" w:hAnsi="Times New Roman" w:cs="Times New Roman"/>
            <w:sz w:val="22"/>
            <w:szCs w:val="22"/>
          </w:rPr>
          <w:delText>A</w:delText>
        </w:r>
      </w:del>
      <w:r w:rsidRPr="000E115C">
        <w:rPr>
          <w:rFonts w:ascii="Times New Roman" w:hAnsi="Times New Roman" w:cs="Times New Roman"/>
          <w:sz w:val="22"/>
          <w:szCs w:val="22"/>
        </w:rPr>
        <w:t>) reasonably considers that the Company is not required under the Act to maintain the connection in respect of the Premises, then the Company may (save where the Customer has referred the matter to the Authority pursuant to the Act, and pending determination by the Authority) give notice to the Customer in compliance with section 17(3) of the Act and thereafter Disconnect the Connection Point thereby terminating this Agreement.</w:t>
      </w:r>
    </w:p>
    <w:p w14:paraId="335D316A" w14:textId="77777777" w:rsidR="008F5F13" w:rsidRPr="000E115C" w:rsidRDefault="008F5F13" w:rsidP="000E115C">
      <w:pPr>
        <w:pStyle w:val="BodyText"/>
        <w:spacing w:after="220" w:line="360" w:lineRule="auto"/>
        <w:ind w:left="1701" w:hanging="851"/>
        <w:rPr>
          <w:rFonts w:ascii="Times New Roman" w:hAnsi="Times New Roman" w:cs="Times New Roman"/>
          <w:sz w:val="22"/>
          <w:szCs w:val="22"/>
        </w:rPr>
      </w:pPr>
      <w:r w:rsidRPr="000E115C">
        <w:rPr>
          <w:rFonts w:ascii="Times New Roman" w:hAnsi="Times New Roman" w:cs="Times New Roman"/>
          <w:sz w:val="22"/>
          <w:szCs w:val="22"/>
        </w:rPr>
        <w:t xml:space="preserve"> 12.11</w:t>
      </w:r>
      <w:del w:id="146" w:author="Gowling WLG" w:date="2023-05-02T11:00:00Z">
        <w:r w:rsidRPr="000E115C" w:rsidDel="00353AD4">
          <w:rPr>
            <w:rFonts w:ascii="Times New Roman" w:hAnsi="Times New Roman" w:cs="Times New Roman"/>
            <w:sz w:val="22"/>
            <w:szCs w:val="22"/>
          </w:rPr>
          <w:delText>C</w:delText>
        </w:r>
      </w:del>
      <w:ins w:id="147" w:author="Gowling WLG" w:date="2023-05-02T11:00:00Z">
        <w:r w:rsidR="00353AD4" w:rsidRPr="000E115C">
          <w:rPr>
            <w:rFonts w:ascii="Times New Roman" w:hAnsi="Times New Roman" w:cs="Times New Roman"/>
            <w:sz w:val="22"/>
            <w:szCs w:val="22"/>
          </w:rPr>
          <w:t>.6</w:t>
        </w:r>
      </w:ins>
      <w:r w:rsidRPr="000E115C">
        <w:rPr>
          <w:rFonts w:ascii="Times New Roman" w:hAnsi="Times New Roman" w:cs="Times New Roman"/>
          <w:sz w:val="22"/>
          <w:szCs w:val="22"/>
        </w:rPr>
        <w:tab/>
        <w:t xml:space="preserve">If the import of electricity from and/or export of electricity to the Distribution System through the Connection Point does not, at any time during any period of 12 consecutive months, exceed 75% of the Maximum Import Capacity and/or of the Maximum Export Capacity (respectively), then the Company may (at any time during the following month, and having due regard to all the circumstances): </w:t>
      </w:r>
    </w:p>
    <w:p w14:paraId="193D7A97" w14:textId="77777777" w:rsidR="008F5F13" w:rsidRPr="000E115C" w:rsidRDefault="008F5F13" w:rsidP="000E115C">
      <w:pPr>
        <w:pStyle w:val="BodyText"/>
        <w:spacing w:after="220" w:line="360" w:lineRule="auto"/>
        <w:ind w:left="2268" w:hanging="567"/>
        <w:rPr>
          <w:rFonts w:ascii="Times New Roman" w:hAnsi="Times New Roman" w:cs="Times New Roman"/>
          <w:sz w:val="22"/>
          <w:szCs w:val="22"/>
        </w:rPr>
      </w:pPr>
      <w:del w:id="148" w:author="Gowling WLG" w:date="2023-05-02T11:00:00Z">
        <w:r w:rsidRPr="000E115C" w:rsidDel="00353AD4">
          <w:rPr>
            <w:rFonts w:ascii="Times New Roman" w:hAnsi="Times New Roman" w:cs="Times New Roman"/>
            <w:sz w:val="22"/>
            <w:szCs w:val="22"/>
          </w:rPr>
          <w:delText>12.11C.1</w:delText>
        </w:r>
      </w:del>
      <w:ins w:id="149" w:author="Gowling WLG" w:date="2023-05-02T11:00:00Z">
        <w:r w:rsidR="00353AD4" w:rsidRPr="000E115C">
          <w:rPr>
            <w:rFonts w:ascii="Times New Roman" w:hAnsi="Times New Roman" w:cs="Times New Roman"/>
            <w:sz w:val="22"/>
            <w:szCs w:val="22"/>
          </w:rPr>
          <w:t>(</w:t>
        </w:r>
      </w:ins>
      <w:ins w:id="150" w:author="Gowling WLG" w:date="2023-05-02T11:04:00Z">
        <w:r w:rsidR="00353AD4" w:rsidRPr="000E115C">
          <w:rPr>
            <w:rFonts w:ascii="Times New Roman" w:hAnsi="Times New Roman" w:cs="Times New Roman"/>
            <w:sz w:val="22"/>
            <w:szCs w:val="22"/>
          </w:rPr>
          <w:t>A</w:t>
        </w:r>
      </w:ins>
      <w:ins w:id="151" w:author="Gowling WLG" w:date="2023-05-02T11:00:00Z">
        <w:r w:rsidR="00353AD4" w:rsidRPr="000E115C">
          <w:rPr>
            <w:rFonts w:ascii="Times New Roman" w:hAnsi="Times New Roman" w:cs="Times New Roman"/>
            <w:sz w:val="22"/>
            <w:szCs w:val="22"/>
          </w:rPr>
          <w:t>)</w:t>
        </w:r>
      </w:ins>
      <w:r w:rsidRPr="000E115C">
        <w:rPr>
          <w:rFonts w:ascii="Times New Roman" w:hAnsi="Times New Roman" w:cs="Times New Roman"/>
          <w:sz w:val="22"/>
          <w:szCs w:val="22"/>
        </w:rPr>
        <w:tab/>
        <w:t xml:space="preserve">notify the Customer that the Company proposes to vary this Agreement in accordance with Clause 12.12; or </w:t>
      </w:r>
    </w:p>
    <w:p w14:paraId="6694A67B" w14:textId="77777777" w:rsidR="008F5F13" w:rsidRPr="000E115C" w:rsidRDefault="008F5F13" w:rsidP="000E115C">
      <w:pPr>
        <w:pStyle w:val="BodyText"/>
        <w:spacing w:after="220" w:line="360" w:lineRule="auto"/>
        <w:ind w:left="2268" w:hanging="567"/>
        <w:rPr>
          <w:rFonts w:ascii="Times New Roman" w:hAnsi="Times New Roman" w:cs="Times New Roman"/>
          <w:sz w:val="22"/>
          <w:szCs w:val="22"/>
        </w:rPr>
      </w:pPr>
      <w:del w:id="152" w:author="Gowling WLG" w:date="2023-05-02T11:00:00Z">
        <w:r w:rsidRPr="000E115C" w:rsidDel="00353AD4">
          <w:rPr>
            <w:rFonts w:ascii="Times New Roman" w:hAnsi="Times New Roman" w:cs="Times New Roman"/>
            <w:sz w:val="22"/>
            <w:szCs w:val="22"/>
          </w:rPr>
          <w:delText>12.11C.2</w:delText>
        </w:r>
      </w:del>
      <w:ins w:id="153" w:author="Gowling WLG" w:date="2023-05-02T11:00:00Z">
        <w:r w:rsidR="00353AD4" w:rsidRPr="000E115C">
          <w:rPr>
            <w:rFonts w:ascii="Times New Roman" w:hAnsi="Times New Roman" w:cs="Times New Roman"/>
            <w:sz w:val="22"/>
            <w:szCs w:val="22"/>
          </w:rPr>
          <w:t>(</w:t>
        </w:r>
      </w:ins>
      <w:ins w:id="154" w:author="Gowling WLG" w:date="2023-05-02T11:04:00Z">
        <w:r w:rsidR="00353AD4" w:rsidRPr="000E115C">
          <w:rPr>
            <w:rFonts w:ascii="Times New Roman" w:hAnsi="Times New Roman" w:cs="Times New Roman"/>
            <w:sz w:val="22"/>
            <w:szCs w:val="22"/>
          </w:rPr>
          <w:t>B</w:t>
        </w:r>
      </w:ins>
      <w:ins w:id="155" w:author="Gowling WLG" w:date="2023-05-02T11:00:00Z">
        <w:r w:rsidR="00353AD4" w:rsidRPr="000E115C">
          <w:rPr>
            <w:rFonts w:ascii="Times New Roman" w:hAnsi="Times New Roman" w:cs="Times New Roman"/>
            <w:sz w:val="22"/>
            <w:szCs w:val="22"/>
          </w:rPr>
          <w:t>)</w:t>
        </w:r>
      </w:ins>
      <w:r w:rsidRPr="000E115C">
        <w:rPr>
          <w:rFonts w:ascii="Times New Roman" w:hAnsi="Times New Roman" w:cs="Times New Roman"/>
          <w:sz w:val="22"/>
          <w:szCs w:val="22"/>
        </w:rPr>
        <w:tab/>
        <w:t xml:space="preserve">provide the Customer with a Modification Notification incorporating a reduction in the Maximum Import Capacity or Maximum Export Capacity (as applicable), and Clause 14 shall apply, </w:t>
      </w:r>
    </w:p>
    <w:p w14:paraId="6FC39C4A" w14:textId="77777777" w:rsidR="008F5F13" w:rsidRPr="000E115C" w:rsidRDefault="008F5F13" w:rsidP="000E115C">
      <w:pPr>
        <w:pStyle w:val="BodyText"/>
        <w:spacing w:after="220" w:line="360" w:lineRule="auto"/>
        <w:ind w:left="1701"/>
        <w:rPr>
          <w:rFonts w:ascii="Times New Roman" w:hAnsi="Times New Roman" w:cs="Times New Roman"/>
          <w:sz w:val="22"/>
          <w:szCs w:val="22"/>
        </w:rPr>
      </w:pPr>
      <w:r w:rsidRPr="000E115C">
        <w:rPr>
          <w:rFonts w:ascii="Times New Roman" w:hAnsi="Times New Roman" w:cs="Times New Roman"/>
          <w:sz w:val="22"/>
          <w:szCs w:val="22"/>
        </w:rPr>
        <w:t>the reduction being (in each case) to such amount as the Company reasonably considers to be appropriate (being not less than the import of electricity and/or export of electricity through the Connection Point at any time during such 12-month period). For the avoidance of doubt, neither the variation under Clause 12.11</w:t>
      </w:r>
      <w:ins w:id="156" w:author="Gowling WLG" w:date="2023-05-02T11:04:00Z">
        <w:r w:rsidR="00353AD4" w:rsidRPr="000E115C">
          <w:rPr>
            <w:rFonts w:ascii="Times New Roman" w:hAnsi="Times New Roman" w:cs="Times New Roman"/>
            <w:sz w:val="22"/>
            <w:szCs w:val="22"/>
          </w:rPr>
          <w:t>.6(A)</w:t>
        </w:r>
      </w:ins>
      <w:del w:id="157" w:author="Gowling WLG" w:date="2023-05-02T11:04:00Z">
        <w:r w:rsidRPr="000E115C" w:rsidDel="00353AD4">
          <w:rPr>
            <w:rFonts w:ascii="Times New Roman" w:hAnsi="Times New Roman" w:cs="Times New Roman"/>
            <w:sz w:val="22"/>
            <w:szCs w:val="22"/>
          </w:rPr>
          <w:delText>C.1</w:delText>
        </w:r>
      </w:del>
      <w:r w:rsidRPr="000E115C">
        <w:rPr>
          <w:rFonts w:ascii="Times New Roman" w:hAnsi="Times New Roman" w:cs="Times New Roman"/>
          <w:sz w:val="22"/>
          <w:szCs w:val="22"/>
        </w:rPr>
        <w:t xml:space="preserve"> nor the modification under Clause 12.11</w:t>
      </w:r>
      <w:ins w:id="158" w:author="Gowling WLG" w:date="2023-05-02T11:04:00Z">
        <w:r w:rsidR="00353AD4" w:rsidRPr="000E115C">
          <w:rPr>
            <w:rFonts w:ascii="Times New Roman" w:hAnsi="Times New Roman" w:cs="Times New Roman"/>
            <w:sz w:val="22"/>
            <w:szCs w:val="22"/>
          </w:rPr>
          <w:t>.6(B)</w:t>
        </w:r>
      </w:ins>
      <w:del w:id="159" w:author="Gowling WLG" w:date="2023-05-02T11:04:00Z">
        <w:r w:rsidRPr="000E115C" w:rsidDel="00353AD4">
          <w:rPr>
            <w:rFonts w:ascii="Times New Roman" w:hAnsi="Times New Roman" w:cs="Times New Roman"/>
            <w:sz w:val="22"/>
            <w:szCs w:val="22"/>
          </w:rPr>
          <w:delText>C.2</w:delText>
        </w:r>
      </w:del>
      <w:r w:rsidRPr="000E115C">
        <w:rPr>
          <w:rFonts w:ascii="Times New Roman" w:hAnsi="Times New Roman" w:cs="Times New Roman"/>
          <w:sz w:val="22"/>
          <w:szCs w:val="22"/>
        </w:rPr>
        <w:t xml:space="preserve"> are binding unless and until otherwise agreed or determined pursuant to Clause 12.12 or 14 (as applicable). </w:t>
      </w:r>
    </w:p>
    <w:p w14:paraId="3E4FBA65" w14:textId="77777777" w:rsidR="008F5F13" w:rsidRPr="000E115C" w:rsidRDefault="008F5F13" w:rsidP="000E115C">
      <w:pPr>
        <w:pStyle w:val="BodyText"/>
        <w:spacing w:after="220" w:line="360" w:lineRule="auto"/>
        <w:rPr>
          <w:rFonts w:ascii="Times New Roman" w:hAnsi="Times New Roman" w:cs="Times New Roman"/>
          <w:sz w:val="22"/>
          <w:szCs w:val="22"/>
          <w:u w:val="single"/>
        </w:rPr>
      </w:pPr>
      <w:ins w:id="160" w:author="Gowling WLG" w:date="2023-05-02T09:25:00Z">
        <w:r w:rsidRPr="000E115C">
          <w:rPr>
            <w:rFonts w:ascii="Times New Roman" w:hAnsi="Times New Roman" w:cs="Times New Roman"/>
            <w:sz w:val="22"/>
            <w:szCs w:val="22"/>
            <w:u w:val="single"/>
          </w:rPr>
          <w:t>Agreed Changes to the MIC/MEC</w:t>
        </w:r>
      </w:ins>
      <w:del w:id="161" w:author="Gowling WLG" w:date="2023-05-02T09:25:00Z">
        <w:r w:rsidRPr="000E115C" w:rsidDel="008F5F13">
          <w:rPr>
            <w:rFonts w:ascii="Times New Roman" w:hAnsi="Times New Roman" w:cs="Times New Roman"/>
            <w:sz w:val="22"/>
            <w:szCs w:val="22"/>
            <w:u w:val="single"/>
          </w:rPr>
          <w:delText>General</w:delText>
        </w:r>
      </w:del>
      <w:r w:rsidRPr="000E115C">
        <w:rPr>
          <w:rFonts w:ascii="Times New Roman" w:hAnsi="Times New Roman" w:cs="Times New Roman"/>
          <w:sz w:val="22"/>
          <w:szCs w:val="22"/>
          <w:u w:val="single"/>
        </w:rPr>
        <w:t xml:space="preserve"> </w:t>
      </w:r>
    </w:p>
    <w:p w14:paraId="13AE83BE"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12.12 </w:t>
      </w:r>
      <w:r w:rsidRPr="000E115C">
        <w:rPr>
          <w:rFonts w:ascii="Times New Roman" w:hAnsi="Times New Roman" w:cs="Times New Roman"/>
          <w:sz w:val="22"/>
          <w:szCs w:val="22"/>
        </w:rPr>
        <w:tab/>
        <w:t xml:space="preserve">Except where a variation requires a Modification, either Party may propose a variation to the Maximum Import Capacity and/or Maximum Export Capacity by notice in writing to the other Party. The Company and the Customer shall negotiate in good faith such a variation, but where </w:t>
      </w:r>
      <w:r w:rsidRPr="000E115C">
        <w:rPr>
          <w:rFonts w:ascii="Times New Roman" w:hAnsi="Times New Roman" w:cs="Times New Roman"/>
          <w:sz w:val="22"/>
          <w:szCs w:val="22"/>
        </w:rPr>
        <w:lastRenderedPageBreak/>
        <w:t xml:space="preserve">it is not agreed section 23 of the Act may entitle either Party to refer the matter to the Authority. </w:t>
      </w:r>
    </w:p>
    <w:p w14:paraId="2900DBB4" w14:textId="77777777" w:rsidR="008F5F13"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12.13 </w:t>
      </w:r>
      <w:r w:rsidRPr="000E115C">
        <w:rPr>
          <w:rFonts w:ascii="Times New Roman" w:hAnsi="Times New Roman" w:cs="Times New Roman"/>
          <w:sz w:val="22"/>
          <w:szCs w:val="22"/>
        </w:rPr>
        <w:tab/>
        <w:t xml:space="preserve">Any reduction in the Maximum Import Capacity or the Maximum Export Capacity pursuant to Clause 12.12 shall, where the Parties have within the preceding 12 months agreed the Maximum Import Capacity or the Maximum Export Capacity (as applicable), only take effect following the expiry of 12 months from the date of such previous agreement (unless the Company expressly agrees otherwise). </w:t>
      </w:r>
    </w:p>
    <w:p w14:paraId="20F94D67" w14:textId="77777777" w:rsidR="008F5F13" w:rsidRPr="000E115C" w:rsidRDefault="008F5F13" w:rsidP="000E115C">
      <w:pPr>
        <w:pStyle w:val="BodyText"/>
        <w:spacing w:after="220" w:line="360" w:lineRule="auto"/>
        <w:ind w:left="851" w:hanging="851"/>
        <w:rPr>
          <w:ins w:id="162" w:author="Gowling WLG" w:date="2023-05-02T09:25:00Z"/>
          <w:rFonts w:ascii="Times New Roman" w:hAnsi="Times New Roman" w:cs="Times New Roman"/>
          <w:sz w:val="22"/>
          <w:szCs w:val="22"/>
        </w:rPr>
      </w:pPr>
      <w:r w:rsidRPr="000E115C">
        <w:rPr>
          <w:rFonts w:ascii="Times New Roman" w:hAnsi="Times New Roman" w:cs="Times New Roman"/>
          <w:sz w:val="22"/>
          <w:szCs w:val="22"/>
        </w:rPr>
        <w:t>12.13A</w:t>
      </w:r>
      <w:r w:rsidRPr="000E115C">
        <w:rPr>
          <w:rFonts w:ascii="Times New Roman" w:hAnsi="Times New Roman" w:cs="Times New Roman"/>
          <w:sz w:val="22"/>
          <w:szCs w:val="22"/>
        </w:rPr>
        <w:tab/>
        <w:t>No reduction in the Maximum Import Capacity or the Maximum Export Capacity pursuant to Clause 12.12 shall have effect prior to the first day of the month following the date of the notice properly given under Clause 12.12, stating the required capacity (being, if the reduction initially requested is not agreed, the request for the reduction which is subsequently agreed).</w:t>
      </w:r>
    </w:p>
    <w:p w14:paraId="171B2710" w14:textId="77777777" w:rsidR="008F5F13" w:rsidRPr="000E115C" w:rsidRDefault="008F5F13" w:rsidP="000E115C">
      <w:pPr>
        <w:pStyle w:val="BodyText"/>
        <w:spacing w:after="220" w:line="360" w:lineRule="auto"/>
        <w:rPr>
          <w:rFonts w:ascii="Times New Roman" w:hAnsi="Times New Roman" w:cs="Times New Roman"/>
          <w:sz w:val="22"/>
          <w:szCs w:val="22"/>
          <w:u w:val="single"/>
        </w:rPr>
      </w:pPr>
      <w:ins w:id="163" w:author="Gowling WLG" w:date="2023-05-02T09:25:00Z">
        <w:r w:rsidRPr="000E115C">
          <w:rPr>
            <w:rFonts w:ascii="Times New Roman" w:hAnsi="Times New Roman" w:cs="Times New Roman"/>
            <w:sz w:val="22"/>
            <w:szCs w:val="22"/>
            <w:u w:val="single"/>
          </w:rPr>
          <w:t>Notices</w:t>
        </w:r>
      </w:ins>
      <w:ins w:id="164" w:author="Gowling WLG" w:date="2023-05-02T11:42:00Z">
        <w:r w:rsidR="00B10B0C">
          <w:rPr>
            <w:rFonts w:ascii="Times New Roman" w:hAnsi="Times New Roman" w:cs="Times New Roman"/>
            <w:sz w:val="22"/>
            <w:szCs w:val="22"/>
            <w:u w:val="single"/>
          </w:rPr>
          <w:t xml:space="preserve"> under Clause 12</w:t>
        </w:r>
      </w:ins>
      <w:r w:rsidRPr="000E115C">
        <w:rPr>
          <w:rFonts w:ascii="Times New Roman" w:hAnsi="Times New Roman" w:cs="Times New Roman"/>
          <w:sz w:val="22"/>
          <w:szCs w:val="22"/>
          <w:u w:val="single"/>
        </w:rPr>
        <w:t xml:space="preserve"> </w:t>
      </w:r>
    </w:p>
    <w:p w14:paraId="07B63E99" w14:textId="77777777" w:rsidR="000D5F12" w:rsidRPr="000E115C" w:rsidRDefault="008F5F13" w:rsidP="000E115C">
      <w:pPr>
        <w:pStyle w:val="BodyText"/>
        <w:spacing w:after="220" w:line="360" w:lineRule="auto"/>
        <w:ind w:left="851" w:hanging="851"/>
        <w:rPr>
          <w:rFonts w:ascii="Times New Roman" w:hAnsi="Times New Roman" w:cs="Times New Roman"/>
          <w:sz w:val="22"/>
          <w:szCs w:val="22"/>
        </w:rPr>
      </w:pPr>
      <w:r w:rsidRPr="000E115C">
        <w:rPr>
          <w:rFonts w:ascii="Times New Roman" w:hAnsi="Times New Roman" w:cs="Times New Roman"/>
          <w:sz w:val="22"/>
          <w:szCs w:val="22"/>
        </w:rPr>
        <w:t xml:space="preserve">12.14 </w:t>
      </w:r>
      <w:r w:rsidRPr="000E115C">
        <w:rPr>
          <w:rFonts w:ascii="Times New Roman" w:hAnsi="Times New Roman" w:cs="Times New Roman"/>
          <w:sz w:val="22"/>
          <w:szCs w:val="22"/>
        </w:rPr>
        <w:tab/>
        <w:t>For the avoidance of doubt, all notices under this Clause 12 shall be sent, and shall be deemed to be served and received, in accordance with Clause 23.</w:t>
      </w:r>
    </w:p>
    <w:p w14:paraId="758C2661" w14:textId="62051877" w:rsidR="00B10B0C" w:rsidRDefault="00AC22A2" w:rsidP="000E115C">
      <w:pPr>
        <w:spacing w:after="220" w:line="360" w:lineRule="auto"/>
        <w:rPr>
          <w:ins w:id="165" w:author="Craig Booth" w:date="2023-05-05T10:36:00Z"/>
          <w:rFonts w:ascii="Times New Roman" w:hAnsi="Times New Roman" w:cs="Times New Roman"/>
          <w:b/>
          <w:bCs/>
        </w:rPr>
      </w:pPr>
      <w:ins w:id="166" w:author="Craig Booth" w:date="2023-05-05T10:36:00Z">
        <w:r>
          <w:rPr>
            <w:rFonts w:ascii="Times New Roman" w:hAnsi="Times New Roman" w:cs="Times New Roman"/>
            <w:b/>
            <w:bCs/>
          </w:rPr>
          <w:t xml:space="preserve">Amend Paragraph 23.3 of Schedule </w:t>
        </w:r>
        <w:proofErr w:type="gramStart"/>
        <w:r>
          <w:rPr>
            <w:rFonts w:ascii="Times New Roman" w:hAnsi="Times New Roman" w:cs="Times New Roman"/>
            <w:b/>
            <w:bCs/>
          </w:rPr>
          <w:t>2B</w:t>
        </w:r>
        <w:proofErr w:type="gramEnd"/>
      </w:ins>
    </w:p>
    <w:p w14:paraId="58213ADD" w14:textId="0CBBD560" w:rsidR="00AC22A2" w:rsidRDefault="00AC22A2" w:rsidP="000E115C">
      <w:pPr>
        <w:spacing w:after="220" w:line="360" w:lineRule="auto"/>
        <w:rPr>
          <w:ins w:id="167" w:author="Craig Booth" w:date="2023-05-05T10:37:00Z"/>
          <w:rFonts w:ascii="Times New Roman" w:hAnsi="Times New Roman" w:cs="Times New Roman"/>
        </w:rPr>
      </w:pPr>
      <w:ins w:id="168" w:author="Craig Booth" w:date="2023-05-05T10:37:00Z">
        <w:r w:rsidRPr="00AC22A2">
          <w:rPr>
            <w:rFonts w:ascii="Times New Roman" w:hAnsi="Times New Roman" w:cs="Times New Roman"/>
          </w:rPr>
          <w:t xml:space="preserve">23.3 </w:t>
        </w:r>
        <w:r>
          <w:rPr>
            <w:rFonts w:ascii="Times New Roman" w:hAnsi="Times New Roman" w:cs="Times New Roman"/>
          </w:rPr>
          <w:tab/>
          <w:t xml:space="preserve">(i) </w:t>
        </w:r>
        <w:r w:rsidRPr="00AC22A2">
          <w:rPr>
            <w:rFonts w:ascii="Times New Roman" w:hAnsi="Times New Roman" w:cs="Times New Roman"/>
          </w:rPr>
          <w:t>Either Party may, from time to time, notify the other in accordance with this Clause 23 of the address, facsimile number and/or email address at which the first Party will accept delivery of notices for the purposes of this Agreement.</w:t>
        </w:r>
      </w:ins>
    </w:p>
    <w:p w14:paraId="50495C30" w14:textId="286AC2D5" w:rsidR="00AC22A2" w:rsidRPr="00AC22A2" w:rsidRDefault="00AC22A2" w:rsidP="000E115C">
      <w:pPr>
        <w:spacing w:after="220" w:line="360" w:lineRule="auto"/>
        <w:rPr>
          <w:rFonts w:ascii="Times New Roman" w:hAnsi="Times New Roman" w:cs="Times New Roman"/>
          <w:rPrChange w:id="169" w:author="Craig Booth" w:date="2023-05-05T10:37:00Z">
            <w:rPr>
              <w:rFonts w:ascii="Times New Roman" w:hAnsi="Times New Roman" w:cs="Times New Roman"/>
              <w:b/>
              <w:bCs/>
            </w:rPr>
          </w:rPrChange>
        </w:rPr>
      </w:pPr>
      <w:ins w:id="170" w:author="Craig Booth" w:date="2023-05-05T10:37:00Z">
        <w:r>
          <w:rPr>
            <w:rFonts w:ascii="Times New Roman" w:hAnsi="Times New Roman" w:cs="Times New Roman"/>
          </w:rPr>
          <w:t xml:space="preserve">(ii) </w:t>
        </w:r>
        <w:r>
          <w:rPr>
            <w:rFonts w:ascii="Times New Roman" w:hAnsi="Times New Roman" w:cs="Times New Roman"/>
          </w:rPr>
          <w:tab/>
          <w:t xml:space="preserve">For the purposes of notices given under Paragraph </w:t>
        </w:r>
      </w:ins>
      <w:ins w:id="171" w:author="Craig Booth" w:date="2023-05-05T10:38:00Z">
        <w:r>
          <w:rPr>
            <w:rFonts w:ascii="Times New Roman" w:hAnsi="Times New Roman" w:cs="Times New Roman"/>
          </w:rPr>
          <w:t>12.11.1 notices shall be sent using the most up to date contact details as provided by the Registrant to the Company.</w:t>
        </w:r>
      </w:ins>
    </w:p>
    <w:p w14:paraId="1CA95D4A" w14:textId="77777777" w:rsidR="00212DFB" w:rsidRPr="00B10B0C" w:rsidRDefault="00212DFB" w:rsidP="00B10B0C">
      <w:pPr>
        <w:spacing w:after="220" w:line="360" w:lineRule="auto"/>
        <w:jc w:val="both"/>
        <w:rPr>
          <w:rFonts w:ascii="Times New Roman" w:hAnsi="Times New Roman" w:cs="Times New Roman"/>
          <w:b/>
          <w:bCs/>
          <w:color w:val="000000" w:themeColor="text1"/>
          <w:u w:val="single"/>
        </w:rPr>
      </w:pPr>
      <w:r w:rsidRPr="00B10B0C">
        <w:rPr>
          <w:rFonts w:ascii="Times New Roman" w:hAnsi="Times New Roman" w:cs="Times New Roman"/>
          <w:b/>
          <w:bCs/>
          <w:color w:val="000000" w:themeColor="text1"/>
          <w:u w:val="single"/>
        </w:rPr>
        <w:t xml:space="preserve">Amend </w:t>
      </w:r>
      <w:r w:rsidR="00015F88">
        <w:rPr>
          <w:rFonts w:ascii="Times New Roman" w:hAnsi="Times New Roman" w:cs="Times New Roman"/>
          <w:b/>
          <w:bCs/>
          <w:color w:val="000000" w:themeColor="text1"/>
          <w:u w:val="single"/>
        </w:rPr>
        <w:t>P</w:t>
      </w:r>
      <w:r w:rsidRPr="00B10B0C">
        <w:rPr>
          <w:rFonts w:ascii="Times New Roman" w:hAnsi="Times New Roman" w:cs="Times New Roman"/>
          <w:b/>
          <w:bCs/>
          <w:color w:val="000000" w:themeColor="text1"/>
          <w:u w:val="single"/>
        </w:rPr>
        <w:t>aragraph 139</w:t>
      </w:r>
      <w:r w:rsidR="00B10B0C" w:rsidRPr="00B10B0C">
        <w:rPr>
          <w:rFonts w:ascii="Times New Roman" w:hAnsi="Times New Roman" w:cs="Times New Roman"/>
          <w:b/>
          <w:bCs/>
          <w:color w:val="000000" w:themeColor="text1"/>
          <w:u w:val="single"/>
        </w:rPr>
        <w:t xml:space="preserve"> of Schedule 16 (CDCM)</w:t>
      </w:r>
    </w:p>
    <w:p w14:paraId="286C91B6" w14:textId="77777777" w:rsidR="00212DFB" w:rsidRPr="00B10B0C" w:rsidRDefault="00212DFB" w:rsidP="00B10B0C">
      <w:pPr>
        <w:spacing w:after="220" w:line="360" w:lineRule="auto"/>
        <w:ind w:left="851" w:hanging="851"/>
        <w:jc w:val="both"/>
        <w:rPr>
          <w:rFonts w:ascii="Times New Roman" w:hAnsi="Times New Roman" w:cs="Times New Roman"/>
          <w:color w:val="000000" w:themeColor="text1"/>
        </w:rPr>
      </w:pPr>
      <w:r w:rsidRPr="00B10B0C">
        <w:rPr>
          <w:rFonts w:ascii="Times New Roman" w:hAnsi="Times New Roman" w:cs="Times New Roman"/>
          <w:color w:val="000000" w:themeColor="text1"/>
        </w:rPr>
        <w:t xml:space="preserve">139. </w:t>
      </w:r>
      <w:r w:rsidR="00B10B0C" w:rsidRPr="00B10B0C">
        <w:rPr>
          <w:rFonts w:ascii="Times New Roman" w:hAnsi="Times New Roman" w:cs="Times New Roman"/>
          <w:color w:val="000000" w:themeColor="text1"/>
        </w:rPr>
        <w:tab/>
      </w:r>
      <w:r w:rsidRPr="00B10B0C">
        <w:rPr>
          <w:rFonts w:ascii="Times New Roman" w:hAnsi="Times New Roman" w:cs="Times New Roman"/>
          <w:color w:val="000000" w:themeColor="text1"/>
        </w:rPr>
        <w:t>There will be no charges applied to correctly de-energised HH MPANs/sites as determined by the de-energisation status in MPAS</w:t>
      </w:r>
      <w:ins w:id="172" w:author="Gowling WLG" w:date="2023-05-02T11:46:00Z">
        <w:r w:rsidR="00B10B0C" w:rsidRPr="00B10B0C">
          <w:rPr>
            <w:rFonts w:ascii="Times New Roman" w:hAnsi="Times New Roman" w:cs="Times New Roman"/>
            <w:color w:val="000000" w:themeColor="text1"/>
          </w:rPr>
          <w:t xml:space="preserve">, </w:t>
        </w:r>
      </w:ins>
      <w:ins w:id="173" w:author="Gowling WLG" w:date="2023-05-02T11:45:00Z">
        <w:r w:rsidR="00B10B0C" w:rsidRPr="00B10B0C">
          <w:rPr>
            <w:rFonts w:ascii="Times New Roman" w:hAnsi="Times New Roman" w:cs="Times New Roman"/>
            <w:color w:val="000000" w:themeColor="text1"/>
          </w:rPr>
          <w:t xml:space="preserve">unless </w:t>
        </w:r>
      </w:ins>
      <w:ins w:id="174" w:author="Gowling WLG" w:date="2023-05-02T11:47:00Z">
        <w:r w:rsidR="00B10B0C">
          <w:rPr>
            <w:rFonts w:ascii="Times New Roman" w:hAnsi="Times New Roman" w:cs="Times New Roman"/>
            <w:color w:val="000000" w:themeColor="text1"/>
          </w:rPr>
          <w:t xml:space="preserve">the </w:t>
        </w:r>
      </w:ins>
      <w:ins w:id="175" w:author="Gowling WLG" w:date="2023-05-02T11:48:00Z">
        <w:r w:rsidR="00015F88">
          <w:rPr>
            <w:rFonts w:ascii="Times New Roman" w:hAnsi="Times New Roman" w:cs="Times New Roman"/>
            <w:color w:val="000000" w:themeColor="text1"/>
          </w:rPr>
          <w:t>DNO Party h</w:t>
        </w:r>
      </w:ins>
      <w:ins w:id="176" w:author="Gowling WLG" w:date="2023-05-02T11:15:00Z">
        <w:r w:rsidR="00B10B0C" w:rsidRPr="000E115C">
          <w:rPr>
            <w:rFonts w:ascii="Times New Roman" w:hAnsi="Times New Roman" w:cs="Times New Roman"/>
          </w:rPr>
          <w:t xml:space="preserve">as agreed </w:t>
        </w:r>
      </w:ins>
      <w:ins w:id="177" w:author="Gowling WLG" w:date="2023-05-02T11:50:00Z">
        <w:r w:rsidR="00015F88">
          <w:rPr>
            <w:rFonts w:ascii="Times New Roman" w:hAnsi="Times New Roman" w:cs="Times New Roman"/>
          </w:rPr>
          <w:t>otherwise</w:t>
        </w:r>
      </w:ins>
      <w:ins w:id="178" w:author="Gowling WLG" w:date="2023-05-02T11:53:00Z">
        <w:r w:rsidR="00015F88">
          <w:rPr>
            <w:rFonts w:ascii="Times New Roman" w:hAnsi="Times New Roman" w:cs="Times New Roman"/>
          </w:rPr>
          <w:t xml:space="preserve"> with the customer</w:t>
        </w:r>
      </w:ins>
      <w:ins w:id="179" w:author="Gowling WLG" w:date="2023-05-02T11:50:00Z">
        <w:r w:rsidR="00015F88">
          <w:rPr>
            <w:rFonts w:ascii="Times New Roman" w:hAnsi="Times New Roman" w:cs="Times New Roman"/>
          </w:rPr>
          <w:t xml:space="preserve"> </w:t>
        </w:r>
      </w:ins>
      <w:ins w:id="180" w:author="Gowling WLG" w:date="2023-05-02T11:18:00Z">
        <w:r w:rsidR="00B10B0C" w:rsidRPr="000E115C">
          <w:rPr>
            <w:rFonts w:ascii="Times New Roman" w:hAnsi="Times New Roman" w:cs="Times New Roman"/>
          </w:rPr>
          <w:t xml:space="preserve">(including </w:t>
        </w:r>
      </w:ins>
      <w:ins w:id="181" w:author="Gowling WLG" w:date="2023-05-02T11:52:00Z">
        <w:r w:rsidR="00015F88">
          <w:rPr>
            <w:rFonts w:ascii="Times New Roman" w:hAnsi="Times New Roman" w:cs="Times New Roman"/>
          </w:rPr>
          <w:t xml:space="preserve">as may be provided for </w:t>
        </w:r>
      </w:ins>
      <w:ins w:id="182" w:author="Gowling WLG" w:date="2023-05-02T11:19:00Z">
        <w:r w:rsidR="00B10B0C" w:rsidRPr="000E115C">
          <w:rPr>
            <w:rFonts w:ascii="Times New Roman" w:hAnsi="Times New Roman" w:cs="Times New Roman"/>
          </w:rPr>
          <w:t xml:space="preserve">in the </w:t>
        </w:r>
      </w:ins>
      <w:ins w:id="183" w:author="Gowling WLG" w:date="2023-05-02T11:53:00Z">
        <w:r w:rsidR="00015F88">
          <w:rPr>
            <w:rFonts w:ascii="Times New Roman" w:hAnsi="Times New Roman" w:cs="Times New Roman"/>
          </w:rPr>
          <w:t>c</w:t>
        </w:r>
      </w:ins>
      <w:ins w:id="184" w:author="Gowling WLG" w:date="2023-05-02T11:19:00Z">
        <w:r w:rsidR="00B10B0C" w:rsidRPr="000E115C">
          <w:rPr>
            <w:rFonts w:ascii="Times New Roman" w:hAnsi="Times New Roman" w:cs="Times New Roman"/>
          </w:rPr>
          <w:t xml:space="preserve">onnection </w:t>
        </w:r>
      </w:ins>
      <w:ins w:id="185" w:author="Gowling WLG" w:date="2023-05-02T11:53:00Z">
        <w:r w:rsidR="00015F88">
          <w:rPr>
            <w:rFonts w:ascii="Times New Roman" w:hAnsi="Times New Roman" w:cs="Times New Roman"/>
          </w:rPr>
          <w:t>a</w:t>
        </w:r>
      </w:ins>
      <w:ins w:id="186" w:author="Gowling WLG" w:date="2023-05-02T11:19:00Z">
        <w:r w:rsidR="00B10B0C" w:rsidRPr="000E115C">
          <w:rPr>
            <w:rFonts w:ascii="Times New Roman" w:hAnsi="Times New Roman" w:cs="Times New Roman"/>
          </w:rPr>
          <w:t>greement)</w:t>
        </w:r>
      </w:ins>
      <w:ins w:id="187" w:author="Gowling WLG" w:date="2023-05-02T11:53:00Z">
        <w:r w:rsidR="00015F88">
          <w:rPr>
            <w:rFonts w:ascii="Times New Roman" w:hAnsi="Times New Roman" w:cs="Times New Roman"/>
          </w:rPr>
          <w:t>.</w:t>
        </w:r>
      </w:ins>
    </w:p>
    <w:p w14:paraId="681EC4F0" w14:textId="77777777" w:rsidR="00B10B0C" w:rsidRPr="00B10B0C" w:rsidRDefault="00B10B0C" w:rsidP="00B10B0C">
      <w:pPr>
        <w:spacing w:after="220" w:line="360" w:lineRule="auto"/>
        <w:jc w:val="both"/>
        <w:rPr>
          <w:rFonts w:ascii="Times New Roman" w:hAnsi="Times New Roman" w:cs="Times New Roman"/>
          <w:b/>
          <w:bCs/>
          <w:color w:val="000000" w:themeColor="text1"/>
          <w:u w:val="single"/>
        </w:rPr>
      </w:pPr>
    </w:p>
    <w:p w14:paraId="7F761283" w14:textId="77777777" w:rsidR="00212DFB" w:rsidRPr="00B10B0C" w:rsidRDefault="00015F88" w:rsidP="00B10B0C">
      <w:pPr>
        <w:spacing w:after="220" w:line="360" w:lineRule="auto"/>
        <w:jc w:val="both"/>
        <w:rPr>
          <w:rFonts w:ascii="Times New Roman" w:hAnsi="Times New Roman" w:cs="Times New Roman"/>
          <w:b/>
          <w:bCs/>
          <w:color w:val="000000" w:themeColor="text1"/>
          <w:u w:val="single"/>
        </w:rPr>
      </w:pPr>
      <w:bookmarkStart w:id="188" w:name="_Hlk132630477"/>
      <w:r>
        <w:rPr>
          <w:rFonts w:ascii="Times New Roman" w:hAnsi="Times New Roman" w:cs="Times New Roman"/>
          <w:b/>
          <w:bCs/>
          <w:color w:val="000000" w:themeColor="text1"/>
          <w:u w:val="single"/>
        </w:rPr>
        <w:t xml:space="preserve">Add a new Paragraph </w:t>
      </w:r>
      <w:r w:rsidR="00212DFB" w:rsidRPr="00B10B0C">
        <w:rPr>
          <w:rFonts w:ascii="Times New Roman" w:hAnsi="Times New Roman" w:cs="Times New Roman"/>
          <w:b/>
          <w:bCs/>
          <w:color w:val="000000" w:themeColor="text1"/>
          <w:u w:val="single"/>
        </w:rPr>
        <w:t xml:space="preserve">22A </w:t>
      </w:r>
      <w:r>
        <w:rPr>
          <w:rFonts w:ascii="Times New Roman" w:hAnsi="Times New Roman" w:cs="Times New Roman"/>
          <w:b/>
          <w:bCs/>
          <w:color w:val="000000" w:themeColor="text1"/>
          <w:u w:val="single"/>
        </w:rPr>
        <w:t>in Schedule 17 (EDCM)</w:t>
      </w:r>
    </w:p>
    <w:bookmarkEnd w:id="188"/>
    <w:p w14:paraId="6FB117EF" w14:textId="77777777" w:rsidR="00B10B0C" w:rsidRPr="00B10B0C" w:rsidRDefault="00B10B0C" w:rsidP="00015F88">
      <w:pPr>
        <w:spacing w:after="220" w:line="360" w:lineRule="auto"/>
        <w:ind w:left="851" w:hanging="851"/>
        <w:jc w:val="both"/>
        <w:rPr>
          <w:ins w:id="189" w:author="Gowling WLG" w:date="2023-05-02T11:45:00Z"/>
          <w:rFonts w:ascii="Times New Roman" w:hAnsi="Times New Roman" w:cs="Times New Roman"/>
          <w:b/>
          <w:bCs/>
          <w:color w:val="000000" w:themeColor="text1"/>
        </w:rPr>
      </w:pPr>
      <w:ins w:id="190" w:author="Gowling WLG" w:date="2023-05-02T11:45:00Z">
        <w:r w:rsidRPr="00B10B0C">
          <w:rPr>
            <w:rFonts w:ascii="Times New Roman" w:hAnsi="Times New Roman" w:cs="Times New Roman"/>
            <w:b/>
            <w:bCs/>
            <w:color w:val="000000" w:themeColor="text1"/>
          </w:rPr>
          <w:t xml:space="preserve">22A. </w:t>
        </w:r>
      </w:ins>
      <w:ins w:id="191" w:author="Gowling WLG" w:date="2023-05-02T11:56:00Z">
        <w:r w:rsidR="00015F88">
          <w:rPr>
            <w:rFonts w:ascii="Times New Roman" w:hAnsi="Times New Roman" w:cs="Times New Roman"/>
            <w:b/>
            <w:bCs/>
            <w:color w:val="000000" w:themeColor="text1"/>
          </w:rPr>
          <w:tab/>
        </w:r>
      </w:ins>
      <w:ins w:id="192" w:author="Gowling WLG" w:date="2023-05-02T11:45:00Z">
        <w:r w:rsidRPr="00B10B0C">
          <w:rPr>
            <w:rFonts w:ascii="Times New Roman" w:hAnsi="Times New Roman" w:cs="Times New Roman"/>
            <w:b/>
            <w:bCs/>
            <w:color w:val="000000" w:themeColor="text1"/>
          </w:rPr>
          <w:t>CHARGES FOR DE-ENERGISED SITES</w:t>
        </w:r>
      </w:ins>
    </w:p>
    <w:p w14:paraId="77F01ED6" w14:textId="77777777" w:rsidR="00B10B0C" w:rsidRPr="00B10B0C" w:rsidRDefault="00B10B0C" w:rsidP="00015F88">
      <w:pPr>
        <w:spacing w:after="220" w:line="360" w:lineRule="auto"/>
        <w:ind w:left="851" w:hanging="851"/>
        <w:jc w:val="both"/>
        <w:rPr>
          <w:ins w:id="193" w:author="Gowling WLG" w:date="2023-05-02T11:45:00Z"/>
          <w:rFonts w:ascii="Times New Roman" w:hAnsi="Times New Roman" w:cs="Times New Roman"/>
          <w:color w:val="000000" w:themeColor="text1"/>
        </w:rPr>
      </w:pPr>
      <w:ins w:id="194" w:author="Gowling WLG" w:date="2023-05-02T11:45:00Z">
        <w:r w:rsidRPr="00B10B0C">
          <w:rPr>
            <w:rFonts w:ascii="Times New Roman" w:hAnsi="Times New Roman" w:cs="Times New Roman"/>
            <w:color w:val="000000" w:themeColor="text1"/>
          </w:rPr>
          <w:lastRenderedPageBreak/>
          <w:t xml:space="preserve">22A.1. </w:t>
        </w:r>
      </w:ins>
      <w:ins w:id="195" w:author="Gowling WLG" w:date="2023-05-02T11:56:00Z">
        <w:r w:rsidR="00015F88">
          <w:rPr>
            <w:rFonts w:ascii="Times New Roman" w:hAnsi="Times New Roman" w:cs="Times New Roman"/>
            <w:color w:val="000000" w:themeColor="text1"/>
          </w:rPr>
          <w:tab/>
        </w:r>
      </w:ins>
      <w:ins w:id="196" w:author="Gowling WLG" w:date="2023-05-02T11:45:00Z">
        <w:r w:rsidRPr="00B10B0C">
          <w:rPr>
            <w:rFonts w:ascii="Times New Roman" w:hAnsi="Times New Roman" w:cs="Times New Roman"/>
            <w:color w:val="000000" w:themeColor="text1"/>
          </w:rPr>
          <w:t>There will be no charges applied to correctly de-energised sites as determined by the de-energisation status in MPAS</w:t>
        </w:r>
      </w:ins>
      <w:ins w:id="197" w:author="Gowling WLG" w:date="2023-05-02T11:59:00Z">
        <w:r w:rsidR="00015F88">
          <w:rPr>
            <w:rFonts w:ascii="Times New Roman" w:hAnsi="Times New Roman" w:cs="Times New Roman"/>
            <w:color w:val="000000" w:themeColor="text1"/>
          </w:rPr>
          <w:t>,</w:t>
        </w:r>
      </w:ins>
      <w:ins w:id="198" w:author="Gowling WLG" w:date="2023-05-02T11:45:00Z">
        <w:r w:rsidRPr="00B10B0C">
          <w:rPr>
            <w:rFonts w:ascii="Times New Roman" w:hAnsi="Times New Roman" w:cs="Times New Roman"/>
            <w:color w:val="000000" w:themeColor="text1"/>
          </w:rPr>
          <w:t xml:space="preserve"> </w:t>
        </w:r>
      </w:ins>
      <w:ins w:id="199" w:author="Gowling WLG" w:date="2023-05-02T11:59:00Z">
        <w:r w:rsidR="00015F88" w:rsidRPr="00B10B0C">
          <w:rPr>
            <w:rFonts w:ascii="Times New Roman" w:hAnsi="Times New Roman" w:cs="Times New Roman"/>
            <w:color w:val="000000" w:themeColor="text1"/>
          </w:rPr>
          <w:t xml:space="preserve">unless </w:t>
        </w:r>
        <w:r w:rsidR="00015F88">
          <w:rPr>
            <w:rFonts w:ascii="Times New Roman" w:hAnsi="Times New Roman" w:cs="Times New Roman"/>
            <w:color w:val="000000" w:themeColor="text1"/>
          </w:rPr>
          <w:t>the DNO Party h</w:t>
        </w:r>
        <w:r w:rsidR="00015F88" w:rsidRPr="000E115C">
          <w:rPr>
            <w:rFonts w:ascii="Times New Roman" w:hAnsi="Times New Roman" w:cs="Times New Roman"/>
          </w:rPr>
          <w:t xml:space="preserve">as agreed </w:t>
        </w:r>
        <w:r w:rsidR="00015F88">
          <w:rPr>
            <w:rFonts w:ascii="Times New Roman" w:hAnsi="Times New Roman" w:cs="Times New Roman"/>
          </w:rPr>
          <w:t xml:space="preserve">otherwise with the </w:t>
        </w:r>
        <w:proofErr w:type="spellStart"/>
        <w:r w:rsidR="00B02204">
          <w:rPr>
            <w:rFonts w:ascii="Times New Roman" w:hAnsi="Times New Roman" w:cs="Times New Roman"/>
          </w:rPr>
          <w:t>Connectee</w:t>
        </w:r>
        <w:proofErr w:type="spellEnd"/>
        <w:r w:rsidR="00015F88">
          <w:rPr>
            <w:rFonts w:ascii="Times New Roman" w:hAnsi="Times New Roman" w:cs="Times New Roman"/>
          </w:rPr>
          <w:t xml:space="preserve"> </w:t>
        </w:r>
        <w:r w:rsidR="00015F88" w:rsidRPr="000E115C">
          <w:rPr>
            <w:rFonts w:ascii="Times New Roman" w:hAnsi="Times New Roman" w:cs="Times New Roman"/>
          </w:rPr>
          <w:t xml:space="preserve">(including </w:t>
        </w:r>
        <w:r w:rsidR="00015F88">
          <w:rPr>
            <w:rFonts w:ascii="Times New Roman" w:hAnsi="Times New Roman" w:cs="Times New Roman"/>
          </w:rPr>
          <w:t xml:space="preserve">as may be provided for </w:t>
        </w:r>
        <w:r w:rsidR="00015F88" w:rsidRPr="000E115C">
          <w:rPr>
            <w:rFonts w:ascii="Times New Roman" w:hAnsi="Times New Roman" w:cs="Times New Roman"/>
          </w:rPr>
          <w:t xml:space="preserve">in the </w:t>
        </w:r>
        <w:r w:rsidR="00015F88">
          <w:rPr>
            <w:rFonts w:ascii="Times New Roman" w:hAnsi="Times New Roman" w:cs="Times New Roman"/>
          </w:rPr>
          <w:t>c</w:t>
        </w:r>
        <w:r w:rsidR="00015F88" w:rsidRPr="000E115C">
          <w:rPr>
            <w:rFonts w:ascii="Times New Roman" w:hAnsi="Times New Roman" w:cs="Times New Roman"/>
          </w:rPr>
          <w:t xml:space="preserve">onnection </w:t>
        </w:r>
        <w:r w:rsidR="00015F88">
          <w:rPr>
            <w:rFonts w:ascii="Times New Roman" w:hAnsi="Times New Roman" w:cs="Times New Roman"/>
          </w:rPr>
          <w:t>a</w:t>
        </w:r>
        <w:r w:rsidR="00015F88" w:rsidRPr="000E115C">
          <w:rPr>
            <w:rFonts w:ascii="Times New Roman" w:hAnsi="Times New Roman" w:cs="Times New Roman"/>
          </w:rPr>
          <w:t>greement)</w:t>
        </w:r>
      </w:ins>
      <w:ins w:id="200" w:author="Gowling WLG" w:date="2023-05-02T11:45:00Z">
        <w:r w:rsidRPr="00B10B0C">
          <w:rPr>
            <w:rFonts w:ascii="Times New Roman" w:hAnsi="Times New Roman" w:cs="Times New Roman"/>
            <w:color w:val="000000" w:themeColor="text1"/>
          </w:rPr>
          <w:t xml:space="preserve">. </w:t>
        </w:r>
      </w:ins>
    </w:p>
    <w:p w14:paraId="51DBF10D" w14:textId="77777777" w:rsidR="00212DFB" w:rsidRPr="00B10B0C" w:rsidRDefault="00212DFB" w:rsidP="00B10B0C">
      <w:pPr>
        <w:spacing w:after="220" w:line="360" w:lineRule="auto"/>
        <w:jc w:val="both"/>
        <w:rPr>
          <w:rFonts w:ascii="Times New Roman" w:hAnsi="Times New Roman" w:cs="Times New Roman"/>
          <w:b/>
          <w:bCs/>
          <w:color w:val="000000" w:themeColor="text1"/>
          <w:u w:val="single"/>
        </w:rPr>
      </w:pPr>
    </w:p>
    <w:p w14:paraId="7DBB5C8E" w14:textId="77777777" w:rsidR="00212DFB" w:rsidRPr="00B10B0C" w:rsidRDefault="00212DFB" w:rsidP="00B10B0C">
      <w:pPr>
        <w:spacing w:after="220" w:line="360" w:lineRule="auto"/>
        <w:jc w:val="both"/>
        <w:rPr>
          <w:rFonts w:ascii="Times New Roman" w:hAnsi="Times New Roman" w:cs="Times New Roman"/>
          <w:b/>
          <w:bCs/>
          <w:color w:val="000000" w:themeColor="text1"/>
          <w:u w:val="single"/>
        </w:rPr>
      </w:pPr>
      <w:r w:rsidRPr="00B10B0C">
        <w:rPr>
          <w:rFonts w:ascii="Times New Roman" w:hAnsi="Times New Roman" w:cs="Times New Roman"/>
          <w:b/>
          <w:bCs/>
          <w:color w:val="000000" w:themeColor="text1"/>
          <w:u w:val="single"/>
        </w:rPr>
        <w:t xml:space="preserve">Add </w:t>
      </w:r>
      <w:r w:rsidR="00015F88">
        <w:rPr>
          <w:rFonts w:ascii="Times New Roman" w:hAnsi="Times New Roman" w:cs="Times New Roman"/>
          <w:b/>
          <w:bCs/>
          <w:color w:val="000000" w:themeColor="text1"/>
          <w:u w:val="single"/>
        </w:rPr>
        <w:t xml:space="preserve">a </w:t>
      </w:r>
      <w:r w:rsidRPr="00B10B0C">
        <w:rPr>
          <w:rFonts w:ascii="Times New Roman" w:hAnsi="Times New Roman" w:cs="Times New Roman"/>
          <w:b/>
          <w:bCs/>
          <w:color w:val="000000" w:themeColor="text1"/>
          <w:u w:val="single"/>
        </w:rPr>
        <w:t xml:space="preserve">new </w:t>
      </w:r>
      <w:r w:rsidR="00015F88">
        <w:rPr>
          <w:rFonts w:ascii="Times New Roman" w:hAnsi="Times New Roman" w:cs="Times New Roman"/>
          <w:b/>
          <w:bCs/>
          <w:color w:val="000000" w:themeColor="text1"/>
          <w:u w:val="single"/>
        </w:rPr>
        <w:t xml:space="preserve">Paragraph </w:t>
      </w:r>
      <w:r w:rsidRPr="00B10B0C">
        <w:rPr>
          <w:rFonts w:ascii="Times New Roman" w:hAnsi="Times New Roman" w:cs="Times New Roman"/>
          <w:b/>
          <w:bCs/>
          <w:color w:val="000000" w:themeColor="text1"/>
          <w:u w:val="single"/>
        </w:rPr>
        <w:t xml:space="preserve">22A </w:t>
      </w:r>
      <w:r w:rsidR="00015F88">
        <w:rPr>
          <w:rFonts w:ascii="Times New Roman" w:hAnsi="Times New Roman" w:cs="Times New Roman"/>
          <w:b/>
          <w:bCs/>
          <w:color w:val="000000" w:themeColor="text1"/>
          <w:u w:val="single"/>
        </w:rPr>
        <w:t>in Schedule 18 (EDCM)</w:t>
      </w:r>
    </w:p>
    <w:p w14:paraId="17DAB5D0" w14:textId="77777777" w:rsidR="00B10B0C" w:rsidRPr="00B10B0C" w:rsidRDefault="00B10B0C" w:rsidP="00B10B0C">
      <w:pPr>
        <w:spacing w:after="220" w:line="360" w:lineRule="auto"/>
        <w:rPr>
          <w:ins w:id="201" w:author="Gowling WLG" w:date="2023-05-02T11:45:00Z"/>
          <w:rFonts w:ascii="Times New Roman" w:hAnsi="Times New Roman" w:cs="Times New Roman"/>
          <w:b/>
          <w:bCs/>
          <w:color w:val="000000" w:themeColor="text1"/>
        </w:rPr>
      </w:pPr>
      <w:ins w:id="202" w:author="Gowling WLG" w:date="2023-05-02T11:45:00Z">
        <w:r w:rsidRPr="00B10B0C">
          <w:rPr>
            <w:rFonts w:ascii="Times New Roman" w:hAnsi="Times New Roman" w:cs="Times New Roman"/>
            <w:b/>
            <w:bCs/>
            <w:color w:val="000000" w:themeColor="text1"/>
          </w:rPr>
          <w:t xml:space="preserve">22A. </w:t>
        </w:r>
      </w:ins>
      <w:ins w:id="203" w:author="Gowling WLG" w:date="2023-05-02T11:56:00Z">
        <w:r w:rsidR="00015F88">
          <w:rPr>
            <w:rFonts w:ascii="Times New Roman" w:hAnsi="Times New Roman" w:cs="Times New Roman"/>
            <w:b/>
            <w:bCs/>
            <w:color w:val="000000" w:themeColor="text1"/>
          </w:rPr>
          <w:tab/>
        </w:r>
      </w:ins>
      <w:ins w:id="204" w:author="Gowling WLG" w:date="2023-05-02T11:45:00Z">
        <w:r w:rsidRPr="00B10B0C">
          <w:rPr>
            <w:rFonts w:ascii="Times New Roman" w:hAnsi="Times New Roman" w:cs="Times New Roman"/>
            <w:b/>
            <w:bCs/>
            <w:color w:val="000000" w:themeColor="text1"/>
          </w:rPr>
          <w:t>CHARGES FOR DE-ENERGISED SITES</w:t>
        </w:r>
      </w:ins>
    </w:p>
    <w:p w14:paraId="3C7DBAB7" w14:textId="77777777" w:rsidR="00B10B0C" w:rsidRPr="00B10B0C" w:rsidRDefault="00B10B0C" w:rsidP="00015F88">
      <w:pPr>
        <w:spacing w:after="220" w:line="360" w:lineRule="auto"/>
        <w:ind w:left="851" w:hanging="851"/>
        <w:jc w:val="both"/>
        <w:rPr>
          <w:ins w:id="205" w:author="Gowling WLG" w:date="2023-05-02T11:45:00Z"/>
          <w:rFonts w:ascii="Times New Roman" w:hAnsi="Times New Roman" w:cs="Times New Roman"/>
          <w:color w:val="000000" w:themeColor="text1"/>
        </w:rPr>
      </w:pPr>
      <w:ins w:id="206" w:author="Gowling WLG" w:date="2023-05-02T11:45:00Z">
        <w:r w:rsidRPr="00B10B0C">
          <w:rPr>
            <w:rFonts w:ascii="Times New Roman" w:hAnsi="Times New Roman" w:cs="Times New Roman"/>
            <w:color w:val="000000" w:themeColor="text1"/>
          </w:rPr>
          <w:t xml:space="preserve">22A.1. </w:t>
        </w:r>
      </w:ins>
      <w:ins w:id="207" w:author="Gowling WLG" w:date="2023-05-02T11:56:00Z">
        <w:r w:rsidR="00015F88">
          <w:rPr>
            <w:rFonts w:ascii="Times New Roman" w:hAnsi="Times New Roman" w:cs="Times New Roman"/>
            <w:color w:val="000000" w:themeColor="text1"/>
          </w:rPr>
          <w:tab/>
        </w:r>
      </w:ins>
      <w:ins w:id="208" w:author="Gowling WLG" w:date="2023-05-02T12:01:00Z">
        <w:r w:rsidR="00B02204" w:rsidRPr="00B10B0C">
          <w:rPr>
            <w:rFonts w:ascii="Times New Roman" w:hAnsi="Times New Roman" w:cs="Times New Roman"/>
            <w:color w:val="000000" w:themeColor="text1"/>
          </w:rPr>
          <w:t>There will be no charges applied to correctly de-energised sites as determined by the de-energisation status in MPAS</w:t>
        </w:r>
        <w:r w:rsidR="00B02204">
          <w:rPr>
            <w:rFonts w:ascii="Times New Roman" w:hAnsi="Times New Roman" w:cs="Times New Roman"/>
            <w:color w:val="000000" w:themeColor="text1"/>
          </w:rPr>
          <w:t>,</w:t>
        </w:r>
        <w:r w:rsidR="00B02204" w:rsidRPr="00B10B0C">
          <w:rPr>
            <w:rFonts w:ascii="Times New Roman" w:hAnsi="Times New Roman" w:cs="Times New Roman"/>
            <w:color w:val="000000" w:themeColor="text1"/>
          </w:rPr>
          <w:t xml:space="preserve"> unless </w:t>
        </w:r>
        <w:r w:rsidR="00B02204">
          <w:rPr>
            <w:rFonts w:ascii="Times New Roman" w:hAnsi="Times New Roman" w:cs="Times New Roman"/>
            <w:color w:val="000000" w:themeColor="text1"/>
          </w:rPr>
          <w:t>the DNO Party h</w:t>
        </w:r>
        <w:r w:rsidR="00B02204" w:rsidRPr="000E115C">
          <w:rPr>
            <w:rFonts w:ascii="Times New Roman" w:hAnsi="Times New Roman" w:cs="Times New Roman"/>
          </w:rPr>
          <w:t xml:space="preserve">as agreed </w:t>
        </w:r>
        <w:r w:rsidR="00B02204">
          <w:rPr>
            <w:rFonts w:ascii="Times New Roman" w:hAnsi="Times New Roman" w:cs="Times New Roman"/>
          </w:rPr>
          <w:t xml:space="preserve">otherwise with the </w:t>
        </w:r>
        <w:proofErr w:type="spellStart"/>
        <w:r w:rsidR="00B02204">
          <w:rPr>
            <w:rFonts w:ascii="Times New Roman" w:hAnsi="Times New Roman" w:cs="Times New Roman"/>
          </w:rPr>
          <w:t>Connectee</w:t>
        </w:r>
        <w:proofErr w:type="spellEnd"/>
        <w:r w:rsidR="00B02204">
          <w:rPr>
            <w:rFonts w:ascii="Times New Roman" w:hAnsi="Times New Roman" w:cs="Times New Roman"/>
          </w:rPr>
          <w:t xml:space="preserve"> </w:t>
        </w:r>
        <w:r w:rsidR="00B02204" w:rsidRPr="000E115C">
          <w:rPr>
            <w:rFonts w:ascii="Times New Roman" w:hAnsi="Times New Roman" w:cs="Times New Roman"/>
          </w:rPr>
          <w:t xml:space="preserve">(including </w:t>
        </w:r>
        <w:r w:rsidR="00B02204">
          <w:rPr>
            <w:rFonts w:ascii="Times New Roman" w:hAnsi="Times New Roman" w:cs="Times New Roman"/>
          </w:rPr>
          <w:t xml:space="preserve">as may be provided for </w:t>
        </w:r>
        <w:r w:rsidR="00B02204" w:rsidRPr="000E115C">
          <w:rPr>
            <w:rFonts w:ascii="Times New Roman" w:hAnsi="Times New Roman" w:cs="Times New Roman"/>
          </w:rPr>
          <w:t xml:space="preserve">in the </w:t>
        </w:r>
        <w:r w:rsidR="00B02204">
          <w:rPr>
            <w:rFonts w:ascii="Times New Roman" w:hAnsi="Times New Roman" w:cs="Times New Roman"/>
          </w:rPr>
          <w:t>c</w:t>
        </w:r>
        <w:r w:rsidR="00B02204" w:rsidRPr="000E115C">
          <w:rPr>
            <w:rFonts w:ascii="Times New Roman" w:hAnsi="Times New Roman" w:cs="Times New Roman"/>
          </w:rPr>
          <w:t xml:space="preserve">onnection </w:t>
        </w:r>
        <w:r w:rsidR="00B02204">
          <w:rPr>
            <w:rFonts w:ascii="Times New Roman" w:hAnsi="Times New Roman" w:cs="Times New Roman"/>
          </w:rPr>
          <w:t>a</w:t>
        </w:r>
        <w:r w:rsidR="00B02204" w:rsidRPr="000E115C">
          <w:rPr>
            <w:rFonts w:ascii="Times New Roman" w:hAnsi="Times New Roman" w:cs="Times New Roman"/>
          </w:rPr>
          <w:t>greement)</w:t>
        </w:r>
      </w:ins>
      <w:ins w:id="209" w:author="Gowling WLG" w:date="2023-05-02T11:45:00Z">
        <w:r w:rsidRPr="00B10B0C">
          <w:rPr>
            <w:rFonts w:ascii="Times New Roman" w:hAnsi="Times New Roman" w:cs="Times New Roman"/>
            <w:color w:val="000000" w:themeColor="text1"/>
          </w:rPr>
          <w:t xml:space="preserve">. </w:t>
        </w:r>
      </w:ins>
    </w:p>
    <w:p w14:paraId="3E70C344" w14:textId="77777777" w:rsidR="00B02204" w:rsidRDefault="00B02204" w:rsidP="00B10B0C">
      <w:pPr>
        <w:jc w:val="right"/>
        <w:rPr>
          <w:rFonts w:ascii="Times New Roman" w:hAnsi="Times New Roman" w:cs="Times New Roman"/>
          <w:b/>
          <w:color w:val="000000" w:themeColor="text1"/>
        </w:rPr>
      </w:pPr>
    </w:p>
    <w:p w14:paraId="06FFD7CE" w14:textId="77777777" w:rsidR="00212DFB" w:rsidRPr="00B10B0C" w:rsidRDefault="00B10B0C" w:rsidP="00B10B0C">
      <w:pPr>
        <w:jc w:val="right"/>
        <w:rPr>
          <w:rFonts w:ascii="Times New Roman" w:hAnsi="Times New Roman" w:cs="Times New Roman"/>
          <w:b/>
          <w:color w:val="000000" w:themeColor="text1"/>
        </w:rPr>
      </w:pPr>
      <w:r w:rsidRPr="00B10B0C">
        <w:rPr>
          <w:rFonts w:ascii="Times New Roman" w:hAnsi="Times New Roman" w:cs="Times New Roman"/>
          <w:b/>
          <w:color w:val="000000" w:themeColor="text1"/>
        </w:rPr>
        <w:t>Gowling WLG (UK) LLP</w:t>
      </w:r>
    </w:p>
    <w:p w14:paraId="2006B3FC" w14:textId="77777777" w:rsidR="00B10B0C" w:rsidRPr="00B10B0C" w:rsidRDefault="00B10B0C" w:rsidP="00B10B0C">
      <w:pPr>
        <w:jc w:val="right"/>
        <w:rPr>
          <w:rFonts w:ascii="Times New Roman" w:hAnsi="Times New Roman" w:cs="Times New Roman"/>
          <w:b/>
          <w:color w:val="000000" w:themeColor="text1"/>
        </w:rPr>
      </w:pPr>
      <w:r w:rsidRPr="00B10B0C">
        <w:rPr>
          <w:rFonts w:ascii="Times New Roman" w:hAnsi="Times New Roman" w:cs="Times New Roman"/>
          <w:b/>
          <w:color w:val="000000" w:themeColor="text1"/>
        </w:rPr>
        <w:t>2 May 2023</w:t>
      </w:r>
    </w:p>
    <w:p w14:paraId="3C337C3A" w14:textId="77777777" w:rsidR="00212DFB" w:rsidRPr="00B10B0C" w:rsidRDefault="00212DFB" w:rsidP="008F5F13">
      <w:pPr>
        <w:pStyle w:val="BodyText"/>
        <w:spacing w:after="220" w:line="360" w:lineRule="auto"/>
        <w:ind w:left="851" w:hanging="851"/>
        <w:rPr>
          <w:rFonts w:ascii="Times New Roman" w:hAnsi="Times New Roman" w:cs="Times New Roman"/>
          <w:color w:val="000000" w:themeColor="text1"/>
          <w:sz w:val="22"/>
          <w:szCs w:val="22"/>
        </w:rPr>
      </w:pPr>
    </w:p>
    <w:sectPr w:rsidR="00212DFB" w:rsidRPr="00B10B0C">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8D295" w14:textId="77777777" w:rsidR="001943D4" w:rsidRDefault="001943D4" w:rsidP="001943D4">
      <w:pPr>
        <w:spacing w:after="0" w:line="240" w:lineRule="auto"/>
      </w:pPr>
      <w:r>
        <w:separator/>
      </w:r>
    </w:p>
  </w:endnote>
  <w:endnote w:type="continuationSeparator" w:id="0">
    <w:p w14:paraId="110E4152" w14:textId="77777777" w:rsidR="001943D4" w:rsidRDefault="001943D4" w:rsidP="00194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E2B6B" w14:textId="77777777" w:rsidR="001943D4" w:rsidRDefault="00194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9AAA" w14:textId="77777777" w:rsidR="001943D4" w:rsidRDefault="00194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E7D99" w14:textId="77777777" w:rsidR="001943D4" w:rsidRDefault="00194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00814" w14:textId="77777777" w:rsidR="001943D4" w:rsidRDefault="001943D4" w:rsidP="001943D4">
      <w:pPr>
        <w:spacing w:after="0" w:line="240" w:lineRule="auto"/>
      </w:pPr>
      <w:r>
        <w:separator/>
      </w:r>
    </w:p>
  </w:footnote>
  <w:footnote w:type="continuationSeparator" w:id="0">
    <w:p w14:paraId="3A21BD45" w14:textId="77777777" w:rsidR="001943D4" w:rsidRDefault="001943D4" w:rsidP="001943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57917" w14:textId="77777777" w:rsidR="001943D4" w:rsidRDefault="00194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65995" w14:textId="77777777" w:rsidR="001943D4" w:rsidRDefault="001943D4" w:rsidP="001943D4">
    <w:pPr>
      <w:pStyle w:val="Header"/>
      <w:jc w:val="right"/>
    </w:pPr>
    <w:r>
      <w:t>Gowling WLG – 2 May 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33D1D" w14:textId="77777777" w:rsidR="001943D4" w:rsidRDefault="00194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632BA"/>
    <w:multiLevelType w:val="multilevel"/>
    <w:tmpl w:val="CE08A638"/>
    <w:lvl w:ilvl="0">
      <w:start w:val="1"/>
      <w:numFmt w:val="none"/>
      <w:pStyle w:val="definition"/>
      <w:suff w:val="nothing"/>
      <w:lvlText w:val=""/>
      <w:lvlJc w:val="left"/>
      <w:pPr>
        <w:ind w:left="0" w:firstLine="0"/>
      </w:pPr>
      <w:rPr>
        <w:rFonts w:hint="default"/>
      </w:rPr>
    </w:lvl>
    <w:lvl w:ilvl="1">
      <w:start w:val="1"/>
      <w:numFmt w:val="lowerLetter"/>
      <w:pStyle w:val="definitionsub"/>
      <w:lvlText w:val="(%2)"/>
      <w:lvlJc w:val="left"/>
      <w:pPr>
        <w:ind w:left="454" w:hanging="454"/>
      </w:pPr>
      <w:rPr>
        <w:rFonts w:hint="default"/>
      </w:rPr>
    </w:lvl>
    <w:lvl w:ilvl="2">
      <w:start w:val="1"/>
      <w:numFmt w:val="lowerRoman"/>
      <w:lvlText w:val="(%3)"/>
      <w:lvlJc w:val="left"/>
      <w:pPr>
        <w:tabs>
          <w:tab w:val="num" w:pos="851"/>
        </w:tabs>
        <w:ind w:left="851" w:hanging="397"/>
      </w:pPr>
      <w:rPr>
        <w:rFonts w:hint="default"/>
      </w:rPr>
    </w:lvl>
    <w:lvl w:ilvl="3">
      <w:start w:val="1"/>
      <w:numFmt w:val="lowerLetter"/>
      <w:lvlText w:val="(%4)"/>
      <w:lvlJc w:val="left"/>
      <w:pPr>
        <w:ind w:left="567" w:hanging="56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 w15:restartNumberingAfterBreak="0">
    <w:nsid w:val="0FD77125"/>
    <w:multiLevelType w:val="multilevel"/>
    <w:tmpl w:val="24D0B9C8"/>
    <w:lvl w:ilvl="0">
      <w:start w:val="1"/>
      <w:numFmt w:val="decimal"/>
      <w:lvlRestart w:val="0"/>
      <w:pStyle w:val="Simple1"/>
      <w:lvlText w:val="%1"/>
      <w:lvlJc w:val="left"/>
      <w:pPr>
        <w:tabs>
          <w:tab w:val="num" w:pos="709"/>
        </w:tabs>
        <w:ind w:left="709" w:hanging="709"/>
      </w:pPr>
      <w:rPr>
        <w:rFonts w:hint="default"/>
      </w:rPr>
    </w:lvl>
    <w:lvl w:ilvl="1">
      <w:start w:val="1"/>
      <w:numFmt w:val="decimal"/>
      <w:pStyle w:val="Simple2"/>
      <w:lvlText w:val="%1.%2"/>
      <w:lvlJc w:val="left"/>
      <w:pPr>
        <w:tabs>
          <w:tab w:val="num" w:pos="709"/>
        </w:tabs>
        <w:ind w:left="709" w:hanging="709"/>
      </w:pPr>
      <w:rPr>
        <w:rFonts w:hint="default"/>
      </w:rPr>
    </w:lvl>
    <w:lvl w:ilvl="2">
      <w:start w:val="1"/>
      <w:numFmt w:val="lowerLetter"/>
      <w:pStyle w:val="Simple3"/>
      <w:lvlText w:val="(%3)"/>
      <w:lvlJc w:val="left"/>
      <w:pPr>
        <w:tabs>
          <w:tab w:val="num" w:pos="1417"/>
        </w:tabs>
        <w:ind w:left="1417" w:hanging="708"/>
      </w:pPr>
      <w:rPr>
        <w:rFonts w:hint="default"/>
      </w:rPr>
    </w:lvl>
    <w:lvl w:ilvl="3">
      <w:start w:val="1"/>
      <w:numFmt w:val="lowerRoman"/>
      <w:pStyle w:val="Simple4"/>
      <w:lvlText w:val="(%4)"/>
      <w:lvlJc w:val="left"/>
      <w:pPr>
        <w:tabs>
          <w:tab w:val="num" w:pos="2126"/>
        </w:tabs>
        <w:ind w:left="2126" w:hanging="709"/>
      </w:pPr>
      <w:rPr>
        <w:rFonts w:hint="default"/>
      </w:rPr>
    </w:lvl>
    <w:lvl w:ilvl="4">
      <w:start w:val="1"/>
      <w:numFmt w:val="upperLetter"/>
      <w:pStyle w:val="Simple5"/>
      <w:lvlText w:val="(%5)"/>
      <w:lvlJc w:val="left"/>
      <w:pPr>
        <w:tabs>
          <w:tab w:val="num" w:pos="2835"/>
        </w:tabs>
        <w:ind w:left="2835" w:hanging="709"/>
      </w:pPr>
      <w:rPr>
        <w:rFonts w:hint="default"/>
      </w:rPr>
    </w:lvl>
    <w:lvl w:ilvl="5">
      <w:start w:val="1"/>
      <w:numFmt w:val="decimal"/>
      <w:pStyle w:val="Simple6"/>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pStyle w:val="Simple8"/>
      <w:lvlText w:val="%8)"/>
      <w:lvlJc w:val="left"/>
      <w:pPr>
        <w:tabs>
          <w:tab w:val="num" w:pos="4961"/>
        </w:tabs>
        <w:ind w:left="4961" w:hanging="709"/>
      </w:pPr>
      <w:rPr>
        <w:rFonts w:hint="default"/>
      </w:rPr>
    </w:lvl>
    <w:lvl w:ilvl="8">
      <w:start w:val="1"/>
      <w:numFmt w:val="upperLetter"/>
      <w:pStyle w:val="Simple9"/>
      <w:lvlText w:val="%9)"/>
      <w:lvlJc w:val="left"/>
      <w:pPr>
        <w:tabs>
          <w:tab w:val="num" w:pos="5669"/>
        </w:tabs>
        <w:ind w:left="5669" w:hanging="708"/>
      </w:pPr>
      <w:rPr>
        <w:rFonts w:hint="default"/>
      </w:rPr>
    </w:lvl>
  </w:abstractNum>
  <w:abstractNum w:abstractNumId="2" w15:restartNumberingAfterBreak="0">
    <w:nsid w:val="1ED45055"/>
    <w:multiLevelType w:val="singleLevel"/>
    <w:tmpl w:val="00308B50"/>
    <w:lvl w:ilvl="0">
      <w:start w:val="1"/>
      <w:numFmt w:val="upperLetter"/>
      <w:pStyle w:val="definitionsub-sub"/>
      <w:lvlText w:val="(%1)"/>
      <w:lvlJc w:val="left"/>
      <w:pPr>
        <w:tabs>
          <w:tab w:val="num" w:pos="1134"/>
        </w:tabs>
        <w:ind w:left="1134" w:hanging="1134"/>
      </w:pPr>
      <w:rPr>
        <w:b w:val="0"/>
        <w:i w:val="0"/>
      </w:rPr>
    </w:lvl>
  </w:abstractNum>
  <w:abstractNum w:abstractNumId="3" w15:restartNumberingAfterBreak="0">
    <w:nsid w:val="45C13D35"/>
    <w:multiLevelType w:val="multilevel"/>
    <w:tmpl w:val="C8982A8E"/>
    <w:lvl w:ilvl="0">
      <w:start w:val="1"/>
      <w:numFmt w:val="decimal"/>
      <w:lvlRestart w:val="0"/>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lowerLetter"/>
      <w:pStyle w:val="Heading3"/>
      <w:lvlText w:val="(%3)"/>
      <w:lvlJc w:val="left"/>
      <w:pPr>
        <w:tabs>
          <w:tab w:val="num" w:pos="1417"/>
        </w:tabs>
        <w:ind w:left="1417" w:hanging="708"/>
      </w:pPr>
      <w:rPr>
        <w:rFonts w:hint="default"/>
      </w:rPr>
    </w:lvl>
    <w:lvl w:ilvl="3">
      <w:start w:val="1"/>
      <w:numFmt w:val="lowerRoman"/>
      <w:pStyle w:val="Heading4"/>
      <w:lvlText w:val="(%4)"/>
      <w:lvlJc w:val="left"/>
      <w:pPr>
        <w:tabs>
          <w:tab w:val="num" w:pos="2126"/>
        </w:tabs>
        <w:ind w:left="2126" w:hanging="709"/>
      </w:pPr>
      <w:rPr>
        <w:rFonts w:hint="default"/>
      </w:rPr>
    </w:lvl>
    <w:lvl w:ilvl="4">
      <w:start w:val="1"/>
      <w:numFmt w:val="upperLetter"/>
      <w:pStyle w:val="Heading5"/>
      <w:lvlText w:val="(%5)"/>
      <w:lvlJc w:val="left"/>
      <w:pPr>
        <w:tabs>
          <w:tab w:val="num" w:pos="2835"/>
        </w:tabs>
        <w:ind w:left="2835" w:hanging="709"/>
      </w:pPr>
      <w:rPr>
        <w:rFonts w:hint="default"/>
      </w:rPr>
    </w:lvl>
    <w:lvl w:ilvl="5">
      <w:start w:val="1"/>
      <w:numFmt w:val="decimal"/>
      <w:pStyle w:val="Heading6"/>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pStyle w:val="Heading8"/>
      <w:lvlText w:val="%8)"/>
      <w:lvlJc w:val="left"/>
      <w:pPr>
        <w:tabs>
          <w:tab w:val="num" w:pos="4961"/>
        </w:tabs>
        <w:ind w:left="4961" w:hanging="709"/>
      </w:pPr>
      <w:rPr>
        <w:rFonts w:hint="default"/>
      </w:rPr>
    </w:lvl>
    <w:lvl w:ilvl="8">
      <w:start w:val="1"/>
      <w:numFmt w:val="upperLetter"/>
      <w:pStyle w:val="Heading9"/>
      <w:lvlText w:val="%9)"/>
      <w:lvlJc w:val="left"/>
      <w:pPr>
        <w:tabs>
          <w:tab w:val="num" w:pos="5669"/>
        </w:tabs>
        <w:ind w:left="5669" w:hanging="708"/>
      </w:pPr>
      <w:rPr>
        <w:rFonts w:hint="default"/>
      </w:rPr>
    </w:lvl>
  </w:abstractNum>
  <w:abstractNum w:abstractNumId="4" w15:restartNumberingAfterBreak="0">
    <w:nsid w:val="52F95850"/>
    <w:multiLevelType w:val="singleLevel"/>
    <w:tmpl w:val="B30A1960"/>
    <w:lvl w:ilvl="0">
      <w:start w:val="1"/>
      <w:numFmt w:val="decimal"/>
      <w:pStyle w:val="Simple7"/>
      <w:lvlText w:val="(%1)"/>
      <w:lvlJc w:val="left"/>
      <w:pPr>
        <w:tabs>
          <w:tab w:val="num" w:pos="3402"/>
        </w:tabs>
        <w:ind w:left="3402" w:hanging="1134"/>
      </w:pPr>
    </w:lvl>
  </w:abstractNum>
  <w:abstractNum w:abstractNumId="5" w15:restartNumberingAfterBreak="0">
    <w:nsid w:val="6C6D7081"/>
    <w:multiLevelType w:val="hybridMultilevel"/>
    <w:tmpl w:val="AB322064"/>
    <w:lvl w:ilvl="0" w:tplc="A1105870">
      <w:start w:val="1"/>
      <w:numFmt w:val="decimal"/>
      <w:lvlText w:val="%1."/>
      <w:lvlJc w:val="left"/>
      <w:pPr>
        <w:ind w:left="360" w:hanging="360"/>
      </w:pPr>
    </w:lvl>
    <w:lvl w:ilvl="1" w:tplc="26E46F34" w:tentative="1">
      <w:start w:val="1"/>
      <w:numFmt w:val="lowerLetter"/>
      <w:lvlText w:val="%2."/>
      <w:lvlJc w:val="left"/>
      <w:pPr>
        <w:ind w:left="1080" w:hanging="360"/>
      </w:pPr>
    </w:lvl>
    <w:lvl w:ilvl="2" w:tplc="8AC056D0" w:tentative="1">
      <w:start w:val="1"/>
      <w:numFmt w:val="lowerRoman"/>
      <w:lvlText w:val="%3."/>
      <w:lvlJc w:val="right"/>
      <w:pPr>
        <w:ind w:left="1800" w:hanging="180"/>
      </w:pPr>
    </w:lvl>
    <w:lvl w:ilvl="3" w:tplc="F288EC46" w:tentative="1">
      <w:start w:val="1"/>
      <w:numFmt w:val="decimal"/>
      <w:lvlText w:val="%4."/>
      <w:lvlJc w:val="left"/>
      <w:pPr>
        <w:ind w:left="2520" w:hanging="360"/>
      </w:pPr>
    </w:lvl>
    <w:lvl w:ilvl="4" w:tplc="E8A46326" w:tentative="1">
      <w:start w:val="1"/>
      <w:numFmt w:val="lowerLetter"/>
      <w:lvlText w:val="%5."/>
      <w:lvlJc w:val="left"/>
      <w:pPr>
        <w:ind w:left="3240" w:hanging="360"/>
      </w:pPr>
    </w:lvl>
    <w:lvl w:ilvl="5" w:tplc="24089A14" w:tentative="1">
      <w:start w:val="1"/>
      <w:numFmt w:val="lowerRoman"/>
      <w:lvlText w:val="%6."/>
      <w:lvlJc w:val="right"/>
      <w:pPr>
        <w:ind w:left="3960" w:hanging="180"/>
      </w:pPr>
    </w:lvl>
    <w:lvl w:ilvl="6" w:tplc="68C0042C" w:tentative="1">
      <w:start w:val="1"/>
      <w:numFmt w:val="decimal"/>
      <w:lvlText w:val="%7."/>
      <w:lvlJc w:val="left"/>
      <w:pPr>
        <w:ind w:left="4680" w:hanging="360"/>
      </w:pPr>
    </w:lvl>
    <w:lvl w:ilvl="7" w:tplc="6D200624" w:tentative="1">
      <w:start w:val="1"/>
      <w:numFmt w:val="lowerLetter"/>
      <w:lvlText w:val="%8."/>
      <w:lvlJc w:val="left"/>
      <w:pPr>
        <w:ind w:left="5400" w:hanging="360"/>
      </w:pPr>
    </w:lvl>
    <w:lvl w:ilvl="8" w:tplc="FDFA03A8" w:tentative="1">
      <w:start w:val="1"/>
      <w:numFmt w:val="lowerRoman"/>
      <w:lvlText w:val="%9."/>
      <w:lvlJc w:val="right"/>
      <w:pPr>
        <w:ind w:left="6120" w:hanging="180"/>
      </w:pPr>
    </w:lvl>
  </w:abstractNum>
  <w:abstractNum w:abstractNumId="6" w15:restartNumberingAfterBreak="0">
    <w:nsid w:val="76637A51"/>
    <w:multiLevelType w:val="multilevel"/>
    <w:tmpl w:val="5C64E4FA"/>
    <w:lvl w:ilvl="0">
      <w:start w:val="1"/>
      <w:numFmt w:val="bullet"/>
      <w:lvlRestart w:val="0"/>
      <w:pStyle w:val="Bullet1"/>
      <w:lvlText w:val=""/>
      <w:lvlJc w:val="left"/>
      <w:pPr>
        <w:tabs>
          <w:tab w:val="num" w:pos="709"/>
        </w:tabs>
        <w:ind w:left="709" w:hanging="709"/>
      </w:pPr>
      <w:rPr>
        <w:rFonts w:ascii="Symbol" w:hAnsi="Symbol" w:hint="default"/>
      </w:rPr>
    </w:lvl>
    <w:lvl w:ilvl="1">
      <w:start w:val="1"/>
      <w:numFmt w:val="bullet"/>
      <w:pStyle w:val="Bullet2"/>
      <w:lvlText w:val=""/>
      <w:lvlJc w:val="left"/>
      <w:pPr>
        <w:tabs>
          <w:tab w:val="num" w:pos="709"/>
        </w:tabs>
        <w:ind w:left="709" w:hanging="709"/>
      </w:pPr>
      <w:rPr>
        <w:rFonts w:ascii="Symbol" w:hAnsi="Symbol" w:hint="default"/>
      </w:rPr>
    </w:lvl>
    <w:lvl w:ilvl="2">
      <w:start w:val="1"/>
      <w:numFmt w:val="bullet"/>
      <w:pStyle w:val="Bullet3"/>
      <w:lvlText w:val=""/>
      <w:lvlJc w:val="left"/>
      <w:pPr>
        <w:tabs>
          <w:tab w:val="num" w:pos="1417"/>
        </w:tabs>
        <w:ind w:left="1417" w:hanging="708"/>
      </w:pPr>
      <w:rPr>
        <w:rFonts w:ascii="Symbol" w:hAnsi="Symbol" w:hint="default"/>
      </w:rPr>
    </w:lvl>
    <w:lvl w:ilvl="3">
      <w:start w:val="1"/>
      <w:numFmt w:val="bullet"/>
      <w:pStyle w:val="Bullet4"/>
      <w:lvlText w:val=""/>
      <w:lvlJc w:val="left"/>
      <w:pPr>
        <w:tabs>
          <w:tab w:val="num" w:pos="2126"/>
        </w:tabs>
        <w:ind w:left="2126" w:hanging="709"/>
      </w:pPr>
      <w:rPr>
        <w:rFonts w:ascii="Symbol" w:hAnsi="Symbol" w:hint="default"/>
      </w:rPr>
    </w:lvl>
    <w:lvl w:ilvl="4">
      <w:start w:val="1"/>
      <w:numFmt w:val="bullet"/>
      <w:pStyle w:val="Bullet5"/>
      <w:lvlText w:val=""/>
      <w:lvlJc w:val="left"/>
      <w:pPr>
        <w:tabs>
          <w:tab w:val="num" w:pos="2835"/>
        </w:tabs>
        <w:ind w:left="2835" w:hanging="709"/>
      </w:pPr>
      <w:rPr>
        <w:rFonts w:ascii="Symbol" w:hAnsi="Symbol" w:hint="default"/>
      </w:rPr>
    </w:lvl>
    <w:lvl w:ilvl="5">
      <w:start w:val="1"/>
      <w:numFmt w:val="bullet"/>
      <w:pStyle w:val="Bullet6"/>
      <w:lvlText w:val=""/>
      <w:lvlJc w:val="left"/>
      <w:pPr>
        <w:tabs>
          <w:tab w:val="num" w:pos="3543"/>
        </w:tabs>
        <w:ind w:left="3543" w:hanging="708"/>
      </w:pPr>
      <w:rPr>
        <w:rFonts w:ascii="Symbol" w:hAnsi="Symbol" w:hint="default"/>
      </w:rPr>
    </w:lvl>
    <w:lvl w:ilvl="6">
      <w:start w:val="1"/>
      <w:numFmt w:val="bullet"/>
      <w:pStyle w:val="Bullet7"/>
      <w:lvlText w:val=""/>
      <w:lvlJc w:val="left"/>
      <w:pPr>
        <w:tabs>
          <w:tab w:val="num" w:pos="4252"/>
        </w:tabs>
        <w:ind w:left="4252" w:hanging="709"/>
      </w:pPr>
      <w:rPr>
        <w:rFonts w:ascii="Symbol" w:hAnsi="Symbol" w:hint="default"/>
      </w:rPr>
    </w:lvl>
    <w:lvl w:ilvl="7">
      <w:start w:val="1"/>
      <w:numFmt w:val="bullet"/>
      <w:pStyle w:val="Bullet8"/>
      <w:lvlText w:val=""/>
      <w:lvlJc w:val="left"/>
      <w:pPr>
        <w:tabs>
          <w:tab w:val="num" w:pos="4961"/>
        </w:tabs>
        <w:ind w:left="4961" w:hanging="709"/>
      </w:pPr>
      <w:rPr>
        <w:rFonts w:ascii="Symbol" w:hAnsi="Symbol" w:hint="default"/>
      </w:rPr>
    </w:lvl>
    <w:lvl w:ilvl="8">
      <w:start w:val="1"/>
      <w:numFmt w:val="bullet"/>
      <w:pStyle w:val="Bullet9"/>
      <w:lvlText w:val=""/>
      <w:lvlJc w:val="left"/>
      <w:pPr>
        <w:tabs>
          <w:tab w:val="num" w:pos="5669"/>
        </w:tabs>
        <w:ind w:left="5669" w:hanging="708"/>
      </w:pPr>
      <w:rPr>
        <w:rFonts w:ascii="Symbol" w:hAnsi="Symbol" w:hint="default"/>
      </w:rPr>
    </w:lvl>
  </w:abstractNum>
  <w:abstractNum w:abstractNumId="7" w15:restartNumberingAfterBreak="0">
    <w:nsid w:val="7B147F05"/>
    <w:multiLevelType w:val="singleLevel"/>
    <w:tmpl w:val="47447FC4"/>
    <w:lvl w:ilvl="0">
      <w:start w:val="1"/>
      <w:numFmt w:val="decimal"/>
      <w:pStyle w:val="Parties"/>
      <w:lvlText w:val="(%1)"/>
      <w:lvlJc w:val="left"/>
      <w:pPr>
        <w:tabs>
          <w:tab w:val="num" w:pos="1134"/>
        </w:tabs>
        <w:ind w:left="1134" w:hanging="1134"/>
      </w:pPr>
      <w:rPr>
        <w:b w:val="0"/>
      </w:rPr>
    </w:lvl>
  </w:abstractNum>
  <w:num w:numId="1" w16cid:durableId="820345512">
    <w:abstractNumId w:val="6"/>
  </w:num>
  <w:num w:numId="2" w16cid:durableId="927467665">
    <w:abstractNumId w:val="6"/>
  </w:num>
  <w:num w:numId="3" w16cid:durableId="794641784">
    <w:abstractNumId w:val="6"/>
  </w:num>
  <w:num w:numId="4" w16cid:durableId="966661654">
    <w:abstractNumId w:val="6"/>
  </w:num>
  <w:num w:numId="5" w16cid:durableId="636374277">
    <w:abstractNumId w:val="6"/>
  </w:num>
  <w:num w:numId="6" w16cid:durableId="753862062">
    <w:abstractNumId w:val="6"/>
  </w:num>
  <w:num w:numId="7" w16cid:durableId="1620797557">
    <w:abstractNumId w:val="6"/>
  </w:num>
  <w:num w:numId="8" w16cid:durableId="1128279932">
    <w:abstractNumId w:val="6"/>
  </w:num>
  <w:num w:numId="9" w16cid:durableId="521018407">
    <w:abstractNumId w:val="6"/>
  </w:num>
  <w:num w:numId="10" w16cid:durableId="1864245091">
    <w:abstractNumId w:val="0"/>
  </w:num>
  <w:num w:numId="11" w16cid:durableId="1101805536">
    <w:abstractNumId w:val="0"/>
  </w:num>
  <w:num w:numId="12" w16cid:durableId="384373877">
    <w:abstractNumId w:val="2"/>
  </w:num>
  <w:num w:numId="13" w16cid:durableId="1846087137">
    <w:abstractNumId w:val="3"/>
  </w:num>
  <w:num w:numId="14" w16cid:durableId="415057511">
    <w:abstractNumId w:val="3"/>
  </w:num>
  <w:num w:numId="15" w16cid:durableId="410548025">
    <w:abstractNumId w:val="3"/>
  </w:num>
  <w:num w:numId="16" w16cid:durableId="1629315308">
    <w:abstractNumId w:val="3"/>
  </w:num>
  <w:num w:numId="17" w16cid:durableId="12340005">
    <w:abstractNumId w:val="3"/>
  </w:num>
  <w:num w:numId="18" w16cid:durableId="817570493">
    <w:abstractNumId w:val="3"/>
  </w:num>
  <w:num w:numId="19" w16cid:durableId="654334162">
    <w:abstractNumId w:val="3"/>
  </w:num>
  <w:num w:numId="20" w16cid:durableId="507016137">
    <w:abstractNumId w:val="3"/>
  </w:num>
  <w:num w:numId="21" w16cid:durableId="1385980835">
    <w:abstractNumId w:val="7"/>
  </w:num>
  <w:num w:numId="22" w16cid:durableId="1479613844">
    <w:abstractNumId w:val="1"/>
  </w:num>
  <w:num w:numId="23" w16cid:durableId="484393767">
    <w:abstractNumId w:val="1"/>
  </w:num>
  <w:num w:numId="24" w16cid:durableId="1457213129">
    <w:abstractNumId w:val="1"/>
  </w:num>
  <w:num w:numId="25" w16cid:durableId="1435981595">
    <w:abstractNumId w:val="1"/>
  </w:num>
  <w:num w:numId="26" w16cid:durableId="597564247">
    <w:abstractNumId w:val="1"/>
  </w:num>
  <w:num w:numId="27" w16cid:durableId="144469397">
    <w:abstractNumId w:val="1"/>
  </w:num>
  <w:num w:numId="28" w16cid:durableId="179903645">
    <w:abstractNumId w:val="4"/>
  </w:num>
  <w:num w:numId="29" w16cid:durableId="1758790170">
    <w:abstractNumId w:val="1"/>
  </w:num>
  <w:num w:numId="30" w16cid:durableId="2089034305">
    <w:abstractNumId w:val="1"/>
  </w:num>
  <w:num w:numId="31" w16cid:durableId="16759581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wling WLG">
    <w15:presenceInfo w15:providerId="None" w15:userId="Gowling WLG"/>
  </w15:person>
  <w15:person w15:author="Craig Booth">
    <w15:presenceInfo w15:providerId="None" w15:userId="Craig Boot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ageView" w:val="3"/>
  </w:docVars>
  <w:rsids>
    <w:rsidRoot w:val="008F5F13"/>
    <w:rsid w:val="00015F88"/>
    <w:rsid w:val="00056C94"/>
    <w:rsid w:val="00072D71"/>
    <w:rsid w:val="000D5F12"/>
    <w:rsid w:val="000E115C"/>
    <w:rsid w:val="001943D4"/>
    <w:rsid w:val="001C16AC"/>
    <w:rsid w:val="001F62E5"/>
    <w:rsid w:val="00212DFB"/>
    <w:rsid w:val="00292CB4"/>
    <w:rsid w:val="00340A06"/>
    <w:rsid w:val="00353AD4"/>
    <w:rsid w:val="003807B0"/>
    <w:rsid w:val="004667DC"/>
    <w:rsid w:val="005B675A"/>
    <w:rsid w:val="006C75CB"/>
    <w:rsid w:val="0079306D"/>
    <w:rsid w:val="008E5645"/>
    <w:rsid w:val="008F5F13"/>
    <w:rsid w:val="00913E47"/>
    <w:rsid w:val="00A26F45"/>
    <w:rsid w:val="00AC22A2"/>
    <w:rsid w:val="00B02204"/>
    <w:rsid w:val="00B10B0C"/>
    <w:rsid w:val="00D111C8"/>
    <w:rsid w:val="00E66DDF"/>
    <w:rsid w:val="00F74C16"/>
    <w:rsid w:val="00F846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4097"/>
  <w15:chartTrackingRefBased/>
  <w15:docId w15:val="{434976F0-4B3F-494E-A8C2-D9514440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6" w:unhideWhenUsed="1"/>
    <w:lsdException w:name="toc 2" w:semiHidden="1" w:uiPriority="6" w:unhideWhenUsed="1"/>
    <w:lsdException w:name="toc 3" w:semiHidden="1" w:uiPriority="6"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lsdException w:name="annotation text" w:semiHidden="1" w:unhideWhenUsed="1"/>
    <w:lsdException w:name="header" w:semiHidden="1" w:uiPriority="5" w:unhideWhenUsed="1" w:qFormat="1"/>
    <w:lsdException w:name="footer" w:semiHidden="1" w:uiPriority="5" w:unhideWhenUsed="1" w:qFormat="1"/>
    <w:lsdException w:name="index heading" w:semiHidden="1" w:unhideWhenUsed="1"/>
    <w:lsdException w:name="caption" w:semiHidden="1" w:uiPriority="8"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7"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F13"/>
  </w:style>
  <w:style w:type="paragraph" w:styleId="Heading1">
    <w:name w:val="heading 1"/>
    <w:next w:val="Body1"/>
    <w:link w:val="Heading1Char"/>
    <w:uiPriority w:val="1"/>
    <w:qFormat/>
    <w:rsid w:val="00072D71"/>
    <w:pPr>
      <w:keepNext/>
      <w:widowControl w:val="0"/>
      <w:numPr>
        <w:numId w:val="20"/>
      </w:numPr>
      <w:spacing w:after="280" w:line="280" w:lineRule="atLeast"/>
      <w:jc w:val="both"/>
      <w:outlineLvl w:val="0"/>
    </w:pPr>
    <w:rPr>
      <w:rFonts w:ascii="Arial" w:hAnsi="Arial" w:cs="Arial"/>
      <w:b/>
      <w:bCs/>
      <w:caps/>
      <w:kern w:val="32"/>
      <w:sz w:val="20"/>
      <w:szCs w:val="32"/>
    </w:rPr>
  </w:style>
  <w:style w:type="paragraph" w:styleId="Heading2">
    <w:name w:val="heading 2"/>
    <w:next w:val="Body2"/>
    <w:link w:val="Heading2Char"/>
    <w:uiPriority w:val="1"/>
    <w:qFormat/>
    <w:rsid w:val="00072D71"/>
    <w:pPr>
      <w:numPr>
        <w:ilvl w:val="1"/>
        <w:numId w:val="20"/>
      </w:numPr>
      <w:spacing w:after="280" w:line="280" w:lineRule="atLeast"/>
      <w:jc w:val="both"/>
      <w:outlineLvl w:val="1"/>
    </w:pPr>
    <w:rPr>
      <w:rFonts w:ascii="Arial" w:hAnsi="Arial" w:cs="Arial"/>
      <w:bCs/>
      <w:iCs/>
      <w:sz w:val="20"/>
      <w:szCs w:val="28"/>
    </w:rPr>
  </w:style>
  <w:style w:type="paragraph" w:styleId="Heading3">
    <w:name w:val="heading 3"/>
    <w:next w:val="Body3"/>
    <w:link w:val="Heading3Char"/>
    <w:uiPriority w:val="1"/>
    <w:qFormat/>
    <w:rsid w:val="00072D71"/>
    <w:pPr>
      <w:numPr>
        <w:ilvl w:val="2"/>
        <w:numId w:val="20"/>
      </w:numPr>
      <w:spacing w:after="280" w:line="280" w:lineRule="atLeast"/>
      <w:jc w:val="both"/>
      <w:outlineLvl w:val="2"/>
    </w:pPr>
    <w:rPr>
      <w:rFonts w:ascii="Arial" w:hAnsi="Arial" w:cs="Arial"/>
      <w:bCs/>
      <w:sz w:val="20"/>
      <w:szCs w:val="26"/>
    </w:rPr>
  </w:style>
  <w:style w:type="paragraph" w:styleId="Heading4">
    <w:name w:val="heading 4"/>
    <w:next w:val="Body4"/>
    <w:link w:val="Heading4Char"/>
    <w:uiPriority w:val="1"/>
    <w:qFormat/>
    <w:rsid w:val="00072D71"/>
    <w:pPr>
      <w:numPr>
        <w:ilvl w:val="3"/>
        <w:numId w:val="20"/>
      </w:numPr>
      <w:spacing w:after="280" w:line="280" w:lineRule="atLeast"/>
      <w:jc w:val="both"/>
      <w:outlineLvl w:val="3"/>
    </w:pPr>
    <w:rPr>
      <w:rFonts w:ascii="Arial" w:hAnsi="Arial"/>
      <w:bCs/>
      <w:sz w:val="20"/>
      <w:szCs w:val="28"/>
    </w:rPr>
  </w:style>
  <w:style w:type="paragraph" w:styleId="Heading5">
    <w:name w:val="heading 5"/>
    <w:next w:val="Body5"/>
    <w:link w:val="Heading5Char"/>
    <w:uiPriority w:val="1"/>
    <w:qFormat/>
    <w:rsid w:val="00072D71"/>
    <w:pPr>
      <w:numPr>
        <w:ilvl w:val="4"/>
        <w:numId w:val="20"/>
      </w:numPr>
      <w:spacing w:after="280" w:line="280" w:lineRule="atLeast"/>
      <w:jc w:val="both"/>
      <w:outlineLvl w:val="4"/>
    </w:pPr>
    <w:rPr>
      <w:rFonts w:ascii="Arial" w:hAnsi="Arial"/>
      <w:bCs/>
      <w:iCs/>
      <w:sz w:val="20"/>
      <w:szCs w:val="26"/>
    </w:rPr>
  </w:style>
  <w:style w:type="paragraph" w:styleId="Heading6">
    <w:name w:val="heading 6"/>
    <w:next w:val="Body6"/>
    <w:link w:val="Heading6Char"/>
    <w:uiPriority w:val="1"/>
    <w:qFormat/>
    <w:rsid w:val="00072D71"/>
    <w:pPr>
      <w:numPr>
        <w:ilvl w:val="5"/>
        <w:numId w:val="20"/>
      </w:numPr>
      <w:spacing w:after="280" w:line="280" w:lineRule="atLeast"/>
      <w:jc w:val="both"/>
      <w:outlineLvl w:val="5"/>
    </w:pPr>
    <w:rPr>
      <w:rFonts w:ascii="Arial" w:hAnsi="Arial"/>
      <w:bCs/>
      <w:sz w:val="20"/>
      <w:szCs w:val="20"/>
    </w:rPr>
  </w:style>
  <w:style w:type="paragraph" w:styleId="Heading7">
    <w:name w:val="heading 7"/>
    <w:next w:val="Body7"/>
    <w:link w:val="Heading7Char"/>
    <w:uiPriority w:val="10"/>
    <w:qFormat/>
    <w:rsid w:val="00072D71"/>
    <w:pPr>
      <w:widowControl w:val="0"/>
      <w:tabs>
        <w:tab w:val="left" w:pos="3544"/>
        <w:tab w:val="num" w:pos="4252"/>
      </w:tabs>
      <w:spacing w:after="280" w:line="280" w:lineRule="atLeast"/>
      <w:ind w:left="4252" w:hanging="709"/>
      <w:jc w:val="both"/>
      <w:outlineLvl w:val="6"/>
    </w:pPr>
    <w:rPr>
      <w:rFonts w:ascii="Arial" w:hAnsi="Arial"/>
      <w:sz w:val="20"/>
      <w:szCs w:val="20"/>
    </w:rPr>
  </w:style>
  <w:style w:type="paragraph" w:styleId="Heading8">
    <w:name w:val="heading 8"/>
    <w:next w:val="Body8"/>
    <w:link w:val="Heading8Char"/>
    <w:uiPriority w:val="10"/>
    <w:rsid w:val="00072D71"/>
    <w:pPr>
      <w:widowControl w:val="0"/>
      <w:numPr>
        <w:ilvl w:val="7"/>
        <w:numId w:val="20"/>
      </w:numPr>
      <w:tabs>
        <w:tab w:val="left" w:pos="4253"/>
      </w:tabs>
      <w:spacing w:after="280" w:line="280" w:lineRule="atLeast"/>
      <w:jc w:val="both"/>
      <w:outlineLvl w:val="7"/>
    </w:pPr>
    <w:rPr>
      <w:rFonts w:ascii="Arial" w:hAnsi="Arial"/>
      <w:iCs/>
      <w:sz w:val="20"/>
      <w:szCs w:val="20"/>
    </w:rPr>
  </w:style>
  <w:style w:type="paragraph" w:styleId="Heading9">
    <w:name w:val="heading 9"/>
    <w:next w:val="Body9"/>
    <w:link w:val="Heading9Char"/>
    <w:uiPriority w:val="10"/>
    <w:rsid w:val="00072D71"/>
    <w:pPr>
      <w:widowControl w:val="0"/>
      <w:numPr>
        <w:ilvl w:val="8"/>
        <w:numId w:val="20"/>
      </w:numPr>
      <w:tabs>
        <w:tab w:val="left" w:pos="4961"/>
      </w:tabs>
      <w:spacing w:after="280" w:line="280" w:lineRule="atLeast"/>
      <w:jc w:val="both"/>
      <w:outlineLvl w:val="8"/>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72D71"/>
    <w:rPr>
      <w:rFonts w:ascii="Tahoma" w:hAnsi="Tahoma" w:cs="Tahoma"/>
      <w:sz w:val="16"/>
      <w:szCs w:val="16"/>
    </w:rPr>
  </w:style>
  <w:style w:type="character" w:customStyle="1" w:styleId="BalloonTextChar">
    <w:name w:val="Balloon Text Char"/>
    <w:basedOn w:val="DefaultParagraphFont"/>
    <w:link w:val="BalloonText"/>
    <w:uiPriority w:val="99"/>
    <w:semiHidden/>
    <w:rsid w:val="00072D71"/>
    <w:rPr>
      <w:rFonts w:ascii="Tahoma" w:hAnsi="Tahoma" w:cs="Tahoma"/>
      <w:sz w:val="16"/>
      <w:szCs w:val="16"/>
    </w:rPr>
  </w:style>
  <w:style w:type="paragraph" w:styleId="BlockText">
    <w:name w:val="Block Text"/>
    <w:basedOn w:val="Normal"/>
    <w:uiPriority w:val="99"/>
    <w:semiHidden/>
    <w:rsid w:val="00072D71"/>
    <w:pPr>
      <w:spacing w:after="120"/>
      <w:ind w:left="1440" w:right="1440"/>
    </w:pPr>
  </w:style>
  <w:style w:type="paragraph" w:styleId="BodyText">
    <w:name w:val="Body Text"/>
    <w:link w:val="BodyTextChar"/>
    <w:qFormat/>
    <w:rsid w:val="00072D71"/>
    <w:pPr>
      <w:spacing w:after="280" w:line="280" w:lineRule="atLeast"/>
      <w:jc w:val="both"/>
    </w:pPr>
    <w:rPr>
      <w:rFonts w:ascii="Arial" w:hAnsi="Arial"/>
      <w:sz w:val="20"/>
      <w:szCs w:val="20"/>
    </w:rPr>
  </w:style>
  <w:style w:type="character" w:customStyle="1" w:styleId="BodyTextChar">
    <w:name w:val="Body Text Char"/>
    <w:basedOn w:val="DefaultParagraphFont"/>
    <w:link w:val="BodyText"/>
    <w:rsid w:val="00072D71"/>
    <w:rPr>
      <w:rFonts w:ascii="Arial" w:hAnsi="Arial"/>
      <w:sz w:val="20"/>
      <w:szCs w:val="20"/>
    </w:rPr>
  </w:style>
  <w:style w:type="paragraph" w:styleId="BodyText2">
    <w:name w:val="Body Text 2"/>
    <w:basedOn w:val="BodyText"/>
    <w:link w:val="BodyText2Char"/>
    <w:uiPriority w:val="99"/>
    <w:semiHidden/>
    <w:unhideWhenUsed/>
    <w:rsid w:val="00072D71"/>
    <w:pPr>
      <w:spacing w:after="120" w:line="480" w:lineRule="auto"/>
    </w:pPr>
  </w:style>
  <w:style w:type="character" w:customStyle="1" w:styleId="BodyText2Char">
    <w:name w:val="Body Text 2 Char"/>
    <w:basedOn w:val="DefaultParagraphFont"/>
    <w:link w:val="BodyText2"/>
    <w:uiPriority w:val="99"/>
    <w:semiHidden/>
    <w:rsid w:val="00072D71"/>
    <w:rPr>
      <w:rFonts w:ascii="Arial" w:hAnsi="Arial"/>
      <w:sz w:val="20"/>
      <w:szCs w:val="20"/>
    </w:rPr>
  </w:style>
  <w:style w:type="paragraph" w:styleId="BodyText3">
    <w:name w:val="Body Text 3"/>
    <w:basedOn w:val="BodyText"/>
    <w:link w:val="BodyText3Char"/>
    <w:uiPriority w:val="99"/>
    <w:semiHidden/>
    <w:unhideWhenUsed/>
    <w:rsid w:val="00072D71"/>
    <w:pPr>
      <w:spacing w:after="120"/>
    </w:pPr>
    <w:rPr>
      <w:sz w:val="16"/>
      <w:szCs w:val="16"/>
    </w:rPr>
  </w:style>
  <w:style w:type="character" w:customStyle="1" w:styleId="BodyText3Char">
    <w:name w:val="Body Text 3 Char"/>
    <w:basedOn w:val="DefaultParagraphFont"/>
    <w:link w:val="BodyText3"/>
    <w:uiPriority w:val="99"/>
    <w:semiHidden/>
    <w:rsid w:val="00072D71"/>
    <w:rPr>
      <w:rFonts w:ascii="Arial" w:hAnsi="Arial"/>
      <w:sz w:val="16"/>
      <w:szCs w:val="16"/>
    </w:rPr>
  </w:style>
  <w:style w:type="paragraph" w:customStyle="1" w:styleId="Body1">
    <w:name w:val="Body1"/>
    <w:qFormat/>
    <w:rsid w:val="00072D71"/>
    <w:pPr>
      <w:spacing w:after="280" w:line="280" w:lineRule="atLeast"/>
      <w:ind w:left="709"/>
      <w:jc w:val="both"/>
    </w:pPr>
    <w:rPr>
      <w:rFonts w:ascii="Arial" w:hAnsi="Arial"/>
      <w:sz w:val="20"/>
      <w:szCs w:val="20"/>
    </w:rPr>
  </w:style>
  <w:style w:type="paragraph" w:styleId="BodyTextIndent2">
    <w:name w:val="Body Text Indent 2"/>
    <w:basedOn w:val="Body1"/>
    <w:link w:val="BodyTextIndent2Char"/>
    <w:uiPriority w:val="99"/>
    <w:semiHidden/>
    <w:unhideWhenUsed/>
    <w:qFormat/>
    <w:rsid w:val="00072D71"/>
    <w:rPr>
      <w:b/>
      <w:i/>
    </w:rPr>
  </w:style>
  <w:style w:type="character" w:customStyle="1" w:styleId="BodyTextIndent2Char">
    <w:name w:val="Body Text Indent 2 Char"/>
    <w:basedOn w:val="DefaultParagraphFont"/>
    <w:link w:val="BodyTextIndent2"/>
    <w:uiPriority w:val="99"/>
    <w:semiHidden/>
    <w:rsid w:val="00072D71"/>
    <w:rPr>
      <w:rFonts w:ascii="Arial" w:hAnsi="Arial"/>
      <w:b/>
      <w:i/>
      <w:sz w:val="20"/>
      <w:szCs w:val="20"/>
    </w:rPr>
  </w:style>
  <w:style w:type="paragraph" w:styleId="BodyTextIndent3">
    <w:name w:val="Body Text Indent 3"/>
    <w:basedOn w:val="BodyText"/>
    <w:link w:val="BodyTextIndent3Char"/>
    <w:uiPriority w:val="99"/>
    <w:semiHidden/>
    <w:unhideWhenUsed/>
    <w:rsid w:val="00072D7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72D71"/>
    <w:rPr>
      <w:rFonts w:ascii="Arial" w:hAnsi="Arial"/>
      <w:sz w:val="16"/>
      <w:szCs w:val="16"/>
    </w:rPr>
  </w:style>
  <w:style w:type="paragraph" w:customStyle="1" w:styleId="Body2">
    <w:name w:val="Body2"/>
    <w:qFormat/>
    <w:rsid w:val="00072D71"/>
    <w:pPr>
      <w:spacing w:after="280" w:line="280" w:lineRule="atLeast"/>
      <w:ind w:left="709"/>
      <w:jc w:val="both"/>
    </w:pPr>
    <w:rPr>
      <w:rFonts w:ascii="Arial" w:hAnsi="Arial"/>
      <w:sz w:val="20"/>
      <w:szCs w:val="20"/>
    </w:rPr>
  </w:style>
  <w:style w:type="paragraph" w:customStyle="1" w:styleId="Body3">
    <w:name w:val="Body3"/>
    <w:qFormat/>
    <w:rsid w:val="00072D71"/>
    <w:pPr>
      <w:spacing w:after="280" w:line="280" w:lineRule="atLeast"/>
      <w:ind w:left="1418"/>
      <w:jc w:val="both"/>
    </w:pPr>
    <w:rPr>
      <w:rFonts w:ascii="Arial" w:hAnsi="Arial"/>
      <w:sz w:val="20"/>
      <w:szCs w:val="20"/>
    </w:rPr>
  </w:style>
  <w:style w:type="paragraph" w:customStyle="1" w:styleId="Body4">
    <w:name w:val="Body4"/>
    <w:qFormat/>
    <w:rsid w:val="00072D71"/>
    <w:pPr>
      <w:spacing w:after="280" w:line="280" w:lineRule="atLeast"/>
      <w:ind w:left="2126"/>
      <w:jc w:val="both"/>
    </w:pPr>
    <w:rPr>
      <w:rFonts w:ascii="Arial" w:hAnsi="Arial"/>
      <w:sz w:val="20"/>
      <w:szCs w:val="20"/>
    </w:rPr>
  </w:style>
  <w:style w:type="paragraph" w:customStyle="1" w:styleId="Body5">
    <w:name w:val="Body5"/>
    <w:qFormat/>
    <w:rsid w:val="00072D71"/>
    <w:pPr>
      <w:spacing w:after="280" w:line="280" w:lineRule="atLeast"/>
      <w:ind w:left="2835"/>
      <w:jc w:val="both"/>
    </w:pPr>
    <w:rPr>
      <w:rFonts w:ascii="Arial" w:hAnsi="Arial"/>
      <w:sz w:val="20"/>
      <w:szCs w:val="20"/>
    </w:rPr>
  </w:style>
  <w:style w:type="paragraph" w:customStyle="1" w:styleId="Body6">
    <w:name w:val="Body6"/>
    <w:qFormat/>
    <w:rsid w:val="00072D71"/>
    <w:pPr>
      <w:spacing w:after="280" w:line="280" w:lineRule="atLeast"/>
      <w:ind w:left="3544"/>
      <w:jc w:val="both"/>
    </w:pPr>
    <w:rPr>
      <w:rFonts w:ascii="Arial" w:hAnsi="Arial"/>
      <w:sz w:val="20"/>
      <w:szCs w:val="20"/>
    </w:rPr>
  </w:style>
  <w:style w:type="paragraph" w:customStyle="1" w:styleId="Body7">
    <w:name w:val="Body7"/>
    <w:uiPriority w:val="10"/>
    <w:rsid w:val="00072D71"/>
    <w:pPr>
      <w:spacing w:after="280" w:line="280" w:lineRule="atLeast"/>
      <w:ind w:left="4253"/>
      <w:jc w:val="both"/>
    </w:pPr>
    <w:rPr>
      <w:rFonts w:ascii="Arial" w:hAnsi="Arial"/>
      <w:sz w:val="20"/>
      <w:szCs w:val="20"/>
    </w:rPr>
  </w:style>
  <w:style w:type="paragraph" w:customStyle="1" w:styleId="Body8">
    <w:name w:val="Body8"/>
    <w:uiPriority w:val="10"/>
    <w:rsid w:val="00072D71"/>
    <w:pPr>
      <w:spacing w:after="280" w:line="280" w:lineRule="atLeast"/>
      <w:ind w:left="4961"/>
      <w:jc w:val="both"/>
    </w:pPr>
    <w:rPr>
      <w:rFonts w:ascii="Arial" w:hAnsi="Arial"/>
      <w:sz w:val="20"/>
      <w:szCs w:val="20"/>
    </w:rPr>
  </w:style>
  <w:style w:type="paragraph" w:customStyle="1" w:styleId="Body9">
    <w:name w:val="Body9"/>
    <w:uiPriority w:val="10"/>
    <w:rsid w:val="00072D71"/>
    <w:pPr>
      <w:spacing w:after="280" w:line="280" w:lineRule="atLeast"/>
      <w:ind w:left="5670"/>
      <w:jc w:val="both"/>
    </w:pPr>
    <w:rPr>
      <w:rFonts w:ascii="Arial" w:hAnsi="Arial"/>
      <w:sz w:val="20"/>
      <w:szCs w:val="20"/>
    </w:rPr>
  </w:style>
  <w:style w:type="paragraph" w:customStyle="1" w:styleId="Bullet1">
    <w:name w:val="Bullet 1"/>
    <w:uiPriority w:val="4"/>
    <w:qFormat/>
    <w:rsid w:val="00072D71"/>
    <w:pPr>
      <w:numPr>
        <w:numId w:val="9"/>
      </w:numPr>
      <w:spacing w:after="280" w:line="280" w:lineRule="atLeast"/>
      <w:jc w:val="both"/>
    </w:pPr>
    <w:rPr>
      <w:rFonts w:ascii="Arial" w:hAnsi="Arial"/>
      <w:sz w:val="20"/>
      <w:szCs w:val="20"/>
    </w:rPr>
  </w:style>
  <w:style w:type="paragraph" w:customStyle="1" w:styleId="Bullet2">
    <w:name w:val="Bullet 2"/>
    <w:uiPriority w:val="4"/>
    <w:qFormat/>
    <w:rsid w:val="00072D71"/>
    <w:pPr>
      <w:numPr>
        <w:ilvl w:val="1"/>
        <w:numId w:val="9"/>
      </w:numPr>
      <w:spacing w:after="280" w:line="280" w:lineRule="atLeast"/>
      <w:jc w:val="both"/>
    </w:pPr>
    <w:rPr>
      <w:rFonts w:ascii="Arial" w:hAnsi="Arial"/>
      <w:sz w:val="20"/>
      <w:szCs w:val="20"/>
    </w:rPr>
  </w:style>
  <w:style w:type="paragraph" w:customStyle="1" w:styleId="Bullet3">
    <w:name w:val="Bullet 3"/>
    <w:uiPriority w:val="4"/>
    <w:qFormat/>
    <w:rsid w:val="00072D71"/>
    <w:pPr>
      <w:numPr>
        <w:ilvl w:val="2"/>
        <w:numId w:val="9"/>
      </w:numPr>
      <w:spacing w:after="280" w:line="280" w:lineRule="atLeast"/>
      <w:jc w:val="both"/>
    </w:pPr>
    <w:rPr>
      <w:rFonts w:ascii="Arial" w:hAnsi="Arial"/>
      <w:sz w:val="20"/>
      <w:szCs w:val="20"/>
    </w:rPr>
  </w:style>
  <w:style w:type="paragraph" w:customStyle="1" w:styleId="Bullet4">
    <w:name w:val="Bullet 4"/>
    <w:uiPriority w:val="4"/>
    <w:qFormat/>
    <w:rsid w:val="00072D71"/>
    <w:pPr>
      <w:numPr>
        <w:ilvl w:val="3"/>
        <w:numId w:val="9"/>
      </w:numPr>
      <w:spacing w:after="280" w:line="280" w:lineRule="atLeast"/>
      <w:jc w:val="both"/>
    </w:pPr>
    <w:rPr>
      <w:rFonts w:ascii="Arial" w:hAnsi="Arial"/>
      <w:sz w:val="20"/>
      <w:szCs w:val="20"/>
    </w:rPr>
  </w:style>
  <w:style w:type="paragraph" w:customStyle="1" w:styleId="Bullet5">
    <w:name w:val="Bullet 5"/>
    <w:uiPriority w:val="4"/>
    <w:qFormat/>
    <w:rsid w:val="00072D71"/>
    <w:pPr>
      <w:numPr>
        <w:ilvl w:val="4"/>
        <w:numId w:val="9"/>
      </w:numPr>
      <w:spacing w:after="280" w:line="280" w:lineRule="atLeast"/>
      <w:jc w:val="both"/>
    </w:pPr>
    <w:rPr>
      <w:rFonts w:ascii="Arial" w:hAnsi="Arial"/>
      <w:sz w:val="20"/>
      <w:szCs w:val="20"/>
    </w:rPr>
  </w:style>
  <w:style w:type="paragraph" w:customStyle="1" w:styleId="Bullet6">
    <w:name w:val="Bullet 6"/>
    <w:uiPriority w:val="4"/>
    <w:qFormat/>
    <w:rsid w:val="00072D71"/>
    <w:pPr>
      <w:numPr>
        <w:ilvl w:val="5"/>
        <w:numId w:val="9"/>
      </w:numPr>
      <w:spacing w:after="280" w:line="280" w:lineRule="atLeast"/>
      <w:jc w:val="both"/>
    </w:pPr>
    <w:rPr>
      <w:rFonts w:ascii="Arial" w:hAnsi="Arial"/>
      <w:sz w:val="20"/>
      <w:szCs w:val="20"/>
    </w:rPr>
  </w:style>
  <w:style w:type="paragraph" w:customStyle="1" w:styleId="Bullet7">
    <w:name w:val="Bullet 7"/>
    <w:uiPriority w:val="10"/>
    <w:qFormat/>
    <w:rsid w:val="00072D71"/>
    <w:pPr>
      <w:numPr>
        <w:ilvl w:val="6"/>
        <w:numId w:val="9"/>
      </w:numPr>
      <w:spacing w:after="280" w:line="280" w:lineRule="atLeast"/>
      <w:jc w:val="both"/>
    </w:pPr>
    <w:rPr>
      <w:rFonts w:ascii="Arial" w:hAnsi="Arial"/>
      <w:sz w:val="20"/>
      <w:szCs w:val="20"/>
    </w:rPr>
  </w:style>
  <w:style w:type="paragraph" w:customStyle="1" w:styleId="Bullet8">
    <w:name w:val="Bullet 8"/>
    <w:uiPriority w:val="10"/>
    <w:rsid w:val="00072D71"/>
    <w:pPr>
      <w:numPr>
        <w:ilvl w:val="7"/>
        <w:numId w:val="9"/>
      </w:numPr>
      <w:spacing w:after="280" w:line="280" w:lineRule="atLeast"/>
      <w:jc w:val="both"/>
    </w:pPr>
    <w:rPr>
      <w:rFonts w:ascii="Arial" w:hAnsi="Arial"/>
      <w:sz w:val="20"/>
      <w:szCs w:val="20"/>
    </w:rPr>
  </w:style>
  <w:style w:type="paragraph" w:customStyle="1" w:styleId="Bullet9">
    <w:name w:val="Bullet 9"/>
    <w:uiPriority w:val="10"/>
    <w:rsid w:val="00072D71"/>
    <w:pPr>
      <w:numPr>
        <w:ilvl w:val="8"/>
        <w:numId w:val="9"/>
      </w:numPr>
      <w:spacing w:after="280" w:line="280" w:lineRule="atLeast"/>
      <w:jc w:val="both"/>
    </w:pPr>
    <w:rPr>
      <w:rFonts w:ascii="Arial" w:hAnsi="Arial"/>
      <w:sz w:val="20"/>
      <w:szCs w:val="20"/>
    </w:rPr>
  </w:style>
  <w:style w:type="paragraph" w:styleId="Caption">
    <w:name w:val="caption"/>
    <w:basedOn w:val="Normal"/>
    <w:next w:val="Normal"/>
    <w:uiPriority w:val="8"/>
    <w:rsid w:val="00072D71"/>
    <w:pPr>
      <w:jc w:val="center"/>
    </w:pPr>
    <w:rPr>
      <w:b/>
      <w:bCs/>
    </w:rPr>
  </w:style>
  <w:style w:type="paragraph" w:customStyle="1" w:styleId="CorrespondenceAddress">
    <w:name w:val="CorrespondenceAddress"/>
    <w:basedOn w:val="Normal"/>
    <w:uiPriority w:val="8"/>
    <w:rsid w:val="00072D71"/>
  </w:style>
  <w:style w:type="paragraph" w:customStyle="1" w:styleId="CorrespondenceDeliveryInfo">
    <w:name w:val="CorrespondenceDeliveryInfo"/>
    <w:basedOn w:val="CorrespondenceAddress"/>
    <w:next w:val="CorrespondenceAddress"/>
    <w:uiPriority w:val="8"/>
    <w:rsid w:val="00072D71"/>
    <w:rPr>
      <w:b/>
    </w:rPr>
  </w:style>
  <w:style w:type="paragraph" w:customStyle="1" w:styleId="CorrespondenceHeader">
    <w:name w:val="CorrespondenceHeader"/>
    <w:basedOn w:val="BodyText"/>
    <w:uiPriority w:val="8"/>
    <w:rsid w:val="00072D71"/>
    <w:rPr>
      <w:sz w:val="16"/>
    </w:rPr>
  </w:style>
  <w:style w:type="paragraph" w:customStyle="1" w:styleId="CorrespondenceSubject">
    <w:name w:val="CorrespondenceSubject"/>
    <w:basedOn w:val="Normal"/>
    <w:next w:val="BodyText"/>
    <w:uiPriority w:val="8"/>
    <w:rsid w:val="00072D71"/>
    <w:rPr>
      <w:b/>
    </w:rPr>
  </w:style>
  <w:style w:type="paragraph" w:customStyle="1" w:styleId="definition">
    <w:name w:val="definition"/>
    <w:uiPriority w:val="7"/>
    <w:qFormat/>
    <w:rsid w:val="00072D71"/>
    <w:pPr>
      <w:numPr>
        <w:numId w:val="11"/>
      </w:numPr>
      <w:spacing w:after="280" w:line="280" w:lineRule="atLeast"/>
      <w:jc w:val="both"/>
    </w:pPr>
    <w:rPr>
      <w:rFonts w:ascii="Arial" w:eastAsia="Times New Roman" w:hAnsi="Arial" w:cs="Times New Roman"/>
      <w:sz w:val="20"/>
      <w:szCs w:val="20"/>
      <w:lang w:eastAsia="en-GB"/>
    </w:rPr>
  </w:style>
  <w:style w:type="paragraph" w:customStyle="1" w:styleId="definitionsub">
    <w:name w:val="definition sub"/>
    <w:link w:val="definitionsubChar"/>
    <w:uiPriority w:val="2"/>
    <w:qFormat/>
    <w:rsid w:val="00072D71"/>
    <w:pPr>
      <w:numPr>
        <w:ilvl w:val="1"/>
        <w:numId w:val="11"/>
      </w:numPr>
      <w:tabs>
        <w:tab w:val="left" w:pos="567"/>
      </w:tabs>
      <w:spacing w:after="280" w:line="280" w:lineRule="atLeast"/>
      <w:jc w:val="both"/>
    </w:pPr>
    <w:rPr>
      <w:rFonts w:ascii="Arial" w:eastAsia="Times New Roman" w:hAnsi="Arial" w:cs="Times New Roman"/>
      <w:sz w:val="20"/>
      <w:szCs w:val="20"/>
      <w:lang w:eastAsia="en-GB"/>
    </w:rPr>
  </w:style>
  <w:style w:type="character" w:customStyle="1" w:styleId="definitionsubChar">
    <w:name w:val="definition sub Char"/>
    <w:basedOn w:val="DefaultParagraphFont"/>
    <w:link w:val="definitionsub"/>
    <w:uiPriority w:val="2"/>
    <w:rsid w:val="00072D71"/>
    <w:rPr>
      <w:rFonts w:ascii="Arial" w:eastAsia="Times New Roman" w:hAnsi="Arial" w:cs="Times New Roman"/>
      <w:sz w:val="20"/>
      <w:szCs w:val="20"/>
      <w:lang w:eastAsia="en-GB"/>
    </w:rPr>
  </w:style>
  <w:style w:type="paragraph" w:customStyle="1" w:styleId="definitionsub-sub">
    <w:name w:val="definition sub-sub"/>
    <w:basedOn w:val="definitionsub"/>
    <w:link w:val="definitionsub-subChar"/>
    <w:uiPriority w:val="5"/>
    <w:qFormat/>
    <w:rsid w:val="00072D71"/>
    <w:pPr>
      <w:numPr>
        <w:ilvl w:val="0"/>
        <w:numId w:val="12"/>
      </w:numPr>
      <w:tabs>
        <w:tab w:val="clear" w:pos="1134"/>
        <w:tab w:val="left" w:pos="1021"/>
      </w:tabs>
    </w:pPr>
  </w:style>
  <w:style w:type="character" w:customStyle="1" w:styleId="definitionsub-subChar">
    <w:name w:val="definition sub-sub Char"/>
    <w:basedOn w:val="definitionsubChar"/>
    <w:link w:val="definitionsub-sub"/>
    <w:uiPriority w:val="5"/>
    <w:rsid w:val="00072D71"/>
    <w:rPr>
      <w:rFonts w:ascii="Arial" w:eastAsia="Times New Roman" w:hAnsi="Arial" w:cs="Times New Roman"/>
      <w:sz w:val="20"/>
      <w:szCs w:val="20"/>
      <w:lang w:eastAsia="en-GB"/>
    </w:rPr>
  </w:style>
  <w:style w:type="paragraph" w:customStyle="1" w:styleId="DLFrontPage">
    <w:name w:val="DLFrontPage"/>
    <w:basedOn w:val="Normal"/>
    <w:uiPriority w:val="8"/>
    <w:rsid w:val="00072D71"/>
    <w:pPr>
      <w:tabs>
        <w:tab w:val="left" w:pos="5940"/>
        <w:tab w:val="left" w:pos="6480"/>
      </w:tabs>
      <w:spacing w:after="220"/>
    </w:pPr>
  </w:style>
  <w:style w:type="paragraph" w:customStyle="1" w:styleId="DLFrontPageTitle">
    <w:name w:val="DLFrontPageTitle"/>
    <w:basedOn w:val="DLFrontPage"/>
    <w:uiPriority w:val="5"/>
    <w:qFormat/>
    <w:rsid w:val="00072D71"/>
    <w:pPr>
      <w:tabs>
        <w:tab w:val="clear" w:pos="6480"/>
        <w:tab w:val="left" w:pos="6660"/>
      </w:tabs>
      <w:spacing w:line="240" w:lineRule="auto"/>
      <w:jc w:val="center"/>
    </w:pPr>
  </w:style>
  <w:style w:type="paragraph" w:styleId="EndnoteText">
    <w:name w:val="endnote text"/>
    <w:basedOn w:val="Normal"/>
    <w:link w:val="EndnoteTextChar"/>
    <w:uiPriority w:val="9"/>
    <w:rsid w:val="00072D71"/>
  </w:style>
  <w:style w:type="character" w:customStyle="1" w:styleId="EndnoteTextChar">
    <w:name w:val="Endnote Text Char"/>
    <w:basedOn w:val="DefaultParagraphFont"/>
    <w:link w:val="EndnoteText"/>
    <w:uiPriority w:val="9"/>
    <w:rsid w:val="00072D71"/>
    <w:rPr>
      <w:rFonts w:ascii="Arial" w:hAnsi="Arial"/>
      <w:sz w:val="20"/>
      <w:szCs w:val="20"/>
    </w:rPr>
  </w:style>
  <w:style w:type="paragraph" w:styleId="EnvelopeAddress">
    <w:name w:val="envelope address"/>
    <w:basedOn w:val="Normal"/>
    <w:uiPriority w:val="99"/>
    <w:semiHidden/>
    <w:unhideWhenUsed/>
    <w:rsid w:val="00072D71"/>
    <w:pPr>
      <w:framePr w:w="7920" w:h="1980" w:hRule="exact" w:hSpace="180" w:wrap="auto" w:hAnchor="page" w:xAlign="center" w:yAlign="bottom"/>
      <w:ind w:left="2880"/>
    </w:pPr>
    <w:rPr>
      <w:rFonts w:eastAsiaTheme="majorEastAsia" w:cstheme="majorBidi"/>
      <w:sz w:val="24"/>
      <w:szCs w:val="24"/>
    </w:rPr>
  </w:style>
  <w:style w:type="paragraph" w:styleId="EnvelopeReturn">
    <w:name w:val="envelope return"/>
    <w:basedOn w:val="Normal"/>
    <w:uiPriority w:val="99"/>
    <w:semiHidden/>
    <w:unhideWhenUsed/>
    <w:rsid w:val="00072D71"/>
    <w:rPr>
      <w:rFonts w:eastAsiaTheme="majorEastAsia" w:cstheme="majorBidi"/>
    </w:rPr>
  </w:style>
  <w:style w:type="paragraph" w:styleId="Footer">
    <w:name w:val="footer"/>
    <w:basedOn w:val="Normal"/>
    <w:link w:val="FooterChar"/>
    <w:uiPriority w:val="5"/>
    <w:qFormat/>
    <w:rsid w:val="00072D71"/>
    <w:pPr>
      <w:tabs>
        <w:tab w:val="center" w:pos="4536"/>
        <w:tab w:val="right" w:pos="8306"/>
      </w:tabs>
      <w:spacing w:after="120" w:line="240" w:lineRule="auto"/>
    </w:pPr>
  </w:style>
  <w:style w:type="character" w:customStyle="1" w:styleId="FooterChar">
    <w:name w:val="Footer Char"/>
    <w:basedOn w:val="DefaultParagraphFont"/>
    <w:link w:val="Footer"/>
    <w:uiPriority w:val="5"/>
    <w:rsid w:val="00072D71"/>
    <w:rPr>
      <w:rFonts w:ascii="Arial" w:hAnsi="Arial"/>
      <w:sz w:val="20"/>
      <w:szCs w:val="20"/>
    </w:rPr>
  </w:style>
  <w:style w:type="paragraph" w:styleId="FootnoteText">
    <w:name w:val="footnote text"/>
    <w:basedOn w:val="Normal"/>
    <w:link w:val="FootnoteTextChar"/>
    <w:uiPriority w:val="9"/>
    <w:rsid w:val="00072D71"/>
    <w:rPr>
      <w:sz w:val="18"/>
    </w:rPr>
  </w:style>
  <w:style w:type="character" w:customStyle="1" w:styleId="FootnoteTextChar">
    <w:name w:val="Footnote Text Char"/>
    <w:basedOn w:val="DefaultParagraphFont"/>
    <w:link w:val="FootnoteText"/>
    <w:uiPriority w:val="9"/>
    <w:rsid w:val="00072D71"/>
    <w:rPr>
      <w:rFonts w:ascii="Arial" w:hAnsi="Arial"/>
      <w:sz w:val="18"/>
      <w:szCs w:val="20"/>
    </w:rPr>
  </w:style>
  <w:style w:type="paragraph" w:styleId="Header">
    <w:name w:val="header"/>
    <w:basedOn w:val="Normal"/>
    <w:link w:val="HeaderChar"/>
    <w:uiPriority w:val="5"/>
    <w:qFormat/>
    <w:rsid w:val="00072D71"/>
    <w:pPr>
      <w:tabs>
        <w:tab w:val="center" w:pos="4536"/>
        <w:tab w:val="right" w:pos="8306"/>
      </w:tabs>
    </w:pPr>
  </w:style>
  <w:style w:type="character" w:customStyle="1" w:styleId="HeaderChar">
    <w:name w:val="Header Char"/>
    <w:basedOn w:val="DefaultParagraphFont"/>
    <w:link w:val="Header"/>
    <w:uiPriority w:val="5"/>
    <w:rsid w:val="00072D71"/>
    <w:rPr>
      <w:rFonts w:ascii="Arial" w:hAnsi="Arial"/>
      <w:sz w:val="20"/>
      <w:szCs w:val="20"/>
    </w:rPr>
  </w:style>
  <w:style w:type="character" w:customStyle="1" w:styleId="Heading1Char">
    <w:name w:val="Heading 1 Char"/>
    <w:basedOn w:val="DefaultParagraphFont"/>
    <w:link w:val="Heading1"/>
    <w:uiPriority w:val="1"/>
    <w:rsid w:val="00072D71"/>
    <w:rPr>
      <w:rFonts w:ascii="Arial" w:hAnsi="Arial" w:cs="Arial"/>
      <w:b/>
      <w:bCs/>
      <w:caps/>
      <w:kern w:val="32"/>
      <w:sz w:val="20"/>
      <w:szCs w:val="32"/>
    </w:rPr>
  </w:style>
  <w:style w:type="character" w:customStyle="1" w:styleId="Heading2Char">
    <w:name w:val="Heading 2 Char"/>
    <w:basedOn w:val="DefaultParagraphFont"/>
    <w:link w:val="Heading2"/>
    <w:uiPriority w:val="1"/>
    <w:rsid w:val="00072D71"/>
    <w:rPr>
      <w:rFonts w:ascii="Arial" w:hAnsi="Arial" w:cs="Arial"/>
      <w:bCs/>
      <w:iCs/>
      <w:sz w:val="20"/>
      <w:szCs w:val="28"/>
    </w:rPr>
  </w:style>
  <w:style w:type="character" w:customStyle="1" w:styleId="Heading3Char">
    <w:name w:val="Heading 3 Char"/>
    <w:basedOn w:val="DefaultParagraphFont"/>
    <w:link w:val="Heading3"/>
    <w:uiPriority w:val="1"/>
    <w:rsid w:val="00072D71"/>
    <w:rPr>
      <w:rFonts w:ascii="Arial" w:hAnsi="Arial" w:cs="Arial"/>
      <w:bCs/>
      <w:sz w:val="20"/>
      <w:szCs w:val="26"/>
    </w:rPr>
  </w:style>
  <w:style w:type="character" w:customStyle="1" w:styleId="Heading4Char">
    <w:name w:val="Heading 4 Char"/>
    <w:basedOn w:val="DefaultParagraphFont"/>
    <w:link w:val="Heading4"/>
    <w:uiPriority w:val="1"/>
    <w:rsid w:val="00072D71"/>
    <w:rPr>
      <w:rFonts w:ascii="Arial" w:hAnsi="Arial"/>
      <w:bCs/>
      <w:sz w:val="20"/>
      <w:szCs w:val="28"/>
    </w:rPr>
  </w:style>
  <w:style w:type="character" w:customStyle="1" w:styleId="Heading5Char">
    <w:name w:val="Heading 5 Char"/>
    <w:basedOn w:val="DefaultParagraphFont"/>
    <w:link w:val="Heading5"/>
    <w:uiPriority w:val="1"/>
    <w:rsid w:val="00072D71"/>
    <w:rPr>
      <w:rFonts w:ascii="Arial" w:hAnsi="Arial"/>
      <w:bCs/>
      <w:iCs/>
      <w:sz w:val="20"/>
      <w:szCs w:val="26"/>
    </w:rPr>
  </w:style>
  <w:style w:type="character" w:customStyle="1" w:styleId="Heading6Char">
    <w:name w:val="Heading 6 Char"/>
    <w:basedOn w:val="DefaultParagraphFont"/>
    <w:link w:val="Heading6"/>
    <w:uiPriority w:val="1"/>
    <w:rsid w:val="00072D71"/>
    <w:rPr>
      <w:rFonts w:ascii="Arial" w:hAnsi="Arial"/>
      <w:bCs/>
      <w:sz w:val="20"/>
      <w:szCs w:val="20"/>
    </w:rPr>
  </w:style>
  <w:style w:type="character" w:customStyle="1" w:styleId="Heading7Char">
    <w:name w:val="Heading 7 Char"/>
    <w:basedOn w:val="DefaultParagraphFont"/>
    <w:link w:val="Heading7"/>
    <w:uiPriority w:val="10"/>
    <w:rsid w:val="00072D71"/>
    <w:rPr>
      <w:rFonts w:ascii="Arial" w:hAnsi="Arial"/>
      <w:sz w:val="20"/>
      <w:szCs w:val="20"/>
    </w:rPr>
  </w:style>
  <w:style w:type="character" w:customStyle="1" w:styleId="Heading8Char">
    <w:name w:val="Heading 8 Char"/>
    <w:basedOn w:val="DefaultParagraphFont"/>
    <w:link w:val="Heading8"/>
    <w:uiPriority w:val="10"/>
    <w:rsid w:val="00072D71"/>
    <w:rPr>
      <w:rFonts w:ascii="Arial" w:hAnsi="Arial"/>
      <w:iCs/>
      <w:sz w:val="20"/>
      <w:szCs w:val="20"/>
    </w:rPr>
  </w:style>
  <w:style w:type="character" w:customStyle="1" w:styleId="Heading9Char">
    <w:name w:val="Heading 9 Char"/>
    <w:basedOn w:val="DefaultParagraphFont"/>
    <w:link w:val="Heading9"/>
    <w:uiPriority w:val="10"/>
    <w:rsid w:val="00072D71"/>
    <w:rPr>
      <w:rFonts w:ascii="Arial" w:hAnsi="Arial" w:cs="Arial"/>
      <w:sz w:val="20"/>
      <w:szCs w:val="20"/>
    </w:rPr>
  </w:style>
  <w:style w:type="character" w:styleId="Hyperlink">
    <w:name w:val="Hyperlink"/>
    <w:uiPriority w:val="9"/>
    <w:unhideWhenUsed/>
    <w:rsid w:val="00072D71"/>
    <w:rPr>
      <w:color w:val="0000FF"/>
      <w:u w:val="single"/>
    </w:rPr>
  </w:style>
  <w:style w:type="paragraph" w:styleId="Index1">
    <w:name w:val="index 1"/>
    <w:basedOn w:val="Normal"/>
    <w:next w:val="Normal"/>
    <w:autoRedefine/>
    <w:uiPriority w:val="99"/>
    <w:semiHidden/>
    <w:unhideWhenUsed/>
    <w:rsid w:val="00072D71"/>
    <w:pPr>
      <w:ind w:left="220" w:hanging="220"/>
    </w:pPr>
  </w:style>
  <w:style w:type="paragraph" w:styleId="IndexHeading">
    <w:name w:val="index heading"/>
    <w:basedOn w:val="Normal"/>
    <w:next w:val="Index1"/>
    <w:uiPriority w:val="99"/>
    <w:semiHidden/>
    <w:unhideWhenUsed/>
    <w:rsid w:val="00072D71"/>
    <w:rPr>
      <w:rFonts w:eastAsiaTheme="majorEastAsia" w:cstheme="majorBidi"/>
      <w:b/>
      <w:bCs/>
    </w:rPr>
  </w:style>
  <w:style w:type="paragraph" w:styleId="MessageHeader">
    <w:name w:val="Message Header"/>
    <w:basedOn w:val="Normal"/>
    <w:link w:val="MessageHeaderChar"/>
    <w:uiPriority w:val="99"/>
    <w:semiHidden/>
    <w:unhideWhenUsed/>
    <w:rsid w:val="00072D71"/>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4"/>
      <w:szCs w:val="24"/>
    </w:rPr>
  </w:style>
  <w:style w:type="character" w:customStyle="1" w:styleId="MessageHeaderChar">
    <w:name w:val="Message Header Char"/>
    <w:basedOn w:val="DefaultParagraphFont"/>
    <w:link w:val="MessageHeader"/>
    <w:uiPriority w:val="99"/>
    <w:semiHidden/>
    <w:rsid w:val="00072D71"/>
    <w:rPr>
      <w:rFonts w:ascii="Arial" w:eastAsiaTheme="majorEastAsia" w:hAnsi="Arial" w:cstheme="majorBidi"/>
      <w:sz w:val="24"/>
      <w:szCs w:val="24"/>
      <w:shd w:val="pct20" w:color="auto" w:fill="auto"/>
    </w:rPr>
  </w:style>
  <w:style w:type="paragraph" w:customStyle="1" w:styleId="Notes">
    <w:name w:val="Notes"/>
    <w:basedOn w:val="Body1"/>
    <w:uiPriority w:val="5"/>
    <w:qFormat/>
    <w:rsid w:val="00072D71"/>
    <w:pPr>
      <w:shd w:val="clear" w:color="auto" w:fill="F2F2F2" w:themeFill="background1" w:themeFillShade="F2"/>
    </w:pPr>
    <w:rPr>
      <w:b/>
      <w:i/>
    </w:rPr>
  </w:style>
  <w:style w:type="character" w:styleId="PageNumber">
    <w:name w:val="page number"/>
    <w:basedOn w:val="DefaultParagraphFont"/>
    <w:uiPriority w:val="7"/>
    <w:rsid w:val="00072D71"/>
  </w:style>
  <w:style w:type="paragraph" w:customStyle="1" w:styleId="Parties">
    <w:name w:val="Parties"/>
    <w:uiPriority w:val="7"/>
    <w:qFormat/>
    <w:rsid w:val="00072D71"/>
    <w:pPr>
      <w:numPr>
        <w:numId w:val="21"/>
      </w:numPr>
      <w:tabs>
        <w:tab w:val="left" w:pos="709"/>
      </w:tabs>
      <w:spacing w:after="280" w:line="280" w:lineRule="atLeast"/>
      <w:jc w:val="both"/>
    </w:pPr>
    <w:rPr>
      <w:rFonts w:ascii="Arial" w:eastAsia="Times New Roman" w:hAnsi="Arial" w:cs="Times New Roman"/>
      <w:b/>
      <w:sz w:val="20"/>
      <w:szCs w:val="20"/>
      <w:lang w:eastAsia="en-GB"/>
    </w:rPr>
  </w:style>
  <w:style w:type="paragraph" w:customStyle="1" w:styleId="PartiesFront">
    <w:name w:val="Parties Front"/>
    <w:uiPriority w:val="7"/>
    <w:qFormat/>
    <w:rsid w:val="00072D71"/>
    <w:pPr>
      <w:tabs>
        <w:tab w:val="center" w:pos="4536"/>
        <w:tab w:val="left" w:pos="7921"/>
      </w:tabs>
      <w:spacing w:after="240" w:line="280" w:lineRule="atLeast"/>
      <w:ind w:right="1701"/>
      <w:jc w:val="both"/>
    </w:pPr>
    <w:rPr>
      <w:rFonts w:ascii="Arial" w:eastAsia="Times New Roman" w:hAnsi="Arial" w:cs="Times New Roman"/>
      <w:b/>
      <w:caps/>
      <w:sz w:val="20"/>
      <w:szCs w:val="20"/>
      <w:lang w:eastAsia="en-GB"/>
    </w:rPr>
  </w:style>
  <w:style w:type="paragraph" w:customStyle="1" w:styleId="Recitals">
    <w:name w:val="Recitals"/>
    <w:basedOn w:val="Body1"/>
    <w:uiPriority w:val="7"/>
    <w:qFormat/>
    <w:rsid w:val="00072D71"/>
    <w:pPr>
      <w:tabs>
        <w:tab w:val="left" w:pos="709"/>
        <w:tab w:val="num" w:pos="1134"/>
      </w:tabs>
      <w:ind w:left="1134" w:hanging="1134"/>
    </w:pPr>
    <w:rPr>
      <w:rFonts w:eastAsia="Times New Roman" w:cs="Times New Roman"/>
      <w:lang w:eastAsia="en-GB"/>
    </w:rPr>
  </w:style>
  <w:style w:type="paragraph" w:customStyle="1" w:styleId="Schedule1">
    <w:name w:val="Schedule 1"/>
    <w:basedOn w:val="BodyText"/>
    <w:next w:val="BodyText"/>
    <w:uiPriority w:val="2"/>
    <w:qFormat/>
    <w:rsid w:val="00072D71"/>
    <w:pPr>
      <w:keepNext/>
      <w:pageBreakBefore/>
      <w:jc w:val="center"/>
    </w:pPr>
    <w:rPr>
      <w:b/>
      <w:caps/>
    </w:rPr>
  </w:style>
  <w:style w:type="paragraph" w:customStyle="1" w:styleId="Schedule2">
    <w:name w:val="Schedule 2"/>
    <w:basedOn w:val="BodyText"/>
    <w:next w:val="BodyText"/>
    <w:uiPriority w:val="2"/>
    <w:qFormat/>
    <w:rsid w:val="00072D71"/>
    <w:pPr>
      <w:jc w:val="center"/>
    </w:pPr>
    <w:rPr>
      <w:b/>
    </w:rPr>
  </w:style>
  <w:style w:type="paragraph" w:customStyle="1" w:styleId="Simple1">
    <w:name w:val="Simple 1"/>
    <w:link w:val="Simple1Char"/>
    <w:uiPriority w:val="3"/>
    <w:qFormat/>
    <w:rsid w:val="00072D71"/>
    <w:pPr>
      <w:numPr>
        <w:numId w:val="30"/>
      </w:numPr>
      <w:tabs>
        <w:tab w:val="left" w:pos="6660"/>
      </w:tabs>
      <w:spacing w:after="280" w:line="280" w:lineRule="atLeast"/>
      <w:jc w:val="both"/>
    </w:pPr>
    <w:rPr>
      <w:rFonts w:ascii="Arial" w:hAnsi="Arial"/>
      <w:sz w:val="20"/>
      <w:szCs w:val="20"/>
    </w:rPr>
  </w:style>
  <w:style w:type="character" w:customStyle="1" w:styleId="Simple1Char">
    <w:name w:val="Simple 1 Char"/>
    <w:basedOn w:val="DefaultParagraphFont"/>
    <w:link w:val="Simple1"/>
    <w:uiPriority w:val="3"/>
    <w:rsid w:val="00072D71"/>
    <w:rPr>
      <w:rFonts w:ascii="Arial" w:hAnsi="Arial"/>
      <w:sz w:val="20"/>
      <w:szCs w:val="20"/>
    </w:rPr>
  </w:style>
  <w:style w:type="paragraph" w:customStyle="1" w:styleId="Simple2">
    <w:name w:val="Simple 2"/>
    <w:link w:val="Simple2Char"/>
    <w:uiPriority w:val="3"/>
    <w:qFormat/>
    <w:rsid w:val="00072D71"/>
    <w:pPr>
      <w:numPr>
        <w:ilvl w:val="1"/>
        <w:numId w:val="30"/>
      </w:numPr>
      <w:spacing w:after="280" w:line="280" w:lineRule="atLeast"/>
      <w:jc w:val="both"/>
    </w:pPr>
    <w:rPr>
      <w:rFonts w:ascii="Arial" w:hAnsi="Arial"/>
      <w:sz w:val="20"/>
      <w:szCs w:val="20"/>
    </w:rPr>
  </w:style>
  <w:style w:type="character" w:customStyle="1" w:styleId="Simple2Char">
    <w:name w:val="Simple 2 Char"/>
    <w:basedOn w:val="Simple1Char"/>
    <w:link w:val="Simple2"/>
    <w:uiPriority w:val="3"/>
    <w:rsid w:val="00072D71"/>
    <w:rPr>
      <w:rFonts w:ascii="Arial" w:hAnsi="Arial"/>
      <w:sz w:val="20"/>
      <w:szCs w:val="20"/>
    </w:rPr>
  </w:style>
  <w:style w:type="paragraph" w:customStyle="1" w:styleId="Simple3">
    <w:name w:val="Simple 3"/>
    <w:link w:val="Simple3Char"/>
    <w:uiPriority w:val="3"/>
    <w:qFormat/>
    <w:rsid w:val="00072D71"/>
    <w:pPr>
      <w:numPr>
        <w:ilvl w:val="2"/>
        <w:numId w:val="30"/>
      </w:numPr>
      <w:spacing w:after="280" w:line="280" w:lineRule="atLeast"/>
      <w:jc w:val="both"/>
    </w:pPr>
    <w:rPr>
      <w:rFonts w:ascii="Arial" w:hAnsi="Arial"/>
      <w:sz w:val="20"/>
      <w:szCs w:val="20"/>
    </w:rPr>
  </w:style>
  <w:style w:type="character" w:customStyle="1" w:styleId="Simple3Char">
    <w:name w:val="Simple 3 Char"/>
    <w:basedOn w:val="Simple1Char"/>
    <w:link w:val="Simple3"/>
    <w:uiPriority w:val="3"/>
    <w:rsid w:val="00072D71"/>
    <w:rPr>
      <w:rFonts w:ascii="Arial" w:hAnsi="Arial"/>
      <w:sz w:val="20"/>
      <w:szCs w:val="20"/>
    </w:rPr>
  </w:style>
  <w:style w:type="paragraph" w:customStyle="1" w:styleId="Simple4">
    <w:name w:val="Simple 4"/>
    <w:link w:val="Simple4Char"/>
    <w:uiPriority w:val="3"/>
    <w:qFormat/>
    <w:rsid w:val="00072D71"/>
    <w:pPr>
      <w:numPr>
        <w:ilvl w:val="3"/>
        <w:numId w:val="30"/>
      </w:numPr>
      <w:spacing w:after="280" w:line="280" w:lineRule="atLeast"/>
      <w:jc w:val="both"/>
    </w:pPr>
    <w:rPr>
      <w:rFonts w:ascii="Arial" w:hAnsi="Arial"/>
      <w:sz w:val="20"/>
      <w:szCs w:val="20"/>
    </w:rPr>
  </w:style>
  <w:style w:type="character" w:customStyle="1" w:styleId="Simple4Char">
    <w:name w:val="Simple 4 Char"/>
    <w:basedOn w:val="Simple1Char"/>
    <w:link w:val="Simple4"/>
    <w:uiPriority w:val="3"/>
    <w:rsid w:val="00072D71"/>
    <w:rPr>
      <w:rFonts w:ascii="Arial" w:hAnsi="Arial"/>
      <w:sz w:val="20"/>
      <w:szCs w:val="20"/>
    </w:rPr>
  </w:style>
  <w:style w:type="paragraph" w:customStyle="1" w:styleId="Simple5">
    <w:name w:val="Simple 5"/>
    <w:link w:val="Simple5Char"/>
    <w:uiPriority w:val="3"/>
    <w:qFormat/>
    <w:rsid w:val="00072D71"/>
    <w:pPr>
      <w:numPr>
        <w:ilvl w:val="4"/>
        <w:numId w:val="30"/>
      </w:numPr>
      <w:spacing w:after="280" w:line="280" w:lineRule="atLeast"/>
      <w:jc w:val="both"/>
    </w:pPr>
    <w:rPr>
      <w:rFonts w:ascii="Arial" w:hAnsi="Arial"/>
      <w:sz w:val="20"/>
      <w:szCs w:val="20"/>
    </w:rPr>
  </w:style>
  <w:style w:type="character" w:customStyle="1" w:styleId="Simple5Char">
    <w:name w:val="Simple 5 Char"/>
    <w:basedOn w:val="Simple1Char"/>
    <w:link w:val="Simple5"/>
    <w:uiPriority w:val="3"/>
    <w:rsid w:val="00072D71"/>
    <w:rPr>
      <w:rFonts w:ascii="Arial" w:hAnsi="Arial"/>
      <w:sz w:val="20"/>
      <w:szCs w:val="20"/>
    </w:rPr>
  </w:style>
  <w:style w:type="paragraph" w:customStyle="1" w:styleId="Simple6">
    <w:name w:val="Simple 6"/>
    <w:link w:val="Simple6Char"/>
    <w:uiPriority w:val="3"/>
    <w:qFormat/>
    <w:rsid w:val="00072D71"/>
    <w:pPr>
      <w:numPr>
        <w:ilvl w:val="5"/>
        <w:numId w:val="30"/>
      </w:numPr>
      <w:spacing w:after="280" w:line="280" w:lineRule="atLeast"/>
      <w:jc w:val="both"/>
    </w:pPr>
    <w:rPr>
      <w:rFonts w:ascii="Arial" w:hAnsi="Arial"/>
      <w:sz w:val="20"/>
      <w:szCs w:val="20"/>
    </w:rPr>
  </w:style>
  <w:style w:type="character" w:customStyle="1" w:styleId="Simple6Char">
    <w:name w:val="Simple 6 Char"/>
    <w:basedOn w:val="Simple5Char"/>
    <w:link w:val="Simple6"/>
    <w:uiPriority w:val="3"/>
    <w:rsid w:val="00072D71"/>
    <w:rPr>
      <w:rFonts w:ascii="Arial" w:hAnsi="Arial"/>
      <w:sz w:val="20"/>
      <w:szCs w:val="20"/>
    </w:rPr>
  </w:style>
  <w:style w:type="paragraph" w:customStyle="1" w:styleId="Simple7">
    <w:name w:val="Simple 7"/>
    <w:link w:val="Simple7Char"/>
    <w:uiPriority w:val="10"/>
    <w:qFormat/>
    <w:rsid w:val="00072D71"/>
    <w:pPr>
      <w:numPr>
        <w:numId w:val="28"/>
      </w:numPr>
      <w:tabs>
        <w:tab w:val="clear" w:pos="3402"/>
        <w:tab w:val="num" w:pos="4252"/>
      </w:tabs>
      <w:spacing w:after="280" w:line="280" w:lineRule="atLeast"/>
      <w:jc w:val="both"/>
    </w:pPr>
    <w:rPr>
      <w:rFonts w:ascii="Arial" w:hAnsi="Arial"/>
      <w:sz w:val="20"/>
      <w:szCs w:val="20"/>
    </w:rPr>
  </w:style>
  <w:style w:type="character" w:customStyle="1" w:styleId="Simple7Char">
    <w:name w:val="Simple 7 Char"/>
    <w:basedOn w:val="Simple5Char"/>
    <w:link w:val="Simple7"/>
    <w:uiPriority w:val="10"/>
    <w:rsid w:val="00072D71"/>
    <w:rPr>
      <w:rFonts w:ascii="Arial" w:hAnsi="Arial"/>
      <w:sz w:val="20"/>
      <w:szCs w:val="20"/>
    </w:rPr>
  </w:style>
  <w:style w:type="paragraph" w:customStyle="1" w:styleId="Simple8">
    <w:name w:val="Simple 8"/>
    <w:link w:val="Simple8Char"/>
    <w:uiPriority w:val="10"/>
    <w:rsid w:val="00072D71"/>
    <w:pPr>
      <w:numPr>
        <w:ilvl w:val="7"/>
        <w:numId w:val="30"/>
      </w:numPr>
      <w:spacing w:after="280" w:line="280" w:lineRule="atLeast"/>
      <w:jc w:val="both"/>
    </w:pPr>
    <w:rPr>
      <w:rFonts w:ascii="Arial" w:hAnsi="Arial"/>
      <w:sz w:val="20"/>
      <w:szCs w:val="20"/>
    </w:rPr>
  </w:style>
  <w:style w:type="character" w:customStyle="1" w:styleId="Simple8Char">
    <w:name w:val="Simple 8 Char"/>
    <w:basedOn w:val="Simple5Char"/>
    <w:link w:val="Simple8"/>
    <w:uiPriority w:val="10"/>
    <w:rsid w:val="00072D71"/>
    <w:rPr>
      <w:rFonts w:ascii="Arial" w:hAnsi="Arial"/>
      <w:sz w:val="20"/>
      <w:szCs w:val="20"/>
    </w:rPr>
  </w:style>
  <w:style w:type="paragraph" w:customStyle="1" w:styleId="Simple9">
    <w:name w:val="Simple 9"/>
    <w:link w:val="Simple9Char"/>
    <w:uiPriority w:val="10"/>
    <w:rsid w:val="00072D71"/>
    <w:pPr>
      <w:numPr>
        <w:ilvl w:val="8"/>
        <w:numId w:val="30"/>
      </w:numPr>
      <w:spacing w:after="280" w:line="280" w:lineRule="atLeast"/>
      <w:jc w:val="both"/>
    </w:pPr>
    <w:rPr>
      <w:rFonts w:ascii="Arial" w:hAnsi="Arial"/>
      <w:sz w:val="20"/>
      <w:szCs w:val="20"/>
    </w:rPr>
  </w:style>
  <w:style w:type="character" w:customStyle="1" w:styleId="Simple9Char">
    <w:name w:val="Simple 9 Char"/>
    <w:basedOn w:val="Simple5Char"/>
    <w:link w:val="Simple9"/>
    <w:uiPriority w:val="10"/>
    <w:rsid w:val="00072D71"/>
    <w:rPr>
      <w:rFonts w:ascii="Arial" w:hAnsi="Arial"/>
      <w:sz w:val="20"/>
      <w:szCs w:val="20"/>
    </w:rPr>
  </w:style>
  <w:style w:type="paragraph" w:customStyle="1" w:styleId="Subject">
    <w:name w:val="Subject"/>
    <w:basedOn w:val="Normal"/>
    <w:next w:val="Normal"/>
    <w:uiPriority w:val="8"/>
    <w:rsid w:val="00072D7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val="0"/>
      <w:autoSpaceDE w:val="0"/>
      <w:autoSpaceDN w:val="0"/>
      <w:adjustRightInd w:val="0"/>
      <w:spacing w:before="60" w:after="60"/>
      <w:textAlignment w:val="baseline"/>
    </w:pPr>
    <w:rPr>
      <w:b/>
      <w:sz w:val="28"/>
    </w:rPr>
  </w:style>
  <w:style w:type="paragraph" w:styleId="Subtitle">
    <w:name w:val="Subtitle"/>
    <w:basedOn w:val="BodyText"/>
    <w:next w:val="BodyText"/>
    <w:link w:val="SubtitleChar"/>
    <w:uiPriority w:val="12"/>
    <w:unhideWhenUsed/>
    <w:qFormat/>
    <w:rsid w:val="00072D71"/>
    <w:pPr>
      <w:numPr>
        <w:ilvl w:val="1"/>
      </w:numPr>
    </w:pPr>
    <w:rPr>
      <w:rFonts w:eastAsiaTheme="majorEastAsia" w:cstheme="majorBidi"/>
      <w:i/>
      <w:iCs/>
      <w:sz w:val="28"/>
      <w:szCs w:val="24"/>
    </w:rPr>
  </w:style>
  <w:style w:type="character" w:customStyle="1" w:styleId="SubtitleChar">
    <w:name w:val="Subtitle Char"/>
    <w:basedOn w:val="DefaultParagraphFont"/>
    <w:link w:val="Subtitle"/>
    <w:uiPriority w:val="12"/>
    <w:rsid w:val="00072D71"/>
    <w:rPr>
      <w:rFonts w:ascii="Arial" w:eastAsiaTheme="majorEastAsia" w:hAnsi="Arial" w:cstheme="majorBidi"/>
      <w:i/>
      <w:iCs/>
      <w:sz w:val="28"/>
      <w:szCs w:val="24"/>
    </w:rPr>
  </w:style>
  <w:style w:type="table" w:styleId="TableGrid">
    <w:name w:val="Table Grid"/>
    <w:basedOn w:val="TableNormal"/>
    <w:rsid w:val="00072D71"/>
    <w:pPr>
      <w:spacing w:after="280" w:line="280" w:lineRule="atLeast"/>
      <w:jc w:val="both"/>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BodyText"/>
    <w:next w:val="BodyText"/>
    <w:link w:val="TitleChar"/>
    <w:uiPriority w:val="12"/>
    <w:unhideWhenUsed/>
    <w:qFormat/>
    <w:rsid w:val="00072D71"/>
    <w:pPr>
      <w:keepNext/>
      <w:spacing w:after="300"/>
      <w:contextualSpacing/>
      <w:jc w:val="left"/>
    </w:pPr>
    <w:rPr>
      <w:rFonts w:eastAsiaTheme="majorEastAsia" w:cstheme="majorBidi"/>
      <w:b/>
      <w:kern w:val="28"/>
      <w:sz w:val="32"/>
      <w:szCs w:val="52"/>
    </w:rPr>
  </w:style>
  <w:style w:type="character" w:customStyle="1" w:styleId="TitleChar">
    <w:name w:val="Title Char"/>
    <w:basedOn w:val="DefaultParagraphFont"/>
    <w:link w:val="Title"/>
    <w:uiPriority w:val="12"/>
    <w:rsid w:val="00072D71"/>
    <w:rPr>
      <w:rFonts w:ascii="Arial" w:eastAsiaTheme="majorEastAsia" w:hAnsi="Arial" w:cstheme="majorBidi"/>
      <w:b/>
      <w:kern w:val="28"/>
      <w:sz w:val="32"/>
      <w:szCs w:val="52"/>
    </w:rPr>
  </w:style>
  <w:style w:type="paragraph" w:styleId="TOAHeading">
    <w:name w:val="toa heading"/>
    <w:basedOn w:val="Normal"/>
    <w:next w:val="Normal"/>
    <w:uiPriority w:val="99"/>
    <w:semiHidden/>
    <w:unhideWhenUsed/>
    <w:rsid w:val="00072D71"/>
    <w:pPr>
      <w:spacing w:before="120"/>
    </w:pPr>
    <w:rPr>
      <w:rFonts w:eastAsiaTheme="majorEastAsia" w:cstheme="majorBidi"/>
      <w:b/>
      <w:bCs/>
      <w:sz w:val="24"/>
      <w:szCs w:val="24"/>
    </w:rPr>
  </w:style>
  <w:style w:type="paragraph" w:styleId="TOC1">
    <w:name w:val="toc 1"/>
    <w:next w:val="Normal"/>
    <w:autoRedefine/>
    <w:uiPriority w:val="6"/>
    <w:unhideWhenUsed/>
    <w:rsid w:val="00072D71"/>
    <w:pPr>
      <w:spacing w:after="280" w:line="280" w:lineRule="atLeast"/>
      <w:jc w:val="both"/>
    </w:pPr>
    <w:rPr>
      <w:rFonts w:ascii="Arial" w:eastAsia="Times New Roman" w:hAnsi="Arial" w:cs="Times New Roman"/>
      <w:sz w:val="20"/>
      <w:szCs w:val="24"/>
    </w:rPr>
  </w:style>
  <w:style w:type="paragraph" w:styleId="TOC2">
    <w:name w:val="toc 2"/>
    <w:next w:val="Normal"/>
    <w:autoRedefine/>
    <w:uiPriority w:val="6"/>
    <w:unhideWhenUsed/>
    <w:rsid w:val="00072D71"/>
    <w:pPr>
      <w:tabs>
        <w:tab w:val="right" w:leader="dot" w:pos="8278"/>
      </w:tabs>
      <w:spacing w:after="280" w:line="280" w:lineRule="atLeast"/>
      <w:ind w:left="240"/>
      <w:jc w:val="both"/>
    </w:pPr>
    <w:rPr>
      <w:rFonts w:ascii="Arial" w:eastAsia="Times New Roman" w:hAnsi="Arial" w:cs="Times New Roman"/>
      <w:sz w:val="20"/>
      <w:szCs w:val="24"/>
    </w:rPr>
  </w:style>
  <w:style w:type="paragraph" w:styleId="TOC3">
    <w:name w:val="toc 3"/>
    <w:next w:val="Normal"/>
    <w:autoRedefine/>
    <w:uiPriority w:val="6"/>
    <w:unhideWhenUsed/>
    <w:rsid w:val="00072D71"/>
    <w:pPr>
      <w:spacing w:after="100" w:line="280" w:lineRule="atLeast"/>
      <w:ind w:left="440"/>
      <w:jc w:val="both"/>
    </w:pPr>
    <w:rPr>
      <w:rFonts w:ascii="Arial" w:hAnsi="Arial"/>
      <w:sz w:val="20"/>
      <w:szCs w:val="20"/>
    </w:rPr>
  </w:style>
  <w:style w:type="paragraph" w:styleId="TOCHeading">
    <w:name w:val="TOC Heading"/>
    <w:basedOn w:val="Heading1"/>
    <w:next w:val="Normal"/>
    <w:uiPriority w:val="39"/>
    <w:semiHidden/>
    <w:unhideWhenUsed/>
    <w:qFormat/>
    <w:rsid w:val="00072D71"/>
    <w:pPr>
      <w:keepLines/>
      <w:widowControl/>
      <w:numPr>
        <w:numId w:val="0"/>
      </w:numPr>
      <w:spacing w:before="480" w:after="0"/>
      <w:outlineLvl w:val="9"/>
    </w:pPr>
    <w:rPr>
      <w:rFonts w:eastAsiaTheme="majorEastAsia" w:cstheme="majorBidi"/>
      <w:kern w:val="0"/>
      <w:sz w:val="28"/>
      <w:szCs w:val="28"/>
    </w:rPr>
  </w:style>
  <w:style w:type="paragraph" w:customStyle="1" w:styleId="Witness">
    <w:name w:val="Witness"/>
    <w:basedOn w:val="BodyText"/>
    <w:uiPriority w:val="7"/>
    <w:qFormat/>
    <w:rsid w:val="00072D71"/>
    <w:pPr>
      <w:keepNext/>
      <w:tabs>
        <w:tab w:val="left" w:pos="4253"/>
        <w:tab w:val="right" w:leader="dot" w:pos="8789"/>
      </w:tabs>
      <w:spacing w:before="120"/>
    </w:pPr>
    <w:rPr>
      <w:rFonts w:eastAsia="Times New Roman" w:cs="Times New Roman"/>
      <w:lang w:eastAsia="en-GB"/>
    </w:rPr>
  </w:style>
  <w:style w:type="paragraph" w:customStyle="1" w:styleId="WitnessLit">
    <w:name w:val="WitnessLit"/>
    <w:basedOn w:val="Witness"/>
    <w:uiPriority w:val="7"/>
    <w:qFormat/>
    <w:rsid w:val="00072D71"/>
    <w:pPr>
      <w:tabs>
        <w:tab w:val="left" w:pos="1134"/>
        <w:tab w:val="left" w:leader="dot" w:pos="5387"/>
      </w:tabs>
    </w:pPr>
  </w:style>
  <w:style w:type="character" w:styleId="CommentReference">
    <w:name w:val="annotation reference"/>
    <w:basedOn w:val="DefaultParagraphFont"/>
    <w:uiPriority w:val="99"/>
    <w:semiHidden/>
    <w:unhideWhenUsed/>
    <w:rsid w:val="001F62E5"/>
    <w:rPr>
      <w:sz w:val="16"/>
      <w:szCs w:val="16"/>
    </w:rPr>
  </w:style>
  <w:style w:type="paragraph" w:styleId="CommentText">
    <w:name w:val="annotation text"/>
    <w:basedOn w:val="Normal"/>
    <w:link w:val="CommentTextChar"/>
    <w:uiPriority w:val="99"/>
    <w:semiHidden/>
    <w:unhideWhenUsed/>
    <w:rsid w:val="001F62E5"/>
    <w:pPr>
      <w:spacing w:line="240" w:lineRule="auto"/>
    </w:pPr>
    <w:rPr>
      <w:sz w:val="20"/>
      <w:szCs w:val="20"/>
    </w:rPr>
  </w:style>
  <w:style w:type="character" w:customStyle="1" w:styleId="CommentTextChar">
    <w:name w:val="Comment Text Char"/>
    <w:basedOn w:val="DefaultParagraphFont"/>
    <w:link w:val="CommentText"/>
    <w:uiPriority w:val="99"/>
    <w:semiHidden/>
    <w:rsid w:val="001F62E5"/>
    <w:rPr>
      <w:sz w:val="20"/>
      <w:szCs w:val="20"/>
    </w:rPr>
  </w:style>
  <w:style w:type="paragraph" w:styleId="CommentSubject">
    <w:name w:val="annotation subject"/>
    <w:basedOn w:val="CommentText"/>
    <w:next w:val="CommentText"/>
    <w:link w:val="CommentSubjectChar"/>
    <w:uiPriority w:val="99"/>
    <w:semiHidden/>
    <w:unhideWhenUsed/>
    <w:rsid w:val="001F62E5"/>
    <w:rPr>
      <w:b/>
      <w:bCs/>
    </w:rPr>
  </w:style>
  <w:style w:type="character" w:customStyle="1" w:styleId="CommentSubjectChar">
    <w:name w:val="Comment Subject Char"/>
    <w:basedOn w:val="CommentTextChar"/>
    <w:link w:val="CommentSubject"/>
    <w:uiPriority w:val="99"/>
    <w:semiHidden/>
    <w:rsid w:val="001F62E5"/>
    <w:rPr>
      <w:b/>
      <w:bCs/>
      <w:sz w:val="20"/>
      <w:szCs w:val="20"/>
    </w:rPr>
  </w:style>
  <w:style w:type="paragraph" w:styleId="Revision">
    <w:name w:val="Revision"/>
    <w:hidden/>
    <w:uiPriority w:val="99"/>
    <w:semiHidden/>
    <w:rsid w:val="00AC22A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2016</Words>
  <Characters>11492</Characters>
  <Application>Microsoft Office Word</Application>
  <DocSecurity>4</DocSecurity>
  <Lines>95</Lines>
  <Paragraphs>26</Paragraphs>
  <ScaleCrop>false</ScaleCrop>
  <Company/>
  <LinksUpToDate>false</LinksUpToDate>
  <CharactersWithSpaces>13482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Booth</dc:creator>
  <cp:keywords/>
  <dc:description/>
  <cp:lastModifiedBy>Andy Green</cp:lastModifiedBy>
  <cp:revision>2</cp:revision>
  <dcterms:created xsi:type="dcterms:W3CDTF">2023-05-11T13:16:00Z</dcterms:created>
  <dcterms:modified xsi:type="dcterms:W3CDTF">2023-05-11T13:16:00Z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LEGAL02#103228800v1[GSW]</vt:lpwstr>
  </property>
  <property fmtid="{D5CDD505-2E9C-101B-9397-08002B2CF9AE}" pid="3" name="tikitDocNumber">
    <vt:lpwstr> </vt:lpwstr>
  </property>
  <property fmtid="{D5CDD505-2E9C-101B-9397-08002B2CF9AE}" pid="4" name="tikitDocDescription">
    <vt:lpwstr> </vt:lpwstr>
  </property>
  <property fmtid="{D5CDD505-2E9C-101B-9397-08002B2CF9AE}" pid="5" name="tikitAuthor">
    <vt:lpwstr> </vt:lpwstr>
  </property>
  <property fmtid="{D5CDD505-2E9C-101B-9397-08002B2CF9AE}" pid="6" name="tikitAuthorID">
    <vt:lpwstr> </vt:lpwstr>
  </property>
  <property fmtid="{D5CDD505-2E9C-101B-9397-08002B2CF9AE}" pid="7" name="tikitTypistID">
    <vt:lpwstr> </vt:lpwstr>
  </property>
  <property fmtid="{D5CDD505-2E9C-101B-9397-08002B2CF9AE}" pid="8" name="tikitClientID">
    <vt:lpwstr> </vt:lpwstr>
  </property>
  <property fmtid="{D5CDD505-2E9C-101B-9397-08002B2CF9AE}" pid="9" name="tikitMatterID">
    <vt:lpwstr> </vt:lpwstr>
  </property>
  <property fmtid="{D5CDD505-2E9C-101B-9397-08002B2CF9AE}" pid="10" name="tikitClientDescription">
    <vt:lpwstr> </vt:lpwstr>
  </property>
  <property fmtid="{D5CDD505-2E9C-101B-9397-08002B2CF9AE}" pid="11" name="tikitMatterDescription">
    <vt:lpwstr> </vt:lpwstr>
  </property>
  <property fmtid="{D5CDD505-2E9C-101B-9397-08002B2CF9AE}" pid="12" name="SelectedOffice">
    <vt:lpwstr> </vt:lpwstr>
  </property>
  <property fmtid="{D5CDD505-2E9C-101B-9397-08002B2CF9AE}" pid="13" name="LegalEntity">
    <vt:lpwstr> </vt:lpwstr>
  </property>
  <property fmtid="{D5CDD505-2E9C-101B-9397-08002B2CF9AE}" pid="14" name="MS_Version">
    <vt:lpwstr> </vt:lpwstr>
  </property>
  <property fmtid="{D5CDD505-2E9C-101B-9397-08002B2CF9AE}" pid="15" name="TemplafyTimeStamp">
    <vt:lpwstr> </vt:lpwstr>
  </property>
  <property fmtid="{D5CDD505-2E9C-101B-9397-08002B2CF9AE}" pid="16" name="TemplafyTemplateID">
    <vt:lpwstr> </vt:lpwstr>
  </property>
  <property fmtid="{D5CDD505-2E9C-101B-9397-08002B2CF9AE}" pid="17" name="TemplafyTenantID">
    <vt:lpwstr> </vt:lpwstr>
  </property>
  <property fmtid="{D5CDD505-2E9C-101B-9397-08002B2CF9AE}" pid="18" name="TemplafyUserProfileID">
    <vt:lpwstr> </vt:lpwstr>
  </property>
  <property fmtid="{D5CDD505-2E9C-101B-9397-08002B2CF9AE}" pid="19" name="TemplafyLanguageCode">
    <vt:lpwstr> </vt:lpwstr>
  </property>
  <property fmtid="{D5CDD505-2E9C-101B-9397-08002B2CF9AE}" pid="20" name="MS_ProfileLang">
    <vt:lpwstr> </vt:lpwstr>
  </property>
  <property fmtid="{D5CDD505-2E9C-101B-9397-08002B2CF9AE}" pid="21" name="iManageDocumentType">
    <vt:lpwstr> </vt:lpwstr>
  </property>
</Properties>
</file>