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D9DE4" w14:textId="55D7CF78" w:rsidR="00935C03" w:rsidRPr="00615EF6" w:rsidRDefault="00935C03">
      <w:pPr>
        <w:rPr>
          <w:b/>
          <w:bCs/>
        </w:rPr>
      </w:pPr>
      <w:r w:rsidRPr="00615EF6">
        <w:rPr>
          <w:b/>
          <w:bCs/>
        </w:rPr>
        <w:t xml:space="preserve">DCP </w:t>
      </w:r>
      <w:r w:rsidR="005252F4">
        <w:rPr>
          <w:b/>
          <w:bCs/>
        </w:rPr>
        <w:t>425</w:t>
      </w:r>
      <w:r w:rsidRPr="00615EF6">
        <w:rPr>
          <w:b/>
          <w:bCs/>
        </w:rPr>
        <w:t xml:space="preserve"> – Cost Apportionment Factor methodology when the High-Cost Project Threshold is exceeded at the </w:t>
      </w:r>
      <w:r w:rsidR="00076A20">
        <w:rPr>
          <w:b/>
          <w:bCs/>
        </w:rPr>
        <w:t xml:space="preserve">Voltage Level of the </w:t>
      </w:r>
      <w:r w:rsidRPr="00615EF6">
        <w:rPr>
          <w:b/>
          <w:bCs/>
        </w:rPr>
        <w:t>Point of Connection for a Generation Connection</w:t>
      </w:r>
    </w:p>
    <w:p w14:paraId="615AD009" w14:textId="3B76EE2D" w:rsidR="00487F31" w:rsidRDefault="00487F31" w:rsidP="00487F31">
      <w:pPr>
        <w:rPr>
          <w:b/>
          <w:bCs/>
        </w:rPr>
      </w:pPr>
      <w:r w:rsidRPr="00D323B8">
        <w:rPr>
          <w:b/>
          <w:bCs/>
        </w:rPr>
        <w:t>Post-</w:t>
      </w:r>
      <w:r>
        <w:rPr>
          <w:b/>
          <w:bCs/>
        </w:rPr>
        <w:t>C</w:t>
      </w:r>
      <w:r w:rsidRPr="00D323B8">
        <w:rPr>
          <w:b/>
          <w:bCs/>
        </w:rPr>
        <w:t xml:space="preserve">onsultation </w:t>
      </w:r>
      <w:r>
        <w:rPr>
          <w:b/>
          <w:bCs/>
        </w:rPr>
        <w:t>Working Group options</w:t>
      </w:r>
      <w:r w:rsidR="006E7503">
        <w:rPr>
          <w:b/>
          <w:bCs/>
        </w:rPr>
        <w:t xml:space="preserve">: </w:t>
      </w:r>
      <w:r w:rsidR="006E7503" w:rsidRPr="00615EF6">
        <w:rPr>
          <w:b/>
          <w:bCs/>
        </w:rPr>
        <w:t xml:space="preserve">All changes relate to DCUSA Schedule 22 ‘Common Connection Charging </w:t>
      </w:r>
      <w:proofErr w:type="gramStart"/>
      <w:r w:rsidR="006E7503" w:rsidRPr="00615EF6">
        <w:rPr>
          <w:b/>
          <w:bCs/>
        </w:rPr>
        <w:t>Methodology’</w:t>
      </w:r>
      <w:proofErr w:type="gramEnd"/>
    </w:p>
    <w:p w14:paraId="691E4183" w14:textId="77777777" w:rsidR="006E7503" w:rsidRDefault="006E7503" w:rsidP="00487F31">
      <w:pPr>
        <w:rPr>
          <w:b/>
          <w:bCs/>
        </w:rPr>
      </w:pPr>
    </w:p>
    <w:p w14:paraId="2B65010D" w14:textId="77777777" w:rsidR="002A20B7" w:rsidRPr="0079273B" w:rsidRDefault="002A20B7" w:rsidP="002A20B7">
      <w:pPr>
        <w:tabs>
          <w:tab w:val="left" w:pos="1550"/>
        </w:tabs>
        <w:rPr>
          <w:ins w:id="0" w:author="Wells, Lee (Northern Powergrid)" w:date="2024-01-09T10:55:00Z"/>
          <w:b/>
          <w:bCs/>
          <w:caps/>
        </w:rPr>
      </w:pPr>
      <w:ins w:id="1" w:author="Wells, Lee (Northern Powergrid)" w:date="2024-01-09T10:55:00Z">
        <w:r w:rsidRPr="0079273B">
          <w:rPr>
            <w:b/>
            <w:bCs/>
            <w:caps/>
          </w:rPr>
          <w:t>Legal text changes specific to Option 1 (basis of Consultation)</w:t>
        </w:r>
      </w:ins>
    </w:p>
    <w:p w14:paraId="6E69F4FE" w14:textId="3425DB90" w:rsidR="00935C03" w:rsidRPr="0079273B" w:rsidDel="002A20B7" w:rsidRDefault="006E7503">
      <w:pPr>
        <w:rPr>
          <w:del w:id="2" w:author="Wells, Lee (Northern Powergrid)" w:date="2024-01-09T10:55:00Z"/>
          <w:b/>
          <w:bCs/>
          <w:caps/>
        </w:rPr>
      </w:pPr>
      <w:del w:id="3" w:author="Wells, Lee (Northern Powergrid)" w:date="2024-01-09T10:55:00Z">
        <w:r w:rsidRPr="0079273B" w:rsidDel="002A20B7">
          <w:rPr>
            <w:b/>
            <w:bCs/>
            <w:caps/>
          </w:rPr>
          <w:delText>Legal text changes consistent across all options</w:delText>
        </w:r>
      </w:del>
    </w:p>
    <w:p w14:paraId="6FAF9B17" w14:textId="5FCC72FA" w:rsidR="000E7239" w:rsidRPr="00615EF6" w:rsidRDefault="000E7239" w:rsidP="000E7239">
      <w:pPr>
        <w:rPr>
          <w:b/>
          <w:bCs/>
        </w:rPr>
      </w:pPr>
      <w:r w:rsidRPr="00615EF6">
        <w:rPr>
          <w:b/>
          <w:bCs/>
        </w:rPr>
        <w:t>Amend paragraph 1.1</w:t>
      </w:r>
      <w:r w:rsidR="003B57D0">
        <w:rPr>
          <w:b/>
          <w:bCs/>
        </w:rPr>
        <w:t>6</w:t>
      </w:r>
      <w:r w:rsidRPr="00615EF6">
        <w:rPr>
          <w:b/>
          <w:bCs/>
        </w:rPr>
        <w:t>:</w:t>
      </w:r>
    </w:p>
    <w:p w14:paraId="180530A8" w14:textId="58C5A453" w:rsidR="00583DDF" w:rsidRDefault="00EC05F8" w:rsidP="000E7239">
      <w:pPr>
        <w:rPr>
          <w:i/>
          <w:iCs/>
        </w:rPr>
      </w:pPr>
      <w:r w:rsidRPr="00EC05F8">
        <w:rPr>
          <w:i/>
          <w:iCs/>
        </w:rPr>
        <w:t xml:space="preserve">Reinforcement costs for the Minimum Scheme </w:t>
      </w:r>
      <w:proofErr w:type="gramStart"/>
      <w:r w:rsidRPr="00EC05F8">
        <w:rPr>
          <w:i/>
          <w:iCs/>
        </w:rPr>
        <w:t>in excess of</w:t>
      </w:r>
      <w:proofErr w:type="gramEnd"/>
      <w:r w:rsidRPr="00EC05F8">
        <w:rPr>
          <w:i/>
          <w:iCs/>
        </w:rPr>
        <w:t xml:space="preserve"> the High-Cost Project Threshold, shall be charged to you in full as a Connection Charge. For the avoidance of doubt, where Paragraph 1.3</w:t>
      </w:r>
      <w:r>
        <w:rPr>
          <w:i/>
          <w:iCs/>
        </w:rPr>
        <w:t>6</w:t>
      </w:r>
      <w:r w:rsidRPr="00EC05F8">
        <w:rPr>
          <w:i/>
          <w:iCs/>
        </w:rPr>
        <w:t xml:space="preserve"> applies, the High-Cost Project Threshold will not apply. The calculation of this charge will include all costs for Reinforcement carried out at the same Voltage Level and one Voltage Level above the Point of Connection to the existing Distribution System. </w:t>
      </w:r>
      <w:commentRangeStart w:id="4"/>
      <w:commentRangeStart w:id="5"/>
      <w:r w:rsidRPr="00AA6AC5">
        <w:rPr>
          <w:i/>
          <w:iCs/>
          <w:rPrChange w:id="6" w:author="Wells, Lee (Northern Powergrid)" w:date="2024-01-09T10:09:00Z">
            <w:rPr>
              <w:i/>
              <w:iCs/>
              <w:strike/>
              <w:color w:val="FF0000"/>
            </w:rPr>
          </w:rPrChange>
        </w:rPr>
        <w:t>For Generation Connections the High-Cost Project Threshold is £200/kW; for Demand Connections the High-Cost Project Threshold is £1,720/kVA.</w:t>
      </w:r>
      <w:r w:rsidRPr="00326919">
        <w:rPr>
          <w:i/>
          <w:iCs/>
          <w:strike/>
          <w:color w:val="FF0000"/>
        </w:rPr>
        <w:t xml:space="preserve"> </w:t>
      </w:r>
      <w:commentRangeEnd w:id="4"/>
      <w:r w:rsidR="009F08AD">
        <w:rPr>
          <w:rStyle w:val="CommentReference"/>
        </w:rPr>
        <w:commentReference w:id="4"/>
      </w:r>
      <w:commentRangeEnd w:id="5"/>
      <w:r w:rsidR="00AA6AC5">
        <w:rPr>
          <w:rStyle w:val="CommentReference"/>
        </w:rPr>
        <w:commentReference w:id="5"/>
      </w:r>
      <w:r w:rsidRPr="00326919">
        <w:rPr>
          <w:i/>
          <w:iCs/>
          <w:strike/>
          <w:color w:val="FF0000"/>
        </w:rPr>
        <w:t>Reinforcement costs below the High-Cost Project Threshold will follow the methodology outlined under paragraphs 1.17 to 1.27.</w:t>
      </w:r>
      <w:r w:rsidRPr="00326919">
        <w:rPr>
          <w:i/>
          <w:iCs/>
          <w:color w:val="FF0000"/>
        </w:rPr>
        <w:t xml:space="preserve"> </w:t>
      </w:r>
      <w:r w:rsidRPr="00EC05F8">
        <w:rPr>
          <w:i/>
          <w:iCs/>
        </w:rPr>
        <w:t>For Generation Connections, where the Reinforcement costs at the same Voltage Level as the Point of Connection are greater than the High-Cost Project Threshold then the methodology outlined under paragraphs 1.17 to 1.27 will be applied to Reinforcement costs up to and including the High-Cost Project Threshold only. The table below illustrates the application of the High-Cost Project Threshold</w:t>
      </w:r>
      <w:r w:rsidR="000E7239" w:rsidRPr="002C6912">
        <w:rPr>
          <w:i/>
          <w:iCs/>
        </w:rPr>
        <w:t>.</w:t>
      </w:r>
    </w:p>
    <w:p w14:paraId="2793E471" w14:textId="1338E074" w:rsidR="000E7239" w:rsidRPr="0079273B" w:rsidDel="002A20B7" w:rsidRDefault="00466FF4" w:rsidP="00466FF4">
      <w:pPr>
        <w:tabs>
          <w:tab w:val="left" w:pos="1550"/>
        </w:tabs>
        <w:rPr>
          <w:del w:id="7" w:author="Wells, Lee (Northern Powergrid)" w:date="2024-01-09T10:55:00Z"/>
          <w:b/>
          <w:bCs/>
          <w:caps/>
        </w:rPr>
      </w:pPr>
      <w:del w:id="8" w:author="Wells, Lee (Northern Powergrid)" w:date="2024-01-09T10:55:00Z">
        <w:r w:rsidRPr="0079273B" w:rsidDel="002A20B7">
          <w:rPr>
            <w:b/>
            <w:bCs/>
            <w:caps/>
          </w:rPr>
          <w:delText xml:space="preserve">Legal text changes specific to </w:delText>
        </w:r>
        <w:r w:rsidR="00D6613E" w:rsidRPr="0079273B" w:rsidDel="002A20B7">
          <w:rPr>
            <w:b/>
            <w:bCs/>
            <w:caps/>
          </w:rPr>
          <w:delText>Option 1 (basis of Consultation)</w:delText>
        </w:r>
      </w:del>
    </w:p>
    <w:p w14:paraId="04C59C13" w14:textId="7DAB16BA" w:rsidR="00935C03" w:rsidRPr="00615EF6" w:rsidRDefault="00935C03">
      <w:pPr>
        <w:rPr>
          <w:b/>
          <w:bCs/>
        </w:rPr>
      </w:pPr>
      <w:r w:rsidRPr="00615EF6">
        <w:rPr>
          <w:b/>
          <w:bCs/>
        </w:rPr>
        <w:t>Amend paragraph 1.18:</w:t>
      </w:r>
    </w:p>
    <w:p w14:paraId="0C2621F2" w14:textId="399C0B66" w:rsidR="00935C03" w:rsidRPr="00D323B8" w:rsidRDefault="00935C03" w:rsidP="006D6B5E">
      <w:r w:rsidRPr="002C6912">
        <w:rPr>
          <w:i/>
          <w:iCs/>
        </w:rPr>
        <w:t xml:space="preserve">For a Generation Connection, where the Reinforcement is at the same Voltage Level of the voltage at the POC to the existing Distribution System, then the costs of Reinforcement shall be apportioned between you and us, unless other exceptions apply which take precedence. The methods used to apportion the costs of Reinforcement are set out in </w:t>
      </w:r>
      <w:r w:rsidRPr="00DE5349">
        <w:rPr>
          <w:i/>
          <w:iCs/>
        </w:rPr>
        <w:t>paragraphs 1.2</w:t>
      </w:r>
      <w:r w:rsidR="00DE5349" w:rsidRPr="00DE5349">
        <w:rPr>
          <w:i/>
          <w:iCs/>
        </w:rPr>
        <w:t>8</w:t>
      </w:r>
      <w:r w:rsidRPr="00DE5349">
        <w:rPr>
          <w:i/>
          <w:iCs/>
        </w:rPr>
        <w:t xml:space="preserve"> – 1.3</w:t>
      </w:r>
      <w:r w:rsidR="00DE5349" w:rsidRPr="00DE5349">
        <w:rPr>
          <w:i/>
          <w:iCs/>
        </w:rPr>
        <w:t>3</w:t>
      </w:r>
      <w:r w:rsidRPr="00854F04">
        <w:rPr>
          <w:i/>
          <w:iCs/>
          <w:color w:val="FF0000"/>
          <w:u w:val="single"/>
        </w:rPr>
        <w:t xml:space="preserve"> and shall be applied to </w:t>
      </w:r>
      <w:r w:rsidR="00A97FE6">
        <w:rPr>
          <w:i/>
          <w:iCs/>
          <w:color w:val="FF0000"/>
          <w:u w:val="single"/>
        </w:rPr>
        <w:t xml:space="preserve">the costs of </w:t>
      </w:r>
      <w:r w:rsidRPr="002C6912">
        <w:rPr>
          <w:i/>
          <w:iCs/>
          <w:color w:val="FF0000"/>
          <w:u w:val="single"/>
        </w:rPr>
        <w:t>Reinforcement up to and including the High-Cost Project Threshold in accordance with paragraph 1.28A</w:t>
      </w:r>
      <w:r w:rsidR="0040601F">
        <w:rPr>
          <w:i/>
          <w:iCs/>
          <w:color w:val="FF0000"/>
          <w:u w:val="single"/>
        </w:rPr>
        <w:t xml:space="preserve"> (see Example</w:t>
      </w:r>
      <w:r w:rsidR="00523389">
        <w:rPr>
          <w:i/>
          <w:iCs/>
          <w:color w:val="FF0000"/>
          <w:u w:val="single"/>
        </w:rPr>
        <w:t>s</w:t>
      </w:r>
      <w:r w:rsidR="0040601F">
        <w:rPr>
          <w:i/>
          <w:iCs/>
          <w:color w:val="FF0000"/>
          <w:u w:val="single"/>
        </w:rPr>
        <w:t xml:space="preserve"> </w:t>
      </w:r>
      <w:r w:rsidR="00792B28">
        <w:rPr>
          <w:i/>
          <w:iCs/>
          <w:color w:val="FF0000"/>
          <w:u w:val="single"/>
        </w:rPr>
        <w:t>32-</w:t>
      </w:r>
      <w:r w:rsidR="0040601F">
        <w:rPr>
          <w:i/>
          <w:iCs/>
          <w:color w:val="FF0000"/>
          <w:u w:val="single"/>
        </w:rPr>
        <w:t>33)</w:t>
      </w:r>
      <w:r w:rsidRPr="00D323B8">
        <w:rPr>
          <w:i/>
          <w:iCs/>
        </w:rPr>
        <w:t>.</w:t>
      </w:r>
    </w:p>
    <w:p w14:paraId="4936F219" w14:textId="3E613E8B" w:rsidR="009B11A6" w:rsidRPr="00D323B8" w:rsidRDefault="009B11A6" w:rsidP="006D6B5E">
      <w:pPr>
        <w:rPr>
          <w:rFonts w:cstheme="minorHAnsi"/>
          <w:b/>
          <w:bCs/>
        </w:rPr>
      </w:pPr>
      <w:r w:rsidRPr="00D323B8">
        <w:rPr>
          <w:rFonts w:cstheme="minorHAnsi"/>
          <w:b/>
          <w:bCs/>
        </w:rPr>
        <w:t>Insert paragraph 1.28A:</w:t>
      </w:r>
    </w:p>
    <w:p w14:paraId="30EF1C3C" w14:textId="02907A7C" w:rsidR="006803D4" w:rsidRPr="00D323B8" w:rsidRDefault="009B11A6" w:rsidP="006D6B5E">
      <w:pPr>
        <w:rPr>
          <w:rFonts w:cstheme="minorHAnsi"/>
          <w:i/>
          <w:iCs/>
        </w:rPr>
      </w:pPr>
      <w:r w:rsidRPr="00D323B8">
        <w:rPr>
          <w:rFonts w:cstheme="minorHAnsi"/>
          <w:i/>
          <w:iCs/>
        </w:rPr>
        <w:t>For a Generation Connection and at the Voltage Level of the Point of Connection only, if the aggregate costs of Reinforcement less the High-Cost Project Threshold are greater than zero (the "excess"), the cost of Reinforcement to be apportioned for each CAF shall be reduced proportionally by the excess in accordance with the following formula:</w:t>
      </w:r>
    </w:p>
    <w:p w14:paraId="0452C9DB" w14:textId="6B50129D" w:rsidR="009B11A6" w:rsidRPr="00D323B8" w:rsidRDefault="004116AD" w:rsidP="006D6B5E">
      <w:pPr>
        <w:rPr>
          <w:rFonts w:ascii="Calibri" w:eastAsia="Times New Roman" w:hAnsi="Calibri" w:cs="Calibri"/>
          <w:lang w:eastAsia="en-GB"/>
        </w:rPr>
      </w:pPr>
      <m:oMathPara>
        <m:oMath>
          <m:r>
            <w:rPr>
              <w:rFonts w:ascii="Cambria Math" w:hAnsi="Cambria Math"/>
              <w:sz w:val="14"/>
            </w:rPr>
            <m:t>Cost of Reinforcement</m:t>
          </m:r>
          <m:r>
            <w:ins w:id="9" w:author="Wells, Lee (Northern Powergrid)" w:date="2023-12-21T09:35:00Z">
              <w:rPr>
                <w:rFonts w:ascii="Cambria Math" w:hAnsi="Cambria Math"/>
                <w:sz w:val="14"/>
                <w:szCs w:val="14"/>
              </w:rPr>
              <m:t xml:space="preserve"> at the Voltage Level of the POC</m:t>
            </w:ins>
          </m:r>
          <m:r>
            <w:rPr>
              <w:rFonts w:ascii="Cambria Math" w:hAnsi="Cambria Math"/>
              <w:sz w:val="14"/>
            </w:rPr>
            <m:t xml:space="preserve">-Excess × </m:t>
          </m:r>
          <m:d>
            <m:dPr>
              <m:ctrlPr>
                <w:del w:id="10" w:author="Wells, Lee (Northern Powergrid)" w:date="2023-12-21T09:35:00Z">
                  <w:rPr>
                    <w:rFonts w:ascii="Cambria Math" w:hAnsi="Cambria Math"/>
                    <w:i/>
                    <w:iCs/>
                    <w:sz w:val="20"/>
                    <w:szCs w:val="20"/>
                  </w:rPr>
                </w:del>
              </m:ctrlPr>
            </m:dPr>
            <m:e>
              <m:f>
                <m:fPr>
                  <m:ctrlPr>
                    <w:del w:id="11" w:author="Wells, Lee (Northern Powergrid)" w:date="2023-12-21T09:35:00Z">
                      <w:rPr>
                        <w:rFonts w:ascii="Cambria Math" w:hAnsi="Cambria Math"/>
                        <w:i/>
                        <w:iCs/>
                        <w:sz w:val="20"/>
                        <w:szCs w:val="20"/>
                      </w:rPr>
                    </w:del>
                  </m:ctrlPr>
                </m:fPr>
                <m:num>
                  <m:r>
                    <w:del w:id="12" w:author="Wells, Lee (Northern Powergrid)" w:date="2023-12-21T09:35:00Z">
                      <w:rPr>
                        <w:rFonts w:ascii="Cambria Math" w:hAnsi="Cambria Math"/>
                        <w:sz w:val="20"/>
                        <w:szCs w:val="20"/>
                      </w:rPr>
                      <m:t>Reinforcement Cost</m:t>
                    </w:del>
                  </m:r>
                </m:num>
                <m:den>
                  <m:r>
                    <w:del w:id="13" w:author="Wells, Lee (Northern Powergrid)" w:date="2023-12-21T09:35:00Z">
                      <w:rPr>
                        <w:rFonts w:ascii="Cambria Math" w:hAnsi="Cambria Math"/>
                        <w:sz w:val="20"/>
                        <w:szCs w:val="20"/>
                      </w:rPr>
                      <m:t>Total cost of Reinforcement at the Volage Level of the POC</m:t>
                    </w:del>
                  </m:r>
                </m:den>
              </m:f>
            </m:e>
          </m:d>
          <m:d>
            <m:dPr>
              <m:ctrlPr>
                <w:ins w:id="14" w:author="Wells, Lee (Northern Powergrid)" w:date="2023-12-21T09:35:00Z">
                  <w:rPr>
                    <w:rFonts w:ascii="Cambria Math" w:hAnsi="Cambria Math"/>
                    <w:i/>
                    <w:iCs/>
                    <w:sz w:val="14"/>
                    <w:szCs w:val="14"/>
                  </w:rPr>
                </w:ins>
              </m:ctrlPr>
            </m:dPr>
            <m:e>
              <m:f>
                <m:fPr>
                  <m:ctrlPr>
                    <w:ins w:id="15" w:author="Wells, Lee (Northern Powergrid)" w:date="2023-12-21T09:35:00Z">
                      <w:rPr>
                        <w:rFonts w:ascii="Cambria Math" w:hAnsi="Cambria Math"/>
                        <w:i/>
                        <w:iCs/>
                        <w:sz w:val="14"/>
                        <w:szCs w:val="14"/>
                      </w:rPr>
                    </w:ins>
                  </m:ctrlPr>
                </m:fPr>
                <m:num>
                  <m:r>
                    <w:ins w:id="16" w:author="Wells, Lee (Northern Powergrid)" w:date="2023-12-21T09:35:00Z">
                      <w:rPr>
                        <w:rFonts w:ascii="Cambria Math" w:hAnsi="Cambria Math"/>
                        <w:sz w:val="14"/>
                        <w:szCs w:val="14"/>
                      </w:rPr>
                      <m:t>Cost of Reinforcement at the Voltage Level of the POC</m:t>
                    </w:ins>
                  </m:r>
                </m:num>
                <m:den>
                  <m:r>
                    <w:ins w:id="17" w:author="Wells, Lee (Northern Powergrid)" w:date="2023-12-21T09:35:00Z">
                      <w:rPr>
                        <w:rFonts w:ascii="Cambria Math" w:hAnsi="Cambria Math"/>
                        <w:sz w:val="14"/>
                        <w:szCs w:val="14"/>
                      </w:rPr>
                      <m:t>Total cost of Reinforcement at the Volage Level of the POC</m:t>
                    </w:ins>
                  </m:r>
                </m:den>
              </m:f>
            </m:e>
          </m:d>
        </m:oMath>
      </m:oMathPara>
    </w:p>
    <w:p w14:paraId="0D26C5CF" w14:textId="77777777" w:rsidR="00606422" w:rsidRDefault="00606422" w:rsidP="00AE78C7">
      <w:pPr>
        <w:rPr>
          <w:ins w:id="18" w:author="Wells, Lee (Northern Powergrid)" w:date="2024-01-09T11:10:00Z"/>
          <w:b/>
          <w:bCs/>
          <w:caps/>
        </w:rPr>
      </w:pPr>
    </w:p>
    <w:p w14:paraId="23F173B1" w14:textId="41A90B64" w:rsidR="00AE78C7" w:rsidRPr="0079273B" w:rsidRDefault="00466FF4" w:rsidP="00AE78C7">
      <w:pPr>
        <w:rPr>
          <w:b/>
          <w:bCs/>
          <w:caps/>
        </w:rPr>
      </w:pPr>
      <w:r w:rsidRPr="0079273B">
        <w:rPr>
          <w:b/>
          <w:bCs/>
          <w:caps/>
        </w:rPr>
        <w:t xml:space="preserve">Legal text changes specific to </w:t>
      </w:r>
      <w:r w:rsidR="00AE78C7" w:rsidRPr="0079273B">
        <w:rPr>
          <w:b/>
          <w:bCs/>
          <w:caps/>
        </w:rPr>
        <w:t>Option 2 (ENWL response)</w:t>
      </w:r>
    </w:p>
    <w:p w14:paraId="59693584" w14:textId="77777777" w:rsidR="002A20B7" w:rsidRPr="00615EF6" w:rsidRDefault="002A20B7" w:rsidP="002A20B7">
      <w:pPr>
        <w:rPr>
          <w:ins w:id="19" w:author="Wells, Lee (Northern Powergrid)" w:date="2024-01-09T10:56:00Z"/>
          <w:b/>
          <w:bCs/>
        </w:rPr>
      </w:pPr>
      <w:ins w:id="20" w:author="Wells, Lee (Northern Powergrid)" w:date="2024-01-09T10:56:00Z">
        <w:r w:rsidRPr="00615EF6">
          <w:rPr>
            <w:b/>
            <w:bCs/>
          </w:rPr>
          <w:t>Amend paragraph 1.1</w:t>
        </w:r>
        <w:r>
          <w:rPr>
            <w:b/>
            <w:bCs/>
          </w:rPr>
          <w:t>6</w:t>
        </w:r>
        <w:r w:rsidRPr="00615EF6">
          <w:rPr>
            <w:b/>
            <w:bCs/>
          </w:rPr>
          <w:t>:</w:t>
        </w:r>
      </w:ins>
    </w:p>
    <w:p w14:paraId="7D71224B" w14:textId="779D4C05" w:rsidR="002A20B7" w:rsidRPr="001B3BA5" w:rsidRDefault="002A20B7" w:rsidP="00AE78C7">
      <w:pPr>
        <w:rPr>
          <w:ins w:id="21" w:author="Wells, Lee (Northern Powergrid)" w:date="2024-01-09T10:56:00Z"/>
          <w:i/>
          <w:iCs/>
        </w:rPr>
      </w:pPr>
      <w:ins w:id="22" w:author="Wells, Lee (Northern Powergrid)" w:date="2024-01-09T10:56:00Z">
        <w:r w:rsidRPr="00EC05F8">
          <w:rPr>
            <w:i/>
            <w:iCs/>
          </w:rPr>
          <w:lastRenderedPageBreak/>
          <w:t xml:space="preserve">Reinforcement costs for the Minimum Scheme </w:t>
        </w:r>
        <w:proofErr w:type="gramStart"/>
        <w:r w:rsidRPr="00EC05F8">
          <w:rPr>
            <w:i/>
            <w:iCs/>
          </w:rPr>
          <w:t>in excess of</w:t>
        </w:r>
        <w:proofErr w:type="gramEnd"/>
        <w:r w:rsidRPr="00EC05F8">
          <w:rPr>
            <w:i/>
            <w:iCs/>
          </w:rPr>
          <w:t xml:space="preserve"> the High-Cost Project Threshold, shall be charged to you in full as a Connection Charge. For the avoidance of doubt, where Paragraph 1.3</w:t>
        </w:r>
        <w:r>
          <w:rPr>
            <w:i/>
            <w:iCs/>
          </w:rPr>
          <w:t>6</w:t>
        </w:r>
        <w:r w:rsidRPr="00EC05F8">
          <w:rPr>
            <w:i/>
            <w:iCs/>
          </w:rPr>
          <w:t xml:space="preserve"> applies, the High-Cost Project Threshold will not apply. The calculation of this charge will include all costs for Reinforcement carried out at the same Voltage Level and one Voltage Level above the Point of Connection to the existing Distribution System. </w:t>
        </w:r>
        <w:r w:rsidRPr="00C22456">
          <w:rPr>
            <w:i/>
            <w:iCs/>
          </w:rPr>
          <w:t>For Generation Connections the High-Cost Project Threshold is £200/kW; for Demand Connections the High-Cost Project Threshold is £1,720/kVA.</w:t>
        </w:r>
        <w:r w:rsidRPr="00326919">
          <w:rPr>
            <w:i/>
            <w:iCs/>
            <w:strike/>
            <w:color w:val="FF0000"/>
          </w:rPr>
          <w:t xml:space="preserve"> Reinforcement costs below the High-Cost Project Threshold will follow the methodology outlined under paragraphs 1.17 to 1.27.</w:t>
        </w:r>
        <w:r w:rsidRPr="00326919">
          <w:rPr>
            <w:i/>
            <w:iCs/>
            <w:color w:val="FF0000"/>
          </w:rPr>
          <w:t xml:space="preserve"> </w:t>
        </w:r>
        <w:r w:rsidRPr="00EC05F8">
          <w:rPr>
            <w:i/>
            <w:iCs/>
          </w:rPr>
          <w:t>For Generation Connections, where the Reinforcement costs at the same Voltage Level as the Point of Connection are greater than the High-Cost Project Threshold then the methodology outlined under paragraphs 1.17 to 1.27 will be applied to Reinforcement costs up to and including the High-Cost Project Threshold only. The table below illustrates the application of the High-Cost Project Threshold</w:t>
        </w:r>
        <w:r w:rsidRPr="002C6912">
          <w:rPr>
            <w:i/>
            <w:iCs/>
          </w:rPr>
          <w:t>.</w:t>
        </w:r>
      </w:ins>
    </w:p>
    <w:p w14:paraId="00F007C0" w14:textId="4DB3953D" w:rsidR="00AE78C7" w:rsidRPr="00615EF6" w:rsidRDefault="00AE78C7" w:rsidP="00AE78C7">
      <w:pPr>
        <w:rPr>
          <w:b/>
          <w:bCs/>
        </w:rPr>
      </w:pPr>
      <w:r w:rsidRPr="00615EF6">
        <w:rPr>
          <w:b/>
          <w:bCs/>
        </w:rPr>
        <w:t>Amend paragraph 1.18:</w:t>
      </w:r>
    </w:p>
    <w:p w14:paraId="1365F7F1" w14:textId="24A4B763" w:rsidR="00AE78C7" w:rsidRDefault="00AE78C7" w:rsidP="00AE78C7">
      <w:pPr>
        <w:rPr>
          <w:rFonts w:cstheme="minorHAnsi"/>
          <w:i/>
          <w:iCs/>
          <w:color w:val="FF0000"/>
          <w:u w:val="single"/>
        </w:rPr>
      </w:pPr>
      <w:r w:rsidRPr="002C6912">
        <w:rPr>
          <w:i/>
          <w:iCs/>
        </w:rPr>
        <w:t xml:space="preserve">For a Generation Connection, where the Reinforcement is at the same Voltage Level of the voltage at the POC to the existing Distribution System, then the costs of Reinforcement shall be apportioned between you and us, unless other exceptions apply which take precedence. The methods used to apportion the costs of Reinforcement are set out in paragraphs </w:t>
      </w:r>
      <w:r w:rsidRPr="00DE5349">
        <w:rPr>
          <w:i/>
          <w:iCs/>
        </w:rPr>
        <w:t>1.2</w:t>
      </w:r>
      <w:r w:rsidR="00DE5349" w:rsidRPr="00DE5349">
        <w:rPr>
          <w:i/>
          <w:iCs/>
        </w:rPr>
        <w:t>8</w:t>
      </w:r>
      <w:r w:rsidRPr="00DE5349">
        <w:rPr>
          <w:i/>
          <w:iCs/>
        </w:rPr>
        <w:t xml:space="preserve"> – 1.</w:t>
      </w:r>
      <w:r w:rsidR="00DE5349" w:rsidRPr="00DE5349">
        <w:rPr>
          <w:i/>
          <w:iCs/>
        </w:rPr>
        <w:t>3</w:t>
      </w:r>
      <w:r w:rsidRPr="00DE5349">
        <w:rPr>
          <w:i/>
          <w:iCs/>
        </w:rPr>
        <w:t>3</w:t>
      </w:r>
      <w:r>
        <w:t>.</w:t>
      </w:r>
      <w:r w:rsidRPr="006D6B5E">
        <w:rPr>
          <w:i/>
          <w:iCs/>
          <w:color w:val="FF0000"/>
          <w:u w:val="single"/>
        </w:rPr>
        <w:t xml:space="preserve"> Where</w:t>
      </w:r>
      <w:r w:rsidRPr="00854F04">
        <w:rPr>
          <w:i/>
          <w:iCs/>
          <w:color w:val="FF0000"/>
          <w:u w:val="single"/>
        </w:rPr>
        <w:t xml:space="preserve"> </w:t>
      </w:r>
      <w:r>
        <w:rPr>
          <w:i/>
          <w:iCs/>
          <w:color w:val="FF0000"/>
          <w:u w:val="single"/>
        </w:rPr>
        <w:t xml:space="preserve">the </w:t>
      </w:r>
      <w:ins w:id="23" w:author="Wells, Lee (Northern Powergrid)" w:date="2024-01-09T10:40:00Z">
        <w:r w:rsidR="001746A7">
          <w:rPr>
            <w:i/>
            <w:iCs/>
            <w:color w:val="FF0000"/>
            <w:u w:val="single"/>
          </w:rPr>
          <w:t xml:space="preserve">Reinforcement </w:t>
        </w:r>
      </w:ins>
      <w:commentRangeStart w:id="24"/>
      <w:commentRangeStart w:id="25"/>
      <w:r>
        <w:rPr>
          <w:i/>
          <w:iCs/>
          <w:color w:val="FF0000"/>
          <w:u w:val="single"/>
        </w:rPr>
        <w:t xml:space="preserve">costs </w:t>
      </w:r>
      <w:del w:id="26" w:author="Wells, Lee (Northern Powergrid)" w:date="2024-01-09T10:41:00Z">
        <w:r w:rsidDel="001746A7">
          <w:rPr>
            <w:i/>
            <w:iCs/>
            <w:color w:val="FF0000"/>
            <w:u w:val="single"/>
          </w:rPr>
          <w:delText xml:space="preserve">of </w:delText>
        </w:r>
        <w:r w:rsidRPr="002C6912" w:rsidDel="001746A7">
          <w:rPr>
            <w:i/>
            <w:iCs/>
            <w:color w:val="FF0000"/>
            <w:u w:val="single"/>
          </w:rPr>
          <w:delText>Reinforcement</w:delText>
        </w:r>
        <w:commentRangeEnd w:id="24"/>
        <w:r w:rsidR="00000D3B" w:rsidDel="001746A7">
          <w:rPr>
            <w:rStyle w:val="CommentReference"/>
          </w:rPr>
          <w:commentReference w:id="24"/>
        </w:r>
        <w:commentRangeEnd w:id="25"/>
        <w:r w:rsidR="001746A7" w:rsidDel="001746A7">
          <w:rPr>
            <w:rStyle w:val="CommentReference"/>
          </w:rPr>
          <w:commentReference w:id="25"/>
        </w:r>
        <w:r w:rsidRPr="002C6912" w:rsidDel="001746A7">
          <w:rPr>
            <w:i/>
            <w:iCs/>
            <w:color w:val="FF0000"/>
            <w:u w:val="single"/>
          </w:rPr>
          <w:delText xml:space="preserve"> </w:delText>
        </w:r>
      </w:del>
      <w:r>
        <w:rPr>
          <w:i/>
          <w:iCs/>
          <w:color w:val="FF0000"/>
          <w:u w:val="single"/>
        </w:rPr>
        <w:t>at the Voltage Level of the POC is greater than</w:t>
      </w:r>
      <w:r w:rsidRPr="002C6912">
        <w:rPr>
          <w:i/>
          <w:iCs/>
          <w:color w:val="FF0000"/>
          <w:u w:val="single"/>
        </w:rPr>
        <w:t xml:space="preserve"> the High-Cost Project Threshold</w:t>
      </w:r>
      <w:r>
        <w:rPr>
          <w:i/>
          <w:iCs/>
          <w:color w:val="FF0000"/>
          <w:u w:val="single"/>
        </w:rPr>
        <w:t xml:space="preserve">, </w:t>
      </w:r>
      <w:r w:rsidR="00F32D3F">
        <w:rPr>
          <w:i/>
          <w:iCs/>
          <w:color w:val="FF0000"/>
          <w:u w:val="single"/>
        </w:rPr>
        <w:t xml:space="preserve">then </w:t>
      </w:r>
      <w:commentRangeStart w:id="27"/>
      <w:commentRangeStart w:id="28"/>
      <w:r>
        <w:rPr>
          <w:i/>
          <w:iCs/>
          <w:color w:val="FF0000"/>
          <w:u w:val="single"/>
        </w:rPr>
        <w:t xml:space="preserve">those </w:t>
      </w:r>
      <w:ins w:id="29" w:author="Wells, Lee (Northern Powergrid)" w:date="2024-01-09T10:42:00Z">
        <w:r w:rsidR="001746A7">
          <w:rPr>
            <w:i/>
            <w:iCs/>
            <w:color w:val="FF0000"/>
            <w:u w:val="single"/>
          </w:rPr>
          <w:t xml:space="preserve">Reinforcement </w:t>
        </w:r>
      </w:ins>
      <w:del w:id="30" w:author="Wells, Lee (Northern Powergrid)" w:date="2023-12-21T09:35:00Z">
        <w:r>
          <w:rPr>
            <w:i/>
            <w:iCs/>
            <w:color w:val="FF0000"/>
            <w:u w:val="single"/>
          </w:rPr>
          <w:delText>costs</w:delText>
        </w:r>
      </w:del>
      <w:ins w:id="31" w:author="Wells, Lee (Northern Powergrid)" w:date="2023-12-21T09:35:00Z">
        <w:r>
          <w:rPr>
            <w:i/>
            <w:iCs/>
            <w:color w:val="FF0000"/>
            <w:u w:val="single"/>
          </w:rPr>
          <w:t>cost</w:t>
        </w:r>
      </w:ins>
      <w:ins w:id="32" w:author="Wells, Lee (Northern Powergrid)" w:date="2024-01-09T10:42:00Z">
        <w:r w:rsidR="001746A7">
          <w:rPr>
            <w:i/>
            <w:iCs/>
            <w:color w:val="FF0000"/>
            <w:u w:val="single"/>
          </w:rPr>
          <w:t>s</w:t>
        </w:r>
      </w:ins>
      <w:del w:id="33" w:author="Wells, Lee (Northern Powergrid)" w:date="2024-01-09T10:42:00Z">
        <w:r w:rsidDel="001746A7">
          <w:rPr>
            <w:i/>
            <w:iCs/>
            <w:color w:val="FF0000"/>
            <w:u w:val="single"/>
          </w:rPr>
          <w:delText xml:space="preserve"> of Reinforcement</w:delText>
        </w:r>
      </w:del>
      <w:ins w:id="34" w:author="Wells, Lee (Northern Powergrid)" w:date="2023-12-21T09:35:00Z">
        <w:r>
          <w:rPr>
            <w:i/>
            <w:iCs/>
            <w:color w:val="FF0000"/>
            <w:u w:val="single"/>
          </w:rPr>
          <w:t xml:space="preserve"> </w:t>
        </w:r>
      </w:ins>
      <w:commentRangeEnd w:id="27"/>
      <w:r w:rsidR="008605EB">
        <w:rPr>
          <w:rStyle w:val="CommentReference"/>
        </w:rPr>
        <w:commentReference w:id="27"/>
      </w:r>
      <w:commentRangeEnd w:id="28"/>
      <w:r w:rsidR="001746A7">
        <w:rPr>
          <w:rStyle w:val="CommentReference"/>
        </w:rPr>
        <w:commentReference w:id="28"/>
      </w:r>
      <w:ins w:id="35" w:author="Wells, Lee (Northern Powergrid)" w:date="2023-12-21T09:35:00Z">
        <w:r w:rsidR="00C76307">
          <w:rPr>
            <w:i/>
            <w:iCs/>
            <w:color w:val="FF0000"/>
            <w:u w:val="single"/>
          </w:rPr>
          <w:t>for each CAF</w:t>
        </w:r>
      </w:ins>
      <w:r w:rsidR="00C76307">
        <w:rPr>
          <w:i/>
          <w:iCs/>
          <w:color w:val="FF0000"/>
          <w:u w:val="single"/>
        </w:rPr>
        <w:t xml:space="preserve"> </w:t>
      </w:r>
      <w:r>
        <w:rPr>
          <w:i/>
          <w:iCs/>
          <w:color w:val="FF0000"/>
          <w:u w:val="single"/>
        </w:rPr>
        <w:t xml:space="preserve">are scaled down by the ratio of the High-Cost Project Threshold to the total </w:t>
      </w:r>
      <w:ins w:id="36" w:author="Wells, Lee (Northern Powergrid)" w:date="2024-01-09T10:42:00Z">
        <w:r w:rsidR="001746A7">
          <w:rPr>
            <w:i/>
            <w:iCs/>
            <w:color w:val="FF0000"/>
            <w:u w:val="single"/>
          </w:rPr>
          <w:t xml:space="preserve">Reinforcement </w:t>
        </w:r>
      </w:ins>
      <w:r>
        <w:rPr>
          <w:i/>
          <w:iCs/>
          <w:color w:val="FF0000"/>
          <w:u w:val="single"/>
        </w:rPr>
        <w:t>costs</w:t>
      </w:r>
      <w:del w:id="37" w:author="Wells, Lee (Northern Powergrid)" w:date="2024-01-09T10:42:00Z">
        <w:r w:rsidDel="001746A7">
          <w:rPr>
            <w:i/>
            <w:iCs/>
            <w:color w:val="FF0000"/>
            <w:u w:val="single"/>
          </w:rPr>
          <w:delText xml:space="preserve"> of Reinforcement</w:delText>
        </w:r>
      </w:del>
      <w:r>
        <w:rPr>
          <w:i/>
          <w:iCs/>
          <w:color w:val="FF0000"/>
          <w:u w:val="single"/>
        </w:rPr>
        <w:t xml:space="preserve"> at the Voltage Level of the POC </w:t>
      </w:r>
      <w:r w:rsidR="001669CD">
        <w:rPr>
          <w:i/>
          <w:iCs/>
          <w:color w:val="FF0000"/>
          <w:u w:val="single"/>
        </w:rPr>
        <w:t>in accordance with the following formula</w:t>
      </w:r>
      <w:r w:rsidR="00D75B57">
        <w:rPr>
          <w:i/>
          <w:iCs/>
          <w:color w:val="FF0000"/>
          <w:u w:val="single"/>
        </w:rPr>
        <w:t xml:space="preserve"> (see Examples 32-33)</w:t>
      </w:r>
      <w:r w:rsidR="00D75B57">
        <w:rPr>
          <w:rFonts w:cstheme="minorHAnsi"/>
          <w:i/>
          <w:iCs/>
          <w:color w:val="FF0000"/>
          <w:u w:val="single"/>
        </w:rPr>
        <w:t>:</w:t>
      </w:r>
    </w:p>
    <w:p w14:paraId="30CE3B2C" w14:textId="62FE1CD0" w:rsidR="00B25415" w:rsidDel="001746A7" w:rsidRDefault="00E312E7" w:rsidP="00971C79">
      <w:pPr>
        <w:spacing w:after="0"/>
        <w:jc w:val="center"/>
        <w:rPr>
          <w:del w:id="38" w:author="Wells, Lee (Northern Powergrid)" w:date="2024-01-09T10:49:00Z"/>
          <w:rFonts w:cstheme="minorHAnsi"/>
          <w:i/>
          <w:iCs/>
          <w:color w:val="FF0000"/>
        </w:rPr>
      </w:pPr>
      <w:commentRangeStart w:id="39"/>
      <w:commentRangeStart w:id="40"/>
      <w:del w:id="41" w:author="Wells, Lee (Northern Powergrid)" w:date="2024-01-09T10:49:00Z">
        <w:r w:rsidDel="001746A7">
          <w:rPr>
            <w:rFonts w:cstheme="minorHAnsi"/>
            <w:i/>
            <w:iCs/>
            <w:color w:val="FF0000"/>
          </w:rPr>
          <w:delText>Reinforcement</w:delText>
        </w:r>
        <w:r w:rsidR="00E1242B" w:rsidDel="001746A7">
          <w:rPr>
            <w:rFonts w:cstheme="minorHAnsi"/>
            <w:i/>
            <w:iCs/>
            <w:color w:val="FF0000"/>
          </w:rPr>
          <w:delText xml:space="preserve"> </w:delText>
        </w:r>
        <w:r w:rsidDel="001746A7">
          <w:rPr>
            <w:rFonts w:cstheme="minorHAnsi"/>
            <w:i/>
            <w:iCs/>
            <w:color w:val="FF0000"/>
          </w:rPr>
          <w:delText>cost</w:delText>
        </w:r>
        <w:r w:rsidR="00971C79" w:rsidDel="001746A7">
          <w:rPr>
            <w:rFonts w:cstheme="minorHAnsi"/>
            <w:i/>
            <w:iCs/>
            <w:color w:val="FF0000"/>
          </w:rPr>
          <w:tab/>
        </w:r>
        <w:r w:rsidR="008C6B50" w:rsidDel="001746A7">
          <w:rPr>
            <w:rFonts w:cstheme="minorHAnsi"/>
            <w:i/>
            <w:iCs/>
            <w:color w:val="FF0000"/>
          </w:rPr>
          <w:delText xml:space="preserve">x  </w:delText>
        </w:r>
        <w:r w:rsidR="00971C79" w:rsidDel="001746A7">
          <w:rPr>
            <w:rFonts w:cstheme="minorHAnsi"/>
            <w:i/>
            <w:iCs/>
            <w:color w:val="FF0000"/>
          </w:rPr>
          <w:tab/>
        </w:r>
        <w:r w:rsidR="008C6B50" w:rsidRPr="008C6B50" w:rsidDel="001746A7">
          <w:rPr>
            <w:rFonts w:cstheme="minorHAnsi"/>
            <w:i/>
            <w:iCs/>
            <w:color w:val="FF0000"/>
            <w:u w:val="single"/>
          </w:rPr>
          <w:delText>High-Cost Project Threshold</w:delText>
        </w:r>
      </w:del>
    </w:p>
    <w:p w14:paraId="25E8249E" w14:textId="13877A06" w:rsidR="008C6B50" w:rsidDel="001746A7" w:rsidRDefault="00971C79" w:rsidP="005F6363">
      <w:pPr>
        <w:spacing w:after="0"/>
        <w:ind w:left="3600"/>
        <w:rPr>
          <w:del w:id="42" w:author="Wells, Lee (Northern Powergrid)" w:date="2024-01-09T10:49:00Z"/>
          <w:rFonts w:cstheme="minorHAnsi"/>
          <w:i/>
          <w:iCs/>
          <w:color w:val="FF0000"/>
        </w:rPr>
      </w:pPr>
      <w:del w:id="43" w:author="Wells, Lee (Northern Powergrid)" w:date="2024-01-09T10:49:00Z">
        <w:r w:rsidDel="001746A7">
          <w:rPr>
            <w:rFonts w:cstheme="minorHAnsi"/>
            <w:i/>
            <w:iCs/>
            <w:color w:val="FF0000"/>
          </w:rPr>
          <w:delText>Total Reinforcement cost at the Voltage Level of the POC</w:delText>
        </w:r>
        <w:commentRangeEnd w:id="39"/>
        <w:r w:rsidR="0041158C" w:rsidDel="001746A7">
          <w:rPr>
            <w:rStyle w:val="CommentReference"/>
          </w:rPr>
          <w:commentReference w:id="39"/>
        </w:r>
        <w:commentRangeEnd w:id="40"/>
        <w:r w:rsidR="001746A7" w:rsidDel="001746A7">
          <w:rPr>
            <w:rStyle w:val="CommentReference"/>
          </w:rPr>
          <w:commentReference w:id="40"/>
        </w:r>
      </w:del>
    </w:p>
    <w:p w14:paraId="111DC56C" w14:textId="55C19F7B" w:rsidR="005F6363" w:rsidRPr="00320DEB" w:rsidRDefault="005F6363" w:rsidP="005F6363">
      <w:pPr>
        <w:spacing w:after="0"/>
        <w:ind w:left="3600"/>
        <w:rPr>
          <w:rFonts w:cstheme="minorHAnsi"/>
          <w:i/>
          <w:iCs/>
          <w:color w:val="FF0000"/>
        </w:rPr>
      </w:pPr>
    </w:p>
    <w:p w14:paraId="0961538C" w14:textId="62AF7013" w:rsidR="0045339D" w:rsidRPr="0068008E" w:rsidRDefault="00B36991" w:rsidP="00973479">
      <w:pPr>
        <w:rPr>
          <w:rFonts w:cstheme="minorHAnsi"/>
          <w:i/>
          <w:iCs/>
          <w:color w:val="FF0000"/>
        </w:rPr>
      </w:pPr>
      <m:oMathPara>
        <m:oMath>
          <m:r>
            <w:del w:id="44" w:author="Wells, Lee (Northern Powergrid)" w:date="2024-01-09T10:49:00Z">
              <w:rPr>
                <w:rFonts w:ascii="Cambria Math" w:hAnsi="Cambria Math" w:cstheme="minorHAnsi"/>
                <w:color w:val="FF0000"/>
              </w:rPr>
              <m:t xml:space="preserve">Cost of </m:t>
            </w:del>
          </m:r>
          <m:r>
            <w:rPr>
              <w:rFonts w:ascii="Cambria Math" w:hAnsi="Cambria Math" w:cstheme="minorHAnsi"/>
              <w:color w:val="FF0000"/>
            </w:rPr>
            <m:t xml:space="preserve">Reinforcement </m:t>
          </m:r>
          <m:r>
            <w:ins w:id="45" w:author="Wells, Lee (Northern Powergrid)" w:date="2024-01-09T10:49:00Z">
              <w:rPr>
                <w:rFonts w:ascii="Cambria Math" w:hAnsi="Cambria Math" w:cstheme="minorHAnsi"/>
                <w:color w:val="FF0000"/>
              </w:rPr>
              <m:t>cost</m:t>
            </w:ins>
          </m:r>
          <m:r>
            <w:rPr>
              <w:rFonts w:ascii="Cambria Math" w:hAnsi="Cambria Math" w:cstheme="minorHAnsi"/>
              <w:color w:val="FF0000"/>
            </w:rPr>
            <m:t>×</m:t>
          </m:r>
          <m:f>
            <m:fPr>
              <m:ctrlPr>
                <w:rPr>
                  <w:rFonts w:ascii="Cambria Math" w:hAnsi="Cambria Math" w:cstheme="minorHAnsi"/>
                  <w:i/>
                  <w:iCs/>
                  <w:color w:val="FF0000"/>
                </w:rPr>
              </m:ctrlPr>
            </m:fPr>
            <m:num>
              <m:r>
                <w:rPr>
                  <w:rFonts w:ascii="Cambria Math" w:hAnsi="Cambria Math" w:cstheme="minorHAnsi"/>
                  <w:color w:val="FF0000"/>
                </w:rPr>
                <m:t>High</m:t>
              </m:r>
              <m:r>
                <w:ins w:id="46" w:author="Wells, Lee (Northern Powergrid)" w:date="2024-01-09T10:49:00Z">
                  <w:rPr>
                    <w:rFonts w:ascii="Cambria Math" w:hAnsi="Cambria Math" w:cstheme="minorHAnsi"/>
                    <w:color w:val="FF0000"/>
                  </w:rPr>
                  <m:t>˗</m:t>
                </w:ins>
              </m:r>
              <m:r>
                <w:del w:id="47" w:author="Wells, Lee (Northern Powergrid)" w:date="2024-01-09T10:49:00Z">
                  <w:rPr>
                    <w:rFonts w:ascii="Cambria Math" w:hAnsi="Cambria Math" w:cstheme="minorHAnsi"/>
                    <w:color w:val="FF0000"/>
                  </w:rPr>
                  <m:t>-</m:t>
                </w:del>
              </m:r>
              <m:r>
                <w:rPr>
                  <w:rFonts w:ascii="Cambria Math" w:hAnsi="Cambria Math" w:cstheme="minorHAnsi"/>
                  <w:color w:val="FF0000"/>
                </w:rPr>
                <m:t>Cost Project Threshold</m:t>
              </m:r>
            </m:num>
            <m:den>
              <m:r>
                <w:rPr>
                  <w:rFonts w:ascii="Cambria Math" w:hAnsi="Cambria Math" w:cstheme="minorHAnsi"/>
                  <w:color w:val="FF0000"/>
                </w:rPr>
                <m:t>Total cost of Reinforcement at the Voltage Level of the POC</m:t>
              </m:r>
            </m:den>
          </m:f>
        </m:oMath>
      </m:oMathPara>
    </w:p>
    <w:p w14:paraId="6FC7A5D8" w14:textId="533B6C37" w:rsidR="00F4770C" w:rsidDel="002A20B7" w:rsidRDefault="00F4770C" w:rsidP="00973479">
      <w:pPr>
        <w:rPr>
          <w:del w:id="48" w:author="Wells, Lee (Northern Powergrid)" w:date="2024-01-09T10:57:00Z"/>
          <w:b/>
          <w:bCs/>
          <w:caps/>
        </w:rPr>
      </w:pPr>
    </w:p>
    <w:p w14:paraId="763098F5" w14:textId="77777777" w:rsidR="00F4770C" w:rsidRDefault="00F4770C" w:rsidP="00973479">
      <w:pPr>
        <w:rPr>
          <w:b/>
          <w:bCs/>
          <w:caps/>
        </w:rPr>
      </w:pPr>
    </w:p>
    <w:p w14:paraId="3E79FDF3" w14:textId="60F746BB" w:rsidR="00973479" w:rsidRPr="0079273B" w:rsidRDefault="00466FF4" w:rsidP="00973479">
      <w:pPr>
        <w:rPr>
          <w:b/>
          <w:bCs/>
          <w:caps/>
        </w:rPr>
      </w:pPr>
      <w:r w:rsidRPr="0079273B">
        <w:rPr>
          <w:b/>
          <w:bCs/>
          <w:caps/>
        </w:rPr>
        <w:t xml:space="preserve">Legal text changes specific to </w:t>
      </w:r>
      <w:r w:rsidR="00973479" w:rsidRPr="0079273B">
        <w:rPr>
          <w:b/>
          <w:bCs/>
          <w:caps/>
        </w:rPr>
        <w:t>Option 3 (NGED response)</w:t>
      </w:r>
    </w:p>
    <w:p w14:paraId="07B8F723" w14:textId="77777777" w:rsidR="002A20B7" w:rsidRPr="00615EF6" w:rsidRDefault="002A20B7" w:rsidP="002A20B7">
      <w:pPr>
        <w:rPr>
          <w:ins w:id="49" w:author="Wells, Lee (Northern Powergrid)" w:date="2024-01-09T10:56:00Z"/>
          <w:b/>
          <w:bCs/>
        </w:rPr>
      </w:pPr>
      <w:ins w:id="50" w:author="Wells, Lee (Northern Powergrid)" w:date="2024-01-09T10:56:00Z">
        <w:r w:rsidRPr="00615EF6">
          <w:rPr>
            <w:b/>
            <w:bCs/>
          </w:rPr>
          <w:t>Amend paragraph 1.1</w:t>
        </w:r>
        <w:r>
          <w:rPr>
            <w:b/>
            <w:bCs/>
          </w:rPr>
          <w:t>6</w:t>
        </w:r>
        <w:r w:rsidRPr="00615EF6">
          <w:rPr>
            <w:b/>
            <w:bCs/>
          </w:rPr>
          <w:t>:</w:t>
        </w:r>
      </w:ins>
    </w:p>
    <w:p w14:paraId="7044C91F" w14:textId="0BFF5677" w:rsidR="002A20B7" w:rsidRPr="001B3BA5" w:rsidRDefault="002A20B7" w:rsidP="00DE5349">
      <w:pPr>
        <w:rPr>
          <w:ins w:id="51" w:author="Wells, Lee (Northern Powergrid)" w:date="2024-01-09T10:56:00Z"/>
          <w:i/>
          <w:iCs/>
        </w:rPr>
      </w:pPr>
      <w:ins w:id="52" w:author="Wells, Lee (Northern Powergrid)" w:date="2024-01-09T10:56:00Z">
        <w:r w:rsidRPr="00EC05F8">
          <w:rPr>
            <w:i/>
            <w:iCs/>
          </w:rPr>
          <w:t xml:space="preserve">Reinforcement costs for the Minimum Scheme </w:t>
        </w:r>
        <w:proofErr w:type="gramStart"/>
        <w:r w:rsidRPr="00EC05F8">
          <w:rPr>
            <w:i/>
            <w:iCs/>
          </w:rPr>
          <w:t>in excess of</w:t>
        </w:r>
        <w:proofErr w:type="gramEnd"/>
        <w:r w:rsidRPr="00EC05F8">
          <w:rPr>
            <w:i/>
            <w:iCs/>
          </w:rPr>
          <w:t xml:space="preserve"> the High-Cost Project Threshold, shall be charged to you in full as a Connection Charge. For the avoidance of doubt, where Paragraph 1.3</w:t>
        </w:r>
        <w:r>
          <w:rPr>
            <w:i/>
            <w:iCs/>
          </w:rPr>
          <w:t>6</w:t>
        </w:r>
        <w:r w:rsidRPr="00EC05F8">
          <w:rPr>
            <w:i/>
            <w:iCs/>
          </w:rPr>
          <w:t xml:space="preserve"> applies, the High-Cost Project Threshold will not apply. The calculation of this charge will include all costs for Reinforcement carried out at the same Voltage Level and one Voltage Level above the Point of Connection to the existing Distribution System. </w:t>
        </w:r>
        <w:r w:rsidRPr="00C22456">
          <w:rPr>
            <w:i/>
            <w:iCs/>
          </w:rPr>
          <w:t>For Generation Connections the High-Cost Project Threshold is £200/kW; for Demand Connections the High-Cost Project Threshold is £1,720/kVA.</w:t>
        </w:r>
        <w:r w:rsidRPr="00326919">
          <w:rPr>
            <w:i/>
            <w:iCs/>
            <w:strike/>
            <w:color w:val="FF0000"/>
          </w:rPr>
          <w:t xml:space="preserve"> Reinforcement costs below the High-Cost Project Threshold will follow the methodology outlined under paragraphs 1.17 to 1.27</w:t>
        </w:r>
        <w:r w:rsidRPr="001B3BA5">
          <w:rPr>
            <w:i/>
            <w:iCs/>
            <w:strike/>
            <w:color w:val="FF0000"/>
          </w:rPr>
          <w:t xml:space="preserve">. For Generation Connections, where the Reinforcement costs at the same Voltage Level as the Point of Connection are greater than the High-Cost Project Threshold then the methodology outlined under paragraphs 1.17 to 1.27 will be applied to Reinforcement costs up to </w:t>
        </w:r>
        <w:r w:rsidRPr="001B3BA5">
          <w:rPr>
            <w:i/>
            <w:iCs/>
            <w:strike/>
            <w:color w:val="FF0000"/>
          </w:rPr>
          <w:lastRenderedPageBreak/>
          <w:t>and including the High-Cost Project Threshold only.</w:t>
        </w:r>
        <w:r w:rsidRPr="00EC05F8">
          <w:rPr>
            <w:i/>
            <w:iCs/>
          </w:rPr>
          <w:t xml:space="preserve"> The table below illustrates the application of the High-Cost Project Threshold</w:t>
        </w:r>
        <w:r w:rsidRPr="002C6912">
          <w:rPr>
            <w:i/>
            <w:iCs/>
          </w:rPr>
          <w:t>.</w:t>
        </w:r>
      </w:ins>
    </w:p>
    <w:p w14:paraId="7CBE6333" w14:textId="0C067F0D" w:rsidR="00DE5349" w:rsidRPr="00D323B8" w:rsidRDefault="00DE5349" w:rsidP="00DE5349">
      <w:pPr>
        <w:rPr>
          <w:rFonts w:cstheme="minorHAnsi"/>
          <w:b/>
          <w:bCs/>
        </w:rPr>
      </w:pPr>
      <w:commentRangeStart w:id="53"/>
      <w:commentRangeStart w:id="54"/>
      <w:r w:rsidRPr="00D323B8">
        <w:rPr>
          <w:rFonts w:cstheme="minorHAnsi"/>
          <w:b/>
          <w:bCs/>
        </w:rPr>
        <w:t>Insert paragraph 1.</w:t>
      </w:r>
      <w:r w:rsidR="00147AAB">
        <w:rPr>
          <w:rFonts w:cstheme="minorHAnsi"/>
          <w:b/>
          <w:bCs/>
        </w:rPr>
        <w:t>33</w:t>
      </w:r>
      <w:r w:rsidRPr="00D323B8">
        <w:rPr>
          <w:rFonts w:cstheme="minorHAnsi"/>
          <w:b/>
          <w:bCs/>
        </w:rPr>
        <w:t>A:</w:t>
      </w:r>
      <w:commentRangeEnd w:id="53"/>
      <w:r w:rsidR="005878AC">
        <w:rPr>
          <w:rStyle w:val="CommentReference"/>
        </w:rPr>
        <w:commentReference w:id="53"/>
      </w:r>
      <w:commentRangeEnd w:id="54"/>
      <w:r w:rsidR="002A20B7">
        <w:rPr>
          <w:rStyle w:val="CommentReference"/>
        </w:rPr>
        <w:commentReference w:id="54"/>
      </w:r>
    </w:p>
    <w:p w14:paraId="0363AE36" w14:textId="20E8F1C0" w:rsidR="006C6CF4" w:rsidRDefault="00973479">
      <w:pPr>
        <w:rPr>
          <w:rFonts w:ascii="Calibri" w:eastAsia="Yu Mincho" w:hAnsi="Calibri" w:cs="Arial"/>
          <w:b/>
          <w:bCs/>
          <w:caps/>
        </w:rPr>
      </w:pPr>
      <w:r w:rsidRPr="00595CB7">
        <w:rPr>
          <w:i/>
          <w:iCs/>
        </w:rPr>
        <w:t xml:space="preserve">For a Generation Connection, where the costs of Reinforcement at the Voltage Level of the POC is greater than the High-Cost Project Threshold, </w:t>
      </w:r>
      <w:r w:rsidR="009F4363" w:rsidRPr="00595CB7">
        <w:rPr>
          <w:i/>
          <w:iCs/>
        </w:rPr>
        <w:t xml:space="preserve">the CAF, as calculated above in </w:t>
      </w:r>
      <w:r w:rsidR="008860D5" w:rsidRPr="00595CB7">
        <w:rPr>
          <w:i/>
          <w:iCs/>
        </w:rPr>
        <w:t>Paragraphs 1</w:t>
      </w:r>
      <w:r w:rsidR="009F4363" w:rsidRPr="00595CB7">
        <w:rPr>
          <w:i/>
          <w:iCs/>
        </w:rPr>
        <w:t xml:space="preserve">.30 and </w:t>
      </w:r>
      <w:r w:rsidR="008860D5" w:rsidRPr="00595CB7">
        <w:rPr>
          <w:i/>
          <w:iCs/>
        </w:rPr>
        <w:t>1</w:t>
      </w:r>
      <w:r w:rsidR="009F4363" w:rsidRPr="00595CB7">
        <w:rPr>
          <w:i/>
          <w:iCs/>
        </w:rPr>
        <w:t xml:space="preserve">.31 shall be </w:t>
      </w:r>
      <w:r w:rsidR="00007A41">
        <w:rPr>
          <w:i/>
          <w:iCs/>
        </w:rPr>
        <w:t>replaced</w:t>
      </w:r>
      <w:r w:rsidR="009F4363" w:rsidRPr="00595CB7">
        <w:rPr>
          <w:i/>
          <w:iCs/>
        </w:rPr>
        <w:t xml:space="preserve"> </w:t>
      </w:r>
      <w:r w:rsidR="00CA169B">
        <w:rPr>
          <w:i/>
          <w:iCs/>
        </w:rPr>
        <w:t xml:space="preserve">with the </w:t>
      </w:r>
      <w:commentRangeStart w:id="55"/>
      <w:commentRangeStart w:id="56"/>
      <w:r w:rsidR="00CA169B">
        <w:rPr>
          <w:i/>
          <w:iCs/>
        </w:rPr>
        <w:t xml:space="preserve">Customer CAF </w:t>
      </w:r>
      <w:commentRangeEnd w:id="55"/>
      <w:r w:rsidR="0041158C">
        <w:rPr>
          <w:rStyle w:val="CommentReference"/>
        </w:rPr>
        <w:commentReference w:id="55"/>
      </w:r>
      <w:commentRangeEnd w:id="56"/>
      <w:r w:rsidR="002A20B7">
        <w:rPr>
          <w:rStyle w:val="CommentReference"/>
        </w:rPr>
        <w:commentReference w:id="56"/>
      </w:r>
      <w:r w:rsidR="009F4363" w:rsidRPr="00595CB7">
        <w:rPr>
          <w:i/>
          <w:iCs/>
        </w:rPr>
        <w:t>to clari</w:t>
      </w:r>
      <w:r w:rsidR="00007A41">
        <w:rPr>
          <w:i/>
          <w:iCs/>
        </w:rPr>
        <w:t>fy</w:t>
      </w:r>
      <w:r w:rsidR="009F4363" w:rsidRPr="00595CB7">
        <w:rPr>
          <w:i/>
          <w:iCs/>
        </w:rPr>
        <w:t xml:space="preserve"> </w:t>
      </w:r>
      <w:r w:rsidR="00007A41">
        <w:rPr>
          <w:i/>
          <w:iCs/>
        </w:rPr>
        <w:t>the</w:t>
      </w:r>
      <w:r w:rsidR="009F4363" w:rsidRPr="00595CB7">
        <w:rPr>
          <w:i/>
          <w:iCs/>
        </w:rPr>
        <w:t xml:space="preserve"> amounts </w:t>
      </w:r>
      <w:r w:rsidR="002F3988">
        <w:rPr>
          <w:i/>
          <w:iCs/>
        </w:rPr>
        <w:t>payable by you</w:t>
      </w:r>
      <w:r w:rsidR="00852F37">
        <w:rPr>
          <w:i/>
          <w:iCs/>
        </w:rPr>
        <w:t>, in accordance with the following formula</w:t>
      </w:r>
      <w:r w:rsidR="00595CB7" w:rsidRPr="00595CB7">
        <w:rPr>
          <w:i/>
          <w:iCs/>
        </w:rPr>
        <w:t>:</w:t>
      </w:r>
    </w:p>
    <w:p w14:paraId="5DE99988" w14:textId="0132084D" w:rsidR="008E75F3" w:rsidDel="002A20B7" w:rsidRDefault="00883755" w:rsidP="006C6CF4">
      <w:pPr>
        <w:rPr>
          <w:del w:id="57" w:author="Wells, Lee (Northern Powergrid)" w:date="2024-01-09T10:56:00Z"/>
          <w:rFonts w:ascii="Cambria Math" w:hAnsi="Cambria Math" w:cs="Cambria Math"/>
          <w:i/>
          <w:iCs/>
        </w:rPr>
      </w:pPr>
      <m:oMathPara>
        <m:oMath>
          <m:r>
            <w:rPr>
              <w:rFonts w:ascii="Cambria Math" w:hAnsi="Cambria Math" w:cs="Cambria Math"/>
            </w:rPr>
            <m:t xml:space="preserve">Customer CAF = </m:t>
          </m:r>
          <m:f>
            <m:fPr>
              <m:ctrlPr>
                <w:rPr>
                  <w:rFonts w:ascii="Cambria Math" w:hAnsi="Cambria Math" w:cs="Cambria Math"/>
                  <w:i/>
                  <w:iCs/>
                </w:rPr>
              </m:ctrlPr>
            </m:fPr>
            <m:num>
              <m:r>
                <w:rPr>
                  <w:rFonts w:ascii="Cambria Math" w:hAnsi="Cambria Math" w:cs="Cambria Math"/>
                </w:rPr>
                <m:t>High</m:t>
              </m:r>
              <m:r>
                <w:del w:id="58" w:author="Wells, Lee (Northern Powergrid)" w:date="2024-01-09T10:46:00Z">
                  <w:rPr>
                    <w:rFonts w:ascii="Cambria Math" w:hAnsi="Cambria Math" w:cs="Cambria Math"/>
                  </w:rPr>
                  <m:t>-</m:t>
                </w:del>
              </m:r>
              <m:r>
                <w:ins w:id="59" w:author="Wells, Lee (Northern Powergrid)" w:date="2024-01-09T10:48:00Z">
                  <w:rPr>
                    <w:rFonts w:ascii="Cambria Math" w:hAnsi="Cambria Math" w:cs="Cambria Math"/>
                  </w:rPr>
                  <m:t>˗</m:t>
                </w:ins>
              </m:r>
              <m:r>
                <w:rPr>
                  <w:rFonts w:ascii="Cambria Math" w:hAnsi="Cambria Math" w:cs="Cambria Math"/>
                </w:rPr>
                <m:t>Cost Project Threshold ×CAF</m:t>
              </m:r>
            </m:num>
            <m:den>
              <m:r>
                <w:rPr>
                  <w:rFonts w:ascii="Cambria Math" w:hAnsi="Cambria Math" w:cs="Cambria Math"/>
                </w:rPr>
                <m:t xml:space="preserve">Total cost of Reinforcement at the Voltage Level of the POC </m:t>
              </m:r>
            </m:den>
          </m:f>
        </m:oMath>
      </m:oMathPara>
    </w:p>
    <w:p w14:paraId="16F65EB1" w14:textId="77777777" w:rsidR="00852F37" w:rsidRDefault="00852F37">
      <w:pPr>
        <w:rPr>
          <w:rFonts w:eastAsiaTheme="minorEastAsia" w:cstheme="minorHAnsi"/>
          <w:i/>
          <w:iCs/>
        </w:rPr>
      </w:pPr>
      <w:del w:id="60" w:author="Wells, Lee (Northern Powergrid)" w:date="2024-01-09T10:56:00Z">
        <w:r w:rsidDel="002A20B7">
          <w:rPr>
            <w:rFonts w:eastAsiaTheme="minorEastAsia" w:cstheme="minorHAnsi"/>
            <w:i/>
            <w:iCs/>
          </w:rPr>
          <w:br w:type="page"/>
        </w:r>
      </w:del>
    </w:p>
    <w:p w14:paraId="759AADBE" w14:textId="77777777" w:rsidR="002A20B7" w:rsidRDefault="002A20B7">
      <w:pPr>
        <w:rPr>
          <w:ins w:id="61" w:author="Wells, Lee (Northern Powergrid)" w:date="2024-01-09T10:57:00Z"/>
          <w:rFonts w:ascii="Calibri" w:eastAsia="Yu Mincho" w:hAnsi="Calibri" w:cs="Arial"/>
          <w:b/>
          <w:bCs/>
          <w:caps/>
        </w:rPr>
      </w:pPr>
      <w:ins w:id="62" w:author="Wells, Lee (Northern Powergrid)" w:date="2024-01-09T10:57:00Z">
        <w:r>
          <w:rPr>
            <w:rFonts w:ascii="Calibri" w:eastAsia="Yu Mincho" w:hAnsi="Calibri" w:cs="Arial"/>
            <w:b/>
            <w:bCs/>
            <w:caps/>
          </w:rPr>
          <w:lastRenderedPageBreak/>
          <w:br w:type="page"/>
        </w:r>
      </w:ins>
    </w:p>
    <w:p w14:paraId="1E854593" w14:textId="2E0AF661" w:rsidR="00C2078C" w:rsidRPr="00B3049B" w:rsidRDefault="00C2078C">
      <w:pPr>
        <w:rPr>
          <w:rFonts w:ascii="Calibri" w:eastAsia="Yu Mincho" w:hAnsi="Calibri" w:cs="Arial"/>
          <w:b/>
          <w:bCs/>
          <w:caps/>
        </w:rPr>
      </w:pPr>
      <w:r w:rsidRPr="00B3049B">
        <w:rPr>
          <w:rFonts w:ascii="Calibri" w:eastAsia="Yu Mincho" w:hAnsi="Calibri" w:cs="Arial"/>
          <w:b/>
          <w:bCs/>
          <w:caps/>
        </w:rPr>
        <w:lastRenderedPageBreak/>
        <w:t>Insert new examples</w:t>
      </w:r>
      <w:r w:rsidR="0022371F">
        <w:rPr>
          <w:rFonts w:ascii="Calibri" w:eastAsia="Yu Mincho" w:hAnsi="Calibri" w:cs="Arial"/>
          <w:b/>
          <w:bCs/>
          <w:caps/>
        </w:rPr>
        <w:t xml:space="preserve"> – OPtion 1 (</w:t>
      </w:r>
      <w:r w:rsidR="000B1ABF">
        <w:rPr>
          <w:rFonts w:ascii="Calibri" w:eastAsia="Yu Mincho" w:hAnsi="Calibri" w:cs="Arial"/>
          <w:b/>
          <w:bCs/>
          <w:caps/>
        </w:rPr>
        <w:t>As consulted)</w:t>
      </w:r>
    </w:p>
    <w:tbl>
      <w:tblPr>
        <w:tblStyle w:val="GridTable44"/>
        <w:tblW w:w="0" w:type="auto"/>
        <w:tblInd w:w="0" w:type="dxa"/>
        <w:tblLook w:val="04A0" w:firstRow="1" w:lastRow="0" w:firstColumn="1" w:lastColumn="0" w:noHBand="0" w:noVBand="1"/>
      </w:tblPr>
      <w:tblGrid>
        <w:gridCol w:w="9016"/>
      </w:tblGrid>
      <w:tr w:rsidR="00B3049B" w:rsidRPr="004536A4" w14:paraId="404C9A08" w14:textId="77777777" w:rsidTr="003F39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hideMark/>
          </w:tcPr>
          <w:p w14:paraId="2CB89583" w14:textId="77777777" w:rsidR="00B3049B" w:rsidRPr="004536A4" w:rsidRDefault="00B3049B" w:rsidP="003F394B">
            <w:pPr>
              <w:spacing w:before="60" w:after="60"/>
              <w:ind w:left="1305" w:hanging="1305"/>
              <w:rPr>
                <w:rFonts w:ascii="Calibri" w:eastAsia="Yu Mincho" w:hAnsi="Calibri" w:cs="Arial"/>
                <w:lang w:eastAsia="en-GB"/>
              </w:rPr>
            </w:pPr>
            <w:bookmarkStart w:id="63" w:name="Ex30"/>
            <w:r w:rsidRPr="004536A4">
              <w:rPr>
                <w:rFonts w:ascii="Calibri" w:eastAsia="Yu Mincho" w:hAnsi="Calibri" w:cs="Arial"/>
                <w:lang w:eastAsia="en-GB"/>
              </w:rPr>
              <w:t>Example 3</w:t>
            </w:r>
            <w:r>
              <w:rPr>
                <w:rFonts w:ascii="Calibri" w:eastAsia="Yu Mincho" w:hAnsi="Calibri" w:cs="Arial"/>
                <w:lang w:eastAsia="en-GB"/>
              </w:rPr>
              <w:t>2</w:t>
            </w:r>
            <w:r w:rsidRPr="004536A4">
              <w:rPr>
                <w:rFonts w:ascii="Calibri" w:eastAsia="Yu Mincho" w:hAnsi="Calibri" w:cs="Arial"/>
                <w:lang w:eastAsia="en-GB"/>
              </w:rPr>
              <w:t>:</w:t>
            </w:r>
            <w:bookmarkEnd w:id="63"/>
            <w:r w:rsidRPr="004536A4">
              <w:rPr>
                <w:rFonts w:ascii="Calibri" w:eastAsia="Yu Mincho" w:hAnsi="Calibri" w:cs="Arial"/>
                <w:lang w:eastAsia="en-GB"/>
              </w:rPr>
              <w:tab/>
              <w:t>A new Generation Connection that has Reinforcement above the High-Cost Project Threshold</w:t>
            </w:r>
            <w:r>
              <w:rPr>
                <w:rFonts w:ascii="Calibri" w:eastAsia="Yu Mincho" w:hAnsi="Calibri" w:cs="Arial"/>
                <w:lang w:eastAsia="en-GB"/>
              </w:rPr>
              <w:t xml:space="preserve"> at the Voltage Level of the POC (single asset to be cost apportioned)</w:t>
            </w:r>
            <w:r w:rsidRPr="004536A4">
              <w:rPr>
                <w:rFonts w:ascii="Calibri" w:eastAsia="Yu Mincho" w:hAnsi="Calibri" w:cs="Arial"/>
                <w:lang w:eastAsia="en-GB"/>
              </w:rPr>
              <w:t>.</w:t>
            </w:r>
          </w:p>
        </w:tc>
      </w:tr>
      <w:tr w:rsidR="00B3049B" w:rsidRPr="004536A4" w14:paraId="74BD58BD" w14:textId="77777777" w:rsidTr="003F394B">
        <w:trPr>
          <w:cnfStyle w:val="000000100000" w:firstRow="0" w:lastRow="0" w:firstColumn="0" w:lastColumn="0" w:oddVBand="0" w:evenVBand="0" w:oddHBand="1" w:evenHBand="0"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9016" w:type="dxa"/>
            <w:tcBorders>
              <w:top w:val="single" w:sz="4" w:space="0" w:color="666666"/>
              <w:left w:val="single" w:sz="4" w:space="0" w:color="666666"/>
              <w:bottom w:val="single" w:sz="4" w:space="0" w:color="666666"/>
              <w:right w:val="single" w:sz="4" w:space="0" w:color="666666"/>
            </w:tcBorders>
            <w:hideMark/>
          </w:tcPr>
          <w:p w14:paraId="55BDFDC5" w14:textId="77777777" w:rsidR="00B3049B" w:rsidRPr="004536A4" w:rsidRDefault="00B3049B" w:rsidP="003F394B">
            <w:pPr>
              <w:spacing w:before="60" w:after="60"/>
              <w:ind w:left="1305" w:hanging="1305"/>
              <w:rPr>
                <w:rFonts w:ascii="Calibri" w:eastAsia="Yu Mincho" w:hAnsi="Calibri" w:cs="Arial"/>
                <w:lang w:eastAsia="en-GB"/>
              </w:rPr>
            </w:pPr>
            <w:r w:rsidRPr="004536A4">
              <w:rPr>
                <w:rFonts w:ascii="Calibri" w:eastAsia="Yu Mincho" w:hAnsi="Calibri" w:cs="Arial"/>
                <w:lang w:eastAsia="en-GB"/>
              </w:rPr>
              <w:t>Purpose:</w:t>
            </w:r>
            <w:r w:rsidRPr="004536A4">
              <w:rPr>
                <w:rFonts w:ascii="Calibri" w:eastAsia="Yu Mincho" w:hAnsi="Calibri" w:cs="Calibri"/>
                <w:lang w:eastAsia="en-GB"/>
              </w:rPr>
              <w:tab/>
            </w:r>
            <w:r w:rsidRPr="004536A4">
              <w:rPr>
                <w:rFonts w:ascii="Calibri" w:eastAsia="Yu Mincho" w:hAnsi="Calibri" w:cs="Arial"/>
                <w:lang w:eastAsia="en-GB"/>
              </w:rPr>
              <w:t xml:space="preserve">To show how a Generation Connection that triggers the Generation High-Cost Project Threshold </w:t>
            </w:r>
            <w:r>
              <w:rPr>
                <w:rFonts w:ascii="Calibri" w:eastAsia="Yu Mincho" w:hAnsi="Calibri" w:cs="Arial"/>
                <w:lang w:eastAsia="en-GB"/>
              </w:rPr>
              <w:t xml:space="preserve">at the Voltage Level of the POC </w:t>
            </w:r>
            <w:r w:rsidRPr="004536A4">
              <w:rPr>
                <w:rFonts w:ascii="Calibri" w:eastAsia="Yu Mincho" w:hAnsi="Calibri" w:cs="Arial"/>
                <w:lang w:eastAsia="en-GB"/>
              </w:rPr>
              <w:t xml:space="preserve">is charged when the Reinforcement required is </w:t>
            </w:r>
            <w:r>
              <w:rPr>
                <w:rFonts w:ascii="Calibri" w:eastAsia="Yu Mincho" w:hAnsi="Calibri" w:cs="Arial"/>
                <w:lang w:eastAsia="en-GB"/>
              </w:rPr>
              <w:t xml:space="preserve">for a single asset </w:t>
            </w:r>
            <w:r w:rsidRPr="004536A4">
              <w:rPr>
                <w:rFonts w:ascii="Calibri" w:eastAsia="Yu Mincho" w:hAnsi="Calibri" w:cs="Arial"/>
                <w:lang w:eastAsia="en-GB"/>
              </w:rPr>
              <w:t xml:space="preserve">at the same </w:t>
            </w:r>
            <w:r>
              <w:rPr>
                <w:rFonts w:ascii="Calibri" w:eastAsia="Yu Mincho" w:hAnsi="Calibri" w:cs="Arial"/>
                <w:lang w:eastAsia="en-GB"/>
              </w:rPr>
              <w:t>V</w:t>
            </w:r>
            <w:r w:rsidRPr="004536A4">
              <w:rPr>
                <w:rFonts w:ascii="Calibri" w:eastAsia="Yu Mincho" w:hAnsi="Calibri" w:cs="Arial"/>
                <w:lang w:eastAsia="en-GB"/>
              </w:rPr>
              <w:t xml:space="preserve">oltage </w:t>
            </w:r>
            <w:r>
              <w:rPr>
                <w:rFonts w:ascii="Calibri" w:eastAsia="Yu Mincho" w:hAnsi="Calibri" w:cs="Arial"/>
                <w:lang w:eastAsia="en-GB"/>
              </w:rPr>
              <w:t xml:space="preserve">Level </w:t>
            </w:r>
            <w:r w:rsidRPr="004536A4">
              <w:rPr>
                <w:rFonts w:ascii="Calibri" w:eastAsia="Yu Mincho" w:hAnsi="Calibri" w:cs="Arial"/>
                <w:lang w:eastAsia="en-GB"/>
              </w:rPr>
              <w:t>of connection.</w:t>
            </w:r>
          </w:p>
        </w:tc>
      </w:tr>
    </w:tbl>
    <w:p w14:paraId="1F023343" w14:textId="77777777" w:rsidR="00B3049B" w:rsidRPr="004536A4" w:rsidRDefault="00B3049B" w:rsidP="00B3049B">
      <w:pPr>
        <w:spacing w:before="120" w:after="120" w:line="276" w:lineRule="auto"/>
        <w:jc w:val="both"/>
        <w:rPr>
          <w:rFonts w:ascii="Calibri" w:eastAsia="Yu Mincho" w:hAnsi="Calibri" w:cs="Arial"/>
        </w:rPr>
      </w:pPr>
      <w:r>
        <w:rPr>
          <w:rFonts w:ascii="Calibri" w:eastAsia="Yu Mincho" w:hAnsi="Calibri" w:cs="Arial"/>
        </w:rPr>
        <w:t>As in Example 30, a</w:t>
      </w:r>
      <w:r w:rsidRPr="004536A4">
        <w:rPr>
          <w:rFonts w:ascii="Calibri" w:eastAsia="Yu Mincho" w:hAnsi="Calibri" w:cs="Arial"/>
        </w:rPr>
        <w:t xml:space="preserve"> Customer wishes to connect a 225kVA wind farm (a Generation Connection).</w:t>
      </w:r>
    </w:p>
    <w:p w14:paraId="32755AB2" w14:textId="77777777" w:rsidR="00B3049B" w:rsidRPr="004536A4"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t>To connect the wind farm</w:t>
      </w:r>
      <w:r>
        <w:rPr>
          <w:rFonts w:ascii="Calibri" w:eastAsia="Yu Mincho" w:hAnsi="Calibri" w:cs="Arial"/>
        </w:rPr>
        <w:t>,</w:t>
      </w:r>
      <w:r w:rsidRPr="004536A4">
        <w:rPr>
          <w:rFonts w:ascii="Calibri" w:eastAsia="Yu Mincho" w:hAnsi="Calibri" w:cs="Arial"/>
        </w:rPr>
        <w:t xml:space="preserve"> the Minimum Scheme involves the installation of 590m of 11kV overhead line, 350m of 11kV cable and associated jointing and install switchgear into the substation.  In addition, Reinforcement is required to replace the 33/11kV transformer to facilitate reverse power flow and the 11kV circuit breaker in the primary substation. The New Network Capacity following Reinforcement is 19,700 kVA.  The total cost of the Reinforcement is £5</w:t>
      </w:r>
      <w:r>
        <w:rPr>
          <w:rFonts w:ascii="Calibri" w:eastAsia="Yu Mincho" w:hAnsi="Calibri" w:cs="Arial"/>
        </w:rPr>
        <w:t>2</w:t>
      </w:r>
      <w:r w:rsidRPr="004536A4">
        <w:rPr>
          <w:rFonts w:ascii="Calibri" w:eastAsia="Yu Mincho" w:hAnsi="Calibri" w:cs="Arial"/>
        </w:rPr>
        <w:t>5,400.</w:t>
      </w:r>
    </w:p>
    <w:p w14:paraId="5B2531D5" w14:textId="77777777" w:rsidR="00B3049B"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t xml:space="preserve">The High-Cost Project Threshold </w:t>
      </w:r>
      <w:r>
        <w:rPr>
          <w:rFonts w:ascii="Calibri" w:eastAsia="Yu Mincho" w:hAnsi="Calibri" w:cs="Arial"/>
        </w:rPr>
        <w:t xml:space="preserve">is exceeded for </w:t>
      </w:r>
      <w:r w:rsidRPr="004536A4">
        <w:rPr>
          <w:rFonts w:ascii="Calibri" w:eastAsia="Yu Mincho" w:hAnsi="Calibri" w:cs="Arial"/>
        </w:rPr>
        <w:t xml:space="preserve">this connection.  The HCPT is £200/kW </w:t>
      </w:r>
      <w:r>
        <w:rPr>
          <w:rFonts w:ascii="Calibri" w:eastAsia="Yu Mincho" w:hAnsi="Calibri" w:cs="Arial"/>
        </w:rPr>
        <w:t xml:space="preserve">(£45,000) </w:t>
      </w:r>
      <w:r w:rsidRPr="004536A4">
        <w:rPr>
          <w:rFonts w:ascii="Calibri" w:eastAsia="Yu Mincho" w:hAnsi="Calibri" w:cs="Arial"/>
        </w:rPr>
        <w:t xml:space="preserve">and costs </w:t>
      </w:r>
      <w:proofErr w:type="gramStart"/>
      <w:r w:rsidRPr="004536A4">
        <w:rPr>
          <w:rFonts w:ascii="Calibri" w:eastAsia="Yu Mincho" w:hAnsi="Calibri" w:cs="Arial"/>
        </w:rPr>
        <w:t>in excess of</w:t>
      </w:r>
      <w:proofErr w:type="gramEnd"/>
      <w:r w:rsidRPr="004536A4">
        <w:rPr>
          <w:rFonts w:ascii="Calibri" w:eastAsia="Yu Mincho" w:hAnsi="Calibri" w:cs="Arial"/>
        </w:rPr>
        <w:t xml:space="preserve"> this threshold will be charged in full to the Customer</w:t>
      </w:r>
      <w:r>
        <w:rPr>
          <w:rFonts w:ascii="Calibri" w:eastAsia="Yu Mincho" w:hAnsi="Calibri" w:cs="Arial"/>
        </w:rPr>
        <w:t xml:space="preserve"> (£480,400)</w:t>
      </w:r>
      <w:r w:rsidRPr="004536A4">
        <w:rPr>
          <w:rFonts w:ascii="Calibri" w:eastAsia="Yu Mincho" w:hAnsi="Calibri" w:cs="Arial"/>
        </w:rPr>
        <w:t>.</w:t>
      </w:r>
    </w:p>
    <w:p w14:paraId="3CF5AA0C" w14:textId="77777777" w:rsidR="00B3049B" w:rsidRDefault="00B3049B" w:rsidP="00B3049B">
      <w:pPr>
        <w:spacing w:before="120" w:after="120" w:line="276" w:lineRule="auto"/>
        <w:jc w:val="both"/>
        <w:rPr>
          <w:rFonts w:ascii="Calibri" w:eastAsia="Yu Mincho" w:hAnsi="Calibri" w:cs="Arial"/>
        </w:rPr>
      </w:pPr>
      <w:r>
        <w:rPr>
          <w:rFonts w:ascii="Calibri" w:eastAsia="Yu Mincho" w:hAnsi="Calibri" w:cs="Arial"/>
        </w:rPr>
        <w:t>The cost of Reinforcement at the Voltage Level of the POC (£50,000) exceeds the High-Cost Project Threshold (by £5,000). The cost of Reinforcement to be apportioned at the Voltage Level of the POC is therefore reduced proportionally by the amount over the High-Cost Project Threshold at that Voltage Level.</w:t>
      </w:r>
    </w:p>
    <w:p w14:paraId="378956E4" w14:textId="77777777" w:rsidR="00B3049B" w:rsidRPr="004536A4" w:rsidRDefault="00B3049B" w:rsidP="00B3049B">
      <w:pPr>
        <w:spacing w:before="120" w:after="120" w:line="276" w:lineRule="auto"/>
        <w:jc w:val="both"/>
        <w:rPr>
          <w:rFonts w:ascii="Calibri" w:eastAsia="Yu Mincho" w:hAnsi="Calibri" w:cs="Arial"/>
        </w:rPr>
      </w:pPr>
    </w:p>
    <w:p w14:paraId="2AD73C13" w14:textId="77777777" w:rsidR="00B3049B" w:rsidRPr="004536A4" w:rsidRDefault="00B3049B" w:rsidP="00B3049B">
      <w:pPr>
        <w:spacing w:after="200" w:line="276" w:lineRule="auto"/>
        <w:rPr>
          <w:rFonts w:ascii="Calibri" w:eastAsia="Yu Mincho" w:hAnsi="Calibri" w:cs="Arial"/>
          <w:szCs w:val="24"/>
        </w:rPr>
      </w:pPr>
      <w:r w:rsidRPr="004536A4">
        <w:rPr>
          <w:rFonts w:ascii="Calibri" w:eastAsia="Yu Mincho" w:hAnsi="Calibri" w:cs="Arial"/>
          <w:noProof/>
          <w:lang w:eastAsia="en-GB"/>
        </w:rPr>
        <w:drawing>
          <wp:inline distT="0" distB="0" distL="0" distR="0" wp14:anchorId="3CF2794F" wp14:editId="3D24A311">
            <wp:extent cx="5683885" cy="3385820"/>
            <wp:effectExtent l="0" t="0" r="0" b="5080"/>
            <wp:docPr id="24" name="Picture 24" descr="Diagram,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387596879" descr="Diagram, timeline&#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83885" cy="3385820"/>
                    </a:xfrm>
                    <a:prstGeom prst="rect">
                      <a:avLst/>
                    </a:prstGeom>
                    <a:noFill/>
                    <a:ln>
                      <a:noFill/>
                    </a:ln>
                  </pic:spPr>
                </pic:pic>
              </a:graphicData>
            </a:graphic>
          </wp:inline>
        </w:drawing>
      </w:r>
    </w:p>
    <w:p w14:paraId="1E28772D" w14:textId="77777777" w:rsidR="00B3049B" w:rsidRPr="004536A4" w:rsidRDefault="00B3049B" w:rsidP="00B3049B">
      <w:pPr>
        <w:spacing w:before="120" w:after="120" w:line="276" w:lineRule="auto"/>
        <w:rPr>
          <w:rFonts w:ascii="Calibri" w:eastAsia="Yu Mincho" w:hAnsi="Calibri" w:cs="Calibri"/>
          <w:b/>
        </w:rPr>
      </w:pPr>
      <w:r w:rsidRPr="004536A4">
        <w:rPr>
          <w:rFonts w:ascii="Calibri" w:eastAsia="Yu Mincho" w:hAnsi="Calibri" w:cs="Calibri"/>
          <w:b/>
        </w:rPr>
        <w:t>Reinforcement:</w:t>
      </w:r>
    </w:p>
    <w:p w14:paraId="1170BDC3" w14:textId="77777777" w:rsidR="00B3049B" w:rsidRPr="004536A4"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t xml:space="preserve">Security CAF calculation: the numerator in the CAF calculation is the Required Capacity of the Customer, i.e. 225kVA. The denominator is the New Network Capacity following Reinforcement, this being the maximum generation that could be connected whilst keeping the voltage rise within acceptable limits. This is 19,700kVA. </w:t>
      </w:r>
    </w:p>
    <w:p w14:paraId="2D2C8F19" w14:textId="77777777" w:rsidR="00B3049B" w:rsidRPr="004536A4"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lastRenderedPageBreak/>
        <w:t xml:space="preserve">The High-Cost Project Threshold for </w:t>
      </w:r>
      <w:r>
        <w:rPr>
          <w:rFonts w:ascii="Calibri" w:eastAsia="Yu Mincho" w:hAnsi="Calibri" w:cs="Arial"/>
        </w:rPr>
        <w:t xml:space="preserve">a </w:t>
      </w:r>
      <w:r w:rsidRPr="004536A4">
        <w:rPr>
          <w:rFonts w:ascii="Calibri" w:eastAsia="Yu Mincho" w:hAnsi="Calibri" w:cs="Arial"/>
        </w:rPr>
        <w:t xml:space="preserve">Generation Connection is £200/kW. </w:t>
      </w:r>
    </w:p>
    <w:p w14:paraId="217A80D5" w14:textId="77777777" w:rsidR="00B3049B" w:rsidRPr="004536A4"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t>The Reinforcement required to provide the connection is:</w:t>
      </w:r>
    </w:p>
    <w:p w14:paraId="73AD418B" w14:textId="77777777" w:rsidR="00B3049B" w:rsidRPr="004536A4" w:rsidRDefault="00B3049B" w:rsidP="00B3049B">
      <w:pPr>
        <w:numPr>
          <w:ilvl w:val="0"/>
          <w:numId w:val="10"/>
        </w:numPr>
        <w:spacing w:before="120" w:after="120" w:line="240" w:lineRule="auto"/>
        <w:contextualSpacing/>
        <w:rPr>
          <w:rFonts w:ascii="Calibri" w:eastAsia="Yu Mincho" w:hAnsi="Calibri" w:cs="Calibri"/>
        </w:rPr>
      </w:pPr>
      <w:r w:rsidRPr="004536A4">
        <w:rPr>
          <w:rFonts w:ascii="Calibri" w:eastAsia="Yu Mincho" w:hAnsi="Calibri" w:cs="Calibri"/>
        </w:rPr>
        <w:t>33/11kV transformer; and</w:t>
      </w:r>
    </w:p>
    <w:p w14:paraId="58B86D5A" w14:textId="77777777" w:rsidR="00B3049B" w:rsidRPr="004536A4" w:rsidRDefault="00B3049B" w:rsidP="00B3049B">
      <w:pPr>
        <w:numPr>
          <w:ilvl w:val="0"/>
          <w:numId w:val="10"/>
        </w:numPr>
        <w:spacing w:before="120" w:after="120" w:line="240" w:lineRule="auto"/>
        <w:contextualSpacing/>
        <w:rPr>
          <w:rFonts w:ascii="Calibri" w:eastAsia="Yu Mincho" w:hAnsi="Calibri" w:cs="Calibri"/>
        </w:rPr>
      </w:pPr>
      <w:r w:rsidRPr="004536A4">
        <w:rPr>
          <w:rFonts w:ascii="Calibri" w:eastAsia="Yu Mincho" w:hAnsi="Calibri" w:cs="Calibri"/>
        </w:rPr>
        <w:t>11kV circuit breaker.</w:t>
      </w:r>
    </w:p>
    <w:p w14:paraId="3647F947" w14:textId="77777777" w:rsidR="00B3049B" w:rsidRPr="004536A4" w:rsidRDefault="00B3049B" w:rsidP="00B3049B">
      <w:pPr>
        <w:spacing w:before="120" w:after="120" w:line="276" w:lineRule="auto"/>
        <w:jc w:val="both"/>
        <w:rPr>
          <w:rFonts w:ascii="Calibri" w:eastAsia="Yu Mincho" w:hAnsi="Calibri" w:cs="Arial"/>
        </w:rPr>
      </w:pPr>
    </w:p>
    <w:p w14:paraId="0232DBA2" w14:textId="77777777" w:rsidR="00B3049B" w:rsidRPr="004536A4"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t>The 33/11kV transformer Reinforcement is one Voltage Level above the POC and not subject to the Security CAF. The work is covered by the High-Cost Project Threshold of £200/kW.</w:t>
      </w:r>
    </w:p>
    <w:p w14:paraId="74208A39" w14:textId="77777777" w:rsidR="00B3049B" w:rsidRPr="004536A4" w:rsidRDefault="00B3049B" w:rsidP="00B3049B">
      <w:pPr>
        <w:spacing w:after="200" w:line="276" w:lineRule="auto"/>
        <w:rPr>
          <w:rFonts w:ascii="Calibri" w:eastAsia="Calibri" w:hAnsi="Calibri" w:cs="Calibri"/>
        </w:rPr>
      </w:pPr>
      <w:r w:rsidRPr="004536A4">
        <w:rPr>
          <w:rFonts w:ascii="Calibri" w:eastAsia="Calibri" w:hAnsi="Calibri" w:cs="Calibri"/>
        </w:rPr>
        <w:t>HCPT:</w:t>
      </w:r>
      <w:r w:rsidRPr="004536A4">
        <w:rPr>
          <w:rFonts w:ascii="Calibri" w:eastAsia="Yu Mincho" w:hAnsi="Calibri" w:cs="Arial"/>
        </w:rPr>
        <w:tab/>
      </w:r>
      <w:r w:rsidRPr="004536A4">
        <w:rPr>
          <w:rFonts w:ascii="Calibri" w:eastAsia="Calibri" w:hAnsi="Calibri" w:cs="Calibri"/>
        </w:rPr>
        <w:t>£200 x 225 = £45,000</w:t>
      </w:r>
    </w:p>
    <w:p w14:paraId="1F63ABA4" w14:textId="77777777" w:rsidR="00B3049B" w:rsidRPr="004536A4" w:rsidRDefault="00B3049B" w:rsidP="00B3049B">
      <w:pPr>
        <w:spacing w:after="200" w:line="276" w:lineRule="auto"/>
        <w:ind w:firstLine="720"/>
        <w:rPr>
          <w:rFonts w:ascii="Calibri" w:eastAsia="Calibri" w:hAnsi="Calibri" w:cs="Calibri"/>
          <w:color w:val="000000"/>
        </w:rPr>
      </w:pPr>
      <w:r w:rsidRPr="004536A4">
        <w:rPr>
          <w:rFonts w:ascii="Calibri" w:eastAsia="Calibri" w:hAnsi="Calibri" w:cs="Calibri"/>
          <w:color w:val="000000"/>
        </w:rPr>
        <w:t>£5</w:t>
      </w:r>
      <w:r>
        <w:rPr>
          <w:rFonts w:ascii="Calibri" w:eastAsia="Calibri" w:hAnsi="Calibri" w:cs="Calibri"/>
          <w:color w:val="000000"/>
        </w:rPr>
        <w:t>2</w:t>
      </w:r>
      <w:r w:rsidRPr="004536A4">
        <w:rPr>
          <w:rFonts w:ascii="Calibri" w:eastAsia="Calibri" w:hAnsi="Calibri" w:cs="Calibri"/>
          <w:color w:val="000000"/>
        </w:rPr>
        <w:t>5,400 - £45,000 = £4</w:t>
      </w:r>
      <w:r>
        <w:rPr>
          <w:rFonts w:ascii="Calibri" w:eastAsia="Calibri" w:hAnsi="Calibri" w:cs="Calibri"/>
          <w:color w:val="000000"/>
        </w:rPr>
        <w:t>8</w:t>
      </w:r>
      <w:r w:rsidRPr="004536A4">
        <w:rPr>
          <w:rFonts w:ascii="Calibri" w:eastAsia="Calibri" w:hAnsi="Calibri" w:cs="Calibri"/>
          <w:color w:val="000000"/>
        </w:rPr>
        <w:t>0,400 Customer Contribution</w:t>
      </w:r>
    </w:p>
    <w:p w14:paraId="4DBC7198" w14:textId="77777777" w:rsidR="00B3049B"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t>The 11kV circuit breaker Reinforcement of £</w:t>
      </w:r>
      <w:r>
        <w:rPr>
          <w:rFonts w:ascii="Calibri" w:eastAsia="Yu Mincho" w:hAnsi="Calibri" w:cs="Arial"/>
        </w:rPr>
        <w:t>5</w:t>
      </w:r>
      <w:r w:rsidRPr="004536A4">
        <w:rPr>
          <w:rFonts w:ascii="Calibri" w:eastAsia="Yu Mincho" w:hAnsi="Calibri" w:cs="Arial"/>
        </w:rPr>
        <w:t xml:space="preserve">0,000 is at the Voltage Level of the POC and is subject to the Security CAF. </w:t>
      </w:r>
      <w:r>
        <w:rPr>
          <w:rFonts w:ascii="Calibri" w:eastAsia="Yu Mincho" w:hAnsi="Calibri" w:cs="Arial"/>
        </w:rPr>
        <w:t>However, t</w:t>
      </w:r>
      <w:r w:rsidRPr="004536A4">
        <w:rPr>
          <w:rFonts w:ascii="Calibri" w:eastAsia="Yu Mincho" w:hAnsi="Calibri" w:cs="Arial"/>
        </w:rPr>
        <w:t xml:space="preserve">he </w:t>
      </w:r>
      <w:r>
        <w:rPr>
          <w:rFonts w:ascii="Calibri" w:eastAsia="Yu Mincho" w:hAnsi="Calibri" w:cs="Arial"/>
        </w:rPr>
        <w:t xml:space="preserve">cost of the </w:t>
      </w:r>
      <w:r w:rsidRPr="004536A4">
        <w:rPr>
          <w:rFonts w:ascii="Calibri" w:eastAsia="Yu Mincho" w:hAnsi="Calibri" w:cs="Arial"/>
        </w:rPr>
        <w:t xml:space="preserve">work is </w:t>
      </w:r>
      <w:r>
        <w:rPr>
          <w:rFonts w:ascii="Calibri" w:eastAsia="Yu Mincho" w:hAnsi="Calibri" w:cs="Arial"/>
        </w:rPr>
        <w:t>over</w:t>
      </w:r>
      <w:r w:rsidRPr="004536A4">
        <w:rPr>
          <w:rFonts w:ascii="Calibri" w:eastAsia="Yu Mincho" w:hAnsi="Calibri" w:cs="Arial"/>
        </w:rPr>
        <w:t xml:space="preserve"> the High-Cost Project Threshold of £45,000 and</w:t>
      </w:r>
      <w:r>
        <w:rPr>
          <w:rFonts w:ascii="Calibri" w:eastAsia="Yu Mincho" w:hAnsi="Calibri" w:cs="Arial"/>
        </w:rPr>
        <w:t xml:space="preserve"> therefore £5,000 is covered by the High-Cost Project Threshold and £45,000 is</w:t>
      </w:r>
      <w:r w:rsidRPr="004536A4">
        <w:rPr>
          <w:rFonts w:ascii="Calibri" w:eastAsia="Yu Mincho" w:hAnsi="Calibri" w:cs="Arial"/>
        </w:rPr>
        <w:t xml:space="preserve"> not covered.</w:t>
      </w:r>
      <w:r>
        <w:rPr>
          <w:rFonts w:ascii="Calibri" w:eastAsia="Yu Mincho" w:hAnsi="Calibri" w:cs="Arial"/>
        </w:rPr>
        <w:t xml:space="preserve"> </w:t>
      </w:r>
    </w:p>
    <w:p w14:paraId="515EA4D7" w14:textId="0FC57E01" w:rsidR="00B3049B" w:rsidRPr="004536A4" w:rsidRDefault="00B3049B" w:rsidP="00B3049B">
      <w:pPr>
        <w:spacing w:before="120" w:after="120" w:line="276" w:lineRule="auto"/>
        <w:jc w:val="both"/>
        <w:rPr>
          <w:rFonts w:ascii="Calibri" w:eastAsia="Yu Mincho" w:hAnsi="Calibri" w:cs="Arial"/>
        </w:rPr>
      </w:pPr>
      <w:r>
        <w:rPr>
          <w:rFonts w:ascii="Calibri" w:eastAsia="Yu Mincho" w:hAnsi="Calibri" w:cs="Arial"/>
        </w:rPr>
        <w:t xml:space="preserve">The cost of Reinforcement for the 11kV circuit breaker is £50,000, which is 100% of the total cost of Reinforcement at the Voltage Level of the POC. The cost to be apportioned for the 11kV circuit breaker is therefore </w:t>
      </w:r>
      <w:r w:rsidRPr="002967D6">
        <w:rPr>
          <w:rFonts w:ascii="Calibri" w:eastAsia="Yu Mincho" w:hAnsi="Calibri" w:cs="Arial"/>
        </w:rPr>
        <w:t>£</w:t>
      </w:r>
      <w:r>
        <w:rPr>
          <w:rFonts w:ascii="Calibri" w:eastAsia="Yu Mincho" w:hAnsi="Calibri" w:cs="Arial"/>
        </w:rPr>
        <w:t>45,000 (5</w:t>
      </w:r>
      <w:r w:rsidRPr="002967D6">
        <w:rPr>
          <w:rFonts w:ascii="Calibri" w:eastAsia="Yu Mincho" w:hAnsi="Calibri" w:cs="Arial"/>
        </w:rPr>
        <w:t>0,000-£</w:t>
      </w:r>
      <w:r>
        <w:rPr>
          <w:rFonts w:ascii="Calibri" w:eastAsia="Yu Mincho" w:hAnsi="Calibri" w:cs="Arial"/>
        </w:rPr>
        <w:t>5</w:t>
      </w:r>
      <w:r w:rsidRPr="002967D6">
        <w:rPr>
          <w:rFonts w:ascii="Calibri" w:eastAsia="Yu Mincho" w:hAnsi="Calibri" w:cs="Arial"/>
        </w:rPr>
        <w:t>,000*</w:t>
      </w:r>
      <w:r>
        <w:rPr>
          <w:rFonts w:ascii="Calibri" w:eastAsia="Yu Mincho" w:hAnsi="Calibri" w:cs="Arial"/>
        </w:rPr>
        <w:t>100</w:t>
      </w:r>
      <w:r w:rsidRPr="002967D6">
        <w:rPr>
          <w:rFonts w:ascii="Calibri" w:eastAsia="Yu Mincho" w:hAnsi="Calibri" w:cs="Arial"/>
        </w:rPr>
        <w:t>%)</w:t>
      </w:r>
      <w:r>
        <w:rPr>
          <w:rFonts w:ascii="Calibri" w:eastAsia="Yu Mincho" w:hAnsi="Calibri" w:cs="Arial"/>
        </w:rPr>
        <w:t>.</w:t>
      </w:r>
    </w:p>
    <w:p w14:paraId="36E6B707" w14:textId="77777777" w:rsidR="00B3049B" w:rsidRPr="004536A4"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t>Security CAF: (225/19,700) x 100 = 1.14%</w:t>
      </w:r>
    </w:p>
    <w:p w14:paraId="4C086919" w14:textId="77777777" w:rsidR="00B3049B" w:rsidRPr="004536A4" w:rsidRDefault="00B3049B" w:rsidP="00B3049B">
      <w:pPr>
        <w:spacing w:after="200" w:line="276" w:lineRule="auto"/>
        <w:ind w:left="720" w:firstLine="720"/>
        <w:rPr>
          <w:rFonts w:ascii="Calibri" w:eastAsia="Calibri" w:hAnsi="Calibri" w:cs="Calibri"/>
          <w:color w:val="000000"/>
        </w:rPr>
      </w:pPr>
      <w:r w:rsidRPr="004536A4">
        <w:rPr>
          <w:rFonts w:ascii="Calibri" w:eastAsia="Calibri" w:hAnsi="Calibri" w:cs="Calibri"/>
          <w:color w:val="000000"/>
        </w:rPr>
        <w:t>£</w:t>
      </w:r>
      <w:r>
        <w:rPr>
          <w:rFonts w:ascii="Calibri" w:eastAsia="Calibri" w:hAnsi="Calibri" w:cs="Calibri"/>
          <w:color w:val="000000"/>
        </w:rPr>
        <w:t>45</w:t>
      </w:r>
      <w:r w:rsidRPr="004536A4">
        <w:rPr>
          <w:rFonts w:ascii="Calibri" w:eastAsia="Calibri" w:hAnsi="Calibri" w:cs="Calibri"/>
          <w:color w:val="000000"/>
        </w:rPr>
        <w:t>,000 x 1.14% = £</w:t>
      </w:r>
      <w:r>
        <w:rPr>
          <w:rFonts w:ascii="Calibri" w:eastAsia="Calibri" w:hAnsi="Calibri" w:cs="Calibri"/>
          <w:color w:val="000000"/>
        </w:rPr>
        <w:t>513</w:t>
      </w:r>
      <w:r w:rsidRPr="004536A4">
        <w:rPr>
          <w:rFonts w:ascii="Calibri" w:eastAsia="Calibri" w:hAnsi="Calibri" w:cs="Calibri"/>
          <w:color w:val="000000"/>
        </w:rPr>
        <w:t xml:space="preserve"> Customer Contribution</w:t>
      </w:r>
    </w:p>
    <w:p w14:paraId="79B4D0F3" w14:textId="77777777" w:rsidR="00B3049B" w:rsidRPr="004536A4" w:rsidRDefault="00B3049B" w:rsidP="00B3049B">
      <w:pPr>
        <w:spacing w:after="0" w:line="276" w:lineRule="auto"/>
        <w:rPr>
          <w:rFonts w:ascii="Calibri" w:eastAsia="Yu Mincho" w:hAnsi="Calibri" w:cs="Calibri"/>
          <w:color w:val="000000"/>
        </w:rPr>
      </w:pPr>
      <w:r w:rsidRPr="004536A4">
        <w:rPr>
          <w:rFonts w:ascii="Calibri" w:eastAsia="Yu Mincho" w:hAnsi="Calibri" w:cs="Calibri"/>
          <w:color w:val="000000"/>
        </w:rPr>
        <w:t xml:space="preserve">The Connection Charge for this Scheme is calculated as follows: </w:t>
      </w:r>
    </w:p>
    <w:tbl>
      <w:tblPr>
        <w:tblW w:w="9015" w:type="dxa"/>
        <w:tblInd w:w="90" w:type="dxa"/>
        <w:tblLayout w:type="fixed"/>
        <w:tblLook w:val="06A0" w:firstRow="1" w:lastRow="0" w:firstColumn="1" w:lastColumn="0" w:noHBand="1" w:noVBand="1"/>
      </w:tblPr>
      <w:tblGrid>
        <w:gridCol w:w="4456"/>
        <w:gridCol w:w="1243"/>
        <w:gridCol w:w="1806"/>
        <w:gridCol w:w="1510"/>
      </w:tblGrid>
      <w:tr w:rsidR="00B3049B" w:rsidRPr="004536A4" w14:paraId="1D077ABA" w14:textId="77777777" w:rsidTr="003F394B">
        <w:trPr>
          <w:trHeight w:val="600"/>
        </w:trPr>
        <w:tc>
          <w:tcPr>
            <w:tcW w:w="4456"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28C0F78F" w14:textId="77777777" w:rsidR="00B3049B" w:rsidRPr="004536A4" w:rsidRDefault="00B3049B" w:rsidP="003F394B">
            <w:pPr>
              <w:keepNext/>
              <w:spacing w:before="60" w:after="60" w:line="276" w:lineRule="auto"/>
              <w:rPr>
                <w:rFonts w:ascii="Calibri" w:eastAsia="Yu Mincho" w:hAnsi="Calibri" w:cs="Arial"/>
                <w:b/>
              </w:rPr>
            </w:pPr>
            <w:r w:rsidRPr="004536A4">
              <w:rPr>
                <w:rFonts w:ascii="Calibri" w:eastAsia="Yu Mincho" w:hAnsi="Calibri" w:cs="Arial"/>
                <w:b/>
              </w:rPr>
              <w:t>Reinforcement Over High-Cost Project Threshold:</w:t>
            </w:r>
          </w:p>
        </w:tc>
        <w:tc>
          <w:tcPr>
            <w:tcW w:w="1243"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0DE5F767" w14:textId="77777777" w:rsidR="00B3049B" w:rsidRPr="004536A4" w:rsidRDefault="00B3049B" w:rsidP="003F394B">
            <w:pPr>
              <w:keepNext/>
              <w:spacing w:before="60" w:after="60" w:line="276" w:lineRule="auto"/>
              <w:jc w:val="center"/>
              <w:rPr>
                <w:rFonts w:ascii="Calibri" w:eastAsia="Calibri" w:hAnsi="Calibri" w:cs="Calibri"/>
                <w:b/>
                <w:bCs/>
              </w:rPr>
            </w:pPr>
            <w:r w:rsidRPr="004536A4">
              <w:rPr>
                <w:rFonts w:ascii="Calibri" w:eastAsia="Calibri" w:hAnsi="Calibri" w:cs="Calibri"/>
                <w:b/>
                <w:bCs/>
              </w:rPr>
              <w:t>Cost</w:t>
            </w:r>
          </w:p>
        </w:tc>
        <w:tc>
          <w:tcPr>
            <w:tcW w:w="1806"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4A50E4B6" w14:textId="77777777" w:rsidR="00B3049B" w:rsidRPr="004536A4" w:rsidRDefault="00B3049B" w:rsidP="003F394B">
            <w:pPr>
              <w:keepNext/>
              <w:spacing w:before="60" w:after="60" w:line="276" w:lineRule="auto"/>
              <w:jc w:val="center"/>
              <w:rPr>
                <w:rFonts w:ascii="Calibri" w:eastAsia="Calibri" w:hAnsi="Calibri" w:cs="Calibri"/>
                <w:b/>
                <w:bCs/>
              </w:rPr>
            </w:pPr>
            <w:r w:rsidRPr="004536A4">
              <w:rPr>
                <w:rFonts w:ascii="Calibri" w:eastAsia="Calibri" w:hAnsi="Calibri" w:cs="Calibri"/>
                <w:b/>
                <w:bCs/>
              </w:rPr>
              <w:t>Apportionment/HCPT</w:t>
            </w:r>
          </w:p>
        </w:tc>
        <w:tc>
          <w:tcPr>
            <w:tcW w:w="1510"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1C630019" w14:textId="77777777" w:rsidR="00B3049B" w:rsidRPr="004536A4" w:rsidRDefault="00B3049B" w:rsidP="003F394B">
            <w:pPr>
              <w:keepNext/>
              <w:spacing w:before="60" w:after="60" w:line="276" w:lineRule="auto"/>
              <w:jc w:val="center"/>
              <w:rPr>
                <w:rFonts w:ascii="Calibri" w:eastAsia="Calibri" w:hAnsi="Calibri" w:cs="Calibri"/>
                <w:b/>
                <w:bCs/>
              </w:rPr>
            </w:pPr>
            <w:r w:rsidRPr="004536A4">
              <w:rPr>
                <w:rFonts w:ascii="Calibri" w:eastAsia="Calibri" w:hAnsi="Calibri" w:cs="Calibri"/>
                <w:b/>
                <w:bCs/>
              </w:rPr>
              <w:t>Customer Contribution</w:t>
            </w:r>
          </w:p>
        </w:tc>
      </w:tr>
      <w:tr w:rsidR="00B3049B" w:rsidRPr="004536A4" w14:paraId="6EC2390B" w14:textId="77777777" w:rsidTr="003F394B">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42FBFB86" w14:textId="77777777" w:rsidR="00B3049B" w:rsidRPr="004536A4" w:rsidRDefault="00B3049B" w:rsidP="003F394B">
            <w:pPr>
              <w:keepNext/>
              <w:spacing w:before="60" w:after="60" w:line="276" w:lineRule="auto"/>
              <w:rPr>
                <w:rFonts w:ascii="Calibri" w:eastAsia="Yu Mincho" w:hAnsi="Calibri" w:cs="Arial"/>
              </w:rPr>
            </w:pPr>
            <w:r w:rsidRPr="004536A4">
              <w:rPr>
                <w:rFonts w:ascii="Calibri" w:eastAsia="Calibri" w:hAnsi="Calibri" w:cs="Calibri"/>
              </w:rPr>
              <w:t>33/11kV Transformer Replacement</w:t>
            </w:r>
          </w:p>
        </w:tc>
        <w:tc>
          <w:tcPr>
            <w:tcW w:w="1243" w:type="dxa"/>
            <w:tcBorders>
              <w:top w:val="single" w:sz="8" w:space="0" w:color="auto"/>
              <w:left w:val="single" w:sz="8" w:space="0" w:color="auto"/>
              <w:bottom w:val="single" w:sz="8" w:space="0" w:color="auto"/>
              <w:right w:val="single" w:sz="8" w:space="0" w:color="000000"/>
            </w:tcBorders>
            <w:vAlign w:val="center"/>
            <w:hideMark/>
          </w:tcPr>
          <w:p w14:paraId="57ED283B" w14:textId="77777777" w:rsidR="00B3049B" w:rsidRPr="004536A4" w:rsidRDefault="00B3049B" w:rsidP="003F394B">
            <w:pPr>
              <w:keepNext/>
              <w:spacing w:before="60" w:after="60" w:line="276" w:lineRule="auto"/>
              <w:jc w:val="center"/>
              <w:rPr>
                <w:rFonts w:ascii="Calibri" w:eastAsia="Calibri" w:hAnsi="Calibri" w:cs="Calibri"/>
              </w:rPr>
            </w:pPr>
            <w:r w:rsidRPr="004536A4">
              <w:rPr>
                <w:rFonts w:ascii="Calibri" w:eastAsia="Calibri" w:hAnsi="Calibri" w:cs="Calibri"/>
              </w:rPr>
              <w:t>£475,400</w:t>
            </w:r>
          </w:p>
        </w:tc>
        <w:tc>
          <w:tcPr>
            <w:tcW w:w="1806" w:type="dxa"/>
            <w:vMerge w:val="restart"/>
            <w:tcBorders>
              <w:top w:val="single" w:sz="8" w:space="0" w:color="auto"/>
              <w:left w:val="single" w:sz="8" w:space="0" w:color="000000"/>
              <w:bottom w:val="single" w:sz="8" w:space="0" w:color="auto"/>
              <w:right w:val="single" w:sz="8" w:space="0" w:color="000000"/>
            </w:tcBorders>
            <w:vAlign w:val="center"/>
            <w:hideMark/>
          </w:tcPr>
          <w:p w14:paraId="402D567F" w14:textId="77777777" w:rsidR="00B3049B" w:rsidRPr="004536A4" w:rsidRDefault="00B3049B" w:rsidP="003F394B">
            <w:pPr>
              <w:keepNext/>
              <w:spacing w:before="60" w:after="60" w:line="276" w:lineRule="auto"/>
              <w:jc w:val="center"/>
              <w:rPr>
                <w:rFonts w:ascii="Calibri" w:eastAsia="Calibri" w:hAnsi="Calibri" w:cs="Calibri"/>
                <w:color w:val="000000"/>
              </w:rPr>
            </w:pPr>
            <w:r w:rsidRPr="004536A4">
              <w:rPr>
                <w:rFonts w:ascii="Calibri" w:eastAsia="Calibri" w:hAnsi="Calibri" w:cs="Calibri"/>
                <w:color w:val="000000"/>
              </w:rPr>
              <w:t>£5</w:t>
            </w:r>
            <w:r>
              <w:rPr>
                <w:rFonts w:ascii="Calibri" w:eastAsia="Calibri" w:hAnsi="Calibri" w:cs="Calibri"/>
                <w:color w:val="000000"/>
              </w:rPr>
              <w:t>2</w:t>
            </w:r>
            <w:r w:rsidRPr="004536A4">
              <w:rPr>
                <w:rFonts w:ascii="Calibri" w:eastAsia="Calibri" w:hAnsi="Calibri" w:cs="Calibri"/>
                <w:color w:val="000000"/>
              </w:rPr>
              <w:t>5,400-£45,000=</w:t>
            </w:r>
          </w:p>
          <w:p w14:paraId="265C11AB" w14:textId="77777777" w:rsidR="00B3049B" w:rsidRPr="004536A4" w:rsidRDefault="00B3049B" w:rsidP="003F394B">
            <w:pPr>
              <w:keepNext/>
              <w:spacing w:before="60" w:after="60" w:line="276" w:lineRule="auto"/>
              <w:jc w:val="center"/>
              <w:rPr>
                <w:rFonts w:ascii="Calibri" w:eastAsia="Calibri" w:hAnsi="Calibri" w:cs="Calibri"/>
                <w:color w:val="000000"/>
              </w:rPr>
            </w:pPr>
            <w:r w:rsidRPr="004536A4">
              <w:rPr>
                <w:rFonts w:ascii="Calibri" w:eastAsia="Calibri" w:hAnsi="Calibri" w:cs="Calibri"/>
                <w:color w:val="000000"/>
              </w:rPr>
              <w:t>£4</w:t>
            </w:r>
            <w:r>
              <w:rPr>
                <w:rFonts w:ascii="Calibri" w:eastAsia="Calibri" w:hAnsi="Calibri" w:cs="Calibri"/>
                <w:color w:val="000000"/>
              </w:rPr>
              <w:t>8</w:t>
            </w:r>
            <w:r w:rsidRPr="004536A4">
              <w:rPr>
                <w:rFonts w:ascii="Calibri" w:eastAsia="Calibri" w:hAnsi="Calibri" w:cs="Calibri"/>
                <w:color w:val="000000"/>
              </w:rPr>
              <w:t>0,400</w:t>
            </w:r>
          </w:p>
        </w:tc>
        <w:tc>
          <w:tcPr>
            <w:tcW w:w="1510" w:type="dxa"/>
            <w:tcBorders>
              <w:top w:val="single" w:sz="8" w:space="0" w:color="auto"/>
              <w:left w:val="single" w:sz="8" w:space="0" w:color="000000"/>
              <w:bottom w:val="single" w:sz="8" w:space="0" w:color="auto"/>
              <w:right w:val="single" w:sz="8" w:space="0" w:color="auto"/>
            </w:tcBorders>
            <w:vAlign w:val="center"/>
            <w:hideMark/>
          </w:tcPr>
          <w:p w14:paraId="351E8432" w14:textId="77777777" w:rsidR="00B3049B" w:rsidRPr="004536A4" w:rsidRDefault="00B3049B" w:rsidP="003F394B">
            <w:pPr>
              <w:keepNext/>
              <w:spacing w:before="60" w:after="60" w:line="276" w:lineRule="auto"/>
              <w:jc w:val="center"/>
              <w:rPr>
                <w:rFonts w:ascii="Calibri" w:eastAsia="Calibri" w:hAnsi="Calibri" w:cs="Calibri"/>
              </w:rPr>
            </w:pPr>
            <w:r w:rsidRPr="004536A4">
              <w:rPr>
                <w:rFonts w:ascii="Calibri" w:eastAsia="Calibri" w:hAnsi="Calibri" w:cs="Calibri"/>
              </w:rPr>
              <w:t>£4</w:t>
            </w:r>
            <w:r>
              <w:rPr>
                <w:rFonts w:ascii="Calibri" w:eastAsia="Calibri" w:hAnsi="Calibri" w:cs="Calibri"/>
              </w:rPr>
              <w:t>8</w:t>
            </w:r>
            <w:r w:rsidRPr="004536A4">
              <w:rPr>
                <w:rFonts w:ascii="Calibri" w:eastAsia="Calibri" w:hAnsi="Calibri" w:cs="Calibri"/>
              </w:rPr>
              <w:t>0,400</w:t>
            </w:r>
          </w:p>
        </w:tc>
      </w:tr>
      <w:tr w:rsidR="00B3049B" w:rsidRPr="004536A4" w14:paraId="76F73ECD" w14:textId="77777777" w:rsidTr="003F394B">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2C1354C2" w14:textId="77777777" w:rsidR="00B3049B" w:rsidRPr="004536A4" w:rsidRDefault="00B3049B" w:rsidP="003F394B">
            <w:pPr>
              <w:keepNext/>
              <w:spacing w:before="60" w:after="60" w:line="276" w:lineRule="auto"/>
              <w:rPr>
                <w:rFonts w:ascii="Calibri" w:eastAsia="Yu Mincho" w:hAnsi="Calibri" w:cs="Arial"/>
              </w:rPr>
            </w:pPr>
            <w:r w:rsidRPr="004536A4">
              <w:rPr>
                <w:rFonts w:ascii="Calibri" w:eastAsia="Calibri" w:hAnsi="Calibri" w:cs="Calibri"/>
              </w:rPr>
              <w:t>11kV circuit breaker</w:t>
            </w:r>
          </w:p>
        </w:tc>
        <w:tc>
          <w:tcPr>
            <w:tcW w:w="1243" w:type="dxa"/>
            <w:tcBorders>
              <w:top w:val="single" w:sz="8" w:space="0" w:color="auto"/>
              <w:left w:val="single" w:sz="8" w:space="0" w:color="auto"/>
              <w:bottom w:val="single" w:sz="8" w:space="0" w:color="auto"/>
              <w:right w:val="single" w:sz="8" w:space="0" w:color="000000"/>
            </w:tcBorders>
            <w:vAlign w:val="center"/>
            <w:hideMark/>
          </w:tcPr>
          <w:p w14:paraId="7CA75065" w14:textId="77777777" w:rsidR="00B3049B" w:rsidRPr="004536A4" w:rsidRDefault="00B3049B" w:rsidP="003F394B">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5</w:t>
            </w:r>
            <w:r w:rsidRPr="004536A4">
              <w:rPr>
                <w:rFonts w:ascii="Calibri" w:eastAsia="Calibri" w:hAnsi="Calibri" w:cs="Calibri"/>
              </w:rPr>
              <w:t>0,000</w:t>
            </w:r>
          </w:p>
        </w:tc>
        <w:tc>
          <w:tcPr>
            <w:tcW w:w="1806" w:type="dxa"/>
            <w:vMerge/>
            <w:tcBorders>
              <w:top w:val="single" w:sz="8" w:space="0" w:color="auto"/>
              <w:left w:val="single" w:sz="8" w:space="0" w:color="000000"/>
              <w:bottom w:val="single" w:sz="8" w:space="0" w:color="auto"/>
              <w:right w:val="single" w:sz="8" w:space="0" w:color="000000"/>
            </w:tcBorders>
            <w:vAlign w:val="center"/>
            <w:hideMark/>
          </w:tcPr>
          <w:p w14:paraId="39C41C31" w14:textId="77777777" w:rsidR="00B3049B" w:rsidRPr="004536A4" w:rsidRDefault="00B3049B" w:rsidP="003F394B">
            <w:pPr>
              <w:keepNext/>
              <w:spacing w:after="0" w:line="276" w:lineRule="auto"/>
              <w:rPr>
                <w:rFonts w:ascii="Calibri" w:eastAsia="Calibri" w:hAnsi="Calibri" w:cs="Calibri"/>
                <w:color w:val="000000"/>
              </w:rPr>
            </w:pPr>
          </w:p>
        </w:tc>
        <w:tc>
          <w:tcPr>
            <w:tcW w:w="1510" w:type="dxa"/>
            <w:tcBorders>
              <w:top w:val="single" w:sz="8" w:space="0" w:color="auto"/>
              <w:left w:val="single" w:sz="8" w:space="0" w:color="000000"/>
              <w:bottom w:val="single" w:sz="8" w:space="0" w:color="auto"/>
              <w:right w:val="single" w:sz="8" w:space="0" w:color="auto"/>
            </w:tcBorders>
            <w:vAlign w:val="center"/>
          </w:tcPr>
          <w:p w14:paraId="337A540D" w14:textId="77777777" w:rsidR="00B3049B" w:rsidRPr="004536A4" w:rsidRDefault="00B3049B" w:rsidP="003F394B">
            <w:pPr>
              <w:keepNext/>
              <w:spacing w:before="60" w:after="60" w:line="276" w:lineRule="auto"/>
              <w:jc w:val="center"/>
              <w:rPr>
                <w:rFonts w:ascii="Calibri" w:eastAsia="Calibri" w:hAnsi="Calibri" w:cs="Calibri"/>
              </w:rPr>
            </w:pPr>
          </w:p>
        </w:tc>
      </w:tr>
      <w:tr w:rsidR="00B3049B" w:rsidRPr="004536A4" w14:paraId="6DFBA9C4" w14:textId="77777777" w:rsidTr="003F394B">
        <w:trPr>
          <w:trHeight w:val="315"/>
        </w:trPr>
        <w:tc>
          <w:tcPr>
            <w:tcW w:w="4456" w:type="dxa"/>
            <w:tcBorders>
              <w:top w:val="single" w:sz="8" w:space="0" w:color="auto"/>
              <w:left w:val="single" w:sz="8" w:space="0" w:color="auto"/>
              <w:bottom w:val="single" w:sz="4" w:space="0" w:color="auto"/>
              <w:right w:val="single" w:sz="8" w:space="0" w:color="auto"/>
            </w:tcBorders>
            <w:vAlign w:val="center"/>
            <w:hideMark/>
          </w:tcPr>
          <w:p w14:paraId="063134A3" w14:textId="77777777" w:rsidR="00B3049B" w:rsidRPr="004536A4" w:rsidRDefault="00B3049B" w:rsidP="003F394B">
            <w:pPr>
              <w:keepNext/>
              <w:spacing w:before="60" w:after="60" w:line="276" w:lineRule="auto"/>
              <w:rPr>
                <w:rFonts w:ascii="Calibri" w:eastAsia="Calibri" w:hAnsi="Calibri" w:cs="Calibri"/>
                <w:b/>
                <w:bCs/>
              </w:rPr>
            </w:pPr>
            <w:r w:rsidRPr="004536A4">
              <w:rPr>
                <w:rFonts w:ascii="Calibri" w:eastAsia="Calibri" w:hAnsi="Calibri" w:cs="Calibri"/>
                <w:b/>
                <w:bCs/>
              </w:rPr>
              <w:t xml:space="preserve">Total Reinforcement Cost </w:t>
            </w:r>
          </w:p>
        </w:tc>
        <w:tc>
          <w:tcPr>
            <w:tcW w:w="1243" w:type="dxa"/>
            <w:tcBorders>
              <w:top w:val="single" w:sz="8" w:space="0" w:color="auto"/>
              <w:left w:val="single" w:sz="8" w:space="0" w:color="auto"/>
              <w:bottom w:val="single" w:sz="4" w:space="0" w:color="auto"/>
              <w:right w:val="single" w:sz="8" w:space="0" w:color="auto"/>
            </w:tcBorders>
            <w:vAlign w:val="center"/>
            <w:hideMark/>
          </w:tcPr>
          <w:p w14:paraId="28BD15ED" w14:textId="77777777" w:rsidR="00B3049B" w:rsidRPr="004536A4" w:rsidRDefault="00B3049B" w:rsidP="003F394B">
            <w:pPr>
              <w:keepNext/>
              <w:spacing w:before="60" w:after="60" w:line="276" w:lineRule="auto"/>
              <w:jc w:val="center"/>
              <w:rPr>
                <w:rFonts w:ascii="Calibri" w:eastAsia="Calibri" w:hAnsi="Calibri" w:cs="Calibri"/>
              </w:rPr>
            </w:pPr>
            <w:r w:rsidRPr="004536A4">
              <w:rPr>
                <w:rFonts w:ascii="Calibri" w:eastAsia="Calibri" w:hAnsi="Calibri" w:cs="Calibri"/>
              </w:rPr>
              <w:t>£5</w:t>
            </w:r>
            <w:r>
              <w:rPr>
                <w:rFonts w:ascii="Calibri" w:eastAsia="Calibri" w:hAnsi="Calibri" w:cs="Calibri"/>
              </w:rPr>
              <w:t>2</w:t>
            </w:r>
            <w:r w:rsidRPr="004536A4">
              <w:rPr>
                <w:rFonts w:ascii="Calibri" w:eastAsia="Calibri" w:hAnsi="Calibri" w:cs="Calibri"/>
              </w:rPr>
              <w:t>5,400</w:t>
            </w:r>
          </w:p>
        </w:tc>
        <w:tc>
          <w:tcPr>
            <w:tcW w:w="1806" w:type="dxa"/>
            <w:tcBorders>
              <w:top w:val="single" w:sz="8" w:space="0" w:color="auto"/>
              <w:left w:val="single" w:sz="8" w:space="0" w:color="auto"/>
              <w:bottom w:val="single" w:sz="4" w:space="0" w:color="auto"/>
              <w:right w:val="single" w:sz="8" w:space="0" w:color="auto"/>
            </w:tcBorders>
            <w:vAlign w:val="center"/>
          </w:tcPr>
          <w:p w14:paraId="78FEEE39" w14:textId="77777777" w:rsidR="00B3049B" w:rsidRPr="004536A4" w:rsidRDefault="00B3049B" w:rsidP="003F394B">
            <w:pPr>
              <w:keepNext/>
              <w:spacing w:before="60" w:after="60" w:line="276" w:lineRule="auto"/>
              <w:jc w:val="center"/>
              <w:rPr>
                <w:rFonts w:ascii="Calibri" w:eastAsia="Calibri" w:hAnsi="Calibri" w:cs="Calibri"/>
              </w:rPr>
            </w:pPr>
          </w:p>
        </w:tc>
        <w:tc>
          <w:tcPr>
            <w:tcW w:w="1510" w:type="dxa"/>
            <w:tcBorders>
              <w:top w:val="single" w:sz="8" w:space="0" w:color="auto"/>
              <w:left w:val="single" w:sz="8" w:space="0" w:color="auto"/>
              <w:bottom w:val="single" w:sz="4" w:space="0" w:color="auto"/>
              <w:right w:val="single" w:sz="8" w:space="0" w:color="auto"/>
            </w:tcBorders>
            <w:vAlign w:val="center"/>
            <w:hideMark/>
          </w:tcPr>
          <w:p w14:paraId="67060BB2" w14:textId="77777777" w:rsidR="00B3049B" w:rsidRPr="004536A4" w:rsidRDefault="00B3049B" w:rsidP="003F394B">
            <w:pPr>
              <w:keepNext/>
              <w:spacing w:before="60" w:after="60" w:line="276" w:lineRule="auto"/>
              <w:jc w:val="center"/>
              <w:rPr>
                <w:rFonts w:ascii="Calibri" w:eastAsia="Calibri" w:hAnsi="Calibri" w:cs="Calibri"/>
                <w:b/>
                <w:bCs/>
              </w:rPr>
            </w:pPr>
            <w:r w:rsidRPr="004536A4">
              <w:rPr>
                <w:rFonts w:ascii="Calibri" w:eastAsia="Calibri" w:hAnsi="Calibri" w:cs="Calibri"/>
                <w:b/>
                <w:bCs/>
              </w:rPr>
              <w:t>£4</w:t>
            </w:r>
            <w:r>
              <w:rPr>
                <w:rFonts w:ascii="Calibri" w:eastAsia="Calibri" w:hAnsi="Calibri" w:cs="Calibri"/>
                <w:b/>
                <w:bCs/>
              </w:rPr>
              <w:t>8</w:t>
            </w:r>
            <w:r w:rsidRPr="004536A4">
              <w:rPr>
                <w:rFonts w:ascii="Calibri" w:eastAsia="Calibri" w:hAnsi="Calibri" w:cs="Calibri"/>
                <w:b/>
                <w:bCs/>
              </w:rPr>
              <w:t>0,400</w:t>
            </w:r>
          </w:p>
        </w:tc>
      </w:tr>
      <w:tr w:rsidR="00B3049B" w:rsidRPr="004536A4" w14:paraId="4BE4284B" w14:textId="77777777" w:rsidTr="003F394B">
        <w:trPr>
          <w:trHeight w:val="315"/>
        </w:trPr>
        <w:tc>
          <w:tcPr>
            <w:tcW w:w="4456" w:type="dxa"/>
            <w:tcBorders>
              <w:top w:val="single" w:sz="4" w:space="0" w:color="auto"/>
              <w:left w:val="nil"/>
              <w:bottom w:val="single" w:sz="4" w:space="0" w:color="auto"/>
              <w:right w:val="nil"/>
            </w:tcBorders>
          </w:tcPr>
          <w:p w14:paraId="6AACB8F0" w14:textId="77777777" w:rsidR="00B3049B" w:rsidRPr="004536A4" w:rsidRDefault="00B3049B" w:rsidP="003F394B">
            <w:pPr>
              <w:keepNext/>
              <w:spacing w:after="0" w:line="240" w:lineRule="auto"/>
              <w:rPr>
                <w:rFonts w:ascii="Calibri" w:eastAsia="Yu Mincho" w:hAnsi="Calibri" w:cs="Arial"/>
              </w:rPr>
            </w:pPr>
          </w:p>
        </w:tc>
        <w:tc>
          <w:tcPr>
            <w:tcW w:w="1243" w:type="dxa"/>
            <w:tcBorders>
              <w:top w:val="single" w:sz="4" w:space="0" w:color="auto"/>
              <w:left w:val="nil"/>
              <w:bottom w:val="single" w:sz="4" w:space="0" w:color="auto"/>
              <w:right w:val="nil"/>
            </w:tcBorders>
          </w:tcPr>
          <w:p w14:paraId="7F3FCF63" w14:textId="77777777" w:rsidR="00B3049B" w:rsidRPr="004536A4" w:rsidRDefault="00B3049B" w:rsidP="003F394B">
            <w:pPr>
              <w:keepNext/>
              <w:spacing w:after="0" w:line="240" w:lineRule="auto"/>
              <w:rPr>
                <w:rFonts w:ascii="Calibri" w:eastAsia="Yu Mincho" w:hAnsi="Calibri" w:cs="Arial"/>
              </w:rPr>
            </w:pPr>
          </w:p>
        </w:tc>
        <w:tc>
          <w:tcPr>
            <w:tcW w:w="1806" w:type="dxa"/>
            <w:tcBorders>
              <w:top w:val="single" w:sz="4" w:space="0" w:color="auto"/>
              <w:left w:val="nil"/>
              <w:bottom w:val="single" w:sz="4" w:space="0" w:color="auto"/>
              <w:right w:val="nil"/>
            </w:tcBorders>
          </w:tcPr>
          <w:p w14:paraId="4E040100" w14:textId="77777777" w:rsidR="00B3049B" w:rsidRPr="004536A4" w:rsidRDefault="00B3049B" w:rsidP="003F394B">
            <w:pPr>
              <w:keepNext/>
              <w:spacing w:after="0" w:line="240" w:lineRule="auto"/>
              <w:rPr>
                <w:rFonts w:ascii="Calibri" w:eastAsia="Yu Mincho" w:hAnsi="Calibri" w:cs="Arial"/>
              </w:rPr>
            </w:pPr>
          </w:p>
        </w:tc>
        <w:tc>
          <w:tcPr>
            <w:tcW w:w="1510" w:type="dxa"/>
            <w:tcBorders>
              <w:top w:val="single" w:sz="4" w:space="0" w:color="auto"/>
              <w:left w:val="nil"/>
              <w:bottom w:val="single" w:sz="4" w:space="0" w:color="auto"/>
              <w:right w:val="nil"/>
            </w:tcBorders>
          </w:tcPr>
          <w:p w14:paraId="0AA7368B" w14:textId="77777777" w:rsidR="00B3049B" w:rsidRPr="004536A4" w:rsidRDefault="00B3049B" w:rsidP="003F394B">
            <w:pPr>
              <w:keepNext/>
              <w:spacing w:after="0" w:line="240" w:lineRule="auto"/>
              <w:rPr>
                <w:rFonts w:ascii="Calibri" w:eastAsia="Yu Mincho" w:hAnsi="Calibri" w:cs="Arial"/>
              </w:rPr>
            </w:pPr>
          </w:p>
        </w:tc>
      </w:tr>
      <w:tr w:rsidR="00B3049B" w:rsidRPr="004536A4" w14:paraId="781612C5" w14:textId="77777777" w:rsidTr="003F394B">
        <w:trPr>
          <w:trHeight w:val="600"/>
        </w:trPr>
        <w:tc>
          <w:tcPr>
            <w:tcW w:w="4456" w:type="dxa"/>
            <w:tcBorders>
              <w:top w:val="single" w:sz="4" w:space="0" w:color="auto"/>
              <w:left w:val="single" w:sz="8" w:space="0" w:color="auto"/>
              <w:bottom w:val="single" w:sz="8" w:space="0" w:color="auto"/>
              <w:right w:val="single" w:sz="8" w:space="0" w:color="auto"/>
            </w:tcBorders>
            <w:shd w:val="clear" w:color="auto" w:fill="D9D9D9"/>
            <w:vAlign w:val="center"/>
            <w:hideMark/>
          </w:tcPr>
          <w:p w14:paraId="0AEAAF20" w14:textId="77777777" w:rsidR="00B3049B" w:rsidRPr="004536A4" w:rsidRDefault="00B3049B" w:rsidP="003F394B">
            <w:pPr>
              <w:keepNext/>
              <w:spacing w:before="60" w:after="60" w:line="276" w:lineRule="auto"/>
              <w:rPr>
                <w:rFonts w:ascii="Calibri" w:eastAsia="Yu Mincho" w:hAnsi="Calibri" w:cs="Arial"/>
                <w:b/>
              </w:rPr>
            </w:pPr>
            <w:r w:rsidRPr="004536A4">
              <w:rPr>
                <w:rFonts w:ascii="Calibri" w:eastAsia="Yu Mincho" w:hAnsi="Calibri" w:cs="Arial"/>
                <w:b/>
              </w:rPr>
              <w:t>Reinforcement Under High-Cost Project Threshold:</w:t>
            </w:r>
          </w:p>
        </w:tc>
        <w:tc>
          <w:tcPr>
            <w:tcW w:w="1243" w:type="dxa"/>
            <w:tcBorders>
              <w:top w:val="single" w:sz="4" w:space="0" w:color="auto"/>
              <w:left w:val="single" w:sz="8" w:space="0" w:color="auto"/>
              <w:bottom w:val="single" w:sz="8" w:space="0" w:color="auto"/>
              <w:right w:val="single" w:sz="8" w:space="0" w:color="auto"/>
            </w:tcBorders>
            <w:shd w:val="clear" w:color="auto" w:fill="D9D9D9"/>
            <w:vAlign w:val="center"/>
            <w:hideMark/>
          </w:tcPr>
          <w:p w14:paraId="684D04FC" w14:textId="77777777" w:rsidR="00B3049B" w:rsidRPr="004536A4" w:rsidRDefault="00B3049B" w:rsidP="003F394B">
            <w:pPr>
              <w:keepNext/>
              <w:spacing w:before="60" w:after="60" w:line="276" w:lineRule="auto"/>
              <w:jc w:val="center"/>
              <w:rPr>
                <w:rFonts w:ascii="Calibri" w:eastAsia="Calibri" w:hAnsi="Calibri" w:cs="Calibri"/>
                <w:b/>
                <w:bCs/>
              </w:rPr>
            </w:pPr>
            <w:r w:rsidRPr="004536A4">
              <w:rPr>
                <w:rFonts w:ascii="Calibri" w:eastAsia="Calibri" w:hAnsi="Calibri" w:cs="Calibri"/>
                <w:b/>
                <w:bCs/>
              </w:rPr>
              <w:t>Cost</w:t>
            </w:r>
          </w:p>
        </w:tc>
        <w:tc>
          <w:tcPr>
            <w:tcW w:w="1806" w:type="dxa"/>
            <w:tcBorders>
              <w:top w:val="single" w:sz="4" w:space="0" w:color="auto"/>
              <w:left w:val="single" w:sz="8" w:space="0" w:color="auto"/>
              <w:bottom w:val="single" w:sz="8" w:space="0" w:color="auto"/>
              <w:right w:val="single" w:sz="8" w:space="0" w:color="auto"/>
            </w:tcBorders>
            <w:shd w:val="clear" w:color="auto" w:fill="D9D9D9"/>
            <w:vAlign w:val="center"/>
            <w:hideMark/>
          </w:tcPr>
          <w:p w14:paraId="6DC537BF" w14:textId="77777777" w:rsidR="00B3049B" w:rsidRPr="004536A4" w:rsidRDefault="00B3049B" w:rsidP="003F394B">
            <w:pPr>
              <w:keepNext/>
              <w:spacing w:before="60" w:after="60" w:line="276" w:lineRule="auto"/>
              <w:jc w:val="center"/>
              <w:rPr>
                <w:rFonts w:ascii="Calibri" w:eastAsia="Calibri" w:hAnsi="Calibri" w:cs="Calibri"/>
                <w:b/>
                <w:bCs/>
              </w:rPr>
            </w:pPr>
            <w:r w:rsidRPr="004536A4">
              <w:rPr>
                <w:rFonts w:ascii="Calibri" w:eastAsia="Calibri" w:hAnsi="Calibri" w:cs="Calibri"/>
                <w:b/>
                <w:bCs/>
              </w:rPr>
              <w:t>Apportionment/HCPT</w:t>
            </w:r>
          </w:p>
        </w:tc>
        <w:tc>
          <w:tcPr>
            <w:tcW w:w="1510" w:type="dxa"/>
            <w:tcBorders>
              <w:top w:val="single" w:sz="4" w:space="0" w:color="auto"/>
              <w:left w:val="single" w:sz="8" w:space="0" w:color="auto"/>
              <w:bottom w:val="single" w:sz="8" w:space="0" w:color="auto"/>
              <w:right w:val="single" w:sz="8" w:space="0" w:color="auto"/>
            </w:tcBorders>
            <w:shd w:val="clear" w:color="auto" w:fill="D9D9D9"/>
            <w:vAlign w:val="center"/>
            <w:hideMark/>
          </w:tcPr>
          <w:p w14:paraId="41F8926C" w14:textId="77777777" w:rsidR="00B3049B" w:rsidRPr="004536A4" w:rsidRDefault="00B3049B" w:rsidP="003F394B">
            <w:pPr>
              <w:keepNext/>
              <w:spacing w:before="60" w:after="60" w:line="276" w:lineRule="auto"/>
              <w:jc w:val="center"/>
              <w:rPr>
                <w:rFonts w:ascii="Calibri" w:eastAsia="Calibri" w:hAnsi="Calibri" w:cs="Calibri"/>
                <w:b/>
                <w:bCs/>
              </w:rPr>
            </w:pPr>
            <w:r w:rsidRPr="004536A4">
              <w:rPr>
                <w:rFonts w:ascii="Calibri" w:eastAsia="Calibri" w:hAnsi="Calibri" w:cs="Calibri"/>
                <w:b/>
                <w:bCs/>
              </w:rPr>
              <w:t>Customer Contribution</w:t>
            </w:r>
          </w:p>
        </w:tc>
      </w:tr>
      <w:tr w:rsidR="00B3049B" w:rsidRPr="004536A4" w14:paraId="41B8FFA8" w14:textId="77777777" w:rsidTr="003F394B">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01DB1218" w14:textId="77777777" w:rsidR="00B3049B" w:rsidRPr="004536A4" w:rsidRDefault="00B3049B" w:rsidP="003F394B">
            <w:pPr>
              <w:keepNext/>
              <w:spacing w:before="60" w:after="60" w:line="276" w:lineRule="auto"/>
              <w:rPr>
                <w:rFonts w:ascii="Calibri" w:eastAsia="Yu Mincho" w:hAnsi="Calibri" w:cs="Arial"/>
              </w:rPr>
            </w:pPr>
            <w:r w:rsidRPr="004536A4">
              <w:rPr>
                <w:rFonts w:ascii="Calibri" w:eastAsia="Calibri" w:hAnsi="Calibri" w:cs="Calibri"/>
              </w:rPr>
              <w:t>11kV circuit breaker</w:t>
            </w:r>
          </w:p>
        </w:tc>
        <w:tc>
          <w:tcPr>
            <w:tcW w:w="1243" w:type="dxa"/>
            <w:tcBorders>
              <w:top w:val="single" w:sz="8" w:space="0" w:color="auto"/>
              <w:left w:val="single" w:sz="8" w:space="0" w:color="auto"/>
              <w:bottom w:val="single" w:sz="8" w:space="0" w:color="auto"/>
              <w:right w:val="single" w:sz="8" w:space="0" w:color="auto"/>
            </w:tcBorders>
            <w:vAlign w:val="center"/>
            <w:hideMark/>
          </w:tcPr>
          <w:p w14:paraId="4C51E661" w14:textId="77777777" w:rsidR="00B3049B" w:rsidRDefault="00B3049B" w:rsidP="003F394B">
            <w:pPr>
              <w:keepNext/>
              <w:spacing w:before="60" w:after="60" w:line="276" w:lineRule="auto"/>
              <w:jc w:val="center"/>
              <w:rPr>
                <w:rFonts w:ascii="Calibri" w:eastAsia="Calibri" w:hAnsi="Calibri" w:cs="Calibri"/>
              </w:rPr>
            </w:pPr>
            <w:r>
              <w:rPr>
                <w:rFonts w:ascii="Calibri" w:eastAsia="Calibri" w:hAnsi="Calibri" w:cs="Calibri"/>
              </w:rPr>
              <w:t>£45,000</w:t>
            </w:r>
          </w:p>
          <w:p w14:paraId="7CFFF1E7" w14:textId="0E0CD4C6" w:rsidR="00B3049B" w:rsidRPr="004536A4" w:rsidRDefault="00B3049B" w:rsidP="003F394B">
            <w:pPr>
              <w:keepNext/>
              <w:spacing w:before="60" w:after="60" w:line="276" w:lineRule="auto"/>
              <w:jc w:val="center"/>
              <w:rPr>
                <w:rFonts w:ascii="Calibri" w:eastAsia="Calibri" w:hAnsi="Calibri" w:cs="Calibri"/>
              </w:rPr>
            </w:pPr>
            <w:r>
              <w:rPr>
                <w:rFonts w:ascii="Calibri" w:eastAsia="Calibri" w:hAnsi="Calibri" w:cs="Calibri"/>
              </w:rPr>
              <w:t>(</w:t>
            </w:r>
            <w:r w:rsidRPr="004536A4">
              <w:rPr>
                <w:rFonts w:ascii="Calibri" w:eastAsia="Calibri" w:hAnsi="Calibri" w:cs="Calibri"/>
              </w:rPr>
              <w:t>£</w:t>
            </w:r>
            <w:r>
              <w:rPr>
                <w:rFonts w:ascii="Calibri" w:eastAsia="Calibri" w:hAnsi="Calibri" w:cs="Calibri"/>
              </w:rPr>
              <w:t>5</w:t>
            </w:r>
            <w:r w:rsidRPr="004536A4">
              <w:rPr>
                <w:rFonts w:ascii="Calibri" w:eastAsia="Calibri" w:hAnsi="Calibri" w:cs="Calibri"/>
              </w:rPr>
              <w:t>0,</w:t>
            </w:r>
            <w:r>
              <w:rPr>
                <w:rFonts w:ascii="Calibri" w:eastAsia="Calibri" w:hAnsi="Calibri" w:cs="Calibri"/>
              </w:rPr>
              <w:t>000-£5,000*100%)</w:t>
            </w:r>
          </w:p>
        </w:tc>
        <w:tc>
          <w:tcPr>
            <w:tcW w:w="1806" w:type="dxa"/>
            <w:tcBorders>
              <w:top w:val="single" w:sz="8" w:space="0" w:color="auto"/>
              <w:left w:val="single" w:sz="8" w:space="0" w:color="auto"/>
              <w:bottom w:val="single" w:sz="8" w:space="0" w:color="auto"/>
              <w:right w:val="single" w:sz="8" w:space="0" w:color="auto"/>
            </w:tcBorders>
            <w:vAlign w:val="center"/>
            <w:hideMark/>
          </w:tcPr>
          <w:p w14:paraId="01F01386" w14:textId="77777777" w:rsidR="00B3049B" w:rsidRPr="004536A4" w:rsidRDefault="00B3049B" w:rsidP="003F394B">
            <w:pPr>
              <w:keepNext/>
              <w:spacing w:before="60" w:after="60" w:line="276" w:lineRule="auto"/>
              <w:jc w:val="center"/>
              <w:rPr>
                <w:rFonts w:ascii="Calibri" w:eastAsia="Calibri" w:hAnsi="Calibri" w:cs="Calibri"/>
                <w:color w:val="000000"/>
              </w:rPr>
            </w:pPr>
            <w:r w:rsidRPr="004536A4">
              <w:rPr>
                <w:rFonts w:ascii="Calibri" w:eastAsia="Calibri" w:hAnsi="Calibri" w:cs="Calibri"/>
                <w:color w:val="000000"/>
              </w:rPr>
              <w:t>225/19,700 = 1.14%</w:t>
            </w:r>
          </w:p>
        </w:tc>
        <w:tc>
          <w:tcPr>
            <w:tcW w:w="1510" w:type="dxa"/>
            <w:tcBorders>
              <w:top w:val="single" w:sz="8" w:space="0" w:color="auto"/>
              <w:left w:val="single" w:sz="8" w:space="0" w:color="auto"/>
              <w:bottom w:val="single" w:sz="8" w:space="0" w:color="auto"/>
              <w:right w:val="single" w:sz="8" w:space="0" w:color="auto"/>
            </w:tcBorders>
            <w:vAlign w:val="center"/>
            <w:hideMark/>
          </w:tcPr>
          <w:p w14:paraId="72299EAB" w14:textId="77777777" w:rsidR="00B3049B" w:rsidRPr="004536A4" w:rsidRDefault="00B3049B" w:rsidP="003F394B">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513</w:t>
            </w:r>
          </w:p>
        </w:tc>
      </w:tr>
      <w:tr w:rsidR="00B3049B" w:rsidRPr="004536A4" w14:paraId="43AB9ED2" w14:textId="77777777" w:rsidTr="003F394B">
        <w:trPr>
          <w:trHeight w:val="315"/>
        </w:trPr>
        <w:tc>
          <w:tcPr>
            <w:tcW w:w="4456" w:type="dxa"/>
            <w:tcBorders>
              <w:top w:val="single" w:sz="8" w:space="0" w:color="auto"/>
              <w:left w:val="single" w:sz="8" w:space="0" w:color="auto"/>
              <w:bottom w:val="single" w:sz="8" w:space="0" w:color="auto"/>
              <w:right w:val="single" w:sz="8" w:space="0" w:color="auto"/>
            </w:tcBorders>
            <w:vAlign w:val="center"/>
            <w:hideMark/>
          </w:tcPr>
          <w:p w14:paraId="7134B269" w14:textId="77777777" w:rsidR="00B3049B" w:rsidRPr="004536A4" w:rsidRDefault="00B3049B" w:rsidP="003F394B">
            <w:pPr>
              <w:keepNext/>
              <w:spacing w:before="60" w:after="60" w:line="276" w:lineRule="auto"/>
              <w:rPr>
                <w:rFonts w:ascii="Calibri" w:eastAsia="Calibri" w:hAnsi="Calibri" w:cs="Calibri"/>
                <w:b/>
                <w:bCs/>
              </w:rPr>
            </w:pPr>
            <w:r w:rsidRPr="004536A4">
              <w:rPr>
                <w:rFonts w:ascii="Calibri" w:eastAsia="Calibri" w:hAnsi="Calibri" w:cs="Calibri"/>
                <w:b/>
                <w:bCs/>
              </w:rPr>
              <w:t xml:space="preserve">Total Reinforcement Cost </w:t>
            </w:r>
            <w:r>
              <w:rPr>
                <w:rFonts w:ascii="Calibri" w:eastAsia="Calibri" w:hAnsi="Calibri" w:cs="Calibri"/>
                <w:b/>
                <w:bCs/>
              </w:rPr>
              <w:t>(to be apportioned)</w:t>
            </w:r>
          </w:p>
        </w:tc>
        <w:tc>
          <w:tcPr>
            <w:tcW w:w="1243" w:type="dxa"/>
            <w:tcBorders>
              <w:top w:val="single" w:sz="8" w:space="0" w:color="auto"/>
              <w:left w:val="single" w:sz="8" w:space="0" w:color="auto"/>
              <w:bottom w:val="single" w:sz="8" w:space="0" w:color="auto"/>
              <w:right w:val="single" w:sz="8" w:space="0" w:color="auto"/>
            </w:tcBorders>
            <w:vAlign w:val="center"/>
            <w:hideMark/>
          </w:tcPr>
          <w:p w14:paraId="0DAD52F2" w14:textId="77777777" w:rsidR="00B3049B" w:rsidRPr="004536A4" w:rsidRDefault="00B3049B" w:rsidP="003F394B">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45</w:t>
            </w:r>
            <w:r w:rsidRPr="004536A4">
              <w:rPr>
                <w:rFonts w:ascii="Calibri" w:eastAsia="Calibri" w:hAnsi="Calibri" w:cs="Calibri"/>
              </w:rPr>
              <w:t>,000</w:t>
            </w:r>
          </w:p>
        </w:tc>
        <w:tc>
          <w:tcPr>
            <w:tcW w:w="1806" w:type="dxa"/>
            <w:tcBorders>
              <w:top w:val="single" w:sz="8" w:space="0" w:color="auto"/>
              <w:left w:val="single" w:sz="8" w:space="0" w:color="auto"/>
              <w:bottom w:val="single" w:sz="8" w:space="0" w:color="auto"/>
              <w:right w:val="single" w:sz="8" w:space="0" w:color="auto"/>
            </w:tcBorders>
            <w:vAlign w:val="center"/>
          </w:tcPr>
          <w:p w14:paraId="4D53B780" w14:textId="77777777" w:rsidR="00B3049B" w:rsidRPr="004536A4" w:rsidRDefault="00B3049B" w:rsidP="003F394B">
            <w:pPr>
              <w:keepNext/>
              <w:spacing w:before="60" w:after="60" w:line="276" w:lineRule="auto"/>
              <w:jc w:val="center"/>
              <w:rPr>
                <w:rFonts w:ascii="Calibri" w:eastAsia="Calibri" w:hAnsi="Calibri" w:cs="Calibri"/>
              </w:rPr>
            </w:pPr>
          </w:p>
        </w:tc>
        <w:tc>
          <w:tcPr>
            <w:tcW w:w="1510" w:type="dxa"/>
            <w:tcBorders>
              <w:top w:val="single" w:sz="8" w:space="0" w:color="auto"/>
              <w:left w:val="single" w:sz="8" w:space="0" w:color="auto"/>
              <w:bottom w:val="single" w:sz="8" w:space="0" w:color="auto"/>
              <w:right w:val="single" w:sz="8" w:space="0" w:color="auto"/>
            </w:tcBorders>
            <w:vAlign w:val="center"/>
            <w:hideMark/>
          </w:tcPr>
          <w:p w14:paraId="1FB37C13" w14:textId="77777777" w:rsidR="00B3049B" w:rsidRPr="004536A4" w:rsidRDefault="00B3049B" w:rsidP="003F394B">
            <w:pPr>
              <w:keepNext/>
              <w:spacing w:before="60" w:after="60" w:line="276" w:lineRule="auto"/>
              <w:jc w:val="center"/>
              <w:rPr>
                <w:rFonts w:ascii="Calibri" w:eastAsia="Calibri" w:hAnsi="Calibri" w:cs="Calibri"/>
                <w:b/>
                <w:bCs/>
              </w:rPr>
            </w:pPr>
            <w:r w:rsidRPr="004536A4">
              <w:rPr>
                <w:rFonts w:ascii="Calibri" w:eastAsia="Calibri" w:hAnsi="Calibri" w:cs="Calibri"/>
                <w:b/>
                <w:bCs/>
              </w:rPr>
              <w:t>£</w:t>
            </w:r>
            <w:r>
              <w:rPr>
                <w:rFonts w:ascii="Calibri" w:eastAsia="Calibri" w:hAnsi="Calibri" w:cs="Calibri"/>
                <w:b/>
                <w:bCs/>
              </w:rPr>
              <w:t>513</w:t>
            </w:r>
          </w:p>
        </w:tc>
      </w:tr>
    </w:tbl>
    <w:p w14:paraId="29F8C7CA" w14:textId="77777777" w:rsidR="00B3049B" w:rsidRPr="004536A4" w:rsidRDefault="00B3049B" w:rsidP="00B3049B">
      <w:pPr>
        <w:spacing w:after="0" w:line="240" w:lineRule="auto"/>
        <w:rPr>
          <w:rFonts w:ascii="Calibri" w:eastAsia="Yu Mincho" w:hAnsi="Calibri" w:cs="Arial"/>
        </w:rPr>
      </w:pPr>
    </w:p>
    <w:tbl>
      <w:tblPr>
        <w:tblW w:w="0" w:type="auto"/>
        <w:tblInd w:w="90" w:type="dxa"/>
        <w:tblLayout w:type="fixed"/>
        <w:tblLook w:val="06A0" w:firstRow="1" w:lastRow="0" w:firstColumn="1" w:lastColumn="0" w:noHBand="1" w:noVBand="1"/>
      </w:tblPr>
      <w:tblGrid>
        <w:gridCol w:w="4456"/>
        <w:gridCol w:w="1243"/>
        <w:gridCol w:w="1806"/>
        <w:gridCol w:w="1510"/>
      </w:tblGrid>
      <w:tr w:rsidR="00B3049B" w:rsidRPr="004536A4" w14:paraId="02C426F4" w14:textId="77777777" w:rsidTr="003F394B">
        <w:trPr>
          <w:trHeight w:val="600"/>
        </w:trPr>
        <w:tc>
          <w:tcPr>
            <w:tcW w:w="4456"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481560A1" w14:textId="77777777" w:rsidR="00B3049B" w:rsidRPr="004536A4" w:rsidRDefault="00B3049B" w:rsidP="003F394B">
            <w:pPr>
              <w:keepNext/>
              <w:spacing w:before="60" w:after="60" w:line="276" w:lineRule="auto"/>
              <w:rPr>
                <w:rFonts w:ascii="Calibri" w:eastAsia="Yu Mincho" w:hAnsi="Calibri" w:cs="Arial"/>
                <w:b/>
              </w:rPr>
            </w:pPr>
            <w:r w:rsidRPr="004536A4">
              <w:rPr>
                <w:rFonts w:ascii="Calibri" w:eastAsia="Yu Mincho" w:hAnsi="Calibri" w:cs="Arial"/>
                <w:b/>
              </w:rPr>
              <w:lastRenderedPageBreak/>
              <w:t>Extension Assets:</w:t>
            </w:r>
          </w:p>
        </w:tc>
        <w:tc>
          <w:tcPr>
            <w:tcW w:w="1243"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7728EEEE" w14:textId="77777777" w:rsidR="00B3049B" w:rsidRPr="004536A4" w:rsidRDefault="00B3049B" w:rsidP="003F394B">
            <w:pPr>
              <w:keepNext/>
              <w:spacing w:before="60" w:after="60" w:line="276" w:lineRule="auto"/>
              <w:jc w:val="center"/>
              <w:rPr>
                <w:rFonts w:ascii="Calibri" w:eastAsia="Calibri" w:hAnsi="Calibri" w:cs="Calibri"/>
                <w:b/>
                <w:bCs/>
              </w:rPr>
            </w:pPr>
            <w:r w:rsidRPr="004536A4">
              <w:rPr>
                <w:rFonts w:ascii="Calibri" w:eastAsia="Calibri" w:hAnsi="Calibri" w:cs="Calibri"/>
                <w:b/>
                <w:bCs/>
              </w:rPr>
              <w:t>Cost</w:t>
            </w:r>
          </w:p>
        </w:tc>
        <w:tc>
          <w:tcPr>
            <w:tcW w:w="1806"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7863169F" w14:textId="77777777" w:rsidR="00B3049B" w:rsidRPr="004536A4" w:rsidRDefault="00B3049B" w:rsidP="003F394B">
            <w:pPr>
              <w:keepNext/>
              <w:spacing w:before="60" w:after="60" w:line="276" w:lineRule="auto"/>
              <w:jc w:val="center"/>
              <w:rPr>
                <w:rFonts w:ascii="Calibri" w:eastAsia="Calibri" w:hAnsi="Calibri" w:cs="Calibri"/>
                <w:b/>
                <w:bCs/>
              </w:rPr>
            </w:pPr>
            <w:r w:rsidRPr="004536A4">
              <w:rPr>
                <w:rFonts w:ascii="Calibri" w:eastAsia="Calibri" w:hAnsi="Calibri" w:cs="Calibri"/>
                <w:b/>
                <w:bCs/>
              </w:rPr>
              <w:t>Apportionment</w:t>
            </w:r>
          </w:p>
        </w:tc>
        <w:tc>
          <w:tcPr>
            <w:tcW w:w="1510"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0C67BCD6" w14:textId="77777777" w:rsidR="00B3049B" w:rsidRPr="004536A4" w:rsidRDefault="00B3049B" w:rsidP="003F394B">
            <w:pPr>
              <w:keepNext/>
              <w:spacing w:before="60" w:after="60" w:line="276" w:lineRule="auto"/>
              <w:jc w:val="center"/>
              <w:rPr>
                <w:rFonts w:ascii="Calibri" w:eastAsia="Calibri" w:hAnsi="Calibri" w:cs="Calibri"/>
                <w:b/>
                <w:bCs/>
              </w:rPr>
            </w:pPr>
            <w:r w:rsidRPr="004536A4">
              <w:rPr>
                <w:rFonts w:ascii="Calibri" w:eastAsia="Calibri" w:hAnsi="Calibri" w:cs="Calibri"/>
                <w:b/>
                <w:bCs/>
              </w:rPr>
              <w:t>Customer Contribution</w:t>
            </w:r>
          </w:p>
        </w:tc>
      </w:tr>
      <w:tr w:rsidR="00B3049B" w:rsidRPr="004536A4" w14:paraId="17DDCD27" w14:textId="77777777" w:rsidTr="003F394B">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3A16FD83" w14:textId="77777777" w:rsidR="00B3049B" w:rsidRPr="004536A4" w:rsidRDefault="00B3049B" w:rsidP="003F394B">
            <w:pPr>
              <w:keepNext/>
              <w:spacing w:before="60" w:after="60" w:line="276" w:lineRule="auto"/>
              <w:rPr>
                <w:rFonts w:ascii="Calibri" w:eastAsia="Calibri" w:hAnsi="Calibri" w:cs="Calibri"/>
              </w:rPr>
            </w:pPr>
            <w:r w:rsidRPr="004536A4">
              <w:rPr>
                <w:rFonts w:ascii="Calibri" w:eastAsia="Calibri" w:hAnsi="Calibri" w:cs="Calibri"/>
              </w:rPr>
              <w:t xml:space="preserve">Electrical substation works </w:t>
            </w:r>
          </w:p>
        </w:tc>
        <w:tc>
          <w:tcPr>
            <w:tcW w:w="1243" w:type="dxa"/>
            <w:tcBorders>
              <w:top w:val="single" w:sz="8" w:space="0" w:color="auto"/>
              <w:left w:val="single" w:sz="8" w:space="0" w:color="auto"/>
              <w:bottom w:val="single" w:sz="8" w:space="0" w:color="auto"/>
              <w:right w:val="single" w:sz="8" w:space="0" w:color="auto"/>
            </w:tcBorders>
            <w:vAlign w:val="center"/>
            <w:hideMark/>
          </w:tcPr>
          <w:p w14:paraId="1F085E24" w14:textId="77777777" w:rsidR="00B3049B" w:rsidRPr="004536A4" w:rsidRDefault="00B3049B" w:rsidP="003F394B">
            <w:pPr>
              <w:keepNext/>
              <w:spacing w:before="60" w:after="60" w:line="276" w:lineRule="auto"/>
              <w:jc w:val="center"/>
              <w:rPr>
                <w:rFonts w:ascii="Calibri" w:eastAsia="Calibri" w:hAnsi="Calibri" w:cs="Calibri"/>
              </w:rPr>
            </w:pPr>
            <w:r w:rsidRPr="004536A4">
              <w:rPr>
                <w:rFonts w:ascii="Calibri" w:eastAsia="Calibri" w:hAnsi="Calibri" w:cs="Calibri"/>
              </w:rPr>
              <w:t>£34,500</w:t>
            </w:r>
          </w:p>
        </w:tc>
        <w:tc>
          <w:tcPr>
            <w:tcW w:w="1806" w:type="dxa"/>
            <w:tcBorders>
              <w:top w:val="single" w:sz="8" w:space="0" w:color="auto"/>
              <w:left w:val="single" w:sz="8" w:space="0" w:color="auto"/>
              <w:bottom w:val="single" w:sz="8" w:space="0" w:color="auto"/>
              <w:right w:val="single" w:sz="8" w:space="0" w:color="auto"/>
            </w:tcBorders>
            <w:vAlign w:val="center"/>
            <w:hideMark/>
          </w:tcPr>
          <w:p w14:paraId="1F104380" w14:textId="77777777" w:rsidR="00B3049B" w:rsidRPr="004536A4" w:rsidRDefault="00B3049B" w:rsidP="003F394B">
            <w:pPr>
              <w:keepNext/>
              <w:spacing w:before="60" w:after="60" w:line="276" w:lineRule="auto"/>
              <w:jc w:val="center"/>
              <w:rPr>
                <w:rFonts w:ascii="Calibri" w:eastAsia="Calibri" w:hAnsi="Calibri" w:cs="Calibri"/>
              </w:rPr>
            </w:pPr>
            <w:r w:rsidRPr="004536A4">
              <w:rPr>
                <w:rFonts w:ascii="Calibri" w:eastAsia="Calibri" w:hAnsi="Calibri" w:cs="Calibri"/>
              </w:rPr>
              <w:t>n/a</w:t>
            </w:r>
          </w:p>
        </w:tc>
        <w:tc>
          <w:tcPr>
            <w:tcW w:w="1510" w:type="dxa"/>
            <w:tcBorders>
              <w:top w:val="single" w:sz="8" w:space="0" w:color="auto"/>
              <w:left w:val="single" w:sz="8" w:space="0" w:color="auto"/>
              <w:bottom w:val="single" w:sz="8" w:space="0" w:color="auto"/>
              <w:right w:val="single" w:sz="8" w:space="0" w:color="auto"/>
            </w:tcBorders>
            <w:vAlign w:val="center"/>
            <w:hideMark/>
          </w:tcPr>
          <w:p w14:paraId="4DFA56B9" w14:textId="77777777" w:rsidR="00B3049B" w:rsidRPr="004536A4" w:rsidRDefault="00B3049B" w:rsidP="003F394B">
            <w:pPr>
              <w:keepNext/>
              <w:spacing w:before="60" w:after="60" w:line="276" w:lineRule="auto"/>
              <w:jc w:val="center"/>
              <w:rPr>
                <w:rFonts w:ascii="Calibri" w:eastAsia="Calibri" w:hAnsi="Calibri" w:cs="Calibri"/>
              </w:rPr>
            </w:pPr>
            <w:r w:rsidRPr="004536A4">
              <w:rPr>
                <w:rFonts w:ascii="Calibri" w:eastAsia="Calibri" w:hAnsi="Calibri" w:cs="Calibri"/>
              </w:rPr>
              <w:t>£34,500</w:t>
            </w:r>
          </w:p>
        </w:tc>
      </w:tr>
      <w:tr w:rsidR="00B3049B" w:rsidRPr="004536A4" w14:paraId="489DB5FB" w14:textId="77777777" w:rsidTr="003F394B">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331411C2" w14:textId="77777777" w:rsidR="00B3049B" w:rsidRPr="004536A4" w:rsidRDefault="00B3049B" w:rsidP="003F394B">
            <w:pPr>
              <w:keepNext/>
              <w:spacing w:before="60" w:after="60" w:line="276" w:lineRule="auto"/>
              <w:rPr>
                <w:rFonts w:ascii="Calibri" w:eastAsia="Calibri" w:hAnsi="Calibri" w:cs="Calibri"/>
              </w:rPr>
            </w:pPr>
            <w:r w:rsidRPr="004536A4">
              <w:rPr>
                <w:rFonts w:ascii="Calibri" w:eastAsia="Calibri" w:hAnsi="Calibri" w:cs="Calibri"/>
              </w:rPr>
              <w:t>Install 590m of 11kV Overhead Line</w:t>
            </w:r>
          </w:p>
        </w:tc>
        <w:tc>
          <w:tcPr>
            <w:tcW w:w="1243" w:type="dxa"/>
            <w:tcBorders>
              <w:top w:val="single" w:sz="8" w:space="0" w:color="auto"/>
              <w:left w:val="single" w:sz="8" w:space="0" w:color="auto"/>
              <w:bottom w:val="single" w:sz="8" w:space="0" w:color="auto"/>
              <w:right w:val="single" w:sz="8" w:space="0" w:color="auto"/>
            </w:tcBorders>
            <w:vAlign w:val="center"/>
            <w:hideMark/>
          </w:tcPr>
          <w:p w14:paraId="23FA08FC" w14:textId="77777777" w:rsidR="00B3049B" w:rsidRPr="004536A4" w:rsidRDefault="00B3049B" w:rsidP="003F394B">
            <w:pPr>
              <w:keepNext/>
              <w:spacing w:before="60" w:after="60" w:line="276" w:lineRule="auto"/>
              <w:jc w:val="center"/>
              <w:rPr>
                <w:rFonts w:ascii="Calibri" w:eastAsia="Calibri" w:hAnsi="Calibri" w:cs="Calibri"/>
              </w:rPr>
            </w:pPr>
            <w:r w:rsidRPr="004536A4">
              <w:rPr>
                <w:rFonts w:ascii="Calibri" w:eastAsia="Calibri" w:hAnsi="Calibri" w:cs="Calibri"/>
              </w:rPr>
              <w:t>£53,500</w:t>
            </w:r>
          </w:p>
        </w:tc>
        <w:tc>
          <w:tcPr>
            <w:tcW w:w="1806" w:type="dxa"/>
            <w:tcBorders>
              <w:top w:val="single" w:sz="8" w:space="0" w:color="auto"/>
              <w:left w:val="single" w:sz="8" w:space="0" w:color="auto"/>
              <w:bottom w:val="single" w:sz="8" w:space="0" w:color="auto"/>
              <w:right w:val="single" w:sz="8" w:space="0" w:color="auto"/>
            </w:tcBorders>
            <w:vAlign w:val="center"/>
            <w:hideMark/>
          </w:tcPr>
          <w:p w14:paraId="4A37664A" w14:textId="77777777" w:rsidR="00B3049B" w:rsidRPr="004536A4" w:rsidRDefault="00B3049B" w:rsidP="003F394B">
            <w:pPr>
              <w:keepNext/>
              <w:spacing w:before="60" w:after="60" w:line="276" w:lineRule="auto"/>
              <w:jc w:val="center"/>
              <w:rPr>
                <w:rFonts w:ascii="Calibri" w:eastAsia="Calibri" w:hAnsi="Calibri" w:cs="Calibri"/>
              </w:rPr>
            </w:pPr>
            <w:r w:rsidRPr="004536A4">
              <w:rPr>
                <w:rFonts w:ascii="Calibri" w:eastAsia="Calibri" w:hAnsi="Calibri" w:cs="Calibri"/>
              </w:rPr>
              <w:t>n/a</w:t>
            </w:r>
          </w:p>
        </w:tc>
        <w:tc>
          <w:tcPr>
            <w:tcW w:w="1510" w:type="dxa"/>
            <w:tcBorders>
              <w:top w:val="single" w:sz="8" w:space="0" w:color="auto"/>
              <w:left w:val="single" w:sz="8" w:space="0" w:color="auto"/>
              <w:bottom w:val="single" w:sz="8" w:space="0" w:color="auto"/>
              <w:right w:val="single" w:sz="8" w:space="0" w:color="auto"/>
            </w:tcBorders>
            <w:vAlign w:val="center"/>
            <w:hideMark/>
          </w:tcPr>
          <w:p w14:paraId="4A5C0E4E" w14:textId="77777777" w:rsidR="00B3049B" w:rsidRPr="004536A4" w:rsidRDefault="00B3049B" w:rsidP="003F394B">
            <w:pPr>
              <w:keepNext/>
              <w:spacing w:before="60" w:after="60" w:line="276" w:lineRule="auto"/>
              <w:jc w:val="center"/>
              <w:rPr>
                <w:rFonts w:ascii="Calibri" w:eastAsia="Calibri" w:hAnsi="Calibri" w:cs="Calibri"/>
              </w:rPr>
            </w:pPr>
            <w:r w:rsidRPr="004536A4">
              <w:rPr>
                <w:rFonts w:ascii="Calibri" w:eastAsia="Calibri" w:hAnsi="Calibri" w:cs="Calibri"/>
              </w:rPr>
              <w:t>£53,500</w:t>
            </w:r>
          </w:p>
        </w:tc>
      </w:tr>
      <w:tr w:rsidR="00B3049B" w:rsidRPr="004536A4" w14:paraId="70C1384F" w14:textId="77777777" w:rsidTr="003F394B">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655B2A62" w14:textId="77777777" w:rsidR="00B3049B" w:rsidRPr="004536A4" w:rsidRDefault="00B3049B" w:rsidP="003F394B">
            <w:pPr>
              <w:keepNext/>
              <w:spacing w:before="60" w:after="60" w:line="276" w:lineRule="auto"/>
              <w:rPr>
                <w:rFonts w:ascii="Calibri" w:eastAsia="Calibri" w:hAnsi="Calibri" w:cs="Calibri"/>
              </w:rPr>
            </w:pPr>
            <w:r w:rsidRPr="004536A4">
              <w:rPr>
                <w:rFonts w:ascii="Calibri" w:eastAsia="Calibri" w:hAnsi="Calibri" w:cs="Calibri"/>
              </w:rPr>
              <w:t xml:space="preserve">Install 350m of 11kV XLPE cable </w:t>
            </w:r>
          </w:p>
        </w:tc>
        <w:tc>
          <w:tcPr>
            <w:tcW w:w="1243" w:type="dxa"/>
            <w:tcBorders>
              <w:top w:val="single" w:sz="8" w:space="0" w:color="auto"/>
              <w:left w:val="single" w:sz="8" w:space="0" w:color="auto"/>
              <w:bottom w:val="single" w:sz="8" w:space="0" w:color="auto"/>
              <w:right w:val="single" w:sz="8" w:space="0" w:color="auto"/>
            </w:tcBorders>
            <w:vAlign w:val="center"/>
            <w:hideMark/>
          </w:tcPr>
          <w:p w14:paraId="7575E763" w14:textId="77777777" w:rsidR="00B3049B" w:rsidRPr="004536A4" w:rsidRDefault="00B3049B" w:rsidP="003F394B">
            <w:pPr>
              <w:keepNext/>
              <w:spacing w:before="60" w:after="60" w:line="276" w:lineRule="auto"/>
              <w:jc w:val="center"/>
              <w:rPr>
                <w:rFonts w:ascii="Calibri" w:eastAsia="Calibri" w:hAnsi="Calibri" w:cs="Calibri"/>
              </w:rPr>
            </w:pPr>
            <w:r w:rsidRPr="004536A4">
              <w:rPr>
                <w:rFonts w:ascii="Calibri" w:eastAsia="Calibri" w:hAnsi="Calibri" w:cs="Calibri"/>
              </w:rPr>
              <w:t>£14,000</w:t>
            </w:r>
          </w:p>
        </w:tc>
        <w:tc>
          <w:tcPr>
            <w:tcW w:w="1806" w:type="dxa"/>
            <w:tcBorders>
              <w:top w:val="single" w:sz="8" w:space="0" w:color="auto"/>
              <w:left w:val="single" w:sz="8" w:space="0" w:color="auto"/>
              <w:bottom w:val="single" w:sz="8" w:space="0" w:color="auto"/>
              <w:right w:val="single" w:sz="8" w:space="0" w:color="auto"/>
            </w:tcBorders>
            <w:vAlign w:val="center"/>
            <w:hideMark/>
          </w:tcPr>
          <w:p w14:paraId="473AAF7C" w14:textId="77777777" w:rsidR="00B3049B" w:rsidRPr="004536A4" w:rsidRDefault="00B3049B" w:rsidP="003F394B">
            <w:pPr>
              <w:keepNext/>
              <w:spacing w:before="60" w:after="60" w:line="276" w:lineRule="auto"/>
              <w:jc w:val="center"/>
              <w:rPr>
                <w:rFonts w:ascii="Calibri" w:eastAsia="Calibri" w:hAnsi="Calibri" w:cs="Calibri"/>
              </w:rPr>
            </w:pPr>
            <w:r w:rsidRPr="004536A4">
              <w:rPr>
                <w:rFonts w:ascii="Calibri" w:eastAsia="Calibri" w:hAnsi="Calibri" w:cs="Calibri"/>
              </w:rPr>
              <w:t>n/a</w:t>
            </w:r>
          </w:p>
        </w:tc>
        <w:tc>
          <w:tcPr>
            <w:tcW w:w="1510" w:type="dxa"/>
            <w:tcBorders>
              <w:top w:val="single" w:sz="8" w:space="0" w:color="auto"/>
              <w:left w:val="single" w:sz="8" w:space="0" w:color="auto"/>
              <w:bottom w:val="single" w:sz="8" w:space="0" w:color="auto"/>
              <w:right w:val="single" w:sz="8" w:space="0" w:color="auto"/>
            </w:tcBorders>
            <w:vAlign w:val="center"/>
            <w:hideMark/>
          </w:tcPr>
          <w:p w14:paraId="316AFEE4" w14:textId="77777777" w:rsidR="00B3049B" w:rsidRPr="004536A4" w:rsidRDefault="00B3049B" w:rsidP="003F394B">
            <w:pPr>
              <w:keepNext/>
              <w:spacing w:before="60" w:after="60" w:line="276" w:lineRule="auto"/>
              <w:jc w:val="center"/>
              <w:rPr>
                <w:rFonts w:ascii="Calibri" w:eastAsia="Calibri" w:hAnsi="Calibri" w:cs="Calibri"/>
              </w:rPr>
            </w:pPr>
            <w:r w:rsidRPr="004536A4">
              <w:rPr>
                <w:rFonts w:ascii="Calibri" w:eastAsia="Calibri" w:hAnsi="Calibri" w:cs="Calibri"/>
              </w:rPr>
              <w:t>£14,000</w:t>
            </w:r>
          </w:p>
        </w:tc>
      </w:tr>
      <w:tr w:rsidR="00B3049B" w:rsidRPr="004536A4" w14:paraId="17CBF184" w14:textId="77777777" w:rsidTr="003F394B">
        <w:trPr>
          <w:trHeight w:val="315"/>
        </w:trPr>
        <w:tc>
          <w:tcPr>
            <w:tcW w:w="4456" w:type="dxa"/>
            <w:tcBorders>
              <w:top w:val="single" w:sz="8" w:space="0" w:color="auto"/>
              <w:left w:val="single" w:sz="8" w:space="0" w:color="auto"/>
              <w:bottom w:val="single" w:sz="8" w:space="0" w:color="auto"/>
              <w:right w:val="single" w:sz="8" w:space="0" w:color="auto"/>
            </w:tcBorders>
            <w:vAlign w:val="center"/>
            <w:hideMark/>
          </w:tcPr>
          <w:p w14:paraId="3F9A137A" w14:textId="77777777" w:rsidR="00B3049B" w:rsidRPr="004536A4" w:rsidRDefault="00B3049B" w:rsidP="003F394B">
            <w:pPr>
              <w:keepNext/>
              <w:spacing w:before="60" w:after="60" w:line="276" w:lineRule="auto"/>
              <w:rPr>
                <w:rFonts w:ascii="Calibri" w:eastAsia="Calibri" w:hAnsi="Calibri" w:cs="Calibri"/>
                <w:b/>
                <w:bCs/>
              </w:rPr>
            </w:pPr>
            <w:r w:rsidRPr="004536A4">
              <w:rPr>
                <w:rFonts w:ascii="Calibri" w:eastAsia="Calibri" w:hAnsi="Calibri" w:cs="Calibri"/>
                <w:b/>
                <w:bCs/>
              </w:rPr>
              <w:t>Total Extension Asset Cost</w:t>
            </w:r>
          </w:p>
        </w:tc>
        <w:tc>
          <w:tcPr>
            <w:tcW w:w="1243" w:type="dxa"/>
            <w:tcBorders>
              <w:top w:val="single" w:sz="8" w:space="0" w:color="auto"/>
              <w:left w:val="single" w:sz="8" w:space="0" w:color="auto"/>
              <w:bottom w:val="single" w:sz="8" w:space="0" w:color="auto"/>
              <w:right w:val="single" w:sz="8" w:space="0" w:color="auto"/>
            </w:tcBorders>
            <w:vAlign w:val="center"/>
            <w:hideMark/>
          </w:tcPr>
          <w:p w14:paraId="14EA1500" w14:textId="77777777" w:rsidR="00B3049B" w:rsidRPr="004536A4" w:rsidRDefault="00B3049B" w:rsidP="003F394B">
            <w:pPr>
              <w:keepNext/>
              <w:spacing w:before="60" w:after="60" w:line="276" w:lineRule="auto"/>
              <w:jc w:val="center"/>
              <w:rPr>
                <w:rFonts w:ascii="Calibri" w:eastAsia="Calibri" w:hAnsi="Calibri" w:cs="Calibri"/>
                <w:b/>
                <w:bCs/>
              </w:rPr>
            </w:pPr>
            <w:r w:rsidRPr="004536A4">
              <w:rPr>
                <w:rFonts w:ascii="Calibri" w:eastAsia="Calibri" w:hAnsi="Calibri" w:cs="Calibri"/>
                <w:b/>
                <w:bCs/>
              </w:rPr>
              <w:t>£102,000</w:t>
            </w:r>
          </w:p>
        </w:tc>
        <w:tc>
          <w:tcPr>
            <w:tcW w:w="1806" w:type="dxa"/>
            <w:tcBorders>
              <w:top w:val="single" w:sz="8" w:space="0" w:color="auto"/>
              <w:left w:val="single" w:sz="8" w:space="0" w:color="auto"/>
              <w:bottom w:val="single" w:sz="8" w:space="0" w:color="auto"/>
              <w:right w:val="single" w:sz="8" w:space="0" w:color="auto"/>
            </w:tcBorders>
            <w:vAlign w:val="center"/>
          </w:tcPr>
          <w:p w14:paraId="73346721" w14:textId="77777777" w:rsidR="00B3049B" w:rsidRPr="004536A4" w:rsidRDefault="00B3049B" w:rsidP="003F394B">
            <w:pPr>
              <w:keepNext/>
              <w:spacing w:before="60" w:after="60" w:line="276" w:lineRule="auto"/>
              <w:jc w:val="center"/>
              <w:rPr>
                <w:rFonts w:ascii="Calibri" w:eastAsia="Calibri" w:hAnsi="Calibri" w:cs="Calibri"/>
              </w:rPr>
            </w:pPr>
          </w:p>
        </w:tc>
        <w:tc>
          <w:tcPr>
            <w:tcW w:w="1510" w:type="dxa"/>
            <w:tcBorders>
              <w:top w:val="single" w:sz="8" w:space="0" w:color="auto"/>
              <w:left w:val="single" w:sz="8" w:space="0" w:color="auto"/>
              <w:bottom w:val="single" w:sz="8" w:space="0" w:color="auto"/>
              <w:right w:val="single" w:sz="8" w:space="0" w:color="auto"/>
            </w:tcBorders>
            <w:vAlign w:val="center"/>
            <w:hideMark/>
          </w:tcPr>
          <w:p w14:paraId="3C655DCA" w14:textId="77777777" w:rsidR="00B3049B" w:rsidRPr="004536A4" w:rsidRDefault="00B3049B" w:rsidP="003F394B">
            <w:pPr>
              <w:keepNext/>
              <w:spacing w:before="60" w:after="60" w:line="276" w:lineRule="auto"/>
              <w:jc w:val="center"/>
              <w:rPr>
                <w:rFonts w:ascii="Calibri" w:eastAsia="Calibri" w:hAnsi="Calibri" w:cs="Calibri"/>
                <w:b/>
                <w:bCs/>
              </w:rPr>
            </w:pPr>
            <w:r w:rsidRPr="004536A4">
              <w:rPr>
                <w:rFonts w:ascii="Calibri" w:eastAsia="Calibri" w:hAnsi="Calibri" w:cs="Calibri"/>
                <w:b/>
                <w:bCs/>
              </w:rPr>
              <w:t>£102,000</w:t>
            </w:r>
          </w:p>
        </w:tc>
      </w:tr>
    </w:tbl>
    <w:p w14:paraId="05FD1459" w14:textId="77777777" w:rsidR="00B3049B" w:rsidRPr="004536A4" w:rsidRDefault="00B3049B" w:rsidP="00B3049B">
      <w:pPr>
        <w:spacing w:after="0" w:line="240" w:lineRule="auto"/>
        <w:rPr>
          <w:rFonts w:ascii="Calibri" w:eastAsia="Yu Mincho" w:hAnsi="Calibri" w:cs="Arial"/>
        </w:rPr>
      </w:pPr>
    </w:p>
    <w:p w14:paraId="59024112" w14:textId="77777777" w:rsidR="00B3049B" w:rsidRPr="004536A4" w:rsidRDefault="00B3049B" w:rsidP="00B3049B">
      <w:pPr>
        <w:spacing w:after="200" w:line="276" w:lineRule="auto"/>
        <w:rPr>
          <w:rFonts w:ascii="Calibri" w:eastAsia="Yu Mincho" w:hAnsi="Calibri" w:cs="Arial"/>
          <w:b/>
          <w:bCs/>
        </w:rPr>
      </w:pPr>
      <w:r w:rsidRPr="004536A4">
        <w:rPr>
          <w:rFonts w:ascii="Calibri" w:eastAsia="Yu Mincho" w:hAnsi="Calibri" w:cs="Arial"/>
          <w:b/>
          <w:bCs/>
        </w:rPr>
        <w:t>Total cost of the work</w:t>
      </w:r>
      <w:r w:rsidRPr="004536A4">
        <w:rPr>
          <w:rFonts w:ascii="Calibri" w:eastAsia="Yu Mincho" w:hAnsi="Calibri" w:cs="Arial"/>
        </w:rPr>
        <w:tab/>
      </w:r>
      <w:r w:rsidRPr="004536A4">
        <w:rPr>
          <w:rFonts w:ascii="Calibri" w:eastAsia="Yu Mincho" w:hAnsi="Calibri" w:cs="Arial"/>
        </w:rPr>
        <w:tab/>
      </w:r>
      <w:r w:rsidRPr="004536A4">
        <w:rPr>
          <w:rFonts w:ascii="Calibri" w:eastAsia="Yu Mincho" w:hAnsi="Calibri" w:cs="Arial"/>
        </w:rPr>
        <w:tab/>
      </w:r>
      <w:r w:rsidRPr="004536A4">
        <w:rPr>
          <w:rFonts w:ascii="Calibri" w:eastAsia="Yu Mincho" w:hAnsi="Calibri" w:cs="Arial"/>
          <w:b/>
          <w:bCs/>
        </w:rPr>
        <w:t xml:space="preserve">= </w:t>
      </w:r>
      <w:r w:rsidRPr="004536A4">
        <w:rPr>
          <w:rFonts w:ascii="Calibri" w:eastAsia="Yu Mincho" w:hAnsi="Calibri" w:cs="Arial"/>
        </w:rPr>
        <w:t>£5</w:t>
      </w:r>
      <w:r>
        <w:rPr>
          <w:rFonts w:ascii="Calibri" w:eastAsia="Yu Mincho" w:hAnsi="Calibri" w:cs="Arial"/>
        </w:rPr>
        <w:t>2</w:t>
      </w:r>
      <w:r w:rsidRPr="004536A4">
        <w:rPr>
          <w:rFonts w:ascii="Calibri" w:eastAsia="Yu Mincho" w:hAnsi="Calibri" w:cs="Arial"/>
        </w:rPr>
        <w:t xml:space="preserve">5,400 + £102,000 </w:t>
      </w:r>
      <w:r w:rsidRPr="004536A4">
        <w:rPr>
          <w:rFonts w:ascii="Calibri" w:eastAsia="Yu Mincho" w:hAnsi="Calibri" w:cs="Arial"/>
        </w:rPr>
        <w:tab/>
      </w:r>
      <w:r w:rsidRPr="004536A4">
        <w:rPr>
          <w:rFonts w:ascii="Calibri" w:eastAsia="Yu Mincho" w:hAnsi="Calibri" w:cs="Arial"/>
        </w:rPr>
        <w:tab/>
      </w:r>
      <w:r w:rsidRPr="004536A4">
        <w:rPr>
          <w:rFonts w:ascii="Calibri" w:eastAsia="Yu Mincho" w:hAnsi="Calibri" w:cs="Arial"/>
          <w:b/>
          <w:bCs/>
        </w:rPr>
        <w:t>= £6</w:t>
      </w:r>
      <w:r>
        <w:rPr>
          <w:rFonts w:ascii="Calibri" w:eastAsia="Yu Mincho" w:hAnsi="Calibri" w:cs="Arial"/>
          <w:b/>
          <w:bCs/>
        </w:rPr>
        <w:t>2</w:t>
      </w:r>
      <w:r w:rsidRPr="004536A4">
        <w:rPr>
          <w:rFonts w:ascii="Calibri" w:eastAsia="Yu Mincho" w:hAnsi="Calibri" w:cs="Arial"/>
          <w:b/>
          <w:bCs/>
        </w:rPr>
        <w:t>7,400</w:t>
      </w:r>
    </w:p>
    <w:p w14:paraId="468725DB" w14:textId="77777777" w:rsidR="00B3049B" w:rsidRPr="004536A4" w:rsidRDefault="00B3049B" w:rsidP="00B3049B">
      <w:pPr>
        <w:spacing w:after="200" w:line="276" w:lineRule="auto"/>
        <w:rPr>
          <w:rFonts w:ascii="Calibri" w:eastAsia="Yu Mincho" w:hAnsi="Calibri" w:cs="Arial"/>
          <w:b/>
          <w:bCs/>
        </w:rPr>
      </w:pPr>
      <w:r w:rsidRPr="004536A4">
        <w:rPr>
          <w:rFonts w:ascii="Calibri" w:eastAsia="Yu Mincho" w:hAnsi="Calibri" w:cs="Arial"/>
          <w:b/>
          <w:bCs/>
        </w:rPr>
        <w:t xml:space="preserve">Total Connection Charge to Customer </w:t>
      </w:r>
      <w:r w:rsidRPr="004536A4">
        <w:rPr>
          <w:rFonts w:ascii="Calibri" w:eastAsia="Yu Mincho" w:hAnsi="Calibri" w:cs="Arial"/>
        </w:rPr>
        <w:tab/>
      </w:r>
      <w:r w:rsidRPr="004536A4">
        <w:rPr>
          <w:rFonts w:ascii="Calibri" w:eastAsia="Yu Mincho" w:hAnsi="Calibri" w:cs="Arial"/>
          <w:b/>
          <w:bCs/>
        </w:rPr>
        <w:t xml:space="preserve">= </w:t>
      </w:r>
      <w:r w:rsidRPr="004536A4">
        <w:rPr>
          <w:rFonts w:ascii="Calibri" w:eastAsia="Yu Mincho" w:hAnsi="Calibri" w:cs="Arial"/>
        </w:rPr>
        <w:t>£4</w:t>
      </w:r>
      <w:r>
        <w:rPr>
          <w:rFonts w:ascii="Calibri" w:eastAsia="Yu Mincho" w:hAnsi="Calibri" w:cs="Arial"/>
        </w:rPr>
        <w:t>8</w:t>
      </w:r>
      <w:r w:rsidRPr="004536A4">
        <w:rPr>
          <w:rFonts w:ascii="Calibri" w:eastAsia="Yu Mincho" w:hAnsi="Calibri" w:cs="Arial"/>
        </w:rPr>
        <w:t>0,400 + £</w:t>
      </w:r>
      <w:r>
        <w:rPr>
          <w:rFonts w:ascii="Calibri" w:eastAsia="Yu Mincho" w:hAnsi="Calibri" w:cs="Arial"/>
        </w:rPr>
        <w:t>513</w:t>
      </w:r>
      <w:r w:rsidRPr="004536A4">
        <w:rPr>
          <w:rFonts w:ascii="Calibri" w:eastAsia="Yu Mincho" w:hAnsi="Calibri" w:cs="Arial"/>
        </w:rPr>
        <w:t xml:space="preserve"> + £102,000</w:t>
      </w:r>
      <w:r w:rsidRPr="004536A4">
        <w:rPr>
          <w:rFonts w:ascii="Calibri" w:eastAsia="Yu Mincho" w:hAnsi="Calibri" w:cs="Arial"/>
        </w:rPr>
        <w:tab/>
      </w:r>
      <w:r w:rsidRPr="004536A4">
        <w:rPr>
          <w:rFonts w:ascii="Calibri" w:eastAsia="Yu Mincho" w:hAnsi="Calibri" w:cs="Arial"/>
          <w:b/>
          <w:bCs/>
        </w:rPr>
        <w:t>= £5</w:t>
      </w:r>
      <w:r>
        <w:rPr>
          <w:rFonts w:ascii="Calibri" w:eastAsia="Yu Mincho" w:hAnsi="Calibri" w:cs="Arial"/>
          <w:b/>
          <w:bCs/>
        </w:rPr>
        <w:t>82</w:t>
      </w:r>
      <w:r w:rsidRPr="004536A4">
        <w:rPr>
          <w:rFonts w:ascii="Calibri" w:eastAsia="Yu Mincho" w:hAnsi="Calibri" w:cs="Arial"/>
          <w:b/>
          <w:bCs/>
        </w:rPr>
        <w:t>,</w:t>
      </w:r>
      <w:r>
        <w:rPr>
          <w:rFonts w:ascii="Calibri" w:eastAsia="Yu Mincho" w:hAnsi="Calibri" w:cs="Arial"/>
          <w:b/>
          <w:bCs/>
        </w:rPr>
        <w:t>913</w:t>
      </w:r>
    </w:p>
    <w:p w14:paraId="49C425FD" w14:textId="77777777" w:rsidR="00B3049B" w:rsidRDefault="00B3049B" w:rsidP="00B3049B">
      <w:pPr>
        <w:tabs>
          <w:tab w:val="left" w:pos="1200"/>
        </w:tabs>
        <w:spacing w:before="60" w:after="60" w:line="276" w:lineRule="auto"/>
        <w:rPr>
          <w:rFonts w:ascii="Calibri" w:eastAsia="Yu Mincho" w:hAnsi="Calibri" w:cs="Arial"/>
        </w:rPr>
      </w:pPr>
      <w:r>
        <w:rPr>
          <w:rFonts w:ascii="Calibri" w:eastAsia="Yu Mincho" w:hAnsi="Calibri" w:cs="Arial"/>
        </w:rPr>
        <w:br w:type="page"/>
      </w:r>
    </w:p>
    <w:tbl>
      <w:tblPr>
        <w:tblStyle w:val="GridTable44"/>
        <w:tblW w:w="0" w:type="auto"/>
        <w:tblInd w:w="0" w:type="dxa"/>
        <w:tblLook w:val="04A0" w:firstRow="1" w:lastRow="0" w:firstColumn="1" w:lastColumn="0" w:noHBand="0" w:noVBand="1"/>
      </w:tblPr>
      <w:tblGrid>
        <w:gridCol w:w="9016"/>
      </w:tblGrid>
      <w:tr w:rsidR="00B3049B" w:rsidRPr="004536A4" w14:paraId="5B1518F7" w14:textId="77777777" w:rsidTr="003F39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42" w:type="dxa"/>
            <w:hideMark/>
          </w:tcPr>
          <w:p w14:paraId="04F2362D" w14:textId="77777777" w:rsidR="00B3049B" w:rsidRPr="004536A4" w:rsidRDefault="00B3049B" w:rsidP="003F394B">
            <w:pPr>
              <w:spacing w:before="60" w:after="60"/>
              <w:ind w:left="1309" w:hanging="1309"/>
              <w:rPr>
                <w:rFonts w:ascii="Calibri" w:eastAsia="Yu Mincho" w:hAnsi="Calibri" w:cs="Calibri"/>
                <w:lang w:eastAsia="en-GB"/>
              </w:rPr>
            </w:pPr>
            <w:bookmarkStart w:id="64" w:name="Ex13"/>
            <w:r w:rsidRPr="004536A4">
              <w:rPr>
                <w:rFonts w:ascii="Calibri" w:eastAsia="Yu Mincho" w:hAnsi="Calibri" w:cs="Calibri"/>
                <w:lang w:eastAsia="en-GB"/>
              </w:rPr>
              <w:lastRenderedPageBreak/>
              <w:t xml:space="preserve">Example </w:t>
            </w:r>
            <w:r>
              <w:rPr>
                <w:rFonts w:ascii="Calibri" w:eastAsia="Yu Mincho" w:hAnsi="Calibri" w:cs="Calibri"/>
                <w:lang w:eastAsia="en-GB"/>
              </w:rPr>
              <w:t>3</w:t>
            </w:r>
            <w:r w:rsidRPr="004536A4">
              <w:rPr>
                <w:rFonts w:ascii="Calibri" w:eastAsia="Yu Mincho" w:hAnsi="Calibri" w:cs="Calibri"/>
                <w:lang w:eastAsia="en-GB"/>
              </w:rPr>
              <w:t>3</w:t>
            </w:r>
            <w:bookmarkEnd w:id="64"/>
            <w:r w:rsidRPr="004536A4">
              <w:rPr>
                <w:rFonts w:ascii="Calibri" w:eastAsia="Yu Mincho" w:hAnsi="Calibri" w:cs="Calibri"/>
                <w:lang w:eastAsia="en-GB"/>
              </w:rPr>
              <w:tab/>
            </w:r>
            <w:r w:rsidRPr="00CC3F9E">
              <w:rPr>
                <w:rFonts w:ascii="Calibri" w:eastAsia="Yu Mincho" w:hAnsi="Calibri" w:cs="Arial"/>
                <w:lang w:eastAsia="en-GB"/>
              </w:rPr>
              <w:t>A new Generation Connection that has Reinforcement above the High-Cost Project Threshold at the Voltage Level of the POC</w:t>
            </w:r>
            <w:r>
              <w:rPr>
                <w:rFonts w:ascii="Calibri" w:eastAsia="Yu Mincho" w:hAnsi="Calibri" w:cs="Arial"/>
                <w:lang w:eastAsia="en-GB"/>
              </w:rPr>
              <w:t xml:space="preserve"> (multiple assets to be cost apportioned)</w:t>
            </w:r>
            <w:r w:rsidRPr="004536A4">
              <w:rPr>
                <w:rFonts w:ascii="Calibri" w:eastAsia="Yu Mincho" w:hAnsi="Calibri" w:cs="Arial"/>
                <w:lang w:eastAsia="en-GB"/>
              </w:rPr>
              <w:t>.</w:t>
            </w:r>
          </w:p>
        </w:tc>
      </w:tr>
      <w:tr w:rsidR="00B3049B" w:rsidRPr="004536A4" w14:paraId="61083733" w14:textId="77777777" w:rsidTr="003F39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42" w:type="dxa"/>
            <w:tcBorders>
              <w:top w:val="single" w:sz="4" w:space="0" w:color="666666"/>
              <w:left w:val="single" w:sz="4" w:space="0" w:color="666666"/>
              <w:bottom w:val="single" w:sz="4" w:space="0" w:color="666666"/>
              <w:right w:val="single" w:sz="4" w:space="0" w:color="666666"/>
            </w:tcBorders>
            <w:hideMark/>
          </w:tcPr>
          <w:p w14:paraId="536B938C" w14:textId="77777777" w:rsidR="00B3049B" w:rsidRPr="004536A4" w:rsidRDefault="00B3049B" w:rsidP="003F394B">
            <w:pPr>
              <w:spacing w:before="60" w:after="60"/>
              <w:ind w:left="1309" w:hanging="1309"/>
              <w:rPr>
                <w:rFonts w:ascii="Calibri" w:eastAsia="Yu Mincho" w:hAnsi="Calibri" w:cs="Calibri"/>
                <w:lang w:eastAsia="en-GB"/>
              </w:rPr>
            </w:pPr>
            <w:r w:rsidRPr="004536A4">
              <w:rPr>
                <w:rFonts w:ascii="Calibri" w:eastAsia="Yu Mincho" w:hAnsi="Calibri" w:cs="Calibri"/>
                <w:lang w:eastAsia="en-GB"/>
              </w:rPr>
              <w:t>Purpose:</w:t>
            </w:r>
            <w:r w:rsidRPr="004536A4">
              <w:rPr>
                <w:rFonts w:ascii="Calibri" w:eastAsia="Yu Mincho" w:hAnsi="Calibri" w:cs="Calibri"/>
                <w:lang w:eastAsia="en-GB"/>
              </w:rPr>
              <w:tab/>
            </w:r>
            <w:r w:rsidRPr="00CC3F9E">
              <w:rPr>
                <w:rFonts w:ascii="Calibri" w:eastAsia="Yu Mincho" w:hAnsi="Calibri" w:cs="Calibri"/>
                <w:lang w:eastAsia="en-GB"/>
              </w:rPr>
              <w:t xml:space="preserve">To show how a Generation Connection that triggers the Generation High-Cost Project Threshold at the Voltage Level of the POC is charged when the Reinforcement required is for </w:t>
            </w:r>
            <w:r>
              <w:rPr>
                <w:rFonts w:ascii="Calibri" w:eastAsia="Yu Mincho" w:hAnsi="Calibri" w:cs="Calibri"/>
                <w:lang w:eastAsia="en-GB"/>
              </w:rPr>
              <w:t>multiple</w:t>
            </w:r>
            <w:r w:rsidRPr="00CC3F9E">
              <w:rPr>
                <w:rFonts w:ascii="Calibri" w:eastAsia="Yu Mincho" w:hAnsi="Calibri" w:cs="Calibri"/>
                <w:lang w:eastAsia="en-GB"/>
              </w:rPr>
              <w:t xml:space="preserve"> asset</w:t>
            </w:r>
            <w:r>
              <w:rPr>
                <w:rFonts w:ascii="Calibri" w:eastAsia="Yu Mincho" w:hAnsi="Calibri" w:cs="Calibri"/>
                <w:lang w:eastAsia="en-GB"/>
              </w:rPr>
              <w:t>s</w:t>
            </w:r>
            <w:r w:rsidRPr="00CC3F9E">
              <w:rPr>
                <w:rFonts w:ascii="Calibri" w:eastAsia="Yu Mincho" w:hAnsi="Calibri" w:cs="Calibri"/>
                <w:lang w:eastAsia="en-GB"/>
              </w:rPr>
              <w:t xml:space="preserve"> at the same </w:t>
            </w:r>
            <w:r>
              <w:rPr>
                <w:rFonts w:ascii="Calibri" w:eastAsia="Yu Mincho" w:hAnsi="Calibri" w:cs="Calibri"/>
                <w:lang w:eastAsia="en-GB"/>
              </w:rPr>
              <w:t>V</w:t>
            </w:r>
            <w:r w:rsidRPr="00CC3F9E">
              <w:rPr>
                <w:rFonts w:ascii="Calibri" w:eastAsia="Yu Mincho" w:hAnsi="Calibri" w:cs="Calibri"/>
                <w:lang w:eastAsia="en-GB"/>
              </w:rPr>
              <w:t xml:space="preserve">oltage </w:t>
            </w:r>
            <w:r>
              <w:rPr>
                <w:rFonts w:ascii="Calibri" w:eastAsia="Yu Mincho" w:hAnsi="Calibri" w:cs="Calibri"/>
                <w:lang w:eastAsia="en-GB"/>
              </w:rPr>
              <w:t xml:space="preserve">Level </w:t>
            </w:r>
            <w:r w:rsidRPr="00CC3F9E">
              <w:rPr>
                <w:rFonts w:ascii="Calibri" w:eastAsia="Yu Mincho" w:hAnsi="Calibri" w:cs="Calibri"/>
                <w:lang w:eastAsia="en-GB"/>
              </w:rPr>
              <w:t>of connection</w:t>
            </w:r>
            <w:r w:rsidRPr="004536A4">
              <w:rPr>
                <w:rFonts w:ascii="Calibri" w:eastAsia="Yu Mincho" w:hAnsi="Calibri" w:cs="Calibri"/>
                <w:lang w:eastAsia="en-GB"/>
              </w:rPr>
              <w:t>.</w:t>
            </w:r>
          </w:p>
        </w:tc>
      </w:tr>
    </w:tbl>
    <w:p w14:paraId="133A9B76" w14:textId="77777777" w:rsidR="00B3049B" w:rsidRPr="004536A4" w:rsidRDefault="00B3049B" w:rsidP="00B3049B">
      <w:pPr>
        <w:spacing w:before="120" w:after="120" w:line="276" w:lineRule="auto"/>
        <w:jc w:val="both"/>
        <w:rPr>
          <w:rFonts w:ascii="Calibri" w:eastAsia="Yu Mincho" w:hAnsi="Calibri" w:cs="Arial"/>
        </w:rPr>
      </w:pPr>
      <w:r>
        <w:rPr>
          <w:rFonts w:ascii="Calibri" w:eastAsia="Yu Mincho" w:hAnsi="Calibri" w:cs="Arial"/>
        </w:rPr>
        <w:t>Like Example 13, a</w:t>
      </w:r>
      <w:r w:rsidRPr="004536A4">
        <w:rPr>
          <w:rFonts w:ascii="Calibri" w:eastAsia="Yu Mincho" w:hAnsi="Calibri" w:cs="Arial"/>
        </w:rPr>
        <w:t xml:space="preserve"> Customer requests a connection to a generator with a Required Capacity for export purposes of </w:t>
      </w:r>
      <w:r>
        <w:rPr>
          <w:rFonts w:ascii="Calibri" w:eastAsia="Yu Mincho" w:hAnsi="Calibri" w:cs="Arial"/>
        </w:rPr>
        <w:t>4</w:t>
      </w:r>
      <w:r w:rsidRPr="004536A4">
        <w:rPr>
          <w:rFonts w:ascii="Calibri" w:eastAsia="Yu Mincho" w:hAnsi="Calibri" w:cs="Arial"/>
        </w:rPr>
        <w:t>MW</w:t>
      </w:r>
      <w:r>
        <w:rPr>
          <w:rFonts w:ascii="Calibri" w:eastAsia="Yu Mincho" w:hAnsi="Calibri" w:cs="Arial"/>
        </w:rPr>
        <w:t xml:space="preserve"> (6MW in Example 13)</w:t>
      </w:r>
      <w:r w:rsidRPr="004536A4">
        <w:rPr>
          <w:rFonts w:ascii="Calibri" w:eastAsia="Yu Mincho" w:hAnsi="Calibri" w:cs="Arial"/>
        </w:rPr>
        <w:t xml:space="preserve">. The Fault Level contribution at the primary substation from the generation connection is 10MVA. </w:t>
      </w:r>
    </w:p>
    <w:p w14:paraId="4A6AC1FA" w14:textId="77777777" w:rsidR="00B3049B" w:rsidRPr="004536A4"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t xml:space="preserve">The POC is to the existing 11kV network at point </w:t>
      </w:r>
      <w:proofErr w:type="gramStart"/>
      <w:r w:rsidRPr="004536A4">
        <w:rPr>
          <w:rFonts w:ascii="Calibri" w:eastAsia="Yu Mincho" w:hAnsi="Calibri" w:cs="Arial"/>
        </w:rPr>
        <w:t>B</w:t>
      </w:r>
      <w:proofErr w:type="gramEnd"/>
      <w:r w:rsidRPr="004536A4">
        <w:rPr>
          <w:rFonts w:ascii="Calibri" w:eastAsia="Yu Mincho" w:hAnsi="Calibri" w:cs="Arial"/>
        </w:rPr>
        <w:t xml:space="preserve"> and it is proposed to install 500m of 11kV underground cable from the POC to the Customer’s installation. This is treated as Extension Assets.</w:t>
      </w:r>
    </w:p>
    <w:p w14:paraId="7CA071ED" w14:textId="77777777" w:rsidR="00B3049B"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t xml:space="preserve">The connection requires the Reinforcement of 500m of 11kV overhead line between points A and B for a thermal capacity requirement and the Security CAF applies. The connection also requires the replacement of the existing 11kV switchboard at the primary substation </w:t>
      </w:r>
      <w:proofErr w:type="gramStart"/>
      <w:r w:rsidRPr="004536A4">
        <w:rPr>
          <w:rFonts w:ascii="Calibri" w:eastAsia="Yu Mincho" w:hAnsi="Calibri" w:cs="Arial"/>
        </w:rPr>
        <w:t>in order to</w:t>
      </w:r>
      <w:proofErr w:type="gramEnd"/>
      <w:r w:rsidRPr="004536A4">
        <w:rPr>
          <w:rFonts w:ascii="Calibri" w:eastAsia="Yu Mincho" w:hAnsi="Calibri" w:cs="Arial"/>
        </w:rPr>
        <w:t xml:space="preserve"> increase its fault level rating from 150MVA to 350MVA and the Fault Level CAF applies. However, the new fault level will be limited by the fault level rating of the local network of 250MVA.</w:t>
      </w:r>
      <w:r>
        <w:rPr>
          <w:rFonts w:ascii="Calibri" w:eastAsia="Yu Mincho" w:hAnsi="Calibri" w:cs="Arial"/>
        </w:rPr>
        <w:t xml:space="preserve"> </w:t>
      </w:r>
      <w:r w:rsidRPr="002F5B0E">
        <w:rPr>
          <w:rFonts w:ascii="Calibri" w:eastAsia="Yu Mincho" w:hAnsi="Calibri" w:cs="Arial"/>
        </w:rPr>
        <w:t>The total cost of the Reinforcement is £</w:t>
      </w:r>
      <w:r>
        <w:rPr>
          <w:rFonts w:ascii="Calibri" w:eastAsia="Yu Mincho" w:hAnsi="Calibri" w:cs="Arial"/>
        </w:rPr>
        <w:t>820</w:t>
      </w:r>
      <w:r w:rsidRPr="002F5B0E">
        <w:rPr>
          <w:rFonts w:ascii="Calibri" w:eastAsia="Yu Mincho" w:hAnsi="Calibri" w:cs="Arial"/>
        </w:rPr>
        <w:t>,</w:t>
      </w:r>
      <w:r>
        <w:rPr>
          <w:rFonts w:ascii="Calibri" w:eastAsia="Yu Mincho" w:hAnsi="Calibri" w:cs="Arial"/>
        </w:rPr>
        <w:t>0</w:t>
      </w:r>
      <w:r w:rsidRPr="002F5B0E">
        <w:rPr>
          <w:rFonts w:ascii="Calibri" w:eastAsia="Yu Mincho" w:hAnsi="Calibri" w:cs="Arial"/>
        </w:rPr>
        <w:t>00</w:t>
      </w:r>
      <w:r>
        <w:rPr>
          <w:rFonts w:ascii="Calibri" w:eastAsia="Yu Mincho" w:hAnsi="Calibri" w:cs="Arial"/>
        </w:rPr>
        <w:t>.</w:t>
      </w:r>
    </w:p>
    <w:p w14:paraId="323F96B2" w14:textId="77777777" w:rsidR="00B3049B" w:rsidRPr="004536A4"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t xml:space="preserve">The High-Cost Project Threshold </w:t>
      </w:r>
      <w:r>
        <w:rPr>
          <w:rFonts w:ascii="Calibri" w:eastAsia="Yu Mincho" w:hAnsi="Calibri" w:cs="Arial"/>
        </w:rPr>
        <w:t xml:space="preserve">is exceeded for </w:t>
      </w:r>
      <w:r w:rsidRPr="004536A4">
        <w:rPr>
          <w:rFonts w:ascii="Calibri" w:eastAsia="Yu Mincho" w:hAnsi="Calibri" w:cs="Arial"/>
        </w:rPr>
        <w:t xml:space="preserve">this connection.  The HCPT is £200/kW </w:t>
      </w:r>
      <w:r>
        <w:rPr>
          <w:rFonts w:ascii="Calibri" w:eastAsia="Yu Mincho" w:hAnsi="Calibri" w:cs="Arial"/>
        </w:rPr>
        <w:t xml:space="preserve">(£800,000) </w:t>
      </w:r>
      <w:r w:rsidRPr="004536A4">
        <w:rPr>
          <w:rFonts w:ascii="Calibri" w:eastAsia="Yu Mincho" w:hAnsi="Calibri" w:cs="Arial"/>
        </w:rPr>
        <w:t xml:space="preserve">and costs </w:t>
      </w:r>
      <w:proofErr w:type="gramStart"/>
      <w:r w:rsidRPr="004536A4">
        <w:rPr>
          <w:rFonts w:ascii="Calibri" w:eastAsia="Yu Mincho" w:hAnsi="Calibri" w:cs="Arial"/>
        </w:rPr>
        <w:t>in excess of</w:t>
      </w:r>
      <w:proofErr w:type="gramEnd"/>
      <w:r w:rsidRPr="004536A4">
        <w:rPr>
          <w:rFonts w:ascii="Calibri" w:eastAsia="Yu Mincho" w:hAnsi="Calibri" w:cs="Arial"/>
        </w:rPr>
        <w:t xml:space="preserve"> this threshold will be charged in full to the Customer</w:t>
      </w:r>
      <w:r>
        <w:rPr>
          <w:rFonts w:ascii="Calibri" w:eastAsia="Yu Mincho" w:hAnsi="Calibri" w:cs="Arial"/>
        </w:rPr>
        <w:t xml:space="preserve"> (£20,000)</w:t>
      </w:r>
      <w:r w:rsidRPr="004536A4">
        <w:rPr>
          <w:rFonts w:ascii="Calibri" w:eastAsia="Yu Mincho" w:hAnsi="Calibri" w:cs="Arial"/>
        </w:rPr>
        <w:t>.</w:t>
      </w:r>
      <w:r>
        <w:rPr>
          <w:rFonts w:ascii="Calibri" w:eastAsia="Yu Mincho" w:hAnsi="Calibri" w:cs="Arial"/>
        </w:rPr>
        <w:t xml:space="preserve"> The cost of Reinforcement all relates to the Voltage Level of the POC. The cost of Reinforcement to be apportioned at the Voltage Level of the POC is therefore reduced proportionally by the amount over the High-Cost Project Threshold at that Voltage Level.</w:t>
      </w:r>
    </w:p>
    <w:p w14:paraId="4C84FF68" w14:textId="77777777" w:rsidR="00B3049B" w:rsidRPr="004536A4" w:rsidRDefault="00B3049B" w:rsidP="00B3049B">
      <w:pPr>
        <w:spacing w:after="200" w:line="276" w:lineRule="auto"/>
        <w:rPr>
          <w:rFonts w:ascii="Calibri" w:eastAsia="Yu Mincho" w:hAnsi="Calibri" w:cs="Arial"/>
          <w:szCs w:val="24"/>
        </w:rPr>
      </w:pPr>
      <w:r w:rsidRPr="004536A4">
        <w:rPr>
          <w:rFonts w:ascii="Calibri" w:eastAsia="Yu Mincho" w:hAnsi="Calibri" w:cs="Arial"/>
          <w:noProof/>
          <w:lang w:eastAsia="en-GB"/>
        </w:rPr>
        <w:drawing>
          <wp:inline distT="0" distB="0" distL="0" distR="0" wp14:anchorId="41909513" wp14:editId="62B3C1D5">
            <wp:extent cx="5671820" cy="3645535"/>
            <wp:effectExtent l="0" t="0" r="5080" b="0"/>
            <wp:docPr id="273862529" name="Picture 273862529"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862529" name="Picture 273862529" descr="Diagram&#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71820" cy="3645535"/>
                    </a:xfrm>
                    <a:prstGeom prst="rect">
                      <a:avLst/>
                    </a:prstGeom>
                    <a:noFill/>
                    <a:ln>
                      <a:noFill/>
                    </a:ln>
                  </pic:spPr>
                </pic:pic>
              </a:graphicData>
            </a:graphic>
          </wp:inline>
        </w:drawing>
      </w:r>
    </w:p>
    <w:p w14:paraId="25472355" w14:textId="77777777" w:rsidR="00B3049B" w:rsidRPr="004536A4" w:rsidRDefault="00B3049B" w:rsidP="00B3049B">
      <w:pPr>
        <w:spacing w:after="200" w:line="276" w:lineRule="auto"/>
        <w:rPr>
          <w:rFonts w:ascii="Calibri" w:eastAsia="Yu Mincho" w:hAnsi="Calibri" w:cs="Calibri"/>
          <w:b/>
        </w:rPr>
      </w:pPr>
      <w:r w:rsidRPr="004536A4">
        <w:rPr>
          <w:rFonts w:ascii="Calibri" w:eastAsia="Yu Mincho" w:hAnsi="Calibri" w:cs="Calibri"/>
          <w:b/>
        </w:rPr>
        <w:t>Reinforcement:</w:t>
      </w:r>
    </w:p>
    <w:p w14:paraId="35233298" w14:textId="77777777" w:rsidR="00B3049B" w:rsidRPr="004536A4" w:rsidRDefault="00B3049B" w:rsidP="00B3049B">
      <w:pPr>
        <w:spacing w:after="200" w:line="276" w:lineRule="auto"/>
        <w:rPr>
          <w:rFonts w:ascii="Calibri" w:eastAsia="Yu Mincho" w:hAnsi="Calibri" w:cs="Arial"/>
          <w:u w:val="single"/>
        </w:rPr>
      </w:pPr>
      <w:r w:rsidRPr="004536A4">
        <w:rPr>
          <w:rFonts w:ascii="Calibri" w:eastAsia="Yu Mincho" w:hAnsi="Calibri" w:cs="Arial"/>
          <w:u w:val="single"/>
        </w:rPr>
        <w:t xml:space="preserve">The Relevant Section of Network is the 11kV network from the primary substation to Point B. </w:t>
      </w:r>
    </w:p>
    <w:p w14:paraId="2258CC55" w14:textId="77777777" w:rsidR="00B3049B" w:rsidRPr="004536A4"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lastRenderedPageBreak/>
        <w:t xml:space="preserve">Security CAF calculation: the numerator in the CAF calculation is based upon the Required Capacity of the Customer, i.e. </w:t>
      </w:r>
      <w:r>
        <w:rPr>
          <w:rFonts w:ascii="Calibri" w:eastAsia="Yu Mincho" w:hAnsi="Calibri" w:cs="Arial"/>
        </w:rPr>
        <w:t>4</w:t>
      </w:r>
      <w:r w:rsidRPr="004536A4">
        <w:rPr>
          <w:rFonts w:ascii="Calibri" w:eastAsia="Yu Mincho" w:hAnsi="Calibri" w:cs="Arial"/>
        </w:rPr>
        <w:t xml:space="preserve">MW. The denominator is based on the New Network Capacity </w:t>
      </w:r>
      <w:proofErr w:type="gramStart"/>
      <w:r w:rsidRPr="004536A4">
        <w:rPr>
          <w:rFonts w:ascii="Calibri" w:eastAsia="Yu Mincho" w:hAnsi="Calibri" w:cs="Arial"/>
        </w:rPr>
        <w:t>following</w:t>
      </w:r>
      <w:proofErr w:type="gramEnd"/>
      <w:r w:rsidRPr="004536A4">
        <w:rPr>
          <w:rFonts w:ascii="Calibri" w:eastAsia="Yu Mincho" w:hAnsi="Calibri" w:cs="Arial"/>
        </w:rPr>
        <w:t xml:space="preserve"> Reinforcement, which is 7.6MVA, i.e. after Reinforcement, in this particular case, the section of cable with the lowest rating.</w:t>
      </w:r>
    </w:p>
    <w:p w14:paraId="43A3ADEC" w14:textId="77777777" w:rsidR="00B3049B" w:rsidRPr="004536A4"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t xml:space="preserve">The Relevant Section of Network is the 11kV switchboard at the primary substation.  </w:t>
      </w:r>
    </w:p>
    <w:p w14:paraId="795416CA" w14:textId="77777777" w:rsidR="00B3049B"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t>Fault Level CAF calculation: The numerator in the CAF calculation is based upon the Fault Level contribution from the Customer’s new generator connection, in this Example 10MVA. The denominator is based upon the New Fault Level Capacity, which is the lower of the Fault Level capacity of the new 11kV switchboard, 350MVA or of the local system, 250MVA in this Example.</w:t>
      </w:r>
    </w:p>
    <w:p w14:paraId="29FB3E58" w14:textId="77777777" w:rsidR="00B3049B" w:rsidRPr="004536A4"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t xml:space="preserve">The High-Cost Project Threshold for </w:t>
      </w:r>
      <w:r>
        <w:rPr>
          <w:rFonts w:ascii="Calibri" w:eastAsia="Yu Mincho" w:hAnsi="Calibri" w:cs="Arial"/>
        </w:rPr>
        <w:t xml:space="preserve">a </w:t>
      </w:r>
      <w:r w:rsidRPr="004536A4">
        <w:rPr>
          <w:rFonts w:ascii="Calibri" w:eastAsia="Yu Mincho" w:hAnsi="Calibri" w:cs="Arial"/>
        </w:rPr>
        <w:t xml:space="preserve">Generation Connection is £200/kW. </w:t>
      </w:r>
    </w:p>
    <w:p w14:paraId="26936C4B" w14:textId="77777777" w:rsidR="00B3049B" w:rsidRPr="004536A4"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t>The Reinforcement required to provide the connection is:</w:t>
      </w:r>
    </w:p>
    <w:p w14:paraId="00AE472D" w14:textId="77777777" w:rsidR="00B3049B" w:rsidRPr="004536A4" w:rsidRDefault="00B3049B" w:rsidP="00B3049B">
      <w:pPr>
        <w:numPr>
          <w:ilvl w:val="0"/>
          <w:numId w:val="10"/>
        </w:numPr>
        <w:spacing w:before="120" w:after="120" w:line="240" w:lineRule="auto"/>
        <w:contextualSpacing/>
        <w:rPr>
          <w:rFonts w:ascii="Calibri" w:eastAsia="Yu Mincho" w:hAnsi="Calibri" w:cs="Calibri"/>
        </w:rPr>
      </w:pPr>
      <w:r w:rsidRPr="00045BDE">
        <w:rPr>
          <w:rFonts w:ascii="Calibri" w:eastAsia="Yu Mincho" w:hAnsi="Calibri" w:cs="Calibri"/>
        </w:rPr>
        <w:t>Re-conductor of 500m of 11kV overhead line</w:t>
      </w:r>
      <w:r w:rsidRPr="004536A4">
        <w:rPr>
          <w:rFonts w:ascii="Calibri" w:eastAsia="Yu Mincho" w:hAnsi="Calibri" w:cs="Calibri"/>
        </w:rPr>
        <w:t>; and</w:t>
      </w:r>
    </w:p>
    <w:p w14:paraId="38ED393A" w14:textId="77777777" w:rsidR="00B3049B" w:rsidRPr="004536A4" w:rsidRDefault="00B3049B" w:rsidP="00B3049B">
      <w:pPr>
        <w:numPr>
          <w:ilvl w:val="0"/>
          <w:numId w:val="10"/>
        </w:numPr>
        <w:spacing w:before="120" w:after="120" w:line="240" w:lineRule="auto"/>
        <w:contextualSpacing/>
        <w:rPr>
          <w:rFonts w:ascii="Calibri" w:eastAsia="Yu Mincho" w:hAnsi="Calibri" w:cs="Calibri"/>
        </w:rPr>
      </w:pPr>
      <w:r w:rsidRPr="00045BDE">
        <w:rPr>
          <w:rFonts w:ascii="Calibri" w:eastAsia="Yu Mincho" w:hAnsi="Calibri" w:cs="Calibri"/>
        </w:rPr>
        <w:t>Replacement 11kV switchboard</w:t>
      </w:r>
      <w:r w:rsidRPr="004536A4">
        <w:rPr>
          <w:rFonts w:ascii="Calibri" w:eastAsia="Yu Mincho" w:hAnsi="Calibri" w:cs="Calibri"/>
        </w:rPr>
        <w:t>.</w:t>
      </w:r>
    </w:p>
    <w:p w14:paraId="7FB94288" w14:textId="77777777" w:rsidR="00B3049B" w:rsidRPr="004536A4" w:rsidRDefault="00B3049B" w:rsidP="00B3049B">
      <w:pPr>
        <w:spacing w:before="120" w:after="120" w:line="276" w:lineRule="auto"/>
        <w:jc w:val="both"/>
        <w:rPr>
          <w:rFonts w:ascii="Calibri" w:eastAsia="Yu Mincho" w:hAnsi="Calibri" w:cs="Arial"/>
        </w:rPr>
      </w:pPr>
    </w:p>
    <w:p w14:paraId="013A4642" w14:textId="77777777" w:rsidR="00B3049B" w:rsidRPr="004536A4" w:rsidRDefault="00B3049B" w:rsidP="00B3049B">
      <w:pPr>
        <w:spacing w:after="200" w:line="276" w:lineRule="auto"/>
        <w:rPr>
          <w:rFonts w:ascii="Calibri" w:eastAsia="Calibri" w:hAnsi="Calibri" w:cs="Calibri"/>
        </w:rPr>
      </w:pPr>
      <w:r w:rsidRPr="004536A4">
        <w:rPr>
          <w:rFonts w:ascii="Calibri" w:eastAsia="Calibri" w:hAnsi="Calibri" w:cs="Calibri"/>
        </w:rPr>
        <w:t>HCPT:</w:t>
      </w:r>
      <w:r w:rsidRPr="004536A4">
        <w:rPr>
          <w:rFonts w:ascii="Calibri" w:eastAsia="Yu Mincho" w:hAnsi="Calibri" w:cs="Arial"/>
        </w:rPr>
        <w:tab/>
      </w:r>
      <w:r w:rsidRPr="004536A4">
        <w:rPr>
          <w:rFonts w:ascii="Calibri" w:eastAsia="Calibri" w:hAnsi="Calibri" w:cs="Calibri"/>
        </w:rPr>
        <w:t xml:space="preserve">£200 x </w:t>
      </w:r>
      <w:r>
        <w:rPr>
          <w:rFonts w:ascii="Calibri" w:eastAsia="Calibri" w:hAnsi="Calibri" w:cs="Calibri"/>
        </w:rPr>
        <w:t>4,000</w:t>
      </w:r>
      <w:r w:rsidRPr="004536A4">
        <w:rPr>
          <w:rFonts w:ascii="Calibri" w:eastAsia="Calibri" w:hAnsi="Calibri" w:cs="Calibri"/>
        </w:rPr>
        <w:t xml:space="preserve"> = £</w:t>
      </w:r>
      <w:r>
        <w:rPr>
          <w:rFonts w:ascii="Calibri" w:eastAsia="Calibri" w:hAnsi="Calibri" w:cs="Calibri"/>
        </w:rPr>
        <w:t>800</w:t>
      </w:r>
      <w:r w:rsidRPr="004536A4">
        <w:rPr>
          <w:rFonts w:ascii="Calibri" w:eastAsia="Calibri" w:hAnsi="Calibri" w:cs="Calibri"/>
        </w:rPr>
        <w:t>,000</w:t>
      </w:r>
    </w:p>
    <w:p w14:paraId="33A6065A" w14:textId="77777777" w:rsidR="00B3049B" w:rsidRPr="004536A4" w:rsidRDefault="00B3049B" w:rsidP="00B3049B">
      <w:pPr>
        <w:spacing w:after="200" w:line="276" w:lineRule="auto"/>
        <w:ind w:firstLine="720"/>
        <w:rPr>
          <w:rFonts w:ascii="Calibri" w:eastAsia="Calibri" w:hAnsi="Calibri" w:cs="Calibri"/>
          <w:color w:val="000000"/>
        </w:rPr>
      </w:pPr>
      <w:r w:rsidRPr="004536A4">
        <w:rPr>
          <w:rFonts w:ascii="Calibri" w:eastAsia="Calibri" w:hAnsi="Calibri" w:cs="Calibri"/>
          <w:color w:val="000000"/>
        </w:rPr>
        <w:t>£</w:t>
      </w:r>
      <w:r>
        <w:rPr>
          <w:rFonts w:ascii="Calibri" w:eastAsia="Calibri" w:hAnsi="Calibri" w:cs="Calibri"/>
          <w:color w:val="000000"/>
        </w:rPr>
        <w:t>820</w:t>
      </w:r>
      <w:r w:rsidRPr="004536A4">
        <w:rPr>
          <w:rFonts w:ascii="Calibri" w:eastAsia="Calibri" w:hAnsi="Calibri" w:cs="Calibri"/>
          <w:color w:val="000000"/>
        </w:rPr>
        <w:t>,</w:t>
      </w:r>
      <w:r>
        <w:rPr>
          <w:rFonts w:ascii="Calibri" w:eastAsia="Calibri" w:hAnsi="Calibri" w:cs="Calibri"/>
          <w:color w:val="000000"/>
        </w:rPr>
        <w:t>0</w:t>
      </w:r>
      <w:r w:rsidRPr="004536A4">
        <w:rPr>
          <w:rFonts w:ascii="Calibri" w:eastAsia="Calibri" w:hAnsi="Calibri" w:cs="Calibri"/>
          <w:color w:val="000000"/>
        </w:rPr>
        <w:t>00 - £</w:t>
      </w:r>
      <w:r>
        <w:rPr>
          <w:rFonts w:ascii="Calibri" w:eastAsia="Calibri" w:hAnsi="Calibri" w:cs="Calibri"/>
          <w:color w:val="000000"/>
        </w:rPr>
        <w:t>800</w:t>
      </w:r>
      <w:r w:rsidRPr="004536A4">
        <w:rPr>
          <w:rFonts w:ascii="Calibri" w:eastAsia="Calibri" w:hAnsi="Calibri" w:cs="Calibri"/>
          <w:color w:val="000000"/>
        </w:rPr>
        <w:t>,000 = £</w:t>
      </w:r>
      <w:r>
        <w:rPr>
          <w:rFonts w:ascii="Calibri" w:eastAsia="Calibri" w:hAnsi="Calibri" w:cs="Calibri"/>
          <w:color w:val="000000"/>
        </w:rPr>
        <w:t>20,0</w:t>
      </w:r>
      <w:r w:rsidRPr="004536A4">
        <w:rPr>
          <w:rFonts w:ascii="Calibri" w:eastAsia="Calibri" w:hAnsi="Calibri" w:cs="Calibri"/>
          <w:color w:val="000000"/>
        </w:rPr>
        <w:t>00 Customer Contribution</w:t>
      </w:r>
    </w:p>
    <w:p w14:paraId="7852201E" w14:textId="3F45D5C2" w:rsidR="00CE586F"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t>The Reinforcement of £</w:t>
      </w:r>
      <w:r>
        <w:rPr>
          <w:rFonts w:ascii="Calibri" w:eastAsia="Yu Mincho" w:hAnsi="Calibri" w:cs="Arial"/>
        </w:rPr>
        <w:t>820</w:t>
      </w:r>
      <w:r w:rsidRPr="004536A4">
        <w:rPr>
          <w:rFonts w:ascii="Calibri" w:eastAsia="Yu Mincho" w:hAnsi="Calibri" w:cs="Arial"/>
        </w:rPr>
        <w:t xml:space="preserve">,000 is at the Voltage Level of the POC and is subject to </w:t>
      </w:r>
      <w:r>
        <w:rPr>
          <w:rFonts w:ascii="Calibri" w:eastAsia="Yu Mincho" w:hAnsi="Calibri" w:cs="Arial"/>
        </w:rPr>
        <w:t xml:space="preserve">both </w:t>
      </w:r>
      <w:r w:rsidRPr="004536A4">
        <w:rPr>
          <w:rFonts w:ascii="Calibri" w:eastAsia="Yu Mincho" w:hAnsi="Calibri" w:cs="Arial"/>
        </w:rPr>
        <w:t>the Security CAF</w:t>
      </w:r>
      <w:r>
        <w:rPr>
          <w:rFonts w:ascii="Calibri" w:eastAsia="Yu Mincho" w:hAnsi="Calibri" w:cs="Arial"/>
        </w:rPr>
        <w:t xml:space="preserve"> and Fault Level CAF</w:t>
      </w:r>
      <w:r w:rsidRPr="004536A4">
        <w:rPr>
          <w:rFonts w:ascii="Calibri" w:eastAsia="Yu Mincho" w:hAnsi="Calibri" w:cs="Arial"/>
        </w:rPr>
        <w:t xml:space="preserve">. </w:t>
      </w:r>
      <w:r>
        <w:rPr>
          <w:rFonts w:ascii="Calibri" w:eastAsia="Yu Mincho" w:hAnsi="Calibri" w:cs="Arial"/>
        </w:rPr>
        <w:t>However, t</w:t>
      </w:r>
      <w:r w:rsidRPr="004536A4">
        <w:rPr>
          <w:rFonts w:ascii="Calibri" w:eastAsia="Yu Mincho" w:hAnsi="Calibri" w:cs="Arial"/>
        </w:rPr>
        <w:t xml:space="preserve">he </w:t>
      </w:r>
      <w:r>
        <w:rPr>
          <w:rFonts w:ascii="Calibri" w:eastAsia="Yu Mincho" w:hAnsi="Calibri" w:cs="Arial"/>
        </w:rPr>
        <w:t xml:space="preserve">aggregate cost of the </w:t>
      </w:r>
      <w:r w:rsidRPr="004536A4">
        <w:rPr>
          <w:rFonts w:ascii="Calibri" w:eastAsia="Yu Mincho" w:hAnsi="Calibri" w:cs="Arial"/>
        </w:rPr>
        <w:t xml:space="preserve">work is </w:t>
      </w:r>
      <w:r>
        <w:rPr>
          <w:rFonts w:ascii="Calibri" w:eastAsia="Yu Mincho" w:hAnsi="Calibri" w:cs="Arial"/>
        </w:rPr>
        <w:t>over</w:t>
      </w:r>
      <w:r w:rsidRPr="004536A4">
        <w:rPr>
          <w:rFonts w:ascii="Calibri" w:eastAsia="Yu Mincho" w:hAnsi="Calibri" w:cs="Arial"/>
        </w:rPr>
        <w:t xml:space="preserve"> the High-Cost Project Threshold of £</w:t>
      </w:r>
      <w:r>
        <w:rPr>
          <w:rFonts w:ascii="Calibri" w:eastAsia="Yu Mincho" w:hAnsi="Calibri" w:cs="Arial"/>
        </w:rPr>
        <w:t>800</w:t>
      </w:r>
      <w:r w:rsidRPr="004536A4">
        <w:rPr>
          <w:rFonts w:ascii="Calibri" w:eastAsia="Yu Mincho" w:hAnsi="Calibri" w:cs="Arial"/>
        </w:rPr>
        <w:t>,000 and</w:t>
      </w:r>
      <w:r>
        <w:rPr>
          <w:rFonts w:ascii="Calibri" w:eastAsia="Yu Mincho" w:hAnsi="Calibri" w:cs="Arial"/>
        </w:rPr>
        <w:t xml:space="preserve"> therefore £20,000 is covered by the High-Cost Project Threshold and £800,000 is</w:t>
      </w:r>
      <w:r w:rsidRPr="004536A4">
        <w:rPr>
          <w:rFonts w:ascii="Calibri" w:eastAsia="Yu Mincho" w:hAnsi="Calibri" w:cs="Arial"/>
        </w:rPr>
        <w:t xml:space="preserve"> not covered.</w:t>
      </w:r>
      <w:r>
        <w:rPr>
          <w:rFonts w:ascii="Calibri" w:eastAsia="Yu Mincho" w:hAnsi="Calibri" w:cs="Arial"/>
        </w:rPr>
        <w:t xml:space="preserve"> </w:t>
      </w:r>
      <w:bookmarkStart w:id="65" w:name="_Hlk146011058"/>
      <w:r>
        <w:rPr>
          <w:rFonts w:ascii="Calibri" w:eastAsia="Yu Mincho" w:hAnsi="Calibri" w:cs="Arial"/>
        </w:rPr>
        <w:t>The total cost to be apportioned is therefore £800,000, not the cost of Reinforcement of £820,000</w:t>
      </w:r>
      <w:bookmarkEnd w:id="65"/>
      <w:r>
        <w:rPr>
          <w:rFonts w:ascii="Calibri" w:eastAsia="Yu Mincho" w:hAnsi="Calibri" w:cs="Arial"/>
        </w:rPr>
        <w:t>.</w:t>
      </w:r>
    </w:p>
    <w:p w14:paraId="760E7B23" w14:textId="75264FDC" w:rsidR="00B3049B" w:rsidRDefault="00B3049B" w:rsidP="00B3049B">
      <w:pPr>
        <w:spacing w:before="120" w:after="120" w:line="276" w:lineRule="auto"/>
        <w:jc w:val="both"/>
        <w:rPr>
          <w:rFonts w:ascii="Calibri" w:eastAsia="Yu Mincho" w:hAnsi="Calibri" w:cs="Arial"/>
        </w:rPr>
      </w:pPr>
      <w:r>
        <w:rPr>
          <w:rFonts w:ascii="Calibri" w:eastAsia="Yu Mincho" w:hAnsi="Calibri" w:cs="Arial"/>
        </w:rPr>
        <w:t>The cost of Reinforcement for the r</w:t>
      </w:r>
      <w:r w:rsidRPr="00631DEB">
        <w:rPr>
          <w:rFonts w:ascii="Calibri" w:eastAsia="Yu Mincho" w:hAnsi="Calibri" w:cs="Arial"/>
        </w:rPr>
        <w:t>e-conductor of 500m of 11kV overhead line</w:t>
      </w:r>
      <w:r>
        <w:rPr>
          <w:rFonts w:ascii="Calibri" w:eastAsia="Yu Mincho" w:hAnsi="Calibri" w:cs="Arial"/>
        </w:rPr>
        <w:t xml:space="preserve"> is £20,000, which is 2.44% of the total cost of Reinforcement at the Voltage Level of the POC of £820,000. The cost to be apportioned is therefore </w:t>
      </w:r>
      <w:r w:rsidRPr="002967D6">
        <w:rPr>
          <w:rFonts w:ascii="Calibri" w:eastAsia="Yu Mincho" w:hAnsi="Calibri" w:cs="Arial"/>
        </w:rPr>
        <w:t>£19,512</w:t>
      </w:r>
      <w:r>
        <w:rPr>
          <w:rFonts w:ascii="Calibri" w:eastAsia="Yu Mincho" w:hAnsi="Calibri" w:cs="Arial"/>
        </w:rPr>
        <w:t xml:space="preserve"> (</w:t>
      </w:r>
      <w:r w:rsidRPr="002967D6">
        <w:rPr>
          <w:rFonts w:ascii="Calibri" w:eastAsia="Yu Mincho" w:hAnsi="Calibri" w:cs="Arial"/>
        </w:rPr>
        <w:t>20,000-£20,000*2.44%)</w:t>
      </w:r>
      <w:r>
        <w:rPr>
          <w:rFonts w:ascii="Calibri" w:eastAsia="Yu Mincho" w:hAnsi="Calibri" w:cs="Arial"/>
        </w:rPr>
        <w:t>.</w:t>
      </w:r>
    </w:p>
    <w:p w14:paraId="2496F574" w14:textId="01C51EC2" w:rsidR="00B3049B" w:rsidRDefault="00B3049B" w:rsidP="00B3049B">
      <w:pPr>
        <w:spacing w:before="120" w:after="120" w:line="276" w:lineRule="auto"/>
        <w:jc w:val="both"/>
        <w:rPr>
          <w:rFonts w:ascii="Calibri" w:eastAsia="Yu Mincho" w:hAnsi="Calibri" w:cs="Arial"/>
        </w:rPr>
      </w:pPr>
      <w:r>
        <w:rPr>
          <w:rFonts w:ascii="Calibri" w:eastAsia="Yu Mincho" w:hAnsi="Calibri" w:cs="Arial"/>
        </w:rPr>
        <w:t xml:space="preserve">The cost of Reinforcement for the replacement </w:t>
      </w:r>
      <w:r w:rsidRPr="00631DEB">
        <w:rPr>
          <w:rFonts w:ascii="Calibri" w:eastAsia="Yu Mincho" w:hAnsi="Calibri" w:cs="Arial"/>
        </w:rPr>
        <w:t xml:space="preserve">11kV </w:t>
      </w:r>
      <w:r>
        <w:rPr>
          <w:rFonts w:ascii="Calibri" w:eastAsia="Yu Mincho" w:hAnsi="Calibri" w:cs="Arial"/>
        </w:rPr>
        <w:t xml:space="preserve">switchboard is £800,000, which is 97.56% of the total cost of Reinforcement at the Voltage Level of the POC of £820,000. The cost to be apportioned is therefore </w:t>
      </w:r>
      <w:r w:rsidRPr="002967D6">
        <w:rPr>
          <w:rFonts w:ascii="Calibri" w:eastAsia="Yu Mincho" w:hAnsi="Calibri" w:cs="Arial"/>
        </w:rPr>
        <w:t>£780,488</w:t>
      </w:r>
      <w:r>
        <w:rPr>
          <w:rFonts w:ascii="Calibri" w:eastAsia="Yu Mincho" w:hAnsi="Calibri" w:cs="Arial"/>
        </w:rPr>
        <w:t xml:space="preserve"> </w:t>
      </w:r>
      <w:r w:rsidRPr="002967D6">
        <w:rPr>
          <w:rFonts w:ascii="Calibri" w:eastAsia="Yu Mincho" w:hAnsi="Calibri" w:cs="Arial"/>
        </w:rPr>
        <w:t>(£800,000-£20,000*97.56%)</w:t>
      </w:r>
      <w:r>
        <w:rPr>
          <w:rFonts w:ascii="Calibri" w:eastAsia="Yu Mincho" w:hAnsi="Calibri" w:cs="Arial"/>
        </w:rPr>
        <w:t>.</w:t>
      </w:r>
    </w:p>
    <w:p w14:paraId="4E531C29" w14:textId="77777777" w:rsidR="00B3049B" w:rsidRPr="004536A4"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t>Security CAF: (</w:t>
      </w:r>
      <w:r>
        <w:rPr>
          <w:rFonts w:ascii="Calibri" w:eastAsia="Yu Mincho" w:hAnsi="Calibri" w:cs="Arial"/>
        </w:rPr>
        <w:t>4,000</w:t>
      </w:r>
      <w:r w:rsidRPr="004536A4">
        <w:rPr>
          <w:rFonts w:ascii="Calibri" w:eastAsia="Yu Mincho" w:hAnsi="Calibri" w:cs="Arial"/>
        </w:rPr>
        <w:t>/</w:t>
      </w:r>
      <w:r>
        <w:rPr>
          <w:rFonts w:ascii="Calibri" w:eastAsia="Yu Mincho" w:hAnsi="Calibri" w:cs="Arial"/>
        </w:rPr>
        <w:t>7</w:t>
      </w:r>
      <w:r w:rsidRPr="004536A4">
        <w:rPr>
          <w:rFonts w:ascii="Calibri" w:eastAsia="Yu Mincho" w:hAnsi="Calibri" w:cs="Arial"/>
        </w:rPr>
        <w:t>,</w:t>
      </w:r>
      <w:r>
        <w:rPr>
          <w:rFonts w:ascii="Calibri" w:eastAsia="Yu Mincho" w:hAnsi="Calibri" w:cs="Arial"/>
        </w:rPr>
        <w:t>6</w:t>
      </w:r>
      <w:r w:rsidRPr="004536A4">
        <w:rPr>
          <w:rFonts w:ascii="Calibri" w:eastAsia="Yu Mincho" w:hAnsi="Calibri" w:cs="Arial"/>
        </w:rPr>
        <w:t xml:space="preserve">00) x 100 = </w:t>
      </w:r>
      <w:r>
        <w:rPr>
          <w:rFonts w:ascii="Calibri" w:eastAsia="Yu Mincho" w:hAnsi="Calibri" w:cs="Arial"/>
        </w:rPr>
        <w:t>52.63</w:t>
      </w:r>
      <w:r w:rsidRPr="004536A4">
        <w:rPr>
          <w:rFonts w:ascii="Calibri" w:eastAsia="Yu Mincho" w:hAnsi="Calibri" w:cs="Arial"/>
        </w:rPr>
        <w:t>%</w:t>
      </w:r>
    </w:p>
    <w:p w14:paraId="656C3380" w14:textId="77777777" w:rsidR="00B3049B" w:rsidRPr="004536A4" w:rsidRDefault="00B3049B" w:rsidP="00B3049B">
      <w:pPr>
        <w:spacing w:after="200" w:line="276" w:lineRule="auto"/>
        <w:ind w:left="720" w:firstLine="720"/>
        <w:rPr>
          <w:rFonts w:ascii="Calibri" w:eastAsia="Calibri" w:hAnsi="Calibri" w:cs="Calibri"/>
          <w:color w:val="000000"/>
        </w:rPr>
      </w:pPr>
      <w:r w:rsidRPr="004536A4">
        <w:rPr>
          <w:rFonts w:ascii="Calibri" w:eastAsia="Calibri" w:hAnsi="Calibri" w:cs="Calibri"/>
          <w:color w:val="000000"/>
        </w:rPr>
        <w:t>£</w:t>
      </w:r>
      <w:r>
        <w:rPr>
          <w:rFonts w:ascii="Calibri" w:eastAsia="Calibri" w:hAnsi="Calibri" w:cs="Calibri"/>
          <w:color w:val="000000"/>
        </w:rPr>
        <w:t>19</w:t>
      </w:r>
      <w:r w:rsidRPr="004536A4">
        <w:rPr>
          <w:rFonts w:ascii="Calibri" w:eastAsia="Calibri" w:hAnsi="Calibri" w:cs="Calibri"/>
          <w:color w:val="000000"/>
        </w:rPr>
        <w:t>,</w:t>
      </w:r>
      <w:r>
        <w:rPr>
          <w:rFonts w:ascii="Calibri" w:eastAsia="Calibri" w:hAnsi="Calibri" w:cs="Calibri"/>
          <w:color w:val="000000"/>
        </w:rPr>
        <w:t>152</w:t>
      </w:r>
      <w:r w:rsidRPr="004536A4">
        <w:rPr>
          <w:rFonts w:ascii="Calibri" w:eastAsia="Calibri" w:hAnsi="Calibri" w:cs="Calibri"/>
          <w:color w:val="000000"/>
        </w:rPr>
        <w:t xml:space="preserve"> x </w:t>
      </w:r>
      <w:r>
        <w:rPr>
          <w:rFonts w:ascii="Calibri" w:eastAsia="Calibri" w:hAnsi="Calibri" w:cs="Calibri"/>
          <w:color w:val="000000"/>
        </w:rPr>
        <w:t>52.63</w:t>
      </w:r>
      <w:r w:rsidRPr="004536A4">
        <w:rPr>
          <w:rFonts w:ascii="Calibri" w:eastAsia="Calibri" w:hAnsi="Calibri" w:cs="Calibri"/>
          <w:color w:val="000000"/>
        </w:rPr>
        <w:t>% = £</w:t>
      </w:r>
      <w:r>
        <w:rPr>
          <w:rFonts w:ascii="Calibri" w:eastAsia="Calibri" w:hAnsi="Calibri" w:cs="Calibri"/>
          <w:color w:val="000000"/>
        </w:rPr>
        <w:t>10,269</w:t>
      </w:r>
      <w:r w:rsidRPr="004536A4">
        <w:rPr>
          <w:rFonts w:ascii="Calibri" w:eastAsia="Calibri" w:hAnsi="Calibri" w:cs="Calibri"/>
          <w:color w:val="000000"/>
        </w:rPr>
        <w:t xml:space="preserve"> Customer Contribution</w:t>
      </w:r>
    </w:p>
    <w:p w14:paraId="030090D7" w14:textId="77777777" w:rsidR="00B3049B" w:rsidRPr="004536A4" w:rsidRDefault="00B3049B" w:rsidP="00B3049B">
      <w:pPr>
        <w:spacing w:before="120" w:after="120" w:line="276" w:lineRule="auto"/>
        <w:jc w:val="both"/>
        <w:rPr>
          <w:rFonts w:ascii="Calibri" w:eastAsia="Yu Mincho" w:hAnsi="Calibri" w:cs="Arial"/>
        </w:rPr>
      </w:pPr>
      <w:r>
        <w:rPr>
          <w:rFonts w:ascii="Calibri" w:eastAsia="Yu Mincho" w:hAnsi="Calibri" w:cs="Arial"/>
        </w:rPr>
        <w:t>Fault Level</w:t>
      </w:r>
      <w:r w:rsidRPr="004536A4">
        <w:rPr>
          <w:rFonts w:ascii="Calibri" w:eastAsia="Yu Mincho" w:hAnsi="Calibri" w:cs="Arial"/>
        </w:rPr>
        <w:t xml:space="preserve"> CAF: </w:t>
      </w:r>
      <w:r>
        <w:rPr>
          <w:rFonts w:ascii="Calibri" w:eastAsia="Yu Mincho" w:hAnsi="Calibri" w:cs="Arial"/>
        </w:rPr>
        <w:t xml:space="preserve">3 x </w:t>
      </w:r>
      <w:r w:rsidRPr="004536A4">
        <w:rPr>
          <w:rFonts w:ascii="Calibri" w:eastAsia="Yu Mincho" w:hAnsi="Calibri" w:cs="Arial"/>
        </w:rPr>
        <w:t>(</w:t>
      </w:r>
      <w:r>
        <w:rPr>
          <w:rFonts w:ascii="Calibri" w:eastAsia="Yu Mincho" w:hAnsi="Calibri" w:cs="Arial"/>
        </w:rPr>
        <w:t>10</w:t>
      </w:r>
      <w:r w:rsidRPr="004536A4">
        <w:rPr>
          <w:rFonts w:ascii="Calibri" w:eastAsia="Yu Mincho" w:hAnsi="Calibri" w:cs="Arial"/>
        </w:rPr>
        <w:t>/</w:t>
      </w:r>
      <w:r>
        <w:rPr>
          <w:rFonts w:ascii="Calibri" w:eastAsia="Yu Mincho" w:hAnsi="Calibri" w:cs="Arial"/>
        </w:rPr>
        <w:t>250</w:t>
      </w:r>
      <w:r w:rsidRPr="004536A4">
        <w:rPr>
          <w:rFonts w:ascii="Calibri" w:eastAsia="Yu Mincho" w:hAnsi="Calibri" w:cs="Arial"/>
        </w:rPr>
        <w:t xml:space="preserve">) x 100 = </w:t>
      </w:r>
      <w:r>
        <w:rPr>
          <w:rFonts w:ascii="Calibri" w:eastAsia="Yu Mincho" w:hAnsi="Calibri" w:cs="Arial"/>
        </w:rPr>
        <w:t>12.00</w:t>
      </w:r>
      <w:r w:rsidRPr="004536A4">
        <w:rPr>
          <w:rFonts w:ascii="Calibri" w:eastAsia="Yu Mincho" w:hAnsi="Calibri" w:cs="Arial"/>
        </w:rPr>
        <w:t>%</w:t>
      </w:r>
    </w:p>
    <w:p w14:paraId="47C14BB1" w14:textId="77777777" w:rsidR="00B3049B" w:rsidRPr="00BD6756" w:rsidRDefault="00B3049B" w:rsidP="00B3049B">
      <w:pPr>
        <w:spacing w:after="200" w:line="276" w:lineRule="auto"/>
        <w:ind w:left="720" w:firstLine="720"/>
        <w:rPr>
          <w:rFonts w:ascii="Calibri" w:eastAsia="Calibri" w:hAnsi="Calibri" w:cs="Calibri"/>
          <w:color w:val="000000"/>
        </w:rPr>
      </w:pPr>
      <w:r w:rsidRPr="004536A4">
        <w:rPr>
          <w:rFonts w:ascii="Calibri" w:eastAsia="Calibri" w:hAnsi="Calibri" w:cs="Calibri"/>
          <w:color w:val="000000"/>
        </w:rPr>
        <w:t>£</w:t>
      </w:r>
      <w:r>
        <w:rPr>
          <w:rFonts w:ascii="Calibri" w:eastAsia="Calibri" w:hAnsi="Calibri" w:cs="Calibri"/>
          <w:color w:val="000000"/>
        </w:rPr>
        <w:t>780,488</w:t>
      </w:r>
      <w:r w:rsidRPr="004536A4">
        <w:rPr>
          <w:rFonts w:ascii="Calibri" w:eastAsia="Calibri" w:hAnsi="Calibri" w:cs="Calibri"/>
          <w:color w:val="000000"/>
        </w:rPr>
        <w:t xml:space="preserve"> x </w:t>
      </w:r>
      <w:r>
        <w:rPr>
          <w:rFonts w:ascii="Calibri" w:eastAsia="Calibri" w:hAnsi="Calibri" w:cs="Calibri"/>
          <w:color w:val="000000"/>
        </w:rPr>
        <w:t>12.00</w:t>
      </w:r>
      <w:r w:rsidRPr="004536A4">
        <w:rPr>
          <w:rFonts w:ascii="Calibri" w:eastAsia="Calibri" w:hAnsi="Calibri" w:cs="Calibri"/>
          <w:color w:val="000000"/>
        </w:rPr>
        <w:t>% = £</w:t>
      </w:r>
      <w:r>
        <w:rPr>
          <w:rFonts w:ascii="Calibri" w:eastAsia="Calibri" w:hAnsi="Calibri" w:cs="Calibri"/>
          <w:color w:val="000000"/>
        </w:rPr>
        <w:t>93,659</w:t>
      </w:r>
      <w:r w:rsidRPr="004536A4">
        <w:rPr>
          <w:rFonts w:ascii="Calibri" w:eastAsia="Calibri" w:hAnsi="Calibri" w:cs="Calibri"/>
          <w:color w:val="000000"/>
        </w:rPr>
        <w:t xml:space="preserve"> Customer Contribution</w:t>
      </w:r>
    </w:p>
    <w:p w14:paraId="5D8198FF" w14:textId="77777777" w:rsidR="00B3049B" w:rsidRDefault="00B3049B" w:rsidP="00B3049B">
      <w:pPr>
        <w:spacing w:before="120" w:after="120" w:line="276" w:lineRule="auto"/>
        <w:jc w:val="both"/>
        <w:rPr>
          <w:rFonts w:ascii="Calibri" w:eastAsia="Yu Mincho" w:hAnsi="Calibri" w:cs="Arial"/>
        </w:rPr>
      </w:pPr>
      <w:r w:rsidRPr="004536A4">
        <w:rPr>
          <w:rFonts w:ascii="Calibri" w:eastAsia="Yu Mincho" w:hAnsi="Calibri" w:cs="Arial"/>
        </w:rPr>
        <w:t>The Connection Charge for this Scheme is calculated as follows:</w:t>
      </w:r>
    </w:p>
    <w:tbl>
      <w:tblPr>
        <w:tblW w:w="9165" w:type="dxa"/>
        <w:tblInd w:w="90" w:type="dxa"/>
        <w:tblLayout w:type="fixed"/>
        <w:tblLook w:val="06A0" w:firstRow="1" w:lastRow="0" w:firstColumn="1" w:lastColumn="0" w:noHBand="1" w:noVBand="1"/>
      </w:tblPr>
      <w:tblGrid>
        <w:gridCol w:w="13"/>
        <w:gridCol w:w="4539"/>
        <w:gridCol w:w="26"/>
        <w:gridCol w:w="1251"/>
        <w:gridCol w:w="25"/>
        <w:gridCol w:w="1843"/>
        <w:gridCol w:w="1417"/>
        <w:gridCol w:w="51"/>
      </w:tblGrid>
      <w:tr w:rsidR="00B3049B" w:rsidRPr="004536A4" w14:paraId="2FD3914A" w14:textId="77777777" w:rsidTr="003F394B">
        <w:trPr>
          <w:trHeight w:val="600"/>
        </w:trPr>
        <w:tc>
          <w:tcPr>
            <w:tcW w:w="4578" w:type="dxa"/>
            <w:gridSpan w:val="3"/>
            <w:tcBorders>
              <w:top w:val="single" w:sz="8" w:space="0" w:color="auto"/>
              <w:left w:val="single" w:sz="8" w:space="0" w:color="auto"/>
              <w:bottom w:val="single" w:sz="8" w:space="0" w:color="auto"/>
              <w:right w:val="single" w:sz="8" w:space="0" w:color="auto"/>
            </w:tcBorders>
            <w:shd w:val="clear" w:color="auto" w:fill="D9D9D9"/>
            <w:vAlign w:val="center"/>
            <w:hideMark/>
          </w:tcPr>
          <w:p w14:paraId="4FD75B5B" w14:textId="77777777" w:rsidR="00B3049B" w:rsidRPr="004536A4" w:rsidRDefault="00B3049B" w:rsidP="003F394B">
            <w:pPr>
              <w:keepNext/>
              <w:spacing w:before="60" w:after="60" w:line="276" w:lineRule="auto"/>
              <w:rPr>
                <w:rFonts w:ascii="Calibri" w:eastAsia="Yu Mincho" w:hAnsi="Calibri" w:cs="Arial"/>
                <w:b/>
              </w:rPr>
            </w:pPr>
            <w:r w:rsidRPr="004536A4">
              <w:rPr>
                <w:rFonts w:ascii="Calibri" w:eastAsia="Yu Mincho" w:hAnsi="Calibri" w:cs="Arial"/>
                <w:b/>
              </w:rPr>
              <w:lastRenderedPageBreak/>
              <w:t>Reinforcement Over High-Cost Project Threshold:</w:t>
            </w:r>
          </w:p>
        </w:tc>
        <w:tc>
          <w:tcPr>
            <w:tcW w:w="1276" w:type="dxa"/>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13D8A168" w14:textId="77777777" w:rsidR="00B3049B" w:rsidRPr="004536A4" w:rsidRDefault="00B3049B" w:rsidP="003F394B">
            <w:pPr>
              <w:keepNext/>
              <w:spacing w:before="60" w:after="60" w:line="276" w:lineRule="auto"/>
              <w:jc w:val="center"/>
              <w:rPr>
                <w:rFonts w:ascii="Calibri" w:eastAsia="Calibri" w:hAnsi="Calibri" w:cs="Calibri"/>
                <w:b/>
                <w:bCs/>
              </w:rPr>
            </w:pPr>
            <w:r w:rsidRPr="004536A4">
              <w:rPr>
                <w:rFonts w:ascii="Calibri" w:eastAsia="Calibri" w:hAnsi="Calibri" w:cs="Calibri"/>
                <w:b/>
                <w:bCs/>
              </w:rPr>
              <w:t>Cost</w:t>
            </w:r>
          </w:p>
        </w:tc>
        <w:tc>
          <w:tcPr>
            <w:tcW w:w="1843"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78B4C31B" w14:textId="77777777" w:rsidR="00B3049B" w:rsidRPr="004536A4" w:rsidRDefault="00B3049B" w:rsidP="003F394B">
            <w:pPr>
              <w:keepNext/>
              <w:spacing w:before="60" w:after="60" w:line="276" w:lineRule="auto"/>
              <w:jc w:val="center"/>
              <w:rPr>
                <w:rFonts w:ascii="Calibri" w:eastAsia="Calibri" w:hAnsi="Calibri" w:cs="Calibri"/>
                <w:b/>
                <w:bCs/>
              </w:rPr>
            </w:pPr>
            <w:r w:rsidRPr="004536A4">
              <w:rPr>
                <w:rFonts w:ascii="Calibri" w:eastAsia="Calibri" w:hAnsi="Calibri" w:cs="Calibri"/>
                <w:b/>
                <w:bCs/>
              </w:rPr>
              <w:t>Apportionment/HCPT</w:t>
            </w:r>
          </w:p>
        </w:tc>
        <w:tc>
          <w:tcPr>
            <w:tcW w:w="1468" w:type="dxa"/>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49ADE914" w14:textId="77777777" w:rsidR="00B3049B" w:rsidRPr="004536A4" w:rsidRDefault="00B3049B" w:rsidP="003F394B">
            <w:pPr>
              <w:keepNext/>
              <w:spacing w:before="60" w:after="60" w:line="276" w:lineRule="auto"/>
              <w:jc w:val="center"/>
              <w:rPr>
                <w:rFonts w:ascii="Calibri" w:eastAsia="Calibri" w:hAnsi="Calibri" w:cs="Calibri"/>
                <w:b/>
                <w:bCs/>
              </w:rPr>
            </w:pPr>
            <w:r w:rsidRPr="004536A4">
              <w:rPr>
                <w:rFonts w:ascii="Calibri" w:eastAsia="Calibri" w:hAnsi="Calibri" w:cs="Calibri"/>
                <w:b/>
                <w:bCs/>
              </w:rPr>
              <w:t>Customer Contribution</w:t>
            </w:r>
          </w:p>
        </w:tc>
      </w:tr>
      <w:tr w:rsidR="00A03252" w:rsidRPr="004536A4" w14:paraId="4AB77ECF" w14:textId="77777777" w:rsidTr="004B066F">
        <w:trPr>
          <w:trHeight w:val="255"/>
        </w:trPr>
        <w:tc>
          <w:tcPr>
            <w:tcW w:w="4578" w:type="dxa"/>
            <w:gridSpan w:val="3"/>
            <w:tcBorders>
              <w:top w:val="single" w:sz="8" w:space="0" w:color="auto"/>
              <w:left w:val="single" w:sz="8" w:space="0" w:color="auto"/>
              <w:bottom w:val="single" w:sz="8" w:space="0" w:color="auto"/>
              <w:right w:val="single" w:sz="8" w:space="0" w:color="auto"/>
            </w:tcBorders>
            <w:vAlign w:val="center"/>
            <w:hideMark/>
          </w:tcPr>
          <w:p w14:paraId="6279825F" w14:textId="77777777" w:rsidR="00A03252" w:rsidRPr="004536A4" w:rsidRDefault="00A03252" w:rsidP="003F394B">
            <w:pPr>
              <w:keepNext/>
              <w:spacing w:before="60" w:after="60" w:line="276" w:lineRule="auto"/>
              <w:rPr>
                <w:rFonts w:ascii="Calibri" w:eastAsia="Yu Mincho" w:hAnsi="Calibri" w:cs="Arial"/>
              </w:rPr>
            </w:pPr>
            <w:r w:rsidRPr="004536A4">
              <w:rPr>
                <w:rFonts w:ascii="Calibri" w:eastAsia="Yu Mincho" w:hAnsi="Calibri" w:cs="Arial"/>
              </w:rPr>
              <w:t>Re-conductor of 500m of 11kV overhead line</w:t>
            </w:r>
          </w:p>
        </w:tc>
        <w:tc>
          <w:tcPr>
            <w:tcW w:w="1276" w:type="dxa"/>
            <w:gridSpan w:val="2"/>
            <w:tcBorders>
              <w:top w:val="single" w:sz="8" w:space="0" w:color="auto"/>
              <w:left w:val="single" w:sz="8" w:space="0" w:color="auto"/>
              <w:bottom w:val="single" w:sz="8" w:space="0" w:color="auto"/>
              <w:right w:val="single" w:sz="8" w:space="0" w:color="000000"/>
            </w:tcBorders>
            <w:vAlign w:val="center"/>
            <w:hideMark/>
          </w:tcPr>
          <w:p w14:paraId="6A8B6315" w14:textId="77777777" w:rsidR="00A03252" w:rsidRPr="004536A4" w:rsidRDefault="00A03252" w:rsidP="003F394B">
            <w:pPr>
              <w:keepNext/>
              <w:spacing w:before="60" w:after="60" w:line="276" w:lineRule="auto"/>
              <w:jc w:val="center"/>
              <w:rPr>
                <w:rFonts w:ascii="Calibri" w:eastAsia="Calibri" w:hAnsi="Calibri" w:cs="Calibri"/>
              </w:rPr>
            </w:pPr>
            <w:r>
              <w:rPr>
                <w:rFonts w:ascii="Calibri" w:eastAsia="Calibri" w:hAnsi="Calibri" w:cs="Calibri"/>
              </w:rPr>
              <w:t>£20,000</w:t>
            </w:r>
          </w:p>
        </w:tc>
        <w:tc>
          <w:tcPr>
            <w:tcW w:w="1843" w:type="dxa"/>
            <w:vMerge w:val="restart"/>
            <w:tcBorders>
              <w:top w:val="single" w:sz="8" w:space="0" w:color="auto"/>
              <w:left w:val="single" w:sz="8" w:space="0" w:color="000000"/>
              <w:bottom w:val="single" w:sz="8" w:space="0" w:color="auto"/>
              <w:right w:val="single" w:sz="8" w:space="0" w:color="000000"/>
            </w:tcBorders>
            <w:vAlign w:val="center"/>
            <w:hideMark/>
          </w:tcPr>
          <w:p w14:paraId="0064FE0A" w14:textId="77777777" w:rsidR="00A03252" w:rsidRPr="004536A4" w:rsidRDefault="00A03252" w:rsidP="003F394B">
            <w:pPr>
              <w:keepNext/>
              <w:spacing w:before="60" w:after="60" w:line="276" w:lineRule="auto"/>
              <w:jc w:val="center"/>
              <w:rPr>
                <w:rFonts w:ascii="Calibri" w:eastAsia="Calibri" w:hAnsi="Calibri" w:cs="Calibri"/>
                <w:color w:val="000000"/>
              </w:rPr>
            </w:pPr>
            <w:r w:rsidRPr="004536A4">
              <w:rPr>
                <w:rFonts w:ascii="Calibri" w:eastAsia="Calibri" w:hAnsi="Calibri" w:cs="Calibri"/>
                <w:color w:val="000000"/>
              </w:rPr>
              <w:t>£</w:t>
            </w:r>
            <w:r>
              <w:rPr>
                <w:rFonts w:ascii="Calibri" w:eastAsia="Calibri" w:hAnsi="Calibri" w:cs="Calibri"/>
                <w:color w:val="000000"/>
              </w:rPr>
              <w:t>820,000</w:t>
            </w:r>
            <w:r w:rsidRPr="004536A4">
              <w:rPr>
                <w:rFonts w:ascii="Calibri" w:eastAsia="Calibri" w:hAnsi="Calibri" w:cs="Calibri"/>
                <w:color w:val="000000"/>
              </w:rPr>
              <w:t>-£</w:t>
            </w:r>
            <w:r>
              <w:rPr>
                <w:rFonts w:ascii="Calibri" w:eastAsia="Calibri" w:hAnsi="Calibri" w:cs="Calibri"/>
                <w:color w:val="000000"/>
              </w:rPr>
              <w:t>800</w:t>
            </w:r>
            <w:r w:rsidRPr="004536A4">
              <w:rPr>
                <w:rFonts w:ascii="Calibri" w:eastAsia="Calibri" w:hAnsi="Calibri" w:cs="Calibri"/>
                <w:color w:val="000000"/>
              </w:rPr>
              <w:t>,000=</w:t>
            </w:r>
          </w:p>
          <w:p w14:paraId="3D727E34" w14:textId="77777777" w:rsidR="00A03252" w:rsidRPr="004536A4" w:rsidRDefault="00A03252" w:rsidP="003F394B">
            <w:pPr>
              <w:keepNext/>
              <w:spacing w:before="60" w:after="60" w:line="276" w:lineRule="auto"/>
              <w:jc w:val="center"/>
              <w:rPr>
                <w:rFonts w:ascii="Calibri" w:eastAsia="Calibri" w:hAnsi="Calibri" w:cs="Calibri"/>
                <w:color w:val="000000"/>
              </w:rPr>
            </w:pPr>
            <w:r w:rsidRPr="004536A4">
              <w:rPr>
                <w:rFonts w:ascii="Calibri" w:eastAsia="Calibri" w:hAnsi="Calibri" w:cs="Calibri"/>
                <w:color w:val="000000"/>
              </w:rPr>
              <w:t>£</w:t>
            </w:r>
            <w:r>
              <w:rPr>
                <w:rFonts w:ascii="Calibri" w:eastAsia="Calibri" w:hAnsi="Calibri" w:cs="Calibri"/>
                <w:color w:val="000000"/>
              </w:rPr>
              <w:t>20</w:t>
            </w:r>
            <w:r w:rsidRPr="004536A4">
              <w:rPr>
                <w:rFonts w:ascii="Calibri" w:eastAsia="Calibri" w:hAnsi="Calibri" w:cs="Calibri"/>
                <w:color w:val="000000"/>
              </w:rPr>
              <w:t>,</w:t>
            </w:r>
            <w:r>
              <w:rPr>
                <w:rFonts w:ascii="Calibri" w:eastAsia="Calibri" w:hAnsi="Calibri" w:cs="Calibri"/>
                <w:color w:val="000000"/>
              </w:rPr>
              <w:t>0</w:t>
            </w:r>
            <w:r w:rsidRPr="004536A4">
              <w:rPr>
                <w:rFonts w:ascii="Calibri" w:eastAsia="Calibri" w:hAnsi="Calibri" w:cs="Calibri"/>
                <w:color w:val="000000"/>
              </w:rPr>
              <w:t>00</w:t>
            </w:r>
          </w:p>
        </w:tc>
        <w:tc>
          <w:tcPr>
            <w:tcW w:w="1468" w:type="dxa"/>
            <w:gridSpan w:val="2"/>
            <w:vMerge w:val="restart"/>
            <w:tcBorders>
              <w:top w:val="single" w:sz="8" w:space="0" w:color="auto"/>
              <w:left w:val="single" w:sz="8" w:space="0" w:color="000000"/>
              <w:right w:val="single" w:sz="8" w:space="0" w:color="auto"/>
            </w:tcBorders>
            <w:vAlign w:val="center"/>
            <w:hideMark/>
          </w:tcPr>
          <w:p w14:paraId="6C60700C" w14:textId="77777777" w:rsidR="00A03252" w:rsidRPr="004536A4" w:rsidRDefault="00A03252" w:rsidP="003F394B">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20,0</w:t>
            </w:r>
            <w:r w:rsidRPr="004536A4">
              <w:rPr>
                <w:rFonts w:ascii="Calibri" w:eastAsia="Calibri" w:hAnsi="Calibri" w:cs="Calibri"/>
              </w:rPr>
              <w:t>00</w:t>
            </w:r>
          </w:p>
        </w:tc>
      </w:tr>
      <w:tr w:rsidR="00A03252" w:rsidRPr="004536A4" w14:paraId="0530B4E2" w14:textId="77777777" w:rsidTr="004B066F">
        <w:trPr>
          <w:trHeight w:val="255"/>
        </w:trPr>
        <w:tc>
          <w:tcPr>
            <w:tcW w:w="4578" w:type="dxa"/>
            <w:gridSpan w:val="3"/>
            <w:tcBorders>
              <w:top w:val="single" w:sz="8" w:space="0" w:color="auto"/>
              <w:left w:val="single" w:sz="8" w:space="0" w:color="auto"/>
              <w:bottom w:val="single" w:sz="8" w:space="0" w:color="auto"/>
              <w:right w:val="single" w:sz="8" w:space="0" w:color="auto"/>
            </w:tcBorders>
            <w:vAlign w:val="center"/>
            <w:hideMark/>
          </w:tcPr>
          <w:p w14:paraId="7C88AE2D" w14:textId="77777777" w:rsidR="00A03252" w:rsidRPr="004536A4" w:rsidRDefault="00A03252" w:rsidP="003F394B">
            <w:pPr>
              <w:keepNext/>
              <w:spacing w:before="60" w:after="60" w:line="276" w:lineRule="auto"/>
              <w:rPr>
                <w:rFonts w:ascii="Calibri" w:eastAsia="Yu Mincho" w:hAnsi="Calibri" w:cs="Arial"/>
              </w:rPr>
            </w:pPr>
            <w:r w:rsidRPr="004536A4">
              <w:rPr>
                <w:rFonts w:ascii="Calibri" w:eastAsia="Yu Mincho" w:hAnsi="Calibri" w:cs="Arial"/>
              </w:rPr>
              <w:t xml:space="preserve">Replacement 11kV switchboard  </w:t>
            </w:r>
          </w:p>
        </w:tc>
        <w:tc>
          <w:tcPr>
            <w:tcW w:w="1276" w:type="dxa"/>
            <w:gridSpan w:val="2"/>
            <w:tcBorders>
              <w:top w:val="single" w:sz="8" w:space="0" w:color="auto"/>
              <w:left w:val="single" w:sz="8" w:space="0" w:color="auto"/>
              <w:bottom w:val="single" w:sz="8" w:space="0" w:color="auto"/>
              <w:right w:val="single" w:sz="8" w:space="0" w:color="000000"/>
            </w:tcBorders>
            <w:vAlign w:val="center"/>
            <w:hideMark/>
          </w:tcPr>
          <w:p w14:paraId="228EF287" w14:textId="77777777" w:rsidR="00A03252" w:rsidRPr="004536A4" w:rsidRDefault="00A03252" w:rsidP="003F394B">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80</w:t>
            </w:r>
            <w:r w:rsidRPr="004536A4">
              <w:rPr>
                <w:rFonts w:ascii="Calibri" w:eastAsia="Calibri" w:hAnsi="Calibri" w:cs="Calibri"/>
              </w:rPr>
              <w:t>0,000</w:t>
            </w:r>
          </w:p>
        </w:tc>
        <w:tc>
          <w:tcPr>
            <w:tcW w:w="1843" w:type="dxa"/>
            <w:vMerge/>
            <w:tcBorders>
              <w:top w:val="single" w:sz="8" w:space="0" w:color="auto"/>
              <w:left w:val="single" w:sz="8" w:space="0" w:color="000000"/>
              <w:bottom w:val="single" w:sz="8" w:space="0" w:color="auto"/>
              <w:right w:val="single" w:sz="8" w:space="0" w:color="000000"/>
            </w:tcBorders>
            <w:vAlign w:val="center"/>
            <w:hideMark/>
          </w:tcPr>
          <w:p w14:paraId="60FAFA62" w14:textId="77777777" w:rsidR="00A03252" w:rsidRPr="004536A4" w:rsidRDefault="00A03252" w:rsidP="003F394B">
            <w:pPr>
              <w:keepNext/>
              <w:spacing w:after="0" w:line="276" w:lineRule="auto"/>
              <w:rPr>
                <w:rFonts w:ascii="Calibri" w:eastAsia="Calibri" w:hAnsi="Calibri" w:cs="Calibri"/>
                <w:color w:val="000000"/>
              </w:rPr>
            </w:pPr>
          </w:p>
        </w:tc>
        <w:tc>
          <w:tcPr>
            <w:tcW w:w="1468" w:type="dxa"/>
            <w:gridSpan w:val="2"/>
            <w:vMerge/>
            <w:tcBorders>
              <w:left w:val="single" w:sz="8" w:space="0" w:color="000000"/>
              <w:bottom w:val="single" w:sz="8" w:space="0" w:color="auto"/>
              <w:right w:val="single" w:sz="8" w:space="0" w:color="auto"/>
            </w:tcBorders>
            <w:vAlign w:val="center"/>
          </w:tcPr>
          <w:p w14:paraId="17647D89" w14:textId="77777777" w:rsidR="00A03252" w:rsidRPr="004536A4" w:rsidRDefault="00A03252" w:rsidP="003F394B">
            <w:pPr>
              <w:keepNext/>
              <w:spacing w:before="60" w:after="60" w:line="276" w:lineRule="auto"/>
              <w:jc w:val="center"/>
              <w:rPr>
                <w:rFonts w:ascii="Calibri" w:eastAsia="Calibri" w:hAnsi="Calibri" w:cs="Calibri"/>
              </w:rPr>
            </w:pPr>
          </w:p>
        </w:tc>
      </w:tr>
      <w:tr w:rsidR="00B3049B" w:rsidRPr="004536A4" w14:paraId="4E824C8F" w14:textId="77777777" w:rsidTr="003F394B">
        <w:trPr>
          <w:trHeight w:val="315"/>
        </w:trPr>
        <w:tc>
          <w:tcPr>
            <w:tcW w:w="4578" w:type="dxa"/>
            <w:gridSpan w:val="3"/>
            <w:tcBorders>
              <w:top w:val="single" w:sz="8" w:space="0" w:color="auto"/>
              <w:left w:val="single" w:sz="8" w:space="0" w:color="auto"/>
              <w:bottom w:val="single" w:sz="4" w:space="0" w:color="auto"/>
              <w:right w:val="single" w:sz="8" w:space="0" w:color="auto"/>
            </w:tcBorders>
            <w:vAlign w:val="center"/>
            <w:hideMark/>
          </w:tcPr>
          <w:p w14:paraId="3897F9D9" w14:textId="77777777" w:rsidR="00B3049B" w:rsidRPr="004536A4" w:rsidRDefault="00B3049B" w:rsidP="003F394B">
            <w:pPr>
              <w:keepNext/>
              <w:spacing w:before="60" w:after="60" w:line="276" w:lineRule="auto"/>
              <w:rPr>
                <w:rFonts w:ascii="Calibri" w:eastAsia="Calibri" w:hAnsi="Calibri" w:cs="Calibri"/>
                <w:b/>
                <w:bCs/>
              </w:rPr>
            </w:pPr>
            <w:r w:rsidRPr="004536A4">
              <w:rPr>
                <w:rFonts w:ascii="Calibri" w:eastAsia="Calibri" w:hAnsi="Calibri" w:cs="Calibri"/>
                <w:b/>
                <w:bCs/>
              </w:rPr>
              <w:t xml:space="preserve">Total Reinforcement Cost </w:t>
            </w:r>
          </w:p>
        </w:tc>
        <w:tc>
          <w:tcPr>
            <w:tcW w:w="1276" w:type="dxa"/>
            <w:gridSpan w:val="2"/>
            <w:tcBorders>
              <w:top w:val="single" w:sz="8" w:space="0" w:color="auto"/>
              <w:left w:val="single" w:sz="8" w:space="0" w:color="auto"/>
              <w:bottom w:val="single" w:sz="4" w:space="0" w:color="auto"/>
              <w:right w:val="single" w:sz="8" w:space="0" w:color="auto"/>
            </w:tcBorders>
            <w:vAlign w:val="center"/>
            <w:hideMark/>
          </w:tcPr>
          <w:p w14:paraId="3958D911" w14:textId="77777777" w:rsidR="00B3049B" w:rsidRPr="004536A4" w:rsidRDefault="00B3049B" w:rsidP="003F394B">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820</w:t>
            </w:r>
            <w:r w:rsidRPr="004536A4">
              <w:rPr>
                <w:rFonts w:ascii="Calibri" w:eastAsia="Calibri" w:hAnsi="Calibri" w:cs="Calibri"/>
              </w:rPr>
              <w:t>,</w:t>
            </w:r>
            <w:r>
              <w:rPr>
                <w:rFonts w:ascii="Calibri" w:eastAsia="Calibri" w:hAnsi="Calibri" w:cs="Calibri"/>
              </w:rPr>
              <w:t>0</w:t>
            </w:r>
            <w:r w:rsidRPr="004536A4">
              <w:rPr>
                <w:rFonts w:ascii="Calibri" w:eastAsia="Calibri" w:hAnsi="Calibri" w:cs="Calibri"/>
              </w:rPr>
              <w:t>00</w:t>
            </w:r>
          </w:p>
        </w:tc>
        <w:tc>
          <w:tcPr>
            <w:tcW w:w="1843" w:type="dxa"/>
            <w:tcBorders>
              <w:top w:val="single" w:sz="8" w:space="0" w:color="auto"/>
              <w:left w:val="single" w:sz="8" w:space="0" w:color="auto"/>
              <w:bottom w:val="single" w:sz="4" w:space="0" w:color="auto"/>
              <w:right w:val="single" w:sz="8" w:space="0" w:color="auto"/>
            </w:tcBorders>
            <w:vAlign w:val="center"/>
          </w:tcPr>
          <w:p w14:paraId="208C35D9" w14:textId="77777777" w:rsidR="00B3049B" w:rsidRPr="004536A4" w:rsidRDefault="00B3049B" w:rsidP="003F394B">
            <w:pPr>
              <w:keepNext/>
              <w:spacing w:before="60" w:after="60" w:line="276" w:lineRule="auto"/>
              <w:jc w:val="center"/>
              <w:rPr>
                <w:rFonts w:ascii="Calibri" w:eastAsia="Calibri" w:hAnsi="Calibri" w:cs="Calibri"/>
              </w:rPr>
            </w:pPr>
          </w:p>
        </w:tc>
        <w:tc>
          <w:tcPr>
            <w:tcW w:w="1468" w:type="dxa"/>
            <w:gridSpan w:val="2"/>
            <w:tcBorders>
              <w:top w:val="single" w:sz="8" w:space="0" w:color="auto"/>
              <w:left w:val="single" w:sz="8" w:space="0" w:color="auto"/>
              <w:bottom w:val="single" w:sz="4" w:space="0" w:color="auto"/>
              <w:right w:val="single" w:sz="8" w:space="0" w:color="auto"/>
            </w:tcBorders>
            <w:vAlign w:val="center"/>
            <w:hideMark/>
          </w:tcPr>
          <w:p w14:paraId="3DFA830D" w14:textId="77777777" w:rsidR="00B3049B" w:rsidRPr="004536A4" w:rsidRDefault="00B3049B" w:rsidP="003F394B">
            <w:pPr>
              <w:keepNext/>
              <w:spacing w:before="60" w:after="60" w:line="276" w:lineRule="auto"/>
              <w:jc w:val="center"/>
              <w:rPr>
                <w:rFonts w:ascii="Calibri" w:eastAsia="Calibri" w:hAnsi="Calibri" w:cs="Calibri"/>
                <w:b/>
                <w:bCs/>
              </w:rPr>
            </w:pPr>
            <w:r w:rsidRPr="004536A4">
              <w:rPr>
                <w:rFonts w:ascii="Calibri" w:eastAsia="Calibri" w:hAnsi="Calibri" w:cs="Calibri"/>
                <w:b/>
                <w:bCs/>
              </w:rPr>
              <w:t>£</w:t>
            </w:r>
            <w:r>
              <w:rPr>
                <w:rFonts w:ascii="Calibri" w:eastAsia="Calibri" w:hAnsi="Calibri" w:cs="Calibri"/>
                <w:b/>
                <w:bCs/>
              </w:rPr>
              <w:t>2</w:t>
            </w:r>
            <w:r w:rsidRPr="004536A4">
              <w:rPr>
                <w:rFonts w:ascii="Calibri" w:eastAsia="Calibri" w:hAnsi="Calibri" w:cs="Calibri"/>
                <w:b/>
                <w:bCs/>
              </w:rPr>
              <w:t>0,</w:t>
            </w:r>
            <w:r>
              <w:rPr>
                <w:rFonts w:ascii="Calibri" w:eastAsia="Calibri" w:hAnsi="Calibri" w:cs="Calibri"/>
                <w:b/>
                <w:bCs/>
              </w:rPr>
              <w:t>0</w:t>
            </w:r>
            <w:r w:rsidRPr="004536A4">
              <w:rPr>
                <w:rFonts w:ascii="Calibri" w:eastAsia="Calibri" w:hAnsi="Calibri" w:cs="Calibri"/>
                <w:b/>
                <w:bCs/>
              </w:rPr>
              <w:t>00</w:t>
            </w:r>
          </w:p>
        </w:tc>
      </w:tr>
      <w:tr w:rsidR="00B3049B" w:rsidRPr="004536A4" w14:paraId="12FA78D3" w14:textId="77777777" w:rsidTr="003F394B">
        <w:trPr>
          <w:gridAfter w:val="1"/>
          <w:wAfter w:w="51" w:type="dxa"/>
          <w:trHeight w:val="315"/>
        </w:trPr>
        <w:tc>
          <w:tcPr>
            <w:tcW w:w="4578" w:type="dxa"/>
            <w:gridSpan w:val="3"/>
            <w:tcBorders>
              <w:top w:val="single" w:sz="4" w:space="0" w:color="auto"/>
              <w:left w:val="nil"/>
              <w:bottom w:val="single" w:sz="4" w:space="0" w:color="auto"/>
              <w:right w:val="nil"/>
            </w:tcBorders>
          </w:tcPr>
          <w:p w14:paraId="77BFE4AF" w14:textId="77777777" w:rsidR="00B3049B" w:rsidRPr="004536A4" w:rsidRDefault="00B3049B" w:rsidP="003F394B">
            <w:pPr>
              <w:keepNext/>
              <w:spacing w:after="0" w:line="240" w:lineRule="auto"/>
              <w:rPr>
                <w:rFonts w:ascii="Calibri" w:eastAsia="Yu Mincho" w:hAnsi="Calibri" w:cs="Arial"/>
              </w:rPr>
            </w:pPr>
          </w:p>
        </w:tc>
        <w:tc>
          <w:tcPr>
            <w:tcW w:w="1276" w:type="dxa"/>
            <w:gridSpan w:val="2"/>
            <w:tcBorders>
              <w:top w:val="single" w:sz="4" w:space="0" w:color="auto"/>
              <w:left w:val="nil"/>
              <w:bottom w:val="single" w:sz="4" w:space="0" w:color="auto"/>
              <w:right w:val="nil"/>
            </w:tcBorders>
          </w:tcPr>
          <w:p w14:paraId="17B50C81" w14:textId="77777777" w:rsidR="00B3049B" w:rsidRPr="004536A4" w:rsidRDefault="00B3049B" w:rsidP="003F394B">
            <w:pPr>
              <w:keepNext/>
              <w:spacing w:after="0" w:line="240" w:lineRule="auto"/>
              <w:rPr>
                <w:rFonts w:ascii="Calibri" w:eastAsia="Yu Mincho" w:hAnsi="Calibri" w:cs="Arial"/>
              </w:rPr>
            </w:pPr>
          </w:p>
        </w:tc>
        <w:tc>
          <w:tcPr>
            <w:tcW w:w="1843" w:type="dxa"/>
            <w:tcBorders>
              <w:top w:val="single" w:sz="4" w:space="0" w:color="auto"/>
              <w:left w:val="nil"/>
              <w:bottom w:val="single" w:sz="4" w:space="0" w:color="auto"/>
              <w:right w:val="nil"/>
            </w:tcBorders>
          </w:tcPr>
          <w:p w14:paraId="17AD7F51" w14:textId="77777777" w:rsidR="00B3049B" w:rsidRPr="004536A4" w:rsidRDefault="00B3049B" w:rsidP="003F394B">
            <w:pPr>
              <w:keepNext/>
              <w:spacing w:after="0" w:line="240" w:lineRule="auto"/>
              <w:rPr>
                <w:rFonts w:ascii="Calibri" w:eastAsia="Yu Mincho" w:hAnsi="Calibri" w:cs="Arial"/>
              </w:rPr>
            </w:pPr>
          </w:p>
        </w:tc>
        <w:tc>
          <w:tcPr>
            <w:tcW w:w="1417" w:type="dxa"/>
            <w:tcBorders>
              <w:top w:val="single" w:sz="4" w:space="0" w:color="auto"/>
              <w:left w:val="nil"/>
              <w:bottom w:val="single" w:sz="4" w:space="0" w:color="auto"/>
              <w:right w:val="nil"/>
            </w:tcBorders>
          </w:tcPr>
          <w:p w14:paraId="75FA00B8" w14:textId="77777777" w:rsidR="00B3049B" w:rsidRPr="004536A4" w:rsidRDefault="00B3049B" w:rsidP="003F394B">
            <w:pPr>
              <w:keepNext/>
              <w:spacing w:after="0" w:line="240" w:lineRule="auto"/>
              <w:rPr>
                <w:rFonts w:ascii="Calibri" w:eastAsia="Yu Mincho" w:hAnsi="Calibri" w:cs="Arial"/>
              </w:rPr>
            </w:pPr>
          </w:p>
        </w:tc>
      </w:tr>
      <w:tr w:rsidR="00B3049B" w:rsidRPr="004536A4" w14:paraId="7C4C453A" w14:textId="77777777" w:rsidTr="003F39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3" w:type="dxa"/>
          <w:trHeight w:val="600"/>
        </w:trPr>
        <w:tc>
          <w:tcPr>
            <w:tcW w:w="453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DF9F25F" w14:textId="77777777" w:rsidR="00B3049B" w:rsidRPr="004536A4" w:rsidRDefault="00B3049B" w:rsidP="003F394B">
            <w:pPr>
              <w:keepNext/>
              <w:spacing w:before="60" w:after="60" w:line="276" w:lineRule="auto"/>
              <w:rPr>
                <w:rFonts w:ascii="Calibri" w:eastAsia="Yu Mincho" w:hAnsi="Calibri" w:cs="Calibri"/>
              </w:rPr>
            </w:pPr>
            <w:r w:rsidRPr="004536A4">
              <w:rPr>
                <w:rFonts w:ascii="Calibri" w:eastAsia="Yu Mincho" w:hAnsi="Calibri" w:cs="Calibri"/>
                <w:b/>
              </w:rPr>
              <w:t>Reinforcement</w:t>
            </w:r>
          </w:p>
        </w:tc>
        <w:tc>
          <w:tcPr>
            <w:tcW w:w="1277"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68D3F76F" w14:textId="77777777" w:rsidR="00B3049B" w:rsidRPr="004536A4" w:rsidRDefault="00B3049B" w:rsidP="003F394B">
            <w:pPr>
              <w:keepNext/>
              <w:spacing w:before="60" w:after="60" w:line="276" w:lineRule="auto"/>
              <w:jc w:val="center"/>
              <w:rPr>
                <w:rFonts w:ascii="Calibri" w:eastAsia="Yu Mincho" w:hAnsi="Calibri" w:cs="Calibri"/>
                <w:b/>
              </w:rPr>
            </w:pPr>
            <w:r w:rsidRPr="004536A4">
              <w:rPr>
                <w:rFonts w:ascii="Calibri" w:eastAsia="Yu Mincho" w:hAnsi="Calibri" w:cs="Calibri"/>
                <w:b/>
              </w:rPr>
              <w:t>Cost</w:t>
            </w:r>
          </w:p>
        </w:tc>
        <w:tc>
          <w:tcPr>
            <w:tcW w:w="1868"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6C83DC2" w14:textId="77777777" w:rsidR="00B3049B" w:rsidRPr="004536A4" w:rsidRDefault="00B3049B" w:rsidP="003F394B">
            <w:pPr>
              <w:keepNext/>
              <w:spacing w:before="60" w:after="60" w:line="276" w:lineRule="auto"/>
              <w:jc w:val="center"/>
              <w:rPr>
                <w:rFonts w:ascii="Calibri" w:eastAsia="Yu Mincho" w:hAnsi="Calibri" w:cs="Calibri"/>
                <w:b/>
              </w:rPr>
            </w:pPr>
            <w:r w:rsidRPr="004536A4">
              <w:rPr>
                <w:rFonts w:ascii="Calibri" w:eastAsia="Yu Mincho" w:hAnsi="Calibri" w:cs="Calibri"/>
                <w:b/>
              </w:rPr>
              <w:t>Apportionment</w:t>
            </w:r>
          </w:p>
        </w:tc>
        <w:tc>
          <w:tcPr>
            <w:tcW w:w="1468"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6AF60C8C" w14:textId="77777777" w:rsidR="00B3049B" w:rsidRPr="004536A4" w:rsidRDefault="00B3049B" w:rsidP="003F394B">
            <w:pPr>
              <w:keepNext/>
              <w:spacing w:before="60" w:after="60" w:line="276" w:lineRule="auto"/>
              <w:jc w:val="center"/>
              <w:rPr>
                <w:rFonts w:ascii="Calibri" w:eastAsia="Yu Mincho" w:hAnsi="Calibri" w:cs="Calibri"/>
                <w:b/>
              </w:rPr>
            </w:pPr>
            <w:r w:rsidRPr="004536A4">
              <w:rPr>
                <w:rFonts w:ascii="Calibri" w:eastAsia="Yu Mincho" w:hAnsi="Calibri" w:cs="Calibri"/>
                <w:b/>
              </w:rPr>
              <w:t>Customer Contribution</w:t>
            </w:r>
          </w:p>
        </w:tc>
      </w:tr>
      <w:tr w:rsidR="00B3049B" w:rsidRPr="004536A4" w14:paraId="2DF98128" w14:textId="77777777" w:rsidTr="003F39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3" w:type="dxa"/>
          <w:trHeight w:val="260"/>
        </w:trPr>
        <w:tc>
          <w:tcPr>
            <w:tcW w:w="4539" w:type="dxa"/>
            <w:tcBorders>
              <w:top w:val="single" w:sz="4" w:space="0" w:color="auto"/>
              <w:left w:val="single" w:sz="4" w:space="0" w:color="auto"/>
              <w:bottom w:val="single" w:sz="4" w:space="0" w:color="auto"/>
              <w:right w:val="single" w:sz="4" w:space="0" w:color="auto"/>
            </w:tcBorders>
            <w:vAlign w:val="center"/>
            <w:hideMark/>
          </w:tcPr>
          <w:p w14:paraId="1508B157" w14:textId="77777777" w:rsidR="00B3049B" w:rsidRPr="004536A4" w:rsidRDefault="00B3049B" w:rsidP="003F394B">
            <w:pPr>
              <w:keepNext/>
              <w:spacing w:before="60" w:after="60" w:line="276" w:lineRule="auto"/>
              <w:rPr>
                <w:rFonts w:ascii="Calibri" w:eastAsia="Yu Mincho" w:hAnsi="Calibri" w:cs="Arial"/>
              </w:rPr>
            </w:pPr>
            <w:r w:rsidRPr="004536A4">
              <w:rPr>
                <w:rFonts w:ascii="Calibri" w:eastAsia="Yu Mincho" w:hAnsi="Calibri" w:cs="Arial"/>
              </w:rPr>
              <w:t>Re-conductor of 500m of 11kV overhead line</w:t>
            </w: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14:paraId="09882668" w14:textId="77777777" w:rsidR="00B3049B" w:rsidRDefault="00B3049B" w:rsidP="003F394B">
            <w:pPr>
              <w:keepNext/>
              <w:spacing w:before="60" w:after="60" w:line="276" w:lineRule="auto"/>
              <w:jc w:val="center"/>
              <w:rPr>
                <w:rFonts w:ascii="Calibri" w:eastAsia="Calibri" w:hAnsi="Calibri" w:cs="Calibri"/>
              </w:rPr>
            </w:pPr>
            <w:r>
              <w:rPr>
                <w:rFonts w:ascii="Calibri" w:eastAsia="Calibri" w:hAnsi="Calibri" w:cs="Calibri"/>
              </w:rPr>
              <w:t>£19,512</w:t>
            </w:r>
          </w:p>
          <w:p w14:paraId="4736286A" w14:textId="1E3546E5" w:rsidR="00B3049B" w:rsidRPr="004536A4" w:rsidRDefault="00B3049B" w:rsidP="003F394B">
            <w:pPr>
              <w:keepNext/>
              <w:spacing w:before="60" w:after="60" w:line="276" w:lineRule="auto"/>
              <w:jc w:val="center"/>
              <w:rPr>
                <w:rFonts w:ascii="Calibri" w:eastAsia="Yu Mincho" w:hAnsi="Calibri" w:cs="Calibri"/>
              </w:rPr>
            </w:pPr>
            <w:r>
              <w:rPr>
                <w:rFonts w:ascii="Calibri" w:eastAsia="Calibri" w:hAnsi="Calibri" w:cs="Calibri"/>
              </w:rPr>
              <w:t>(</w:t>
            </w:r>
            <w:r w:rsidRPr="004536A4">
              <w:rPr>
                <w:rFonts w:ascii="Calibri" w:eastAsia="Calibri" w:hAnsi="Calibri" w:cs="Calibri"/>
              </w:rPr>
              <w:t>£</w:t>
            </w:r>
            <w:r>
              <w:rPr>
                <w:rFonts w:ascii="Calibri" w:eastAsia="Calibri" w:hAnsi="Calibri" w:cs="Calibri"/>
              </w:rPr>
              <w:t>2</w:t>
            </w:r>
            <w:r w:rsidRPr="004536A4">
              <w:rPr>
                <w:rFonts w:ascii="Calibri" w:eastAsia="Calibri" w:hAnsi="Calibri" w:cs="Calibri"/>
              </w:rPr>
              <w:t>0,</w:t>
            </w:r>
            <w:r>
              <w:rPr>
                <w:rFonts w:ascii="Calibri" w:eastAsia="Calibri" w:hAnsi="Calibri" w:cs="Calibri"/>
              </w:rPr>
              <w:t>000-£20,000*2.44%)</w:t>
            </w:r>
          </w:p>
        </w:tc>
        <w:tc>
          <w:tcPr>
            <w:tcW w:w="1868" w:type="dxa"/>
            <w:gridSpan w:val="2"/>
            <w:tcBorders>
              <w:top w:val="single" w:sz="4" w:space="0" w:color="auto"/>
              <w:left w:val="single" w:sz="4" w:space="0" w:color="auto"/>
              <w:bottom w:val="single" w:sz="4" w:space="0" w:color="auto"/>
              <w:right w:val="single" w:sz="4" w:space="0" w:color="auto"/>
            </w:tcBorders>
            <w:vAlign w:val="center"/>
            <w:hideMark/>
          </w:tcPr>
          <w:p w14:paraId="03B95309" w14:textId="77777777" w:rsidR="00B3049B" w:rsidRPr="004536A4" w:rsidRDefault="00B3049B" w:rsidP="003F394B">
            <w:pPr>
              <w:keepNext/>
              <w:spacing w:before="60" w:after="60" w:line="276" w:lineRule="auto"/>
              <w:jc w:val="center"/>
              <w:rPr>
                <w:rFonts w:ascii="Calibri" w:eastAsia="Yu Mincho" w:hAnsi="Calibri" w:cs="Calibri"/>
              </w:rPr>
            </w:pPr>
            <w:r>
              <w:rPr>
                <w:rFonts w:ascii="Calibri" w:eastAsia="Yu Mincho" w:hAnsi="Calibri" w:cs="Calibri"/>
              </w:rPr>
              <w:t>4</w:t>
            </w:r>
            <w:r w:rsidRPr="004536A4">
              <w:rPr>
                <w:rFonts w:ascii="Calibri" w:eastAsia="Yu Mincho" w:hAnsi="Calibri" w:cs="Calibri"/>
              </w:rPr>
              <w:t xml:space="preserve">/7.6 x 100% = </w:t>
            </w:r>
            <w:r>
              <w:rPr>
                <w:rFonts w:ascii="Calibri" w:eastAsia="Yu Mincho" w:hAnsi="Calibri" w:cs="Calibri"/>
              </w:rPr>
              <w:t>52.63</w:t>
            </w:r>
            <w:r w:rsidRPr="004536A4">
              <w:rPr>
                <w:rFonts w:ascii="Calibri" w:eastAsia="Yu Mincho" w:hAnsi="Calibri" w:cs="Calibri"/>
              </w:rPr>
              <w:t>%</w:t>
            </w:r>
          </w:p>
          <w:p w14:paraId="77B342A7" w14:textId="77777777" w:rsidR="00B3049B" w:rsidRPr="004536A4" w:rsidRDefault="00B3049B" w:rsidP="003F394B">
            <w:pPr>
              <w:keepNext/>
              <w:spacing w:before="60" w:after="60" w:line="276" w:lineRule="auto"/>
              <w:jc w:val="center"/>
              <w:rPr>
                <w:rFonts w:ascii="Calibri" w:eastAsia="Yu Mincho" w:hAnsi="Calibri" w:cs="Calibri"/>
              </w:rPr>
            </w:pPr>
            <w:r w:rsidRPr="004536A4">
              <w:rPr>
                <w:rFonts w:ascii="Calibri" w:eastAsia="Yu Mincho" w:hAnsi="Calibri" w:cs="Calibri"/>
              </w:rPr>
              <w:t>Security CAF</w:t>
            </w:r>
          </w:p>
        </w:tc>
        <w:tc>
          <w:tcPr>
            <w:tcW w:w="1468" w:type="dxa"/>
            <w:gridSpan w:val="2"/>
            <w:tcBorders>
              <w:top w:val="single" w:sz="4" w:space="0" w:color="auto"/>
              <w:left w:val="single" w:sz="4" w:space="0" w:color="auto"/>
              <w:bottom w:val="single" w:sz="4" w:space="0" w:color="auto"/>
              <w:right w:val="single" w:sz="4" w:space="0" w:color="auto"/>
            </w:tcBorders>
            <w:vAlign w:val="center"/>
            <w:hideMark/>
          </w:tcPr>
          <w:p w14:paraId="3310FE53" w14:textId="77777777" w:rsidR="00B3049B" w:rsidRPr="004536A4" w:rsidRDefault="00B3049B" w:rsidP="003F394B">
            <w:pPr>
              <w:keepNext/>
              <w:spacing w:before="60" w:after="60" w:line="276" w:lineRule="auto"/>
              <w:jc w:val="center"/>
              <w:rPr>
                <w:rFonts w:ascii="Calibri" w:eastAsia="Yu Mincho" w:hAnsi="Calibri" w:cs="Calibri"/>
              </w:rPr>
            </w:pPr>
            <w:r w:rsidRPr="004536A4">
              <w:rPr>
                <w:rFonts w:ascii="Calibri" w:eastAsia="Yu Mincho" w:hAnsi="Calibri" w:cs="Calibri"/>
              </w:rPr>
              <w:t>£</w:t>
            </w:r>
            <w:r>
              <w:rPr>
                <w:rFonts w:ascii="Calibri" w:eastAsia="Yu Mincho" w:hAnsi="Calibri" w:cs="Calibri"/>
              </w:rPr>
              <w:t>10,269</w:t>
            </w:r>
          </w:p>
        </w:tc>
      </w:tr>
      <w:tr w:rsidR="00B3049B" w:rsidRPr="004536A4" w14:paraId="41B8A078" w14:textId="77777777" w:rsidTr="003F39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3" w:type="dxa"/>
          <w:trHeight w:val="269"/>
        </w:trPr>
        <w:tc>
          <w:tcPr>
            <w:tcW w:w="4539" w:type="dxa"/>
            <w:tcBorders>
              <w:top w:val="single" w:sz="4" w:space="0" w:color="auto"/>
              <w:left w:val="single" w:sz="4" w:space="0" w:color="auto"/>
              <w:bottom w:val="single" w:sz="4" w:space="0" w:color="auto"/>
              <w:right w:val="single" w:sz="4" w:space="0" w:color="auto"/>
            </w:tcBorders>
            <w:vAlign w:val="center"/>
            <w:hideMark/>
          </w:tcPr>
          <w:p w14:paraId="57DCAE8D" w14:textId="77777777" w:rsidR="00B3049B" w:rsidRPr="004536A4" w:rsidRDefault="00B3049B" w:rsidP="003F394B">
            <w:pPr>
              <w:keepNext/>
              <w:spacing w:before="60" w:after="60" w:line="276" w:lineRule="auto"/>
              <w:rPr>
                <w:rFonts w:ascii="Calibri" w:eastAsia="Yu Mincho" w:hAnsi="Calibri" w:cs="Arial"/>
              </w:rPr>
            </w:pPr>
            <w:r w:rsidRPr="004536A4">
              <w:rPr>
                <w:rFonts w:ascii="Calibri" w:eastAsia="Yu Mincho" w:hAnsi="Calibri" w:cs="Arial"/>
              </w:rPr>
              <w:t xml:space="preserve">Replacement 11kV switchboard  </w:t>
            </w: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14:paraId="48213AF4" w14:textId="77777777" w:rsidR="00B3049B" w:rsidRDefault="00B3049B" w:rsidP="003F394B">
            <w:pPr>
              <w:keepNext/>
              <w:spacing w:before="60" w:after="60" w:line="276" w:lineRule="auto"/>
              <w:jc w:val="center"/>
              <w:rPr>
                <w:rFonts w:ascii="Calibri" w:eastAsia="Calibri" w:hAnsi="Calibri" w:cs="Calibri"/>
              </w:rPr>
            </w:pPr>
            <w:r>
              <w:rPr>
                <w:rFonts w:ascii="Calibri" w:eastAsia="Calibri" w:hAnsi="Calibri" w:cs="Calibri"/>
              </w:rPr>
              <w:t>£780,488</w:t>
            </w:r>
          </w:p>
          <w:p w14:paraId="3DDF736A" w14:textId="25C35164" w:rsidR="00B3049B" w:rsidRPr="004536A4" w:rsidRDefault="00B3049B" w:rsidP="003F394B">
            <w:pPr>
              <w:keepNext/>
              <w:spacing w:before="60" w:after="60" w:line="276" w:lineRule="auto"/>
              <w:jc w:val="center"/>
              <w:rPr>
                <w:rFonts w:ascii="Calibri" w:eastAsia="Yu Mincho" w:hAnsi="Calibri" w:cs="Calibri"/>
              </w:rPr>
            </w:pPr>
            <w:r>
              <w:rPr>
                <w:rFonts w:ascii="Calibri" w:eastAsia="Calibri" w:hAnsi="Calibri" w:cs="Calibri"/>
              </w:rPr>
              <w:t>(</w:t>
            </w:r>
            <w:r w:rsidRPr="004536A4">
              <w:rPr>
                <w:rFonts w:ascii="Calibri" w:eastAsia="Calibri" w:hAnsi="Calibri" w:cs="Calibri"/>
              </w:rPr>
              <w:t>£</w:t>
            </w:r>
            <w:r>
              <w:rPr>
                <w:rFonts w:ascii="Calibri" w:eastAsia="Calibri" w:hAnsi="Calibri" w:cs="Calibri"/>
              </w:rPr>
              <w:t>800</w:t>
            </w:r>
            <w:r w:rsidRPr="004536A4">
              <w:rPr>
                <w:rFonts w:ascii="Calibri" w:eastAsia="Calibri" w:hAnsi="Calibri" w:cs="Calibri"/>
              </w:rPr>
              <w:t>,</w:t>
            </w:r>
            <w:r>
              <w:rPr>
                <w:rFonts w:ascii="Calibri" w:eastAsia="Calibri" w:hAnsi="Calibri" w:cs="Calibri"/>
              </w:rPr>
              <w:t>000-£20,000*97.56%)</w:t>
            </w:r>
          </w:p>
        </w:tc>
        <w:tc>
          <w:tcPr>
            <w:tcW w:w="1868" w:type="dxa"/>
            <w:gridSpan w:val="2"/>
            <w:tcBorders>
              <w:top w:val="single" w:sz="4" w:space="0" w:color="auto"/>
              <w:left w:val="single" w:sz="4" w:space="0" w:color="auto"/>
              <w:bottom w:val="single" w:sz="4" w:space="0" w:color="auto"/>
              <w:right w:val="single" w:sz="4" w:space="0" w:color="auto"/>
            </w:tcBorders>
            <w:vAlign w:val="center"/>
            <w:hideMark/>
          </w:tcPr>
          <w:p w14:paraId="405B7C01" w14:textId="77777777" w:rsidR="00B3049B" w:rsidRPr="004536A4" w:rsidRDefault="00B3049B" w:rsidP="003F394B">
            <w:pPr>
              <w:keepNext/>
              <w:spacing w:before="60" w:after="60" w:line="276" w:lineRule="auto"/>
              <w:jc w:val="center"/>
              <w:rPr>
                <w:rFonts w:ascii="Calibri" w:eastAsia="Yu Mincho" w:hAnsi="Calibri" w:cs="Calibri"/>
              </w:rPr>
            </w:pPr>
            <w:r w:rsidRPr="004536A4">
              <w:rPr>
                <w:rFonts w:ascii="Calibri" w:eastAsia="Yu Mincho" w:hAnsi="Calibri" w:cs="Calibri"/>
              </w:rPr>
              <w:t>3x (10/250) x 100% = 12.0%</w:t>
            </w:r>
          </w:p>
          <w:p w14:paraId="10B10BAE" w14:textId="77777777" w:rsidR="00B3049B" w:rsidRPr="004536A4" w:rsidRDefault="00B3049B" w:rsidP="003F394B">
            <w:pPr>
              <w:keepNext/>
              <w:spacing w:before="60" w:after="60" w:line="276" w:lineRule="auto"/>
              <w:jc w:val="center"/>
              <w:rPr>
                <w:rFonts w:ascii="Calibri" w:eastAsia="Yu Mincho" w:hAnsi="Calibri" w:cs="Calibri"/>
              </w:rPr>
            </w:pPr>
            <w:r w:rsidRPr="004536A4">
              <w:rPr>
                <w:rFonts w:ascii="Calibri" w:eastAsia="Yu Mincho" w:hAnsi="Calibri" w:cs="Calibri"/>
              </w:rPr>
              <w:t>Fault Level CAF</w:t>
            </w:r>
          </w:p>
        </w:tc>
        <w:tc>
          <w:tcPr>
            <w:tcW w:w="1468" w:type="dxa"/>
            <w:gridSpan w:val="2"/>
            <w:tcBorders>
              <w:top w:val="single" w:sz="4" w:space="0" w:color="auto"/>
              <w:left w:val="single" w:sz="4" w:space="0" w:color="auto"/>
              <w:bottom w:val="single" w:sz="4" w:space="0" w:color="auto"/>
              <w:right w:val="single" w:sz="4" w:space="0" w:color="auto"/>
            </w:tcBorders>
            <w:vAlign w:val="center"/>
            <w:hideMark/>
          </w:tcPr>
          <w:p w14:paraId="7319D977" w14:textId="77777777" w:rsidR="00B3049B" w:rsidRPr="004536A4" w:rsidRDefault="00B3049B" w:rsidP="003F394B">
            <w:pPr>
              <w:keepNext/>
              <w:spacing w:before="60" w:after="60" w:line="276" w:lineRule="auto"/>
              <w:jc w:val="center"/>
              <w:rPr>
                <w:rFonts w:ascii="Calibri" w:eastAsia="Yu Mincho" w:hAnsi="Calibri" w:cs="Calibri"/>
              </w:rPr>
            </w:pPr>
            <w:r w:rsidRPr="004536A4">
              <w:rPr>
                <w:rFonts w:ascii="Calibri" w:eastAsia="Yu Mincho" w:hAnsi="Calibri" w:cs="Calibri"/>
              </w:rPr>
              <w:t>£9</w:t>
            </w:r>
            <w:r>
              <w:rPr>
                <w:rFonts w:ascii="Calibri" w:eastAsia="Yu Mincho" w:hAnsi="Calibri" w:cs="Calibri"/>
              </w:rPr>
              <w:t>3,659</w:t>
            </w:r>
          </w:p>
        </w:tc>
      </w:tr>
      <w:tr w:rsidR="00B3049B" w:rsidRPr="004536A4" w14:paraId="490E2DF3" w14:textId="77777777" w:rsidTr="003F394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3" w:type="dxa"/>
          <w:trHeight w:val="315"/>
        </w:trPr>
        <w:tc>
          <w:tcPr>
            <w:tcW w:w="4539" w:type="dxa"/>
            <w:tcBorders>
              <w:top w:val="single" w:sz="4" w:space="0" w:color="auto"/>
              <w:left w:val="single" w:sz="4" w:space="0" w:color="auto"/>
              <w:bottom w:val="single" w:sz="4" w:space="0" w:color="auto"/>
              <w:right w:val="single" w:sz="4" w:space="0" w:color="auto"/>
            </w:tcBorders>
            <w:vAlign w:val="center"/>
            <w:hideMark/>
          </w:tcPr>
          <w:p w14:paraId="62F0E758" w14:textId="77777777" w:rsidR="00B3049B" w:rsidRPr="004536A4" w:rsidRDefault="00B3049B" w:rsidP="003F394B">
            <w:pPr>
              <w:keepNext/>
              <w:spacing w:before="60" w:after="60" w:line="276" w:lineRule="auto"/>
              <w:rPr>
                <w:rFonts w:ascii="Calibri" w:eastAsia="Yu Mincho" w:hAnsi="Calibri" w:cs="Calibri"/>
                <w:b/>
              </w:rPr>
            </w:pPr>
            <w:r w:rsidRPr="004536A4">
              <w:rPr>
                <w:rFonts w:ascii="Calibri" w:eastAsia="Calibri" w:hAnsi="Calibri" w:cs="Calibri"/>
                <w:b/>
                <w:bCs/>
              </w:rPr>
              <w:t xml:space="preserve">Total Reinforcement Cost </w:t>
            </w:r>
            <w:r>
              <w:rPr>
                <w:rFonts w:ascii="Calibri" w:eastAsia="Calibri" w:hAnsi="Calibri" w:cs="Calibri"/>
                <w:b/>
                <w:bCs/>
              </w:rPr>
              <w:t>(to be apportioned)</w:t>
            </w: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14:paraId="4EE80D4F" w14:textId="77777777" w:rsidR="00B3049B" w:rsidRPr="004536A4" w:rsidRDefault="00B3049B" w:rsidP="003F394B">
            <w:pPr>
              <w:keepNext/>
              <w:spacing w:before="60" w:after="60" w:line="276" w:lineRule="auto"/>
              <w:jc w:val="center"/>
              <w:rPr>
                <w:rFonts w:ascii="Calibri" w:eastAsia="Yu Mincho" w:hAnsi="Calibri" w:cs="Calibri"/>
                <w:b/>
                <w:bCs/>
              </w:rPr>
            </w:pPr>
            <w:r w:rsidRPr="004536A4">
              <w:rPr>
                <w:rFonts w:ascii="Calibri" w:eastAsia="Yu Mincho" w:hAnsi="Calibri" w:cs="Calibri"/>
                <w:b/>
                <w:bCs/>
              </w:rPr>
              <w:t>£</w:t>
            </w:r>
            <w:r>
              <w:rPr>
                <w:rFonts w:ascii="Calibri" w:eastAsia="Yu Mincho" w:hAnsi="Calibri" w:cs="Calibri"/>
                <w:b/>
                <w:bCs/>
              </w:rPr>
              <w:t>80</w:t>
            </w:r>
            <w:r w:rsidRPr="004536A4">
              <w:rPr>
                <w:rFonts w:ascii="Calibri" w:eastAsia="Yu Mincho" w:hAnsi="Calibri" w:cs="Calibri"/>
                <w:b/>
                <w:bCs/>
              </w:rPr>
              <w:t>0,000</w:t>
            </w:r>
          </w:p>
        </w:tc>
        <w:tc>
          <w:tcPr>
            <w:tcW w:w="1868" w:type="dxa"/>
            <w:gridSpan w:val="2"/>
            <w:tcBorders>
              <w:top w:val="single" w:sz="4" w:space="0" w:color="auto"/>
              <w:left w:val="single" w:sz="4" w:space="0" w:color="auto"/>
              <w:bottom w:val="single" w:sz="4" w:space="0" w:color="auto"/>
              <w:right w:val="single" w:sz="4" w:space="0" w:color="auto"/>
            </w:tcBorders>
            <w:vAlign w:val="center"/>
          </w:tcPr>
          <w:p w14:paraId="37537095" w14:textId="77777777" w:rsidR="00B3049B" w:rsidRPr="004536A4" w:rsidRDefault="00B3049B" w:rsidP="003F394B">
            <w:pPr>
              <w:keepNext/>
              <w:spacing w:before="60" w:after="60" w:line="276" w:lineRule="auto"/>
              <w:jc w:val="center"/>
              <w:rPr>
                <w:rFonts w:ascii="Calibri" w:eastAsia="Yu Mincho" w:hAnsi="Calibri" w:cs="Calibri"/>
              </w:rPr>
            </w:pPr>
          </w:p>
        </w:tc>
        <w:tc>
          <w:tcPr>
            <w:tcW w:w="1468" w:type="dxa"/>
            <w:gridSpan w:val="2"/>
            <w:tcBorders>
              <w:top w:val="single" w:sz="4" w:space="0" w:color="auto"/>
              <w:left w:val="single" w:sz="4" w:space="0" w:color="auto"/>
              <w:bottom w:val="single" w:sz="4" w:space="0" w:color="auto"/>
              <w:right w:val="single" w:sz="4" w:space="0" w:color="auto"/>
            </w:tcBorders>
            <w:vAlign w:val="center"/>
            <w:hideMark/>
          </w:tcPr>
          <w:p w14:paraId="1712D8A7" w14:textId="77777777" w:rsidR="00B3049B" w:rsidRPr="004536A4" w:rsidRDefault="00B3049B" w:rsidP="003F394B">
            <w:pPr>
              <w:keepNext/>
              <w:spacing w:before="60" w:after="60" w:line="276" w:lineRule="auto"/>
              <w:jc w:val="center"/>
              <w:rPr>
                <w:rFonts w:ascii="Calibri" w:eastAsia="Yu Mincho" w:hAnsi="Calibri" w:cs="Calibri"/>
                <w:b/>
              </w:rPr>
            </w:pPr>
            <w:r w:rsidRPr="004536A4">
              <w:rPr>
                <w:rFonts w:ascii="Calibri" w:eastAsia="Yu Mincho" w:hAnsi="Calibri" w:cs="Calibri"/>
                <w:b/>
              </w:rPr>
              <w:t>£1</w:t>
            </w:r>
            <w:r>
              <w:rPr>
                <w:rFonts w:ascii="Calibri" w:eastAsia="Yu Mincho" w:hAnsi="Calibri" w:cs="Calibri"/>
                <w:b/>
              </w:rPr>
              <w:t>03,928</w:t>
            </w:r>
          </w:p>
        </w:tc>
      </w:tr>
    </w:tbl>
    <w:p w14:paraId="40058E5B" w14:textId="77777777" w:rsidR="00B3049B" w:rsidRPr="004536A4" w:rsidRDefault="00B3049B" w:rsidP="00B3049B">
      <w:pPr>
        <w:spacing w:after="0" w:line="240" w:lineRule="auto"/>
        <w:rPr>
          <w:rFonts w:ascii="Calibri" w:eastAsia="Yu Mincho" w:hAnsi="Calibri" w:cs="Arial"/>
        </w:rPr>
      </w:pPr>
    </w:p>
    <w:tbl>
      <w:tblPr>
        <w:tblW w:w="91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9"/>
        <w:gridCol w:w="1277"/>
        <w:gridCol w:w="1844"/>
        <w:gridCol w:w="1490"/>
      </w:tblGrid>
      <w:tr w:rsidR="00B3049B" w:rsidRPr="004536A4" w14:paraId="73A2F535" w14:textId="77777777" w:rsidTr="003F394B">
        <w:trPr>
          <w:trHeight w:val="600"/>
        </w:trPr>
        <w:tc>
          <w:tcPr>
            <w:tcW w:w="453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033130C" w14:textId="77777777" w:rsidR="00B3049B" w:rsidRPr="004536A4" w:rsidRDefault="00B3049B" w:rsidP="003F394B">
            <w:pPr>
              <w:keepNext/>
              <w:spacing w:before="60" w:after="60" w:line="276" w:lineRule="auto"/>
              <w:rPr>
                <w:rFonts w:ascii="Calibri" w:eastAsia="Yu Mincho" w:hAnsi="Calibri" w:cs="Calibri"/>
              </w:rPr>
            </w:pPr>
            <w:r w:rsidRPr="004536A4">
              <w:rPr>
                <w:rFonts w:ascii="Calibri" w:eastAsia="Yu Mincho" w:hAnsi="Calibri" w:cs="Calibri"/>
                <w:b/>
              </w:rPr>
              <w:t>Extension Assets</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26E92F8" w14:textId="77777777" w:rsidR="00B3049B" w:rsidRPr="004536A4" w:rsidRDefault="00B3049B" w:rsidP="003F394B">
            <w:pPr>
              <w:keepNext/>
              <w:spacing w:before="60" w:after="60" w:line="276" w:lineRule="auto"/>
              <w:jc w:val="center"/>
              <w:rPr>
                <w:rFonts w:ascii="Calibri" w:eastAsia="Yu Mincho" w:hAnsi="Calibri" w:cs="Calibri"/>
                <w:b/>
              </w:rPr>
            </w:pPr>
            <w:r w:rsidRPr="004536A4">
              <w:rPr>
                <w:rFonts w:ascii="Calibri" w:eastAsia="Yu Mincho" w:hAnsi="Calibri" w:cs="Calibri"/>
                <w:b/>
              </w:rPr>
              <w:t>Cost</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709053D" w14:textId="77777777" w:rsidR="00B3049B" w:rsidRPr="004536A4" w:rsidRDefault="00B3049B" w:rsidP="003F394B">
            <w:pPr>
              <w:keepNext/>
              <w:spacing w:before="60" w:after="60" w:line="276" w:lineRule="auto"/>
              <w:jc w:val="center"/>
              <w:rPr>
                <w:rFonts w:ascii="Calibri" w:eastAsia="Yu Mincho" w:hAnsi="Calibri" w:cs="Calibri"/>
                <w:b/>
              </w:rPr>
            </w:pPr>
            <w:r w:rsidRPr="004536A4">
              <w:rPr>
                <w:rFonts w:ascii="Calibri" w:eastAsia="Yu Mincho" w:hAnsi="Calibri" w:cs="Calibri"/>
                <w:b/>
              </w:rPr>
              <w:t>Apportionment</w:t>
            </w:r>
          </w:p>
        </w:tc>
        <w:tc>
          <w:tcPr>
            <w:tcW w:w="148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01AEA80" w14:textId="77777777" w:rsidR="00B3049B" w:rsidRPr="004536A4" w:rsidRDefault="00B3049B" w:rsidP="003F394B">
            <w:pPr>
              <w:keepNext/>
              <w:spacing w:before="60" w:after="60" w:line="276" w:lineRule="auto"/>
              <w:jc w:val="center"/>
              <w:rPr>
                <w:rFonts w:ascii="Calibri" w:eastAsia="Yu Mincho" w:hAnsi="Calibri" w:cs="Calibri"/>
                <w:b/>
              </w:rPr>
            </w:pPr>
            <w:r w:rsidRPr="004536A4">
              <w:rPr>
                <w:rFonts w:ascii="Calibri" w:eastAsia="Yu Mincho" w:hAnsi="Calibri" w:cs="Calibri"/>
                <w:b/>
              </w:rPr>
              <w:t>Customer Contribution</w:t>
            </w:r>
          </w:p>
        </w:tc>
      </w:tr>
      <w:tr w:rsidR="00B3049B" w:rsidRPr="004536A4" w14:paraId="046677C0" w14:textId="77777777" w:rsidTr="003F394B">
        <w:trPr>
          <w:trHeight w:val="260"/>
        </w:trPr>
        <w:tc>
          <w:tcPr>
            <w:tcW w:w="4536" w:type="dxa"/>
            <w:tcBorders>
              <w:top w:val="single" w:sz="4" w:space="0" w:color="auto"/>
              <w:left w:val="single" w:sz="4" w:space="0" w:color="auto"/>
              <w:bottom w:val="single" w:sz="4" w:space="0" w:color="auto"/>
              <w:right w:val="single" w:sz="4" w:space="0" w:color="auto"/>
            </w:tcBorders>
            <w:vAlign w:val="center"/>
            <w:hideMark/>
          </w:tcPr>
          <w:p w14:paraId="4DA5E1BF" w14:textId="77777777" w:rsidR="00B3049B" w:rsidRPr="004536A4" w:rsidRDefault="00B3049B" w:rsidP="003F394B">
            <w:pPr>
              <w:keepNext/>
              <w:spacing w:before="60" w:after="60" w:line="276" w:lineRule="auto"/>
              <w:rPr>
                <w:rFonts w:ascii="Calibri" w:eastAsia="Yu Mincho" w:hAnsi="Calibri" w:cs="Arial"/>
              </w:rPr>
            </w:pPr>
            <w:r w:rsidRPr="004536A4">
              <w:rPr>
                <w:rFonts w:ascii="Calibri" w:eastAsia="Yu Mincho" w:hAnsi="Calibri" w:cs="Arial"/>
              </w:rPr>
              <w:t>Installation of 500m 11kV cable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FD24103" w14:textId="77777777" w:rsidR="00B3049B" w:rsidRPr="004536A4" w:rsidRDefault="00B3049B" w:rsidP="003F394B">
            <w:pPr>
              <w:keepNext/>
              <w:spacing w:before="60" w:after="60" w:line="276" w:lineRule="auto"/>
              <w:jc w:val="center"/>
              <w:rPr>
                <w:rFonts w:ascii="Calibri" w:eastAsia="Yu Mincho" w:hAnsi="Calibri" w:cs="Calibri"/>
              </w:rPr>
            </w:pPr>
            <w:r w:rsidRPr="004536A4">
              <w:rPr>
                <w:rFonts w:ascii="Calibri" w:eastAsia="Yu Mincho" w:hAnsi="Calibri" w:cs="Calibri"/>
              </w:rPr>
              <w:t>£150,000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0150E1E" w14:textId="77777777" w:rsidR="00B3049B" w:rsidRPr="004536A4" w:rsidRDefault="00B3049B" w:rsidP="003F394B">
            <w:pPr>
              <w:keepNext/>
              <w:spacing w:before="60" w:after="60" w:line="276" w:lineRule="auto"/>
              <w:jc w:val="center"/>
              <w:rPr>
                <w:rFonts w:ascii="Calibri" w:eastAsia="Yu Mincho" w:hAnsi="Calibri" w:cs="Calibri"/>
              </w:rPr>
            </w:pPr>
            <w:r w:rsidRPr="004536A4">
              <w:rPr>
                <w:rFonts w:ascii="Calibri" w:eastAsia="Yu Mincho" w:hAnsi="Calibri" w:cs="Calibri"/>
              </w:rPr>
              <w:t>n/a</w:t>
            </w:r>
          </w:p>
        </w:tc>
        <w:tc>
          <w:tcPr>
            <w:tcW w:w="1489" w:type="dxa"/>
            <w:tcBorders>
              <w:top w:val="single" w:sz="4" w:space="0" w:color="auto"/>
              <w:left w:val="single" w:sz="4" w:space="0" w:color="auto"/>
              <w:bottom w:val="single" w:sz="4" w:space="0" w:color="auto"/>
              <w:right w:val="single" w:sz="4" w:space="0" w:color="auto"/>
            </w:tcBorders>
            <w:vAlign w:val="center"/>
            <w:hideMark/>
          </w:tcPr>
          <w:p w14:paraId="72CB82D1" w14:textId="77777777" w:rsidR="00B3049B" w:rsidRPr="004536A4" w:rsidRDefault="00B3049B" w:rsidP="003F394B">
            <w:pPr>
              <w:keepNext/>
              <w:spacing w:before="60" w:after="60" w:line="276" w:lineRule="auto"/>
              <w:jc w:val="center"/>
              <w:rPr>
                <w:rFonts w:ascii="Calibri" w:eastAsia="Yu Mincho" w:hAnsi="Calibri" w:cs="Calibri"/>
              </w:rPr>
            </w:pPr>
            <w:r w:rsidRPr="004536A4">
              <w:rPr>
                <w:rFonts w:ascii="Calibri" w:eastAsia="Yu Mincho" w:hAnsi="Calibri" w:cs="Calibri"/>
              </w:rPr>
              <w:t>£150,000</w:t>
            </w:r>
          </w:p>
        </w:tc>
      </w:tr>
      <w:tr w:rsidR="00B3049B" w:rsidRPr="004536A4" w14:paraId="789BAC5F" w14:textId="77777777" w:rsidTr="003F394B">
        <w:trPr>
          <w:trHeight w:val="260"/>
        </w:trPr>
        <w:tc>
          <w:tcPr>
            <w:tcW w:w="4536" w:type="dxa"/>
            <w:tcBorders>
              <w:top w:val="single" w:sz="4" w:space="0" w:color="auto"/>
              <w:left w:val="single" w:sz="4" w:space="0" w:color="auto"/>
              <w:bottom w:val="single" w:sz="4" w:space="0" w:color="auto"/>
              <w:right w:val="single" w:sz="4" w:space="0" w:color="auto"/>
            </w:tcBorders>
            <w:vAlign w:val="center"/>
            <w:hideMark/>
          </w:tcPr>
          <w:p w14:paraId="6A0CC2E9" w14:textId="77777777" w:rsidR="00B3049B" w:rsidRPr="004536A4" w:rsidRDefault="00B3049B" w:rsidP="003F394B">
            <w:pPr>
              <w:keepNext/>
              <w:spacing w:before="60" w:after="60" w:line="276" w:lineRule="auto"/>
              <w:rPr>
                <w:rFonts w:ascii="Calibri" w:eastAsia="Yu Mincho" w:hAnsi="Calibri" w:cs="Arial"/>
              </w:rPr>
            </w:pPr>
            <w:r w:rsidRPr="004536A4">
              <w:rPr>
                <w:rFonts w:ascii="Calibri" w:eastAsia="Yu Mincho" w:hAnsi="Calibri" w:cs="Arial"/>
              </w:rPr>
              <w:t>11kV circuit breaker at Customer’s substation</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69E4D66" w14:textId="77777777" w:rsidR="00B3049B" w:rsidRPr="004536A4" w:rsidRDefault="00B3049B" w:rsidP="003F394B">
            <w:pPr>
              <w:keepNext/>
              <w:spacing w:before="60" w:after="60" w:line="276" w:lineRule="auto"/>
              <w:jc w:val="center"/>
              <w:rPr>
                <w:rFonts w:ascii="Calibri" w:eastAsia="Yu Mincho" w:hAnsi="Calibri" w:cs="Calibri"/>
              </w:rPr>
            </w:pPr>
            <w:r w:rsidRPr="004536A4">
              <w:rPr>
                <w:rFonts w:ascii="Calibri" w:eastAsia="Yu Mincho" w:hAnsi="Calibri" w:cs="Calibri"/>
              </w:rPr>
              <w:t>£12,000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20BF2FD" w14:textId="77777777" w:rsidR="00B3049B" w:rsidRPr="004536A4" w:rsidRDefault="00B3049B" w:rsidP="003F394B">
            <w:pPr>
              <w:keepNext/>
              <w:spacing w:before="60" w:after="60" w:line="276" w:lineRule="auto"/>
              <w:jc w:val="center"/>
              <w:rPr>
                <w:rFonts w:ascii="Calibri" w:eastAsia="Yu Mincho" w:hAnsi="Calibri" w:cs="Calibri"/>
              </w:rPr>
            </w:pPr>
            <w:r w:rsidRPr="004536A4">
              <w:rPr>
                <w:rFonts w:ascii="Calibri" w:eastAsia="Yu Mincho" w:hAnsi="Calibri" w:cs="Calibri"/>
              </w:rPr>
              <w:t>n/a</w:t>
            </w:r>
          </w:p>
        </w:tc>
        <w:tc>
          <w:tcPr>
            <w:tcW w:w="1489" w:type="dxa"/>
            <w:tcBorders>
              <w:top w:val="single" w:sz="4" w:space="0" w:color="auto"/>
              <w:left w:val="single" w:sz="4" w:space="0" w:color="auto"/>
              <w:bottom w:val="single" w:sz="4" w:space="0" w:color="auto"/>
              <w:right w:val="single" w:sz="4" w:space="0" w:color="auto"/>
            </w:tcBorders>
            <w:vAlign w:val="center"/>
            <w:hideMark/>
          </w:tcPr>
          <w:p w14:paraId="1F75787A" w14:textId="77777777" w:rsidR="00B3049B" w:rsidRPr="004536A4" w:rsidRDefault="00B3049B" w:rsidP="003F394B">
            <w:pPr>
              <w:keepNext/>
              <w:spacing w:before="60" w:after="60" w:line="276" w:lineRule="auto"/>
              <w:jc w:val="center"/>
              <w:rPr>
                <w:rFonts w:ascii="Calibri" w:eastAsia="Yu Mincho" w:hAnsi="Calibri" w:cs="Calibri"/>
              </w:rPr>
            </w:pPr>
            <w:r w:rsidRPr="004536A4">
              <w:rPr>
                <w:rFonts w:ascii="Calibri" w:eastAsia="Yu Mincho" w:hAnsi="Calibri" w:cs="Calibri"/>
              </w:rPr>
              <w:t>£12,000</w:t>
            </w:r>
          </w:p>
        </w:tc>
      </w:tr>
      <w:tr w:rsidR="00B3049B" w:rsidRPr="004536A4" w14:paraId="3FC9E8A9" w14:textId="77777777" w:rsidTr="003F394B">
        <w:trPr>
          <w:trHeight w:val="285"/>
        </w:trPr>
        <w:tc>
          <w:tcPr>
            <w:tcW w:w="4536" w:type="dxa"/>
            <w:tcBorders>
              <w:top w:val="single" w:sz="4" w:space="0" w:color="auto"/>
              <w:left w:val="single" w:sz="4" w:space="0" w:color="auto"/>
              <w:bottom w:val="single" w:sz="4" w:space="0" w:color="auto"/>
              <w:right w:val="single" w:sz="4" w:space="0" w:color="auto"/>
            </w:tcBorders>
            <w:vAlign w:val="center"/>
            <w:hideMark/>
          </w:tcPr>
          <w:p w14:paraId="0730B75E" w14:textId="77777777" w:rsidR="00B3049B" w:rsidRPr="004536A4" w:rsidRDefault="00B3049B" w:rsidP="003F394B">
            <w:pPr>
              <w:keepNext/>
              <w:spacing w:before="60" w:after="60" w:line="276" w:lineRule="auto"/>
              <w:rPr>
                <w:rFonts w:ascii="Calibri" w:eastAsia="Yu Mincho" w:hAnsi="Calibri" w:cs="Arial"/>
              </w:rPr>
            </w:pPr>
            <w:r w:rsidRPr="004536A4">
              <w:rPr>
                <w:rFonts w:ascii="Calibri" w:eastAsia="Yu Mincho" w:hAnsi="Calibri" w:cs="Arial"/>
              </w:rPr>
              <w:t>11kV pole top termination</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2F7588D" w14:textId="77777777" w:rsidR="00B3049B" w:rsidRPr="004536A4" w:rsidRDefault="00B3049B" w:rsidP="003F394B">
            <w:pPr>
              <w:keepNext/>
              <w:spacing w:before="60" w:after="60" w:line="276" w:lineRule="auto"/>
              <w:jc w:val="center"/>
              <w:rPr>
                <w:rFonts w:ascii="Calibri" w:eastAsia="Yu Mincho" w:hAnsi="Calibri" w:cs="Calibri"/>
              </w:rPr>
            </w:pPr>
            <w:r w:rsidRPr="004536A4">
              <w:rPr>
                <w:rFonts w:ascii="Calibri" w:eastAsia="Yu Mincho" w:hAnsi="Calibri" w:cs="Calibri"/>
              </w:rPr>
              <w:t>£2,500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60D1D66" w14:textId="77777777" w:rsidR="00B3049B" w:rsidRPr="004536A4" w:rsidRDefault="00B3049B" w:rsidP="003F394B">
            <w:pPr>
              <w:keepNext/>
              <w:spacing w:before="60" w:after="60" w:line="276" w:lineRule="auto"/>
              <w:jc w:val="center"/>
              <w:rPr>
                <w:rFonts w:ascii="Calibri" w:eastAsia="Yu Mincho" w:hAnsi="Calibri" w:cs="Calibri"/>
              </w:rPr>
            </w:pPr>
            <w:r w:rsidRPr="004536A4">
              <w:rPr>
                <w:rFonts w:ascii="Calibri" w:eastAsia="Yu Mincho" w:hAnsi="Calibri" w:cs="Calibri"/>
              </w:rPr>
              <w:t>n/a</w:t>
            </w:r>
          </w:p>
        </w:tc>
        <w:tc>
          <w:tcPr>
            <w:tcW w:w="1489" w:type="dxa"/>
            <w:tcBorders>
              <w:top w:val="single" w:sz="4" w:space="0" w:color="auto"/>
              <w:left w:val="single" w:sz="4" w:space="0" w:color="auto"/>
              <w:bottom w:val="single" w:sz="4" w:space="0" w:color="auto"/>
              <w:right w:val="single" w:sz="4" w:space="0" w:color="auto"/>
            </w:tcBorders>
            <w:vAlign w:val="center"/>
            <w:hideMark/>
          </w:tcPr>
          <w:p w14:paraId="102D956B" w14:textId="77777777" w:rsidR="00B3049B" w:rsidRPr="004536A4" w:rsidRDefault="00B3049B" w:rsidP="003F394B">
            <w:pPr>
              <w:keepNext/>
              <w:spacing w:before="60" w:after="60" w:line="276" w:lineRule="auto"/>
              <w:jc w:val="center"/>
              <w:rPr>
                <w:rFonts w:ascii="Calibri" w:eastAsia="Yu Mincho" w:hAnsi="Calibri" w:cs="Calibri"/>
              </w:rPr>
            </w:pPr>
            <w:r w:rsidRPr="004536A4">
              <w:rPr>
                <w:rFonts w:ascii="Calibri" w:eastAsia="Yu Mincho" w:hAnsi="Calibri" w:cs="Calibri"/>
              </w:rPr>
              <w:t>£2,500</w:t>
            </w:r>
          </w:p>
        </w:tc>
      </w:tr>
      <w:tr w:rsidR="00B3049B" w:rsidRPr="004536A4" w14:paraId="699AB345" w14:textId="77777777" w:rsidTr="003F394B">
        <w:trPr>
          <w:trHeight w:val="315"/>
        </w:trPr>
        <w:tc>
          <w:tcPr>
            <w:tcW w:w="4536" w:type="dxa"/>
            <w:tcBorders>
              <w:top w:val="single" w:sz="4" w:space="0" w:color="auto"/>
              <w:left w:val="single" w:sz="4" w:space="0" w:color="auto"/>
              <w:bottom w:val="single" w:sz="4" w:space="0" w:color="auto"/>
              <w:right w:val="single" w:sz="4" w:space="0" w:color="auto"/>
            </w:tcBorders>
            <w:vAlign w:val="center"/>
            <w:hideMark/>
          </w:tcPr>
          <w:p w14:paraId="3FEF7D7A" w14:textId="77777777" w:rsidR="00B3049B" w:rsidRPr="004536A4" w:rsidRDefault="00B3049B" w:rsidP="003F394B">
            <w:pPr>
              <w:keepNext/>
              <w:spacing w:before="60" w:after="60" w:line="276" w:lineRule="auto"/>
              <w:rPr>
                <w:rFonts w:ascii="Calibri" w:eastAsia="Yu Mincho" w:hAnsi="Calibri" w:cs="Calibri"/>
                <w:b/>
              </w:rPr>
            </w:pPr>
            <w:r w:rsidRPr="004536A4">
              <w:rPr>
                <w:rFonts w:ascii="Calibri" w:eastAsia="Yu Mincho" w:hAnsi="Calibri" w:cs="Calibri"/>
                <w:b/>
              </w:rPr>
              <w:t>Total Extension Asset Cost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1AD823E" w14:textId="77777777" w:rsidR="00B3049B" w:rsidRPr="004536A4" w:rsidRDefault="00B3049B" w:rsidP="003F394B">
            <w:pPr>
              <w:keepNext/>
              <w:spacing w:before="60" w:after="60" w:line="276" w:lineRule="auto"/>
              <w:jc w:val="center"/>
              <w:rPr>
                <w:rFonts w:ascii="Calibri" w:eastAsia="Yu Mincho" w:hAnsi="Calibri" w:cs="Calibri"/>
                <w:b/>
                <w:bCs/>
              </w:rPr>
            </w:pPr>
            <w:r w:rsidRPr="004536A4">
              <w:rPr>
                <w:rFonts w:ascii="Calibri" w:eastAsia="Yu Mincho" w:hAnsi="Calibri" w:cs="Calibri"/>
                <w:b/>
                <w:bCs/>
              </w:rPr>
              <w:t>£164,500</w:t>
            </w:r>
          </w:p>
        </w:tc>
        <w:tc>
          <w:tcPr>
            <w:tcW w:w="1843" w:type="dxa"/>
            <w:tcBorders>
              <w:top w:val="single" w:sz="4" w:space="0" w:color="auto"/>
              <w:left w:val="single" w:sz="4" w:space="0" w:color="auto"/>
              <w:bottom w:val="single" w:sz="4" w:space="0" w:color="auto"/>
              <w:right w:val="single" w:sz="4" w:space="0" w:color="auto"/>
            </w:tcBorders>
            <w:vAlign w:val="center"/>
          </w:tcPr>
          <w:p w14:paraId="586A64F4" w14:textId="77777777" w:rsidR="00B3049B" w:rsidRPr="004536A4" w:rsidRDefault="00B3049B" w:rsidP="003F394B">
            <w:pPr>
              <w:keepNext/>
              <w:spacing w:before="60" w:after="60" w:line="276" w:lineRule="auto"/>
              <w:jc w:val="center"/>
              <w:rPr>
                <w:rFonts w:ascii="Calibri" w:eastAsia="Yu Mincho" w:hAnsi="Calibri" w:cs="Calibri"/>
              </w:rPr>
            </w:pPr>
          </w:p>
        </w:tc>
        <w:tc>
          <w:tcPr>
            <w:tcW w:w="1489" w:type="dxa"/>
            <w:tcBorders>
              <w:top w:val="single" w:sz="4" w:space="0" w:color="auto"/>
              <w:left w:val="single" w:sz="4" w:space="0" w:color="auto"/>
              <w:bottom w:val="single" w:sz="4" w:space="0" w:color="auto"/>
              <w:right w:val="single" w:sz="4" w:space="0" w:color="auto"/>
            </w:tcBorders>
            <w:vAlign w:val="center"/>
            <w:hideMark/>
          </w:tcPr>
          <w:p w14:paraId="04AFDC15" w14:textId="77777777" w:rsidR="00B3049B" w:rsidRPr="004536A4" w:rsidRDefault="00B3049B" w:rsidP="003F394B">
            <w:pPr>
              <w:keepNext/>
              <w:spacing w:before="60" w:after="60" w:line="276" w:lineRule="auto"/>
              <w:jc w:val="center"/>
              <w:rPr>
                <w:rFonts w:ascii="Calibri" w:eastAsia="Yu Mincho" w:hAnsi="Calibri" w:cs="Calibri"/>
                <w:b/>
              </w:rPr>
            </w:pPr>
            <w:r w:rsidRPr="004536A4">
              <w:rPr>
                <w:rFonts w:ascii="Calibri" w:eastAsia="Yu Mincho" w:hAnsi="Calibri" w:cs="Calibri"/>
                <w:b/>
              </w:rPr>
              <w:t>£164,500</w:t>
            </w:r>
          </w:p>
        </w:tc>
      </w:tr>
    </w:tbl>
    <w:p w14:paraId="6EDC4D42" w14:textId="77777777" w:rsidR="00B3049B" w:rsidRPr="004536A4" w:rsidRDefault="00B3049B" w:rsidP="00B3049B">
      <w:pPr>
        <w:spacing w:after="0" w:line="240" w:lineRule="auto"/>
        <w:rPr>
          <w:rFonts w:ascii="Calibri" w:eastAsia="Yu Mincho" w:hAnsi="Calibri" w:cs="Arial"/>
        </w:rPr>
      </w:pPr>
    </w:p>
    <w:p w14:paraId="148CCC19" w14:textId="77777777" w:rsidR="00B3049B" w:rsidRPr="004536A4" w:rsidRDefault="00B3049B" w:rsidP="00B3049B">
      <w:pPr>
        <w:spacing w:after="200" w:line="276" w:lineRule="auto"/>
        <w:rPr>
          <w:rFonts w:ascii="Calibri" w:eastAsia="Yu Mincho" w:hAnsi="Calibri" w:cs="Calibri"/>
          <w:b/>
        </w:rPr>
      </w:pPr>
      <w:r w:rsidRPr="004536A4">
        <w:rPr>
          <w:rFonts w:ascii="Calibri" w:eastAsia="Yu Mincho" w:hAnsi="Calibri" w:cs="Calibri"/>
          <w:b/>
        </w:rPr>
        <w:t>Total cost of the work:</w:t>
      </w:r>
      <w:r w:rsidRPr="004536A4">
        <w:rPr>
          <w:rFonts w:ascii="Calibri" w:eastAsia="Yu Mincho" w:hAnsi="Calibri" w:cs="Calibri"/>
          <w:b/>
        </w:rPr>
        <w:tab/>
      </w:r>
      <w:r w:rsidRPr="004536A4">
        <w:rPr>
          <w:rFonts w:ascii="Calibri" w:eastAsia="Yu Mincho" w:hAnsi="Calibri" w:cs="Calibri"/>
          <w:b/>
        </w:rPr>
        <w:tab/>
      </w:r>
      <w:r w:rsidRPr="004536A4">
        <w:rPr>
          <w:rFonts w:ascii="Calibri" w:eastAsia="Yu Mincho" w:hAnsi="Calibri" w:cs="Calibri"/>
          <w:b/>
        </w:rPr>
        <w:tab/>
      </w:r>
      <w:r w:rsidRPr="004536A4">
        <w:rPr>
          <w:rFonts w:ascii="Calibri" w:eastAsia="Yu Mincho" w:hAnsi="Calibri" w:cs="Calibri"/>
          <w:bCs/>
        </w:rPr>
        <w:t>= £820,000 + £164,500</w:t>
      </w:r>
      <w:r w:rsidRPr="004536A4">
        <w:rPr>
          <w:rFonts w:ascii="Calibri" w:eastAsia="Yu Mincho" w:hAnsi="Calibri" w:cs="Calibri"/>
          <w:bCs/>
        </w:rPr>
        <w:tab/>
      </w:r>
      <w:r w:rsidRPr="004536A4">
        <w:rPr>
          <w:rFonts w:ascii="Calibri" w:eastAsia="Yu Mincho" w:hAnsi="Calibri" w:cs="Calibri"/>
          <w:b/>
        </w:rPr>
        <w:t>= £984,500</w:t>
      </w:r>
    </w:p>
    <w:p w14:paraId="4BB26D8B" w14:textId="28A29A92" w:rsidR="00B3049B" w:rsidRDefault="00B3049B" w:rsidP="00B3049B">
      <w:pPr>
        <w:spacing w:after="200" w:line="276" w:lineRule="auto"/>
        <w:rPr>
          <w:rFonts w:ascii="Calibri" w:eastAsia="Yu Mincho" w:hAnsi="Calibri" w:cs="Calibri"/>
          <w:b/>
        </w:rPr>
      </w:pPr>
      <w:r w:rsidRPr="004536A4">
        <w:rPr>
          <w:rFonts w:ascii="Calibri" w:eastAsia="Yu Mincho" w:hAnsi="Calibri" w:cs="Calibri"/>
          <w:b/>
        </w:rPr>
        <w:t xml:space="preserve">Total Connection Charge to Customer </w:t>
      </w:r>
      <w:r w:rsidRPr="004536A4">
        <w:rPr>
          <w:rFonts w:ascii="Calibri" w:eastAsia="Yu Mincho" w:hAnsi="Calibri" w:cs="Calibri"/>
          <w:b/>
        </w:rPr>
        <w:tab/>
      </w:r>
      <w:r w:rsidRPr="004536A4">
        <w:rPr>
          <w:rFonts w:ascii="Calibri" w:eastAsia="Yu Mincho" w:hAnsi="Calibri" w:cs="Calibri"/>
          <w:bCs/>
        </w:rPr>
        <w:t xml:space="preserve">= </w:t>
      </w:r>
      <w:r>
        <w:rPr>
          <w:rFonts w:ascii="Calibri" w:eastAsia="Yu Mincho" w:hAnsi="Calibri" w:cs="Calibri"/>
          <w:bCs/>
        </w:rPr>
        <w:t xml:space="preserve">£20,000 + </w:t>
      </w:r>
      <w:r w:rsidRPr="004536A4">
        <w:rPr>
          <w:rFonts w:ascii="Calibri" w:eastAsia="Yu Mincho" w:hAnsi="Calibri" w:cs="Calibri"/>
          <w:bCs/>
        </w:rPr>
        <w:t>£</w:t>
      </w:r>
      <w:r>
        <w:rPr>
          <w:rFonts w:ascii="Calibri" w:eastAsia="Yu Mincho" w:hAnsi="Calibri" w:cs="Calibri"/>
          <w:bCs/>
        </w:rPr>
        <w:t>103,928</w:t>
      </w:r>
      <w:r w:rsidRPr="004536A4">
        <w:rPr>
          <w:rFonts w:ascii="Calibri" w:eastAsia="Yu Mincho" w:hAnsi="Calibri" w:cs="Calibri"/>
          <w:bCs/>
        </w:rPr>
        <w:t xml:space="preserve"> + £164,500</w:t>
      </w:r>
      <w:r w:rsidRPr="004536A4">
        <w:rPr>
          <w:rFonts w:ascii="Calibri" w:eastAsia="Yu Mincho" w:hAnsi="Calibri" w:cs="Calibri"/>
          <w:b/>
        </w:rPr>
        <w:t xml:space="preserve"> = £</w:t>
      </w:r>
      <w:r>
        <w:rPr>
          <w:rFonts w:ascii="Calibri" w:eastAsia="Yu Mincho" w:hAnsi="Calibri" w:cs="Calibri"/>
          <w:b/>
        </w:rPr>
        <w:t>288,428</w:t>
      </w:r>
    </w:p>
    <w:p w14:paraId="25D41141" w14:textId="77777777" w:rsidR="00C03C32" w:rsidRDefault="00C03C32" w:rsidP="00C03C32">
      <w:pPr>
        <w:rPr>
          <w:rFonts w:ascii="Calibri" w:eastAsia="Yu Mincho" w:hAnsi="Calibri" w:cs="Calibri"/>
          <w:b/>
        </w:rPr>
      </w:pPr>
    </w:p>
    <w:p w14:paraId="3DA0A0C6" w14:textId="2DC2FF30" w:rsidR="00C03C32" w:rsidRDefault="00C03C32" w:rsidP="00C03C32">
      <w:pPr>
        <w:tabs>
          <w:tab w:val="left" w:pos="1935"/>
        </w:tabs>
        <w:rPr>
          <w:rFonts w:ascii="Calibri" w:eastAsia="Yu Mincho" w:hAnsi="Calibri" w:cs="Calibri"/>
        </w:rPr>
      </w:pPr>
      <w:r>
        <w:rPr>
          <w:rFonts w:ascii="Calibri" w:eastAsia="Yu Mincho" w:hAnsi="Calibri" w:cs="Calibri"/>
        </w:rPr>
        <w:tab/>
      </w:r>
      <w:r>
        <w:rPr>
          <w:rFonts w:ascii="Calibri" w:eastAsia="Yu Mincho" w:hAnsi="Calibri" w:cs="Calibri"/>
        </w:rPr>
        <w:br w:type="page"/>
      </w:r>
    </w:p>
    <w:p w14:paraId="3C6534EB" w14:textId="6FB69B8C" w:rsidR="0022371F" w:rsidRPr="00B3049B" w:rsidRDefault="0022371F" w:rsidP="006D7370">
      <w:pPr>
        <w:tabs>
          <w:tab w:val="left" w:pos="1470"/>
        </w:tabs>
        <w:rPr>
          <w:rFonts w:ascii="Calibri" w:eastAsia="Yu Mincho" w:hAnsi="Calibri" w:cs="Arial"/>
          <w:b/>
          <w:bCs/>
          <w:caps/>
        </w:rPr>
      </w:pPr>
      <w:r w:rsidRPr="00B3049B">
        <w:rPr>
          <w:rFonts w:ascii="Calibri" w:eastAsia="Yu Mincho" w:hAnsi="Calibri" w:cs="Arial"/>
          <w:b/>
          <w:bCs/>
          <w:caps/>
        </w:rPr>
        <w:lastRenderedPageBreak/>
        <w:t>Insert new examples</w:t>
      </w:r>
      <w:r>
        <w:rPr>
          <w:rFonts w:ascii="Calibri" w:eastAsia="Yu Mincho" w:hAnsi="Calibri" w:cs="Arial"/>
          <w:b/>
          <w:bCs/>
          <w:caps/>
        </w:rPr>
        <w:t xml:space="preserve"> – OPtion 2 (ENWL)</w:t>
      </w:r>
    </w:p>
    <w:tbl>
      <w:tblPr>
        <w:tblStyle w:val="GridTable44"/>
        <w:tblW w:w="0" w:type="auto"/>
        <w:tblInd w:w="0" w:type="dxa"/>
        <w:tblLook w:val="04A0" w:firstRow="1" w:lastRow="0" w:firstColumn="1" w:lastColumn="0" w:noHBand="0" w:noVBand="1"/>
      </w:tblPr>
      <w:tblGrid>
        <w:gridCol w:w="9016"/>
      </w:tblGrid>
      <w:tr w:rsidR="0022371F" w:rsidRPr="004536A4" w14:paraId="0CAE8D02" w14:textId="77777777" w:rsidTr="00B860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hideMark/>
          </w:tcPr>
          <w:p w14:paraId="11ABF3A4" w14:textId="77777777" w:rsidR="0022371F" w:rsidRPr="004536A4" w:rsidRDefault="0022371F" w:rsidP="00B86002">
            <w:pPr>
              <w:spacing w:before="60" w:after="60"/>
              <w:ind w:left="1305" w:hanging="1305"/>
              <w:rPr>
                <w:rFonts w:ascii="Calibri" w:eastAsia="Yu Mincho" w:hAnsi="Calibri" w:cs="Arial"/>
                <w:lang w:eastAsia="en-GB"/>
              </w:rPr>
            </w:pPr>
            <w:r w:rsidRPr="004536A4">
              <w:rPr>
                <w:rFonts w:ascii="Calibri" w:eastAsia="Yu Mincho" w:hAnsi="Calibri" w:cs="Arial"/>
                <w:lang w:eastAsia="en-GB"/>
              </w:rPr>
              <w:t>Example 3</w:t>
            </w:r>
            <w:r>
              <w:rPr>
                <w:rFonts w:ascii="Calibri" w:eastAsia="Yu Mincho" w:hAnsi="Calibri" w:cs="Arial"/>
                <w:lang w:eastAsia="en-GB"/>
              </w:rPr>
              <w:t>2</w:t>
            </w:r>
            <w:r w:rsidRPr="004536A4">
              <w:rPr>
                <w:rFonts w:ascii="Calibri" w:eastAsia="Yu Mincho" w:hAnsi="Calibri" w:cs="Arial"/>
                <w:lang w:eastAsia="en-GB"/>
              </w:rPr>
              <w:t>:</w:t>
            </w:r>
            <w:r w:rsidRPr="004536A4">
              <w:rPr>
                <w:rFonts w:ascii="Calibri" w:eastAsia="Yu Mincho" w:hAnsi="Calibri" w:cs="Arial"/>
                <w:lang w:eastAsia="en-GB"/>
              </w:rPr>
              <w:tab/>
              <w:t>A new Generation Connection that has Reinforcement above the High-Cost Project Threshold</w:t>
            </w:r>
            <w:r>
              <w:rPr>
                <w:rFonts w:ascii="Calibri" w:eastAsia="Yu Mincho" w:hAnsi="Calibri" w:cs="Arial"/>
                <w:lang w:eastAsia="en-GB"/>
              </w:rPr>
              <w:t xml:space="preserve"> at the Voltage Level of the POC (single asset to be cost apportioned)</w:t>
            </w:r>
            <w:r w:rsidRPr="004536A4">
              <w:rPr>
                <w:rFonts w:ascii="Calibri" w:eastAsia="Yu Mincho" w:hAnsi="Calibri" w:cs="Arial"/>
                <w:lang w:eastAsia="en-GB"/>
              </w:rPr>
              <w:t>.</w:t>
            </w:r>
          </w:p>
        </w:tc>
      </w:tr>
      <w:tr w:rsidR="0022371F" w:rsidRPr="004536A4" w14:paraId="645AA165" w14:textId="77777777" w:rsidTr="00B86002">
        <w:trPr>
          <w:cnfStyle w:val="000000100000" w:firstRow="0" w:lastRow="0" w:firstColumn="0" w:lastColumn="0" w:oddVBand="0" w:evenVBand="0" w:oddHBand="1" w:evenHBand="0"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9016" w:type="dxa"/>
            <w:tcBorders>
              <w:top w:val="single" w:sz="4" w:space="0" w:color="666666"/>
              <w:left w:val="single" w:sz="4" w:space="0" w:color="666666"/>
              <w:bottom w:val="single" w:sz="4" w:space="0" w:color="666666"/>
              <w:right w:val="single" w:sz="4" w:space="0" w:color="666666"/>
            </w:tcBorders>
            <w:hideMark/>
          </w:tcPr>
          <w:p w14:paraId="1F644292" w14:textId="77777777" w:rsidR="0022371F" w:rsidRPr="004536A4" w:rsidRDefault="0022371F" w:rsidP="00B86002">
            <w:pPr>
              <w:spacing w:before="60" w:after="60"/>
              <w:ind w:left="1305" w:hanging="1305"/>
              <w:rPr>
                <w:rFonts w:ascii="Calibri" w:eastAsia="Yu Mincho" w:hAnsi="Calibri" w:cs="Arial"/>
                <w:lang w:eastAsia="en-GB"/>
              </w:rPr>
            </w:pPr>
            <w:r w:rsidRPr="004536A4">
              <w:rPr>
                <w:rFonts w:ascii="Calibri" w:eastAsia="Yu Mincho" w:hAnsi="Calibri" w:cs="Arial"/>
                <w:lang w:eastAsia="en-GB"/>
              </w:rPr>
              <w:t>Purpose:</w:t>
            </w:r>
            <w:r w:rsidRPr="004536A4">
              <w:rPr>
                <w:rFonts w:ascii="Calibri" w:eastAsia="Yu Mincho" w:hAnsi="Calibri" w:cs="Calibri"/>
                <w:lang w:eastAsia="en-GB"/>
              </w:rPr>
              <w:tab/>
            </w:r>
            <w:r w:rsidRPr="004536A4">
              <w:rPr>
                <w:rFonts w:ascii="Calibri" w:eastAsia="Yu Mincho" w:hAnsi="Calibri" w:cs="Arial"/>
                <w:lang w:eastAsia="en-GB"/>
              </w:rPr>
              <w:t xml:space="preserve">To show how a Generation Connection that triggers the Generation High-Cost Project Threshold </w:t>
            </w:r>
            <w:r>
              <w:rPr>
                <w:rFonts w:ascii="Calibri" w:eastAsia="Yu Mincho" w:hAnsi="Calibri" w:cs="Arial"/>
                <w:lang w:eastAsia="en-GB"/>
              </w:rPr>
              <w:t xml:space="preserve">at the Voltage Level of the POC </w:t>
            </w:r>
            <w:r w:rsidRPr="004536A4">
              <w:rPr>
                <w:rFonts w:ascii="Calibri" w:eastAsia="Yu Mincho" w:hAnsi="Calibri" w:cs="Arial"/>
                <w:lang w:eastAsia="en-GB"/>
              </w:rPr>
              <w:t xml:space="preserve">is charged when the Reinforcement required is </w:t>
            </w:r>
            <w:r>
              <w:rPr>
                <w:rFonts w:ascii="Calibri" w:eastAsia="Yu Mincho" w:hAnsi="Calibri" w:cs="Arial"/>
                <w:lang w:eastAsia="en-GB"/>
              </w:rPr>
              <w:t xml:space="preserve">for a single asset </w:t>
            </w:r>
            <w:r w:rsidRPr="004536A4">
              <w:rPr>
                <w:rFonts w:ascii="Calibri" w:eastAsia="Yu Mincho" w:hAnsi="Calibri" w:cs="Arial"/>
                <w:lang w:eastAsia="en-GB"/>
              </w:rPr>
              <w:t xml:space="preserve">at the same </w:t>
            </w:r>
            <w:r>
              <w:rPr>
                <w:rFonts w:ascii="Calibri" w:eastAsia="Yu Mincho" w:hAnsi="Calibri" w:cs="Arial"/>
                <w:lang w:eastAsia="en-GB"/>
              </w:rPr>
              <w:t>V</w:t>
            </w:r>
            <w:r w:rsidRPr="004536A4">
              <w:rPr>
                <w:rFonts w:ascii="Calibri" w:eastAsia="Yu Mincho" w:hAnsi="Calibri" w:cs="Arial"/>
                <w:lang w:eastAsia="en-GB"/>
              </w:rPr>
              <w:t xml:space="preserve">oltage </w:t>
            </w:r>
            <w:r>
              <w:rPr>
                <w:rFonts w:ascii="Calibri" w:eastAsia="Yu Mincho" w:hAnsi="Calibri" w:cs="Arial"/>
                <w:lang w:eastAsia="en-GB"/>
              </w:rPr>
              <w:t xml:space="preserve">Level </w:t>
            </w:r>
            <w:r w:rsidRPr="004536A4">
              <w:rPr>
                <w:rFonts w:ascii="Calibri" w:eastAsia="Yu Mincho" w:hAnsi="Calibri" w:cs="Arial"/>
                <w:lang w:eastAsia="en-GB"/>
              </w:rPr>
              <w:t>of connection.</w:t>
            </w:r>
          </w:p>
        </w:tc>
      </w:tr>
    </w:tbl>
    <w:p w14:paraId="03EE8F0A" w14:textId="77777777" w:rsidR="0022371F" w:rsidRPr="004536A4" w:rsidRDefault="0022371F" w:rsidP="0022371F">
      <w:pPr>
        <w:spacing w:before="120" w:after="120" w:line="276" w:lineRule="auto"/>
        <w:jc w:val="both"/>
        <w:rPr>
          <w:rFonts w:ascii="Calibri" w:eastAsia="Yu Mincho" w:hAnsi="Calibri" w:cs="Arial"/>
        </w:rPr>
      </w:pPr>
      <w:r>
        <w:rPr>
          <w:rFonts w:ascii="Calibri" w:eastAsia="Yu Mincho" w:hAnsi="Calibri" w:cs="Arial"/>
        </w:rPr>
        <w:t>As in Example 30, a</w:t>
      </w:r>
      <w:r w:rsidRPr="004536A4">
        <w:rPr>
          <w:rFonts w:ascii="Calibri" w:eastAsia="Yu Mincho" w:hAnsi="Calibri" w:cs="Arial"/>
        </w:rPr>
        <w:t xml:space="preserve"> Customer wishes to connect a 225kVA wind farm (a Generation Connection).</w:t>
      </w:r>
    </w:p>
    <w:p w14:paraId="71F222F5" w14:textId="77777777" w:rsidR="0022371F" w:rsidRPr="004536A4"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t>To connect the wind farm</w:t>
      </w:r>
      <w:r>
        <w:rPr>
          <w:rFonts w:ascii="Calibri" w:eastAsia="Yu Mincho" w:hAnsi="Calibri" w:cs="Arial"/>
        </w:rPr>
        <w:t>,</w:t>
      </w:r>
      <w:r w:rsidRPr="004536A4">
        <w:rPr>
          <w:rFonts w:ascii="Calibri" w:eastAsia="Yu Mincho" w:hAnsi="Calibri" w:cs="Arial"/>
        </w:rPr>
        <w:t xml:space="preserve"> the Minimum Scheme involves the installation of 590m of 11kV overhead line, 350m of 11kV cable and associated jointing and install switchgear into the substation.  In addition, Reinforcement is required to replace the 33/11kV transformer to facilitate reverse power flow and the 11kV circuit breaker in the primary substation. The New Network Capacity following Reinforcement is 19,700 kVA.  The total cost of the Reinforcement is £5</w:t>
      </w:r>
      <w:r>
        <w:rPr>
          <w:rFonts w:ascii="Calibri" w:eastAsia="Yu Mincho" w:hAnsi="Calibri" w:cs="Arial"/>
        </w:rPr>
        <w:t>2</w:t>
      </w:r>
      <w:r w:rsidRPr="004536A4">
        <w:rPr>
          <w:rFonts w:ascii="Calibri" w:eastAsia="Yu Mincho" w:hAnsi="Calibri" w:cs="Arial"/>
        </w:rPr>
        <w:t>5,400.</w:t>
      </w:r>
    </w:p>
    <w:p w14:paraId="71341746" w14:textId="77777777" w:rsidR="0022371F"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t xml:space="preserve">The High-Cost Project Threshold </w:t>
      </w:r>
      <w:r>
        <w:rPr>
          <w:rFonts w:ascii="Calibri" w:eastAsia="Yu Mincho" w:hAnsi="Calibri" w:cs="Arial"/>
        </w:rPr>
        <w:t xml:space="preserve">is exceeded for </w:t>
      </w:r>
      <w:r w:rsidRPr="004536A4">
        <w:rPr>
          <w:rFonts w:ascii="Calibri" w:eastAsia="Yu Mincho" w:hAnsi="Calibri" w:cs="Arial"/>
        </w:rPr>
        <w:t xml:space="preserve">this connection.  The HCPT is £200/kW </w:t>
      </w:r>
      <w:r>
        <w:rPr>
          <w:rFonts w:ascii="Calibri" w:eastAsia="Yu Mincho" w:hAnsi="Calibri" w:cs="Arial"/>
        </w:rPr>
        <w:t xml:space="preserve">(£45,000) </w:t>
      </w:r>
      <w:r w:rsidRPr="004536A4">
        <w:rPr>
          <w:rFonts w:ascii="Calibri" w:eastAsia="Yu Mincho" w:hAnsi="Calibri" w:cs="Arial"/>
        </w:rPr>
        <w:t xml:space="preserve">and costs </w:t>
      </w:r>
      <w:proofErr w:type="gramStart"/>
      <w:r w:rsidRPr="004536A4">
        <w:rPr>
          <w:rFonts w:ascii="Calibri" w:eastAsia="Yu Mincho" w:hAnsi="Calibri" w:cs="Arial"/>
        </w:rPr>
        <w:t>in excess of</w:t>
      </w:r>
      <w:proofErr w:type="gramEnd"/>
      <w:r w:rsidRPr="004536A4">
        <w:rPr>
          <w:rFonts w:ascii="Calibri" w:eastAsia="Yu Mincho" w:hAnsi="Calibri" w:cs="Arial"/>
        </w:rPr>
        <w:t xml:space="preserve"> this threshold will be charged in full to the Customer</w:t>
      </w:r>
      <w:r>
        <w:rPr>
          <w:rFonts w:ascii="Calibri" w:eastAsia="Yu Mincho" w:hAnsi="Calibri" w:cs="Arial"/>
        </w:rPr>
        <w:t xml:space="preserve"> (£480,400)</w:t>
      </w:r>
      <w:r w:rsidRPr="004536A4">
        <w:rPr>
          <w:rFonts w:ascii="Calibri" w:eastAsia="Yu Mincho" w:hAnsi="Calibri" w:cs="Arial"/>
        </w:rPr>
        <w:t>.</w:t>
      </w:r>
    </w:p>
    <w:p w14:paraId="766DC573" w14:textId="1F86009C" w:rsidR="0022371F" w:rsidRDefault="0022371F" w:rsidP="0022371F">
      <w:pPr>
        <w:spacing w:before="120" w:after="120" w:line="276" w:lineRule="auto"/>
        <w:jc w:val="both"/>
        <w:rPr>
          <w:rFonts w:ascii="Calibri" w:eastAsia="Yu Mincho" w:hAnsi="Calibri" w:cs="Arial"/>
        </w:rPr>
      </w:pPr>
      <w:r>
        <w:rPr>
          <w:rFonts w:ascii="Calibri" w:eastAsia="Yu Mincho" w:hAnsi="Calibri" w:cs="Arial"/>
        </w:rPr>
        <w:t>The cost of Reinforcement at the Voltage Level of the POC (£50,000) exceeds the High-Cost Project Threshold</w:t>
      </w:r>
      <w:del w:id="66" w:author="Brian Hoy" w:date="2023-12-21T11:19:00Z">
        <w:r w:rsidDel="00DB61F6">
          <w:rPr>
            <w:rFonts w:ascii="Calibri" w:eastAsia="Yu Mincho" w:hAnsi="Calibri" w:cs="Arial"/>
          </w:rPr>
          <w:delText xml:space="preserve"> (by £5,000)</w:delText>
        </w:r>
      </w:del>
      <w:r>
        <w:rPr>
          <w:rFonts w:ascii="Calibri" w:eastAsia="Yu Mincho" w:hAnsi="Calibri" w:cs="Arial"/>
        </w:rPr>
        <w:t>. The cost of Reinforcement to be apportioned at the Voltage Level of the POC is therefore reduced proportionally</w:t>
      </w:r>
      <w:del w:id="67" w:author="Brian Hoy" w:date="2023-12-21T11:20:00Z">
        <w:r w:rsidDel="004661D3">
          <w:rPr>
            <w:rFonts w:ascii="Calibri" w:eastAsia="Yu Mincho" w:hAnsi="Calibri" w:cs="Arial"/>
          </w:rPr>
          <w:delText xml:space="preserve"> by the amount over the High-Cost Project Threshold at that Voltage Level</w:delText>
        </w:r>
      </w:del>
      <w:r>
        <w:rPr>
          <w:rFonts w:ascii="Calibri" w:eastAsia="Yu Mincho" w:hAnsi="Calibri" w:cs="Arial"/>
        </w:rPr>
        <w:t>.</w:t>
      </w:r>
    </w:p>
    <w:p w14:paraId="6C3CB1B4" w14:textId="77777777" w:rsidR="0022371F" w:rsidRPr="004536A4" w:rsidRDefault="0022371F" w:rsidP="0022371F">
      <w:pPr>
        <w:spacing w:before="120" w:after="120" w:line="276" w:lineRule="auto"/>
        <w:jc w:val="both"/>
        <w:rPr>
          <w:rFonts w:ascii="Calibri" w:eastAsia="Yu Mincho" w:hAnsi="Calibri" w:cs="Arial"/>
        </w:rPr>
      </w:pPr>
    </w:p>
    <w:p w14:paraId="6F7A3A01" w14:textId="77777777" w:rsidR="0022371F" w:rsidRPr="004536A4" w:rsidRDefault="0022371F" w:rsidP="0022371F">
      <w:pPr>
        <w:spacing w:after="200" w:line="276" w:lineRule="auto"/>
        <w:rPr>
          <w:rFonts w:ascii="Calibri" w:eastAsia="Yu Mincho" w:hAnsi="Calibri" w:cs="Arial"/>
          <w:szCs w:val="24"/>
        </w:rPr>
      </w:pPr>
      <w:r w:rsidRPr="004536A4">
        <w:rPr>
          <w:rFonts w:ascii="Calibri" w:eastAsia="Yu Mincho" w:hAnsi="Calibri" w:cs="Arial"/>
          <w:noProof/>
          <w:lang w:eastAsia="en-GB"/>
        </w:rPr>
        <w:drawing>
          <wp:inline distT="0" distB="0" distL="0" distR="0" wp14:anchorId="615CBF2C" wp14:editId="3E1EEC20">
            <wp:extent cx="5683885" cy="3385820"/>
            <wp:effectExtent l="0" t="0" r="0" b="5080"/>
            <wp:docPr id="1" name="Picture 1" descr="Diagram,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387596879" descr="Diagram, timeline&#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83885" cy="3385820"/>
                    </a:xfrm>
                    <a:prstGeom prst="rect">
                      <a:avLst/>
                    </a:prstGeom>
                    <a:noFill/>
                    <a:ln>
                      <a:noFill/>
                    </a:ln>
                  </pic:spPr>
                </pic:pic>
              </a:graphicData>
            </a:graphic>
          </wp:inline>
        </w:drawing>
      </w:r>
    </w:p>
    <w:p w14:paraId="3F101CB1" w14:textId="77777777" w:rsidR="0022371F" w:rsidRPr="004536A4" w:rsidRDefault="0022371F" w:rsidP="0022371F">
      <w:pPr>
        <w:spacing w:before="120" w:after="120" w:line="276" w:lineRule="auto"/>
        <w:rPr>
          <w:rFonts w:ascii="Calibri" w:eastAsia="Yu Mincho" w:hAnsi="Calibri" w:cs="Calibri"/>
          <w:b/>
        </w:rPr>
      </w:pPr>
      <w:r w:rsidRPr="004536A4">
        <w:rPr>
          <w:rFonts w:ascii="Calibri" w:eastAsia="Yu Mincho" w:hAnsi="Calibri" w:cs="Calibri"/>
          <w:b/>
        </w:rPr>
        <w:t>Reinforcement:</w:t>
      </w:r>
    </w:p>
    <w:p w14:paraId="68299488" w14:textId="77777777" w:rsidR="0022371F" w:rsidRPr="004536A4"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t xml:space="preserve">Security CAF calculation: the numerator in the CAF calculation is the Required Capacity of the Customer, i.e. 225kVA. The denominator is the New Network Capacity following Reinforcement, this being the maximum generation that could be connected whilst keeping the voltage rise within acceptable limits. This is 19,700kVA. </w:t>
      </w:r>
    </w:p>
    <w:p w14:paraId="1E340445" w14:textId="77777777" w:rsidR="0022371F" w:rsidRPr="004536A4"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lastRenderedPageBreak/>
        <w:t xml:space="preserve">The High-Cost Project Threshold for </w:t>
      </w:r>
      <w:r>
        <w:rPr>
          <w:rFonts w:ascii="Calibri" w:eastAsia="Yu Mincho" w:hAnsi="Calibri" w:cs="Arial"/>
        </w:rPr>
        <w:t xml:space="preserve">a </w:t>
      </w:r>
      <w:r w:rsidRPr="004536A4">
        <w:rPr>
          <w:rFonts w:ascii="Calibri" w:eastAsia="Yu Mincho" w:hAnsi="Calibri" w:cs="Arial"/>
        </w:rPr>
        <w:t xml:space="preserve">Generation Connection is £200/kW. </w:t>
      </w:r>
    </w:p>
    <w:p w14:paraId="4C947CE5" w14:textId="77777777" w:rsidR="0022371F" w:rsidRPr="004536A4"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t>The Reinforcement required to provide the connection is:</w:t>
      </w:r>
    </w:p>
    <w:p w14:paraId="77882F03" w14:textId="77777777" w:rsidR="0022371F" w:rsidRPr="004536A4" w:rsidRDefault="0022371F" w:rsidP="0022371F">
      <w:pPr>
        <w:numPr>
          <w:ilvl w:val="0"/>
          <w:numId w:val="10"/>
        </w:numPr>
        <w:spacing w:before="120" w:after="120" w:line="240" w:lineRule="auto"/>
        <w:contextualSpacing/>
        <w:rPr>
          <w:rFonts w:ascii="Calibri" w:eastAsia="Yu Mincho" w:hAnsi="Calibri" w:cs="Calibri"/>
        </w:rPr>
      </w:pPr>
      <w:r w:rsidRPr="004536A4">
        <w:rPr>
          <w:rFonts w:ascii="Calibri" w:eastAsia="Yu Mincho" w:hAnsi="Calibri" w:cs="Calibri"/>
        </w:rPr>
        <w:t>33/11kV transformer; and</w:t>
      </w:r>
    </w:p>
    <w:p w14:paraId="3E806D6B" w14:textId="77777777" w:rsidR="0022371F" w:rsidRPr="004536A4" w:rsidRDefault="0022371F" w:rsidP="0022371F">
      <w:pPr>
        <w:numPr>
          <w:ilvl w:val="0"/>
          <w:numId w:val="10"/>
        </w:numPr>
        <w:spacing w:before="120" w:after="120" w:line="240" w:lineRule="auto"/>
        <w:contextualSpacing/>
        <w:rPr>
          <w:rFonts w:ascii="Calibri" w:eastAsia="Yu Mincho" w:hAnsi="Calibri" w:cs="Calibri"/>
        </w:rPr>
      </w:pPr>
      <w:r w:rsidRPr="004536A4">
        <w:rPr>
          <w:rFonts w:ascii="Calibri" w:eastAsia="Yu Mincho" w:hAnsi="Calibri" w:cs="Calibri"/>
        </w:rPr>
        <w:t>11kV circuit breaker.</w:t>
      </w:r>
    </w:p>
    <w:p w14:paraId="5FF267ED" w14:textId="77777777" w:rsidR="0022371F" w:rsidRPr="004536A4" w:rsidRDefault="0022371F" w:rsidP="0022371F">
      <w:pPr>
        <w:spacing w:before="120" w:after="120" w:line="276" w:lineRule="auto"/>
        <w:jc w:val="both"/>
        <w:rPr>
          <w:rFonts w:ascii="Calibri" w:eastAsia="Yu Mincho" w:hAnsi="Calibri" w:cs="Arial"/>
        </w:rPr>
      </w:pPr>
    </w:p>
    <w:p w14:paraId="7189E8EE" w14:textId="77777777" w:rsidR="0022371F" w:rsidRPr="004536A4"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t>The 33/11kV transformer Reinforcement is one Voltage Level above the POC and not subject to the Security CAF. The work is covered by the High-Cost Project Threshold of £200/kW.</w:t>
      </w:r>
    </w:p>
    <w:p w14:paraId="52B9D9A3" w14:textId="77777777" w:rsidR="0022371F" w:rsidRPr="004536A4" w:rsidRDefault="0022371F" w:rsidP="0022371F">
      <w:pPr>
        <w:spacing w:after="200" w:line="276" w:lineRule="auto"/>
        <w:rPr>
          <w:rFonts w:ascii="Calibri" w:eastAsia="Calibri" w:hAnsi="Calibri" w:cs="Calibri"/>
        </w:rPr>
      </w:pPr>
      <w:r w:rsidRPr="004536A4">
        <w:rPr>
          <w:rFonts w:ascii="Calibri" w:eastAsia="Calibri" w:hAnsi="Calibri" w:cs="Calibri"/>
        </w:rPr>
        <w:t>HCPT:</w:t>
      </w:r>
      <w:r w:rsidRPr="004536A4">
        <w:rPr>
          <w:rFonts w:ascii="Calibri" w:eastAsia="Yu Mincho" w:hAnsi="Calibri" w:cs="Arial"/>
        </w:rPr>
        <w:tab/>
      </w:r>
      <w:r w:rsidRPr="004536A4">
        <w:rPr>
          <w:rFonts w:ascii="Calibri" w:eastAsia="Calibri" w:hAnsi="Calibri" w:cs="Calibri"/>
        </w:rPr>
        <w:t>£200 x 225 = £45,000</w:t>
      </w:r>
    </w:p>
    <w:p w14:paraId="3EDF20B3" w14:textId="77777777" w:rsidR="0022371F" w:rsidRPr="004536A4" w:rsidRDefault="0022371F" w:rsidP="0022371F">
      <w:pPr>
        <w:spacing w:after="200" w:line="276" w:lineRule="auto"/>
        <w:ind w:firstLine="720"/>
        <w:rPr>
          <w:rFonts w:ascii="Calibri" w:eastAsia="Calibri" w:hAnsi="Calibri" w:cs="Calibri"/>
          <w:color w:val="000000"/>
        </w:rPr>
      </w:pPr>
      <w:r w:rsidRPr="004536A4">
        <w:rPr>
          <w:rFonts w:ascii="Calibri" w:eastAsia="Calibri" w:hAnsi="Calibri" w:cs="Calibri"/>
          <w:color w:val="000000"/>
        </w:rPr>
        <w:t>£5</w:t>
      </w:r>
      <w:r>
        <w:rPr>
          <w:rFonts w:ascii="Calibri" w:eastAsia="Calibri" w:hAnsi="Calibri" w:cs="Calibri"/>
          <w:color w:val="000000"/>
        </w:rPr>
        <w:t>2</w:t>
      </w:r>
      <w:r w:rsidRPr="004536A4">
        <w:rPr>
          <w:rFonts w:ascii="Calibri" w:eastAsia="Calibri" w:hAnsi="Calibri" w:cs="Calibri"/>
          <w:color w:val="000000"/>
        </w:rPr>
        <w:t>5,400 - £45,000 = £4</w:t>
      </w:r>
      <w:r>
        <w:rPr>
          <w:rFonts w:ascii="Calibri" w:eastAsia="Calibri" w:hAnsi="Calibri" w:cs="Calibri"/>
          <w:color w:val="000000"/>
        </w:rPr>
        <w:t>8</w:t>
      </w:r>
      <w:r w:rsidRPr="004536A4">
        <w:rPr>
          <w:rFonts w:ascii="Calibri" w:eastAsia="Calibri" w:hAnsi="Calibri" w:cs="Calibri"/>
          <w:color w:val="000000"/>
        </w:rPr>
        <w:t>0,400 Customer Contribution</w:t>
      </w:r>
    </w:p>
    <w:p w14:paraId="10F64EBE" w14:textId="31D58EFC" w:rsidR="0022371F" w:rsidRDefault="0022371F" w:rsidP="0022371F">
      <w:pPr>
        <w:spacing w:before="120" w:after="120" w:line="276" w:lineRule="auto"/>
        <w:jc w:val="both"/>
        <w:rPr>
          <w:ins w:id="68" w:author="Brian Hoy" w:date="2023-12-21T11:30:00Z"/>
          <w:rFonts w:ascii="Calibri" w:eastAsia="Yu Mincho" w:hAnsi="Calibri" w:cs="Arial"/>
        </w:rPr>
      </w:pPr>
      <w:r w:rsidRPr="004536A4">
        <w:rPr>
          <w:rFonts w:ascii="Calibri" w:eastAsia="Yu Mincho" w:hAnsi="Calibri" w:cs="Arial"/>
        </w:rPr>
        <w:t>The 11kV circuit breaker Reinforcement of £</w:t>
      </w:r>
      <w:r>
        <w:rPr>
          <w:rFonts w:ascii="Calibri" w:eastAsia="Yu Mincho" w:hAnsi="Calibri" w:cs="Arial"/>
        </w:rPr>
        <w:t>5</w:t>
      </w:r>
      <w:r w:rsidRPr="004536A4">
        <w:rPr>
          <w:rFonts w:ascii="Calibri" w:eastAsia="Yu Mincho" w:hAnsi="Calibri" w:cs="Arial"/>
        </w:rPr>
        <w:t>0,000 is at the Voltage Level of the POC and is subject to the Security CAF</w:t>
      </w:r>
      <w:ins w:id="69" w:author="Brian Hoy" w:date="2023-12-21T11:28:00Z">
        <w:r w:rsidR="005F2DD3">
          <w:rPr>
            <w:rFonts w:ascii="Calibri" w:eastAsia="Yu Mincho" w:hAnsi="Calibri" w:cs="Arial"/>
          </w:rPr>
          <w:t>,</w:t>
        </w:r>
      </w:ins>
      <w:del w:id="70" w:author="Brian Hoy" w:date="2023-12-21T11:28:00Z">
        <w:r w:rsidRPr="004536A4" w:rsidDel="005F2DD3">
          <w:rPr>
            <w:rFonts w:ascii="Calibri" w:eastAsia="Yu Mincho" w:hAnsi="Calibri" w:cs="Arial"/>
          </w:rPr>
          <w:delText xml:space="preserve">. </w:delText>
        </w:r>
        <w:r w:rsidDel="005F2DD3">
          <w:rPr>
            <w:rFonts w:ascii="Calibri" w:eastAsia="Yu Mincho" w:hAnsi="Calibri" w:cs="Arial"/>
          </w:rPr>
          <w:delText>H</w:delText>
        </w:r>
      </w:del>
      <w:ins w:id="71" w:author="Brian Hoy" w:date="2023-12-21T11:28:00Z">
        <w:r w:rsidR="005F2DD3">
          <w:rPr>
            <w:rFonts w:ascii="Calibri" w:eastAsia="Yu Mincho" w:hAnsi="Calibri" w:cs="Arial"/>
          </w:rPr>
          <w:t xml:space="preserve"> h</w:t>
        </w:r>
      </w:ins>
      <w:r>
        <w:rPr>
          <w:rFonts w:ascii="Calibri" w:eastAsia="Yu Mincho" w:hAnsi="Calibri" w:cs="Arial"/>
        </w:rPr>
        <w:t>owever, t</w:t>
      </w:r>
      <w:r w:rsidRPr="004536A4">
        <w:rPr>
          <w:rFonts w:ascii="Calibri" w:eastAsia="Yu Mincho" w:hAnsi="Calibri" w:cs="Arial"/>
        </w:rPr>
        <w:t xml:space="preserve">he </w:t>
      </w:r>
      <w:r>
        <w:rPr>
          <w:rFonts w:ascii="Calibri" w:eastAsia="Yu Mincho" w:hAnsi="Calibri" w:cs="Arial"/>
        </w:rPr>
        <w:t xml:space="preserve">cost of the </w:t>
      </w:r>
      <w:r w:rsidRPr="004536A4">
        <w:rPr>
          <w:rFonts w:ascii="Calibri" w:eastAsia="Yu Mincho" w:hAnsi="Calibri" w:cs="Arial"/>
        </w:rPr>
        <w:t xml:space="preserve">work is </w:t>
      </w:r>
      <w:r>
        <w:rPr>
          <w:rFonts w:ascii="Calibri" w:eastAsia="Yu Mincho" w:hAnsi="Calibri" w:cs="Arial"/>
        </w:rPr>
        <w:t>over</w:t>
      </w:r>
      <w:r w:rsidRPr="004536A4">
        <w:rPr>
          <w:rFonts w:ascii="Calibri" w:eastAsia="Yu Mincho" w:hAnsi="Calibri" w:cs="Arial"/>
        </w:rPr>
        <w:t xml:space="preserve"> the High-Cost Project Threshold of £45,000</w:t>
      </w:r>
      <w:del w:id="72" w:author="Brian Hoy" w:date="2023-12-21T11:28:00Z">
        <w:r w:rsidRPr="004536A4" w:rsidDel="0075563A">
          <w:rPr>
            <w:rFonts w:ascii="Calibri" w:eastAsia="Yu Mincho" w:hAnsi="Calibri" w:cs="Arial"/>
          </w:rPr>
          <w:delText xml:space="preserve"> and</w:delText>
        </w:r>
        <w:r w:rsidDel="0075563A">
          <w:rPr>
            <w:rFonts w:ascii="Calibri" w:eastAsia="Yu Mincho" w:hAnsi="Calibri" w:cs="Arial"/>
          </w:rPr>
          <w:delText xml:space="preserve"> therefore £5,000 is covered by the High-Cost Project Threshold and £45,000 is</w:delText>
        </w:r>
        <w:r w:rsidRPr="004536A4" w:rsidDel="0075563A">
          <w:rPr>
            <w:rFonts w:ascii="Calibri" w:eastAsia="Yu Mincho" w:hAnsi="Calibri" w:cs="Arial"/>
          </w:rPr>
          <w:delText xml:space="preserve"> not covered</w:delText>
        </w:r>
      </w:del>
      <w:r w:rsidRPr="004536A4">
        <w:rPr>
          <w:rFonts w:ascii="Calibri" w:eastAsia="Yu Mincho" w:hAnsi="Calibri" w:cs="Arial"/>
        </w:rPr>
        <w:t>.</w:t>
      </w:r>
      <w:r>
        <w:rPr>
          <w:rFonts w:ascii="Calibri" w:eastAsia="Yu Mincho" w:hAnsi="Calibri" w:cs="Arial"/>
        </w:rPr>
        <w:t xml:space="preserve"> </w:t>
      </w:r>
      <w:ins w:id="73" w:author="Brian Hoy" w:date="2023-12-21T11:28:00Z">
        <w:r w:rsidR="005F2DD3">
          <w:rPr>
            <w:rFonts w:ascii="Calibri" w:eastAsia="Yu Mincho" w:hAnsi="Calibri" w:cs="Arial"/>
          </w:rPr>
          <w:t xml:space="preserve">To avoid any double charging, the </w:t>
        </w:r>
      </w:ins>
      <w:ins w:id="74" w:author="Brian Hoy" w:date="2023-12-21T11:29:00Z">
        <w:r w:rsidR="001C5130">
          <w:rPr>
            <w:rFonts w:ascii="Calibri" w:eastAsia="Yu Mincho" w:hAnsi="Calibri" w:cs="Arial"/>
          </w:rPr>
          <w:t>Reinforcement</w:t>
        </w:r>
      </w:ins>
      <w:ins w:id="75" w:author="Brian Hoy" w:date="2023-12-21T11:28:00Z">
        <w:r w:rsidR="001C5130">
          <w:rPr>
            <w:rFonts w:ascii="Calibri" w:eastAsia="Yu Mincho" w:hAnsi="Calibri" w:cs="Arial"/>
          </w:rPr>
          <w:t xml:space="preserve"> cost</w:t>
        </w:r>
      </w:ins>
      <w:ins w:id="76" w:author="Brian Hoy" w:date="2023-12-21T11:30:00Z">
        <w:r w:rsidR="007C2D6F">
          <w:rPr>
            <w:rFonts w:ascii="Calibri" w:eastAsia="Yu Mincho" w:hAnsi="Calibri" w:cs="Arial"/>
          </w:rPr>
          <w:t xml:space="preserve"> </w:t>
        </w:r>
      </w:ins>
      <w:ins w:id="77" w:author="Brian Hoy" w:date="2023-12-21T11:29:00Z">
        <w:r w:rsidR="001C5130">
          <w:rPr>
            <w:rFonts w:ascii="Calibri" w:eastAsia="Yu Mincho" w:hAnsi="Calibri" w:cs="Arial"/>
          </w:rPr>
          <w:t xml:space="preserve">at the Voltage Level </w:t>
        </w:r>
      </w:ins>
      <w:ins w:id="78" w:author="Brian Hoy" w:date="2023-12-21T11:30:00Z">
        <w:r w:rsidR="007C2D6F">
          <w:rPr>
            <w:rFonts w:ascii="Calibri" w:eastAsia="Yu Mincho" w:hAnsi="Calibri" w:cs="Arial"/>
          </w:rPr>
          <w:t>of the POC</w:t>
        </w:r>
        <w:r w:rsidR="00E04215">
          <w:rPr>
            <w:rFonts w:ascii="Calibri" w:eastAsia="Yu Mincho" w:hAnsi="Calibri" w:cs="Arial"/>
          </w:rPr>
          <w:t xml:space="preserve"> is scaled down using the formula</w:t>
        </w:r>
      </w:ins>
      <w:ins w:id="79" w:author="Brian Hoy" w:date="2023-12-21T11:35:00Z">
        <w:r w:rsidR="00226E1E">
          <w:rPr>
            <w:rFonts w:ascii="Calibri" w:eastAsia="Yu Mincho" w:hAnsi="Calibri" w:cs="Arial"/>
          </w:rPr>
          <w:t xml:space="preserve"> below.</w:t>
        </w:r>
      </w:ins>
    </w:p>
    <w:p w14:paraId="031F6220" w14:textId="27007E3B" w:rsidR="00D30F67" w:rsidDel="00C264E1" w:rsidRDefault="00D30F67" w:rsidP="0022371F">
      <w:pPr>
        <w:spacing w:before="120" w:after="120" w:line="276" w:lineRule="auto"/>
        <w:jc w:val="both"/>
        <w:rPr>
          <w:del w:id="80" w:author="Brian Hoy" w:date="2023-12-21T11:35:00Z"/>
          <w:rFonts w:ascii="Calibri" w:eastAsia="Yu Mincho" w:hAnsi="Calibri" w:cs="Arial"/>
        </w:rPr>
      </w:pPr>
    </w:p>
    <w:p w14:paraId="54378F16" w14:textId="2E35CF1F" w:rsidR="0022371F" w:rsidDel="00C264E1" w:rsidRDefault="0022371F" w:rsidP="0022371F">
      <w:pPr>
        <w:spacing w:before="120" w:after="120" w:line="276" w:lineRule="auto"/>
        <w:jc w:val="both"/>
        <w:rPr>
          <w:del w:id="81" w:author="Brian Hoy" w:date="2023-12-21T11:35:00Z"/>
          <w:rFonts w:ascii="Calibri" w:eastAsia="Yu Mincho" w:hAnsi="Calibri" w:cs="Arial"/>
        </w:rPr>
      </w:pPr>
      <w:del w:id="82" w:author="Brian Hoy" w:date="2023-12-21T11:35:00Z">
        <w:r w:rsidDel="00C264E1">
          <w:rPr>
            <w:rFonts w:ascii="Calibri" w:eastAsia="Yu Mincho" w:hAnsi="Calibri" w:cs="Arial"/>
          </w:rPr>
          <w:delText>The</w:delText>
        </w:r>
      </w:del>
      <w:ins w:id="83" w:author="Wells, Lee (Northern Powergrid)" w:date="2023-12-21T09:35:00Z">
        <w:del w:id="84" w:author="Brian Hoy" w:date="2023-12-21T11:35:00Z">
          <w:r w:rsidDel="00C264E1">
            <w:rPr>
              <w:rFonts w:ascii="Calibri" w:eastAsia="Yu Mincho" w:hAnsi="Calibri" w:cs="Arial"/>
            </w:rPr>
            <w:delText xml:space="preserve">The </w:delText>
          </w:r>
          <w:r w:rsidR="00C83364" w:rsidDel="00C264E1">
            <w:rPr>
              <w:rFonts w:ascii="Calibri" w:eastAsia="Yu Mincho" w:hAnsi="Calibri" w:cs="Arial"/>
            </w:rPr>
            <w:delText xml:space="preserve">High-Cost Project Threshold </w:delText>
          </w:r>
          <w:r w:rsidR="003C44BB" w:rsidDel="00C264E1">
            <w:rPr>
              <w:rFonts w:ascii="Calibri" w:eastAsia="Yu Mincho" w:hAnsi="Calibri" w:cs="Arial"/>
            </w:rPr>
            <w:delText xml:space="preserve">(£45,000) </w:delText>
          </w:r>
          <w:r w:rsidR="00C83364" w:rsidDel="00C264E1">
            <w:rPr>
              <w:rFonts w:ascii="Calibri" w:eastAsia="Yu Mincho" w:hAnsi="Calibri" w:cs="Arial"/>
            </w:rPr>
            <w:delText>is</w:delText>
          </w:r>
          <w:r w:rsidR="003C44BB" w:rsidDel="00C264E1">
            <w:rPr>
              <w:rFonts w:ascii="Calibri" w:eastAsia="Yu Mincho" w:hAnsi="Calibri" w:cs="Arial"/>
            </w:rPr>
            <w:delText xml:space="preserve"> 90.0% of the</w:delText>
          </w:r>
        </w:del>
      </w:ins>
      <w:del w:id="85" w:author="Brian Hoy" w:date="2023-12-21T11:35:00Z">
        <w:r w:rsidR="003C44BB" w:rsidDel="00C264E1">
          <w:rPr>
            <w:rFonts w:ascii="Calibri" w:eastAsia="Yu Mincho" w:hAnsi="Calibri" w:cs="Arial"/>
          </w:rPr>
          <w:delText xml:space="preserve"> </w:delText>
        </w:r>
        <w:r w:rsidDel="00C264E1">
          <w:rPr>
            <w:rFonts w:ascii="Calibri" w:eastAsia="Yu Mincho" w:hAnsi="Calibri" w:cs="Arial"/>
          </w:rPr>
          <w:delText>total cost of Reinforcement at the Voltage Level of the POC is £50,000, which is 111% of the High-Cost Project Threshold.</w:delText>
        </w:r>
      </w:del>
      <w:ins w:id="86" w:author="Wells, Lee (Northern Powergrid)" w:date="2023-12-21T09:35:00Z">
        <w:del w:id="87" w:author="Brian Hoy" w:date="2023-12-21T11:35:00Z">
          <w:r w:rsidR="003C44BB" w:rsidDel="00C264E1">
            <w:rPr>
              <w:rFonts w:ascii="Calibri" w:eastAsia="Yu Mincho" w:hAnsi="Calibri" w:cs="Arial"/>
            </w:rPr>
            <w:delText>(</w:delText>
          </w:r>
          <w:r w:rsidDel="00C264E1">
            <w:rPr>
              <w:rFonts w:ascii="Calibri" w:eastAsia="Yu Mincho" w:hAnsi="Calibri" w:cs="Arial"/>
            </w:rPr>
            <w:delText>£50,000</w:delText>
          </w:r>
          <w:r w:rsidR="003C44BB" w:rsidDel="00C264E1">
            <w:rPr>
              <w:rFonts w:ascii="Calibri" w:eastAsia="Yu Mincho" w:hAnsi="Calibri" w:cs="Arial"/>
            </w:rPr>
            <w:delText>)</w:delText>
          </w:r>
          <w:r w:rsidDel="00C264E1">
            <w:rPr>
              <w:rFonts w:ascii="Calibri" w:eastAsia="Yu Mincho" w:hAnsi="Calibri" w:cs="Arial"/>
            </w:rPr>
            <w:delText>.</w:delText>
          </w:r>
        </w:del>
      </w:ins>
    </w:p>
    <w:p w14:paraId="72792471" w14:textId="3C9F905F" w:rsidR="0022371F" w:rsidRDefault="0022371F" w:rsidP="0022371F">
      <w:pPr>
        <w:spacing w:before="120" w:after="120" w:line="276" w:lineRule="auto"/>
        <w:jc w:val="both"/>
        <w:rPr>
          <w:ins w:id="88" w:author="Brian Hoy" w:date="2023-12-21T11:35:00Z"/>
          <w:rFonts w:ascii="Calibri" w:eastAsia="Yu Mincho" w:hAnsi="Calibri" w:cs="Arial"/>
        </w:rPr>
      </w:pPr>
      <w:r>
        <w:rPr>
          <w:rFonts w:ascii="Calibri" w:eastAsia="Yu Mincho" w:hAnsi="Calibri" w:cs="Arial"/>
        </w:rPr>
        <w:t>The cost to be apportioned for the 11kV circuit breaker is therefore</w:t>
      </w:r>
      <w:del w:id="89" w:author="Brian Hoy" w:date="2023-12-21T11:35:00Z">
        <w:r w:rsidDel="00226E1E">
          <w:rPr>
            <w:rFonts w:ascii="Calibri" w:eastAsia="Yu Mincho" w:hAnsi="Calibri" w:cs="Arial"/>
          </w:rPr>
          <w:delText xml:space="preserve"> </w:delText>
        </w:r>
        <w:r w:rsidRPr="002967D6" w:rsidDel="00226E1E">
          <w:rPr>
            <w:rFonts w:ascii="Calibri" w:eastAsia="Yu Mincho" w:hAnsi="Calibri" w:cs="Arial"/>
          </w:rPr>
          <w:delText>£</w:delText>
        </w:r>
        <w:r w:rsidDel="00226E1E">
          <w:rPr>
            <w:rFonts w:ascii="Calibri" w:eastAsia="Yu Mincho" w:hAnsi="Calibri" w:cs="Arial"/>
          </w:rPr>
          <w:delText>50,000 / 111</w:delText>
        </w:r>
      </w:del>
      <w:ins w:id="90" w:author="Wells, Lee (Northern Powergrid)" w:date="2023-12-21T09:35:00Z">
        <w:del w:id="91" w:author="Brian Hoy" w:date="2023-12-21T11:35:00Z">
          <w:r w:rsidR="003C44BB" w:rsidDel="00226E1E">
            <w:rPr>
              <w:rFonts w:ascii="Calibri" w:eastAsia="Yu Mincho" w:hAnsi="Calibri" w:cs="Arial"/>
            </w:rPr>
            <w:delText>x</w:delText>
          </w:r>
          <w:r w:rsidDel="00226E1E">
            <w:rPr>
              <w:rFonts w:ascii="Calibri" w:eastAsia="Yu Mincho" w:hAnsi="Calibri" w:cs="Arial"/>
            </w:rPr>
            <w:delText xml:space="preserve"> </w:delText>
          </w:r>
          <w:r w:rsidR="003C44BB" w:rsidDel="00226E1E">
            <w:rPr>
              <w:rFonts w:ascii="Calibri" w:eastAsia="Yu Mincho" w:hAnsi="Calibri" w:cs="Arial"/>
            </w:rPr>
            <w:delText>90.0</w:delText>
          </w:r>
        </w:del>
      </w:ins>
      <w:del w:id="92" w:author="Brian Hoy" w:date="2023-12-21T11:35:00Z">
        <w:r w:rsidDel="00226E1E">
          <w:rPr>
            <w:rFonts w:ascii="Calibri" w:eastAsia="Yu Mincho" w:hAnsi="Calibri" w:cs="Arial"/>
          </w:rPr>
          <w:delText>% = £45,000.</w:delText>
        </w:r>
      </w:del>
    </w:p>
    <w:p w14:paraId="7F014861" w14:textId="30041FE5" w:rsidR="00C264E1" w:rsidRPr="00705FA3" w:rsidRDefault="00226E1E">
      <w:pPr>
        <w:spacing w:after="0"/>
        <w:ind w:left="720" w:firstLine="720"/>
        <w:rPr>
          <w:ins w:id="93" w:author="Brian Hoy" w:date="2023-12-21T11:35:00Z"/>
          <w:rFonts w:cstheme="minorHAnsi"/>
          <w:i/>
          <w:iCs/>
        </w:rPr>
        <w:pPrChange w:id="94" w:author="Brian Hoy" w:date="2023-12-21T11:36:00Z">
          <w:pPr>
            <w:spacing w:after="0"/>
            <w:jc w:val="center"/>
          </w:pPr>
        </w:pPrChange>
      </w:pPr>
      <w:ins w:id="95" w:author="Brian Hoy" w:date="2023-12-21T11:35:00Z">
        <w:r>
          <w:rPr>
            <w:rFonts w:cstheme="minorHAnsi"/>
            <w:i/>
            <w:iCs/>
          </w:rPr>
          <w:t>=</w:t>
        </w:r>
        <w:r w:rsidR="00C264E1" w:rsidRPr="00705FA3">
          <w:rPr>
            <w:rFonts w:cstheme="minorHAnsi"/>
            <w:i/>
            <w:iCs/>
          </w:rPr>
          <w:t>Reinforcement cost</w:t>
        </w:r>
        <w:r w:rsidR="00C264E1" w:rsidRPr="00705FA3">
          <w:rPr>
            <w:rFonts w:cstheme="minorHAnsi"/>
            <w:i/>
            <w:iCs/>
          </w:rPr>
          <w:tab/>
        </w:r>
        <w:proofErr w:type="gramStart"/>
        <w:r w:rsidR="00C264E1" w:rsidRPr="00705FA3">
          <w:rPr>
            <w:rFonts w:cstheme="minorHAnsi"/>
            <w:i/>
            <w:iCs/>
          </w:rPr>
          <w:t xml:space="preserve">x  </w:t>
        </w:r>
        <w:r w:rsidR="00C264E1" w:rsidRPr="00705FA3">
          <w:rPr>
            <w:rFonts w:cstheme="minorHAnsi"/>
            <w:i/>
            <w:iCs/>
          </w:rPr>
          <w:tab/>
        </w:r>
        <w:proofErr w:type="gramEnd"/>
        <w:r w:rsidR="00C264E1" w:rsidRPr="00705FA3">
          <w:rPr>
            <w:rFonts w:cstheme="minorHAnsi"/>
            <w:i/>
            <w:iCs/>
            <w:u w:val="single"/>
          </w:rPr>
          <w:t>High-Cost Project Threshold</w:t>
        </w:r>
      </w:ins>
    </w:p>
    <w:p w14:paraId="6F42A453" w14:textId="77777777" w:rsidR="00C264E1" w:rsidRPr="00705FA3" w:rsidRDefault="00C264E1" w:rsidP="00C264E1">
      <w:pPr>
        <w:spacing w:after="0"/>
        <w:ind w:left="3600"/>
        <w:rPr>
          <w:ins w:id="96" w:author="Brian Hoy" w:date="2023-12-21T11:35:00Z"/>
          <w:rFonts w:cstheme="minorHAnsi"/>
          <w:i/>
          <w:iCs/>
        </w:rPr>
      </w:pPr>
      <w:ins w:id="97" w:author="Brian Hoy" w:date="2023-12-21T11:35:00Z">
        <w:r w:rsidRPr="00705FA3">
          <w:rPr>
            <w:rFonts w:cstheme="minorHAnsi"/>
            <w:i/>
            <w:iCs/>
          </w:rPr>
          <w:t>Total Reinforcement cost at the Voltage Level of the POC</w:t>
        </w:r>
      </w:ins>
    </w:p>
    <w:p w14:paraId="6AA7045A" w14:textId="77777777" w:rsidR="00C264E1" w:rsidRDefault="00C264E1" w:rsidP="00C264E1">
      <w:pPr>
        <w:spacing w:after="0" w:line="276" w:lineRule="auto"/>
        <w:jc w:val="both"/>
        <w:rPr>
          <w:ins w:id="98" w:author="Brian Hoy" w:date="2023-12-21T11:35:00Z"/>
          <w:rFonts w:ascii="Calibri" w:eastAsia="Yu Mincho" w:hAnsi="Calibri" w:cs="Arial"/>
        </w:rPr>
      </w:pPr>
      <w:ins w:id="99" w:author="Brian Hoy" w:date="2023-12-21T11:35:00Z">
        <w:r>
          <w:rPr>
            <w:rFonts w:ascii="Calibri" w:eastAsia="Yu Mincho" w:hAnsi="Calibri" w:cs="Arial"/>
          </w:rPr>
          <w:tab/>
        </w:r>
        <w:r>
          <w:rPr>
            <w:rFonts w:ascii="Calibri" w:eastAsia="Yu Mincho" w:hAnsi="Calibri" w:cs="Arial"/>
          </w:rPr>
          <w:tab/>
          <w:t>=</w:t>
        </w:r>
        <w:r>
          <w:rPr>
            <w:rFonts w:ascii="Calibri" w:eastAsia="Yu Mincho" w:hAnsi="Calibri" w:cs="Arial"/>
          </w:rPr>
          <w:tab/>
          <w:t xml:space="preserve">£50,000       x </w:t>
        </w:r>
        <w:r>
          <w:rPr>
            <w:rFonts w:ascii="Calibri" w:eastAsia="Yu Mincho" w:hAnsi="Calibri" w:cs="Arial"/>
          </w:rPr>
          <w:tab/>
        </w:r>
        <w:r w:rsidRPr="00705FA3">
          <w:rPr>
            <w:rFonts w:ascii="Calibri" w:eastAsia="Yu Mincho" w:hAnsi="Calibri" w:cs="Arial"/>
            <w:u w:val="single"/>
          </w:rPr>
          <w:t>£45,000</w:t>
        </w:r>
      </w:ins>
    </w:p>
    <w:p w14:paraId="245EE8CF" w14:textId="77777777" w:rsidR="00C264E1" w:rsidRDefault="00C264E1" w:rsidP="00C264E1">
      <w:pPr>
        <w:spacing w:after="0" w:line="276" w:lineRule="auto"/>
        <w:jc w:val="both"/>
        <w:rPr>
          <w:ins w:id="100" w:author="Brian Hoy" w:date="2023-12-21T11:35:00Z"/>
          <w:rFonts w:ascii="Calibri" w:eastAsia="Yu Mincho" w:hAnsi="Calibri" w:cs="Arial"/>
        </w:rPr>
      </w:pPr>
      <w:ins w:id="101" w:author="Brian Hoy" w:date="2023-12-21T11:35:00Z">
        <w:r>
          <w:rPr>
            <w:rFonts w:ascii="Calibri" w:eastAsia="Yu Mincho" w:hAnsi="Calibri" w:cs="Arial"/>
          </w:rPr>
          <w:tab/>
        </w:r>
        <w:r>
          <w:rPr>
            <w:rFonts w:ascii="Calibri" w:eastAsia="Yu Mincho" w:hAnsi="Calibri" w:cs="Arial"/>
          </w:rPr>
          <w:tab/>
        </w:r>
        <w:r>
          <w:rPr>
            <w:rFonts w:ascii="Calibri" w:eastAsia="Yu Mincho" w:hAnsi="Calibri" w:cs="Arial"/>
          </w:rPr>
          <w:tab/>
        </w:r>
        <w:r>
          <w:rPr>
            <w:rFonts w:ascii="Calibri" w:eastAsia="Yu Mincho" w:hAnsi="Calibri" w:cs="Arial"/>
          </w:rPr>
          <w:tab/>
        </w:r>
        <w:r>
          <w:rPr>
            <w:rFonts w:ascii="Calibri" w:eastAsia="Yu Mincho" w:hAnsi="Calibri" w:cs="Arial"/>
          </w:rPr>
          <w:tab/>
          <w:t>£50,000</w:t>
        </w:r>
      </w:ins>
    </w:p>
    <w:p w14:paraId="68160731" w14:textId="77777777" w:rsidR="00C264E1" w:rsidRDefault="00C264E1" w:rsidP="00C264E1">
      <w:pPr>
        <w:spacing w:before="120" w:after="120" w:line="276" w:lineRule="auto"/>
        <w:jc w:val="both"/>
        <w:rPr>
          <w:ins w:id="102" w:author="Brian Hoy" w:date="2023-12-21T11:35:00Z"/>
          <w:rFonts w:ascii="Calibri" w:eastAsia="Yu Mincho" w:hAnsi="Calibri" w:cs="Arial"/>
        </w:rPr>
      </w:pPr>
      <w:ins w:id="103" w:author="Brian Hoy" w:date="2023-12-21T11:35:00Z">
        <w:r>
          <w:rPr>
            <w:rFonts w:ascii="Calibri" w:eastAsia="Yu Mincho" w:hAnsi="Calibri" w:cs="Arial"/>
          </w:rPr>
          <w:tab/>
        </w:r>
        <w:r>
          <w:rPr>
            <w:rFonts w:ascii="Calibri" w:eastAsia="Yu Mincho" w:hAnsi="Calibri" w:cs="Arial"/>
          </w:rPr>
          <w:tab/>
          <w:t>=</w:t>
        </w:r>
        <w:r>
          <w:rPr>
            <w:rFonts w:ascii="Calibri" w:eastAsia="Yu Mincho" w:hAnsi="Calibri" w:cs="Arial"/>
          </w:rPr>
          <w:tab/>
          <w:t>£45,000</w:t>
        </w:r>
      </w:ins>
    </w:p>
    <w:p w14:paraId="3C5819F7" w14:textId="77777777" w:rsidR="00C264E1" w:rsidRPr="004536A4" w:rsidRDefault="00C264E1" w:rsidP="0022371F">
      <w:pPr>
        <w:spacing w:before="120" w:after="120" w:line="276" w:lineRule="auto"/>
        <w:jc w:val="both"/>
        <w:rPr>
          <w:rFonts w:ascii="Calibri" w:eastAsia="Yu Mincho" w:hAnsi="Calibri" w:cs="Arial"/>
        </w:rPr>
      </w:pPr>
    </w:p>
    <w:p w14:paraId="2C780102" w14:textId="77777777" w:rsidR="0022371F" w:rsidRPr="004536A4"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t>Security CAF: (225/19,700) x 100 = 1.14%</w:t>
      </w:r>
    </w:p>
    <w:p w14:paraId="12CB6A3E" w14:textId="77777777" w:rsidR="0022371F" w:rsidRPr="004536A4" w:rsidRDefault="0022371F" w:rsidP="0022371F">
      <w:pPr>
        <w:spacing w:after="200" w:line="276" w:lineRule="auto"/>
        <w:ind w:left="720" w:firstLine="720"/>
        <w:rPr>
          <w:rFonts w:ascii="Calibri" w:eastAsia="Calibri" w:hAnsi="Calibri" w:cs="Calibri"/>
          <w:color w:val="000000"/>
        </w:rPr>
      </w:pPr>
      <w:r w:rsidRPr="004536A4">
        <w:rPr>
          <w:rFonts w:ascii="Calibri" w:eastAsia="Calibri" w:hAnsi="Calibri" w:cs="Calibri"/>
          <w:color w:val="000000"/>
        </w:rPr>
        <w:t>£</w:t>
      </w:r>
      <w:r>
        <w:rPr>
          <w:rFonts w:ascii="Calibri" w:eastAsia="Calibri" w:hAnsi="Calibri" w:cs="Calibri"/>
          <w:color w:val="000000"/>
        </w:rPr>
        <w:t>45</w:t>
      </w:r>
      <w:r w:rsidRPr="004536A4">
        <w:rPr>
          <w:rFonts w:ascii="Calibri" w:eastAsia="Calibri" w:hAnsi="Calibri" w:cs="Calibri"/>
          <w:color w:val="000000"/>
        </w:rPr>
        <w:t>,000 x 1.14% = £</w:t>
      </w:r>
      <w:r>
        <w:rPr>
          <w:rFonts w:ascii="Calibri" w:eastAsia="Calibri" w:hAnsi="Calibri" w:cs="Calibri"/>
          <w:color w:val="000000"/>
        </w:rPr>
        <w:t>513</w:t>
      </w:r>
      <w:r w:rsidRPr="004536A4">
        <w:rPr>
          <w:rFonts w:ascii="Calibri" w:eastAsia="Calibri" w:hAnsi="Calibri" w:cs="Calibri"/>
          <w:color w:val="000000"/>
        </w:rPr>
        <w:t xml:space="preserve"> Customer Contribution</w:t>
      </w:r>
    </w:p>
    <w:p w14:paraId="20B78F10" w14:textId="77777777" w:rsidR="0022371F" w:rsidRPr="004536A4" w:rsidRDefault="0022371F" w:rsidP="0022371F">
      <w:pPr>
        <w:spacing w:after="0" w:line="276" w:lineRule="auto"/>
        <w:rPr>
          <w:rFonts w:ascii="Calibri" w:eastAsia="Yu Mincho" w:hAnsi="Calibri" w:cs="Calibri"/>
          <w:color w:val="000000"/>
        </w:rPr>
      </w:pPr>
      <w:r w:rsidRPr="004536A4">
        <w:rPr>
          <w:rFonts w:ascii="Calibri" w:eastAsia="Yu Mincho" w:hAnsi="Calibri" w:cs="Calibri"/>
          <w:color w:val="000000"/>
        </w:rPr>
        <w:t xml:space="preserve">The Connection Charge for this Scheme is calculated as follows: </w:t>
      </w:r>
    </w:p>
    <w:tbl>
      <w:tblPr>
        <w:tblW w:w="9015" w:type="dxa"/>
        <w:tblInd w:w="90" w:type="dxa"/>
        <w:tblLayout w:type="fixed"/>
        <w:tblLook w:val="06A0" w:firstRow="1" w:lastRow="0" w:firstColumn="1" w:lastColumn="0" w:noHBand="1" w:noVBand="1"/>
      </w:tblPr>
      <w:tblGrid>
        <w:gridCol w:w="4456"/>
        <w:gridCol w:w="1243"/>
        <w:gridCol w:w="1806"/>
        <w:gridCol w:w="1510"/>
      </w:tblGrid>
      <w:tr w:rsidR="0022371F" w:rsidRPr="004536A4" w14:paraId="4187FD33" w14:textId="77777777" w:rsidTr="00B86002">
        <w:trPr>
          <w:trHeight w:val="600"/>
        </w:trPr>
        <w:tc>
          <w:tcPr>
            <w:tcW w:w="4456"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3CF817AE" w14:textId="77777777" w:rsidR="0022371F" w:rsidRPr="004536A4" w:rsidRDefault="0022371F" w:rsidP="00B86002">
            <w:pPr>
              <w:keepNext/>
              <w:spacing w:before="60" w:after="60" w:line="276" w:lineRule="auto"/>
              <w:rPr>
                <w:rFonts w:ascii="Calibri" w:eastAsia="Yu Mincho" w:hAnsi="Calibri" w:cs="Arial"/>
                <w:b/>
              </w:rPr>
            </w:pPr>
            <w:r w:rsidRPr="004536A4">
              <w:rPr>
                <w:rFonts w:ascii="Calibri" w:eastAsia="Yu Mincho" w:hAnsi="Calibri" w:cs="Arial"/>
                <w:b/>
              </w:rPr>
              <w:lastRenderedPageBreak/>
              <w:t>Reinforcement Over High-Cost Project Threshold:</w:t>
            </w:r>
          </w:p>
        </w:tc>
        <w:tc>
          <w:tcPr>
            <w:tcW w:w="1243"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14B130E6" w14:textId="77777777" w:rsidR="0022371F" w:rsidRPr="004536A4" w:rsidRDefault="0022371F"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Cost</w:t>
            </w:r>
          </w:p>
        </w:tc>
        <w:tc>
          <w:tcPr>
            <w:tcW w:w="1806"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6CADB45B" w14:textId="77777777" w:rsidR="0022371F" w:rsidRPr="004536A4" w:rsidRDefault="0022371F"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Apportionment/HCPT</w:t>
            </w:r>
          </w:p>
        </w:tc>
        <w:tc>
          <w:tcPr>
            <w:tcW w:w="1510"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5EECE7DD" w14:textId="77777777" w:rsidR="0022371F" w:rsidRPr="004536A4" w:rsidRDefault="0022371F"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Customer Contribution</w:t>
            </w:r>
          </w:p>
        </w:tc>
      </w:tr>
      <w:tr w:rsidR="0022371F" w:rsidRPr="004536A4" w14:paraId="4A7A4BFE" w14:textId="77777777" w:rsidTr="00B86002">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1909674B" w14:textId="77777777" w:rsidR="0022371F" w:rsidRPr="004536A4" w:rsidRDefault="0022371F" w:rsidP="00B86002">
            <w:pPr>
              <w:keepNext/>
              <w:spacing w:before="60" w:after="60" w:line="276" w:lineRule="auto"/>
              <w:rPr>
                <w:rFonts w:ascii="Calibri" w:eastAsia="Yu Mincho" w:hAnsi="Calibri" w:cs="Arial"/>
              </w:rPr>
            </w:pPr>
            <w:r w:rsidRPr="004536A4">
              <w:rPr>
                <w:rFonts w:ascii="Calibri" w:eastAsia="Calibri" w:hAnsi="Calibri" w:cs="Calibri"/>
              </w:rPr>
              <w:t>33/11kV Transformer Replacement</w:t>
            </w:r>
          </w:p>
        </w:tc>
        <w:tc>
          <w:tcPr>
            <w:tcW w:w="1243" w:type="dxa"/>
            <w:tcBorders>
              <w:top w:val="single" w:sz="8" w:space="0" w:color="auto"/>
              <w:left w:val="single" w:sz="8" w:space="0" w:color="auto"/>
              <w:bottom w:val="single" w:sz="8" w:space="0" w:color="auto"/>
              <w:right w:val="single" w:sz="8" w:space="0" w:color="000000"/>
            </w:tcBorders>
            <w:vAlign w:val="center"/>
            <w:hideMark/>
          </w:tcPr>
          <w:p w14:paraId="18CC72F4"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£475,400</w:t>
            </w:r>
          </w:p>
        </w:tc>
        <w:tc>
          <w:tcPr>
            <w:tcW w:w="1806" w:type="dxa"/>
            <w:vMerge w:val="restart"/>
            <w:tcBorders>
              <w:top w:val="single" w:sz="8" w:space="0" w:color="auto"/>
              <w:left w:val="single" w:sz="8" w:space="0" w:color="000000"/>
              <w:bottom w:val="single" w:sz="8" w:space="0" w:color="auto"/>
              <w:right w:val="single" w:sz="8" w:space="0" w:color="000000"/>
            </w:tcBorders>
            <w:vAlign w:val="center"/>
            <w:hideMark/>
          </w:tcPr>
          <w:p w14:paraId="7662B1C9" w14:textId="77777777" w:rsidR="0022371F" w:rsidRPr="004536A4" w:rsidRDefault="0022371F" w:rsidP="00B86002">
            <w:pPr>
              <w:keepNext/>
              <w:spacing w:before="60" w:after="60" w:line="276" w:lineRule="auto"/>
              <w:jc w:val="center"/>
              <w:rPr>
                <w:rFonts w:ascii="Calibri" w:eastAsia="Calibri" w:hAnsi="Calibri" w:cs="Calibri"/>
                <w:color w:val="000000"/>
              </w:rPr>
            </w:pPr>
            <w:r w:rsidRPr="004536A4">
              <w:rPr>
                <w:rFonts w:ascii="Calibri" w:eastAsia="Calibri" w:hAnsi="Calibri" w:cs="Calibri"/>
                <w:color w:val="000000"/>
              </w:rPr>
              <w:t>£5</w:t>
            </w:r>
            <w:r>
              <w:rPr>
                <w:rFonts w:ascii="Calibri" w:eastAsia="Calibri" w:hAnsi="Calibri" w:cs="Calibri"/>
                <w:color w:val="000000"/>
              </w:rPr>
              <w:t>2</w:t>
            </w:r>
            <w:r w:rsidRPr="004536A4">
              <w:rPr>
                <w:rFonts w:ascii="Calibri" w:eastAsia="Calibri" w:hAnsi="Calibri" w:cs="Calibri"/>
                <w:color w:val="000000"/>
              </w:rPr>
              <w:t>5,400-£45,000=</w:t>
            </w:r>
          </w:p>
          <w:p w14:paraId="434B603C" w14:textId="77777777" w:rsidR="0022371F" w:rsidRPr="004536A4" w:rsidRDefault="0022371F" w:rsidP="00B86002">
            <w:pPr>
              <w:keepNext/>
              <w:spacing w:before="60" w:after="60" w:line="276" w:lineRule="auto"/>
              <w:jc w:val="center"/>
              <w:rPr>
                <w:rFonts w:ascii="Calibri" w:eastAsia="Calibri" w:hAnsi="Calibri" w:cs="Calibri"/>
                <w:color w:val="000000"/>
              </w:rPr>
            </w:pPr>
            <w:r w:rsidRPr="004536A4">
              <w:rPr>
                <w:rFonts w:ascii="Calibri" w:eastAsia="Calibri" w:hAnsi="Calibri" w:cs="Calibri"/>
                <w:color w:val="000000"/>
              </w:rPr>
              <w:t>£4</w:t>
            </w:r>
            <w:r>
              <w:rPr>
                <w:rFonts w:ascii="Calibri" w:eastAsia="Calibri" w:hAnsi="Calibri" w:cs="Calibri"/>
                <w:color w:val="000000"/>
              </w:rPr>
              <w:t>8</w:t>
            </w:r>
            <w:r w:rsidRPr="004536A4">
              <w:rPr>
                <w:rFonts w:ascii="Calibri" w:eastAsia="Calibri" w:hAnsi="Calibri" w:cs="Calibri"/>
                <w:color w:val="000000"/>
              </w:rPr>
              <w:t>0,400</w:t>
            </w:r>
          </w:p>
        </w:tc>
        <w:tc>
          <w:tcPr>
            <w:tcW w:w="1510" w:type="dxa"/>
            <w:tcBorders>
              <w:top w:val="single" w:sz="8" w:space="0" w:color="auto"/>
              <w:left w:val="single" w:sz="8" w:space="0" w:color="000000"/>
              <w:bottom w:val="single" w:sz="8" w:space="0" w:color="auto"/>
              <w:right w:val="single" w:sz="8" w:space="0" w:color="auto"/>
            </w:tcBorders>
            <w:vAlign w:val="center"/>
            <w:hideMark/>
          </w:tcPr>
          <w:p w14:paraId="3DB7AD25"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£4</w:t>
            </w:r>
            <w:r>
              <w:rPr>
                <w:rFonts w:ascii="Calibri" w:eastAsia="Calibri" w:hAnsi="Calibri" w:cs="Calibri"/>
              </w:rPr>
              <w:t>8</w:t>
            </w:r>
            <w:r w:rsidRPr="004536A4">
              <w:rPr>
                <w:rFonts w:ascii="Calibri" w:eastAsia="Calibri" w:hAnsi="Calibri" w:cs="Calibri"/>
              </w:rPr>
              <w:t>0,400</w:t>
            </w:r>
          </w:p>
        </w:tc>
      </w:tr>
      <w:tr w:rsidR="0022371F" w:rsidRPr="004536A4" w14:paraId="744E5189" w14:textId="77777777" w:rsidTr="00B86002">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50C22A29" w14:textId="77777777" w:rsidR="0022371F" w:rsidRPr="004536A4" w:rsidRDefault="0022371F" w:rsidP="00B86002">
            <w:pPr>
              <w:keepNext/>
              <w:spacing w:before="60" w:after="60" w:line="276" w:lineRule="auto"/>
              <w:rPr>
                <w:rFonts w:ascii="Calibri" w:eastAsia="Yu Mincho" w:hAnsi="Calibri" w:cs="Arial"/>
              </w:rPr>
            </w:pPr>
            <w:r w:rsidRPr="004536A4">
              <w:rPr>
                <w:rFonts w:ascii="Calibri" w:eastAsia="Calibri" w:hAnsi="Calibri" w:cs="Calibri"/>
              </w:rPr>
              <w:t>11kV circuit breaker</w:t>
            </w:r>
          </w:p>
        </w:tc>
        <w:tc>
          <w:tcPr>
            <w:tcW w:w="1243" w:type="dxa"/>
            <w:tcBorders>
              <w:top w:val="single" w:sz="8" w:space="0" w:color="auto"/>
              <w:left w:val="single" w:sz="8" w:space="0" w:color="auto"/>
              <w:bottom w:val="single" w:sz="8" w:space="0" w:color="auto"/>
              <w:right w:val="single" w:sz="8" w:space="0" w:color="000000"/>
            </w:tcBorders>
            <w:vAlign w:val="center"/>
            <w:hideMark/>
          </w:tcPr>
          <w:p w14:paraId="43D84D66"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5</w:t>
            </w:r>
            <w:r w:rsidRPr="004536A4">
              <w:rPr>
                <w:rFonts w:ascii="Calibri" w:eastAsia="Calibri" w:hAnsi="Calibri" w:cs="Calibri"/>
              </w:rPr>
              <w:t>0,000</w:t>
            </w:r>
          </w:p>
        </w:tc>
        <w:tc>
          <w:tcPr>
            <w:tcW w:w="1806" w:type="dxa"/>
            <w:vMerge/>
            <w:tcBorders>
              <w:top w:val="single" w:sz="8" w:space="0" w:color="auto"/>
              <w:left w:val="single" w:sz="8" w:space="0" w:color="000000"/>
              <w:bottom w:val="single" w:sz="8" w:space="0" w:color="auto"/>
              <w:right w:val="single" w:sz="8" w:space="0" w:color="000000"/>
            </w:tcBorders>
            <w:vAlign w:val="center"/>
            <w:hideMark/>
          </w:tcPr>
          <w:p w14:paraId="5C1E081C" w14:textId="77777777" w:rsidR="0022371F" w:rsidRPr="004536A4" w:rsidRDefault="0022371F" w:rsidP="00B86002">
            <w:pPr>
              <w:keepNext/>
              <w:spacing w:after="0" w:line="276" w:lineRule="auto"/>
              <w:rPr>
                <w:rFonts w:ascii="Calibri" w:eastAsia="Calibri" w:hAnsi="Calibri" w:cs="Calibri"/>
                <w:color w:val="000000"/>
              </w:rPr>
            </w:pPr>
          </w:p>
        </w:tc>
        <w:tc>
          <w:tcPr>
            <w:tcW w:w="1510" w:type="dxa"/>
            <w:tcBorders>
              <w:top w:val="single" w:sz="8" w:space="0" w:color="auto"/>
              <w:left w:val="single" w:sz="8" w:space="0" w:color="000000"/>
              <w:bottom w:val="single" w:sz="8" w:space="0" w:color="auto"/>
              <w:right w:val="single" w:sz="8" w:space="0" w:color="auto"/>
            </w:tcBorders>
            <w:vAlign w:val="center"/>
          </w:tcPr>
          <w:p w14:paraId="072A1402" w14:textId="77777777" w:rsidR="0022371F" w:rsidRPr="004536A4" w:rsidRDefault="0022371F" w:rsidP="00B86002">
            <w:pPr>
              <w:keepNext/>
              <w:spacing w:before="60" w:after="60" w:line="276" w:lineRule="auto"/>
              <w:jc w:val="center"/>
              <w:rPr>
                <w:rFonts w:ascii="Calibri" w:eastAsia="Calibri" w:hAnsi="Calibri" w:cs="Calibri"/>
              </w:rPr>
            </w:pPr>
          </w:p>
        </w:tc>
      </w:tr>
      <w:tr w:rsidR="0022371F" w:rsidRPr="004536A4" w14:paraId="58A03862" w14:textId="77777777" w:rsidTr="00B86002">
        <w:trPr>
          <w:trHeight w:val="315"/>
        </w:trPr>
        <w:tc>
          <w:tcPr>
            <w:tcW w:w="4456" w:type="dxa"/>
            <w:tcBorders>
              <w:top w:val="single" w:sz="8" w:space="0" w:color="auto"/>
              <w:left w:val="single" w:sz="8" w:space="0" w:color="auto"/>
              <w:bottom w:val="single" w:sz="4" w:space="0" w:color="auto"/>
              <w:right w:val="single" w:sz="8" w:space="0" w:color="auto"/>
            </w:tcBorders>
            <w:vAlign w:val="center"/>
            <w:hideMark/>
          </w:tcPr>
          <w:p w14:paraId="7B9AF98A" w14:textId="77777777" w:rsidR="0022371F" w:rsidRPr="004536A4" w:rsidRDefault="0022371F" w:rsidP="00B86002">
            <w:pPr>
              <w:keepNext/>
              <w:spacing w:before="60" w:after="60" w:line="276" w:lineRule="auto"/>
              <w:rPr>
                <w:rFonts w:ascii="Calibri" w:eastAsia="Calibri" w:hAnsi="Calibri" w:cs="Calibri"/>
                <w:b/>
                <w:bCs/>
              </w:rPr>
            </w:pPr>
            <w:r w:rsidRPr="004536A4">
              <w:rPr>
                <w:rFonts w:ascii="Calibri" w:eastAsia="Calibri" w:hAnsi="Calibri" w:cs="Calibri"/>
                <w:b/>
                <w:bCs/>
              </w:rPr>
              <w:t xml:space="preserve">Total Reinforcement Cost </w:t>
            </w:r>
          </w:p>
        </w:tc>
        <w:tc>
          <w:tcPr>
            <w:tcW w:w="1243" w:type="dxa"/>
            <w:tcBorders>
              <w:top w:val="single" w:sz="8" w:space="0" w:color="auto"/>
              <w:left w:val="single" w:sz="8" w:space="0" w:color="auto"/>
              <w:bottom w:val="single" w:sz="4" w:space="0" w:color="auto"/>
              <w:right w:val="single" w:sz="8" w:space="0" w:color="auto"/>
            </w:tcBorders>
            <w:vAlign w:val="center"/>
            <w:hideMark/>
          </w:tcPr>
          <w:p w14:paraId="03641E3E"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£5</w:t>
            </w:r>
            <w:r>
              <w:rPr>
                <w:rFonts w:ascii="Calibri" w:eastAsia="Calibri" w:hAnsi="Calibri" w:cs="Calibri"/>
              </w:rPr>
              <w:t>2</w:t>
            </w:r>
            <w:r w:rsidRPr="004536A4">
              <w:rPr>
                <w:rFonts w:ascii="Calibri" w:eastAsia="Calibri" w:hAnsi="Calibri" w:cs="Calibri"/>
              </w:rPr>
              <w:t>5,400</w:t>
            </w:r>
          </w:p>
        </w:tc>
        <w:tc>
          <w:tcPr>
            <w:tcW w:w="1806" w:type="dxa"/>
            <w:tcBorders>
              <w:top w:val="single" w:sz="8" w:space="0" w:color="auto"/>
              <w:left w:val="single" w:sz="8" w:space="0" w:color="auto"/>
              <w:bottom w:val="single" w:sz="4" w:space="0" w:color="auto"/>
              <w:right w:val="single" w:sz="8" w:space="0" w:color="auto"/>
            </w:tcBorders>
            <w:vAlign w:val="center"/>
          </w:tcPr>
          <w:p w14:paraId="32E8F4C9" w14:textId="77777777" w:rsidR="0022371F" w:rsidRPr="004536A4" w:rsidRDefault="0022371F" w:rsidP="00B86002">
            <w:pPr>
              <w:keepNext/>
              <w:spacing w:before="60" w:after="60" w:line="276" w:lineRule="auto"/>
              <w:jc w:val="center"/>
              <w:rPr>
                <w:rFonts w:ascii="Calibri" w:eastAsia="Calibri" w:hAnsi="Calibri" w:cs="Calibri"/>
              </w:rPr>
            </w:pPr>
          </w:p>
        </w:tc>
        <w:tc>
          <w:tcPr>
            <w:tcW w:w="1510" w:type="dxa"/>
            <w:tcBorders>
              <w:top w:val="single" w:sz="8" w:space="0" w:color="auto"/>
              <w:left w:val="single" w:sz="8" w:space="0" w:color="auto"/>
              <w:bottom w:val="single" w:sz="4" w:space="0" w:color="auto"/>
              <w:right w:val="single" w:sz="8" w:space="0" w:color="auto"/>
            </w:tcBorders>
            <w:vAlign w:val="center"/>
            <w:hideMark/>
          </w:tcPr>
          <w:p w14:paraId="2E0388B4" w14:textId="77777777" w:rsidR="0022371F" w:rsidRPr="004536A4" w:rsidRDefault="0022371F"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£4</w:t>
            </w:r>
            <w:r>
              <w:rPr>
                <w:rFonts w:ascii="Calibri" w:eastAsia="Calibri" w:hAnsi="Calibri" w:cs="Calibri"/>
                <w:b/>
                <w:bCs/>
              </w:rPr>
              <w:t>8</w:t>
            </w:r>
            <w:r w:rsidRPr="004536A4">
              <w:rPr>
                <w:rFonts w:ascii="Calibri" w:eastAsia="Calibri" w:hAnsi="Calibri" w:cs="Calibri"/>
                <w:b/>
                <w:bCs/>
              </w:rPr>
              <w:t>0,400</w:t>
            </w:r>
          </w:p>
        </w:tc>
      </w:tr>
      <w:tr w:rsidR="0022371F" w:rsidRPr="004536A4" w14:paraId="131E302F" w14:textId="77777777" w:rsidTr="00B86002">
        <w:trPr>
          <w:trHeight w:val="315"/>
        </w:trPr>
        <w:tc>
          <w:tcPr>
            <w:tcW w:w="4456" w:type="dxa"/>
            <w:tcBorders>
              <w:top w:val="single" w:sz="4" w:space="0" w:color="auto"/>
              <w:left w:val="nil"/>
              <w:bottom w:val="single" w:sz="4" w:space="0" w:color="auto"/>
              <w:right w:val="nil"/>
            </w:tcBorders>
          </w:tcPr>
          <w:p w14:paraId="159FDD06" w14:textId="77777777" w:rsidR="0022371F" w:rsidRPr="004536A4" w:rsidRDefault="0022371F" w:rsidP="00B86002">
            <w:pPr>
              <w:keepNext/>
              <w:spacing w:after="0" w:line="240" w:lineRule="auto"/>
              <w:rPr>
                <w:rFonts w:ascii="Calibri" w:eastAsia="Yu Mincho" w:hAnsi="Calibri" w:cs="Arial"/>
              </w:rPr>
            </w:pPr>
          </w:p>
        </w:tc>
        <w:tc>
          <w:tcPr>
            <w:tcW w:w="1243" w:type="dxa"/>
            <w:tcBorders>
              <w:top w:val="single" w:sz="4" w:space="0" w:color="auto"/>
              <w:left w:val="nil"/>
              <w:bottom w:val="single" w:sz="4" w:space="0" w:color="auto"/>
              <w:right w:val="nil"/>
            </w:tcBorders>
          </w:tcPr>
          <w:p w14:paraId="30EEE55B" w14:textId="77777777" w:rsidR="0022371F" w:rsidRPr="004536A4" w:rsidRDefault="0022371F" w:rsidP="00B86002">
            <w:pPr>
              <w:keepNext/>
              <w:spacing w:after="0" w:line="240" w:lineRule="auto"/>
              <w:rPr>
                <w:rFonts w:ascii="Calibri" w:eastAsia="Yu Mincho" w:hAnsi="Calibri" w:cs="Arial"/>
              </w:rPr>
            </w:pPr>
          </w:p>
        </w:tc>
        <w:tc>
          <w:tcPr>
            <w:tcW w:w="1806" w:type="dxa"/>
            <w:tcBorders>
              <w:top w:val="single" w:sz="4" w:space="0" w:color="auto"/>
              <w:left w:val="nil"/>
              <w:bottom w:val="single" w:sz="4" w:space="0" w:color="auto"/>
              <w:right w:val="nil"/>
            </w:tcBorders>
          </w:tcPr>
          <w:p w14:paraId="57E1940C" w14:textId="77777777" w:rsidR="0022371F" w:rsidRPr="004536A4" w:rsidRDefault="0022371F" w:rsidP="00B86002">
            <w:pPr>
              <w:keepNext/>
              <w:spacing w:after="0" w:line="240" w:lineRule="auto"/>
              <w:rPr>
                <w:rFonts w:ascii="Calibri" w:eastAsia="Yu Mincho" w:hAnsi="Calibri" w:cs="Arial"/>
              </w:rPr>
            </w:pPr>
          </w:p>
        </w:tc>
        <w:tc>
          <w:tcPr>
            <w:tcW w:w="1510" w:type="dxa"/>
            <w:tcBorders>
              <w:top w:val="single" w:sz="4" w:space="0" w:color="auto"/>
              <w:left w:val="nil"/>
              <w:bottom w:val="single" w:sz="4" w:space="0" w:color="auto"/>
              <w:right w:val="nil"/>
            </w:tcBorders>
          </w:tcPr>
          <w:p w14:paraId="03F96ED9" w14:textId="77777777" w:rsidR="0022371F" w:rsidRPr="004536A4" w:rsidRDefault="0022371F" w:rsidP="00B86002">
            <w:pPr>
              <w:keepNext/>
              <w:spacing w:after="0" w:line="240" w:lineRule="auto"/>
              <w:rPr>
                <w:rFonts w:ascii="Calibri" w:eastAsia="Yu Mincho" w:hAnsi="Calibri" w:cs="Arial"/>
              </w:rPr>
            </w:pPr>
          </w:p>
        </w:tc>
      </w:tr>
      <w:tr w:rsidR="0022371F" w:rsidRPr="004536A4" w14:paraId="550040BF" w14:textId="77777777" w:rsidTr="00B86002">
        <w:trPr>
          <w:trHeight w:val="600"/>
        </w:trPr>
        <w:tc>
          <w:tcPr>
            <w:tcW w:w="4456" w:type="dxa"/>
            <w:tcBorders>
              <w:top w:val="single" w:sz="4" w:space="0" w:color="auto"/>
              <w:left w:val="single" w:sz="8" w:space="0" w:color="auto"/>
              <w:bottom w:val="single" w:sz="8" w:space="0" w:color="auto"/>
              <w:right w:val="single" w:sz="8" w:space="0" w:color="auto"/>
            </w:tcBorders>
            <w:shd w:val="clear" w:color="auto" w:fill="D9D9D9"/>
            <w:vAlign w:val="center"/>
            <w:hideMark/>
          </w:tcPr>
          <w:p w14:paraId="082B3B24" w14:textId="77777777" w:rsidR="0022371F" w:rsidRPr="004536A4" w:rsidRDefault="0022371F" w:rsidP="00B86002">
            <w:pPr>
              <w:keepNext/>
              <w:spacing w:before="60" w:after="60" w:line="276" w:lineRule="auto"/>
              <w:rPr>
                <w:rFonts w:ascii="Calibri" w:eastAsia="Yu Mincho" w:hAnsi="Calibri" w:cs="Arial"/>
                <w:b/>
              </w:rPr>
            </w:pPr>
            <w:r w:rsidRPr="004536A4">
              <w:rPr>
                <w:rFonts w:ascii="Calibri" w:eastAsia="Yu Mincho" w:hAnsi="Calibri" w:cs="Arial"/>
                <w:b/>
              </w:rPr>
              <w:t>Reinforcement Under High-Cost Project Threshold:</w:t>
            </w:r>
          </w:p>
        </w:tc>
        <w:tc>
          <w:tcPr>
            <w:tcW w:w="1243" w:type="dxa"/>
            <w:tcBorders>
              <w:top w:val="single" w:sz="4" w:space="0" w:color="auto"/>
              <w:left w:val="single" w:sz="8" w:space="0" w:color="auto"/>
              <w:bottom w:val="single" w:sz="8" w:space="0" w:color="auto"/>
              <w:right w:val="single" w:sz="8" w:space="0" w:color="auto"/>
            </w:tcBorders>
            <w:shd w:val="clear" w:color="auto" w:fill="D9D9D9"/>
            <w:vAlign w:val="center"/>
            <w:hideMark/>
          </w:tcPr>
          <w:p w14:paraId="7D88932A" w14:textId="77777777" w:rsidR="0022371F" w:rsidRPr="004536A4" w:rsidRDefault="0022371F"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Cost</w:t>
            </w:r>
          </w:p>
        </w:tc>
        <w:tc>
          <w:tcPr>
            <w:tcW w:w="1806" w:type="dxa"/>
            <w:tcBorders>
              <w:top w:val="single" w:sz="4" w:space="0" w:color="auto"/>
              <w:left w:val="single" w:sz="8" w:space="0" w:color="auto"/>
              <w:bottom w:val="single" w:sz="8" w:space="0" w:color="auto"/>
              <w:right w:val="single" w:sz="8" w:space="0" w:color="auto"/>
            </w:tcBorders>
            <w:shd w:val="clear" w:color="auto" w:fill="D9D9D9"/>
            <w:vAlign w:val="center"/>
            <w:hideMark/>
          </w:tcPr>
          <w:p w14:paraId="7B82B035" w14:textId="77777777" w:rsidR="0022371F" w:rsidRPr="004536A4" w:rsidRDefault="0022371F"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Apportionment/HCPT</w:t>
            </w:r>
          </w:p>
        </w:tc>
        <w:tc>
          <w:tcPr>
            <w:tcW w:w="1510" w:type="dxa"/>
            <w:tcBorders>
              <w:top w:val="single" w:sz="4" w:space="0" w:color="auto"/>
              <w:left w:val="single" w:sz="8" w:space="0" w:color="auto"/>
              <w:bottom w:val="single" w:sz="8" w:space="0" w:color="auto"/>
              <w:right w:val="single" w:sz="8" w:space="0" w:color="auto"/>
            </w:tcBorders>
            <w:shd w:val="clear" w:color="auto" w:fill="D9D9D9"/>
            <w:vAlign w:val="center"/>
            <w:hideMark/>
          </w:tcPr>
          <w:p w14:paraId="5FAEEE7E" w14:textId="77777777" w:rsidR="0022371F" w:rsidRPr="004536A4" w:rsidRDefault="0022371F"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Customer Contribution</w:t>
            </w:r>
          </w:p>
        </w:tc>
      </w:tr>
      <w:tr w:rsidR="0022371F" w:rsidRPr="004536A4" w14:paraId="22181B48" w14:textId="77777777" w:rsidTr="00B86002">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05C0CB96" w14:textId="77777777" w:rsidR="0022371F" w:rsidRPr="004536A4" w:rsidRDefault="0022371F" w:rsidP="00B86002">
            <w:pPr>
              <w:keepNext/>
              <w:spacing w:before="60" w:after="60" w:line="276" w:lineRule="auto"/>
              <w:rPr>
                <w:rFonts w:ascii="Calibri" w:eastAsia="Yu Mincho" w:hAnsi="Calibri" w:cs="Arial"/>
              </w:rPr>
            </w:pPr>
            <w:r w:rsidRPr="004536A4">
              <w:rPr>
                <w:rFonts w:ascii="Calibri" w:eastAsia="Calibri" w:hAnsi="Calibri" w:cs="Calibri"/>
              </w:rPr>
              <w:t>11kV circuit breaker</w:t>
            </w:r>
          </w:p>
        </w:tc>
        <w:tc>
          <w:tcPr>
            <w:tcW w:w="1243" w:type="dxa"/>
            <w:tcBorders>
              <w:top w:val="single" w:sz="8" w:space="0" w:color="auto"/>
              <w:left w:val="single" w:sz="8" w:space="0" w:color="auto"/>
              <w:bottom w:val="single" w:sz="8" w:space="0" w:color="auto"/>
              <w:right w:val="single" w:sz="8" w:space="0" w:color="auto"/>
            </w:tcBorders>
            <w:vAlign w:val="center"/>
            <w:hideMark/>
          </w:tcPr>
          <w:p w14:paraId="504EF80F" w14:textId="77777777" w:rsidR="0022371F" w:rsidRDefault="0022371F" w:rsidP="00B86002">
            <w:pPr>
              <w:keepNext/>
              <w:spacing w:before="60" w:after="60" w:line="276" w:lineRule="auto"/>
              <w:jc w:val="center"/>
              <w:rPr>
                <w:rFonts w:ascii="Calibri" w:eastAsia="Calibri" w:hAnsi="Calibri" w:cs="Calibri"/>
              </w:rPr>
            </w:pPr>
            <w:r>
              <w:rPr>
                <w:rFonts w:ascii="Calibri" w:eastAsia="Calibri" w:hAnsi="Calibri" w:cs="Calibri"/>
              </w:rPr>
              <w:t>£45,000</w:t>
            </w:r>
          </w:p>
          <w:p w14:paraId="008F24A1" w14:textId="09CCFFC7" w:rsidR="0022371F" w:rsidRPr="004536A4" w:rsidRDefault="0022371F" w:rsidP="00B86002">
            <w:pPr>
              <w:keepNext/>
              <w:spacing w:before="60" w:after="60" w:line="276" w:lineRule="auto"/>
              <w:jc w:val="center"/>
              <w:rPr>
                <w:rFonts w:ascii="Calibri" w:eastAsia="Calibri" w:hAnsi="Calibri" w:cs="Calibri"/>
              </w:rPr>
            </w:pPr>
            <w:r>
              <w:rPr>
                <w:rFonts w:ascii="Calibri" w:eastAsia="Calibri" w:hAnsi="Calibri" w:cs="Calibri"/>
              </w:rPr>
              <w:t xml:space="preserve">(£50,000 </w:t>
            </w:r>
            <w:del w:id="104" w:author="Wells, Lee (Northern Powergrid)" w:date="2023-12-21T09:35:00Z">
              <w:r>
                <w:rPr>
                  <w:rFonts w:ascii="Calibri" w:eastAsia="Calibri" w:hAnsi="Calibri" w:cs="Calibri"/>
                </w:rPr>
                <w:delText>/ (</w:delText>
              </w:r>
              <w:r w:rsidRPr="004536A4">
                <w:rPr>
                  <w:rFonts w:ascii="Calibri" w:eastAsia="Calibri" w:hAnsi="Calibri" w:cs="Calibri"/>
                </w:rPr>
                <w:delText>£</w:delText>
              </w:r>
            </w:del>
            <w:ins w:id="105" w:author="Wells, Lee (Northern Powergrid)" w:date="2023-12-21T09:35:00Z">
              <w:r w:rsidR="003C44BB">
                <w:rPr>
                  <w:rFonts w:ascii="Calibri" w:eastAsia="Calibri" w:hAnsi="Calibri" w:cs="Calibri"/>
                </w:rPr>
                <w:t>x</w:t>
              </w:r>
              <w:r>
                <w:rPr>
                  <w:rFonts w:ascii="Calibri" w:eastAsia="Calibri" w:hAnsi="Calibri" w:cs="Calibri"/>
                </w:rPr>
                <w:t xml:space="preserve"> (</w:t>
              </w:r>
              <w:r w:rsidRPr="004536A4">
                <w:rPr>
                  <w:rFonts w:ascii="Calibri" w:eastAsia="Calibri" w:hAnsi="Calibri" w:cs="Calibri"/>
                </w:rPr>
                <w:t>£</w:t>
              </w:r>
              <w:r w:rsidR="003C44BB">
                <w:rPr>
                  <w:rFonts w:ascii="Calibri" w:eastAsia="Calibri" w:hAnsi="Calibri" w:cs="Calibri"/>
                </w:rPr>
                <w:t>45</w:t>
              </w:r>
              <w:r w:rsidRPr="004536A4">
                <w:rPr>
                  <w:rFonts w:ascii="Calibri" w:eastAsia="Calibri" w:hAnsi="Calibri" w:cs="Calibri"/>
                </w:rPr>
                <w:t>,</w:t>
              </w:r>
              <w:r>
                <w:rPr>
                  <w:rFonts w:ascii="Calibri" w:eastAsia="Calibri" w:hAnsi="Calibri" w:cs="Calibri"/>
                </w:rPr>
                <w:t>000 / £</w:t>
              </w:r>
            </w:ins>
            <w:r>
              <w:rPr>
                <w:rFonts w:ascii="Calibri" w:eastAsia="Calibri" w:hAnsi="Calibri" w:cs="Calibri"/>
              </w:rPr>
              <w:t>5</w:t>
            </w:r>
            <w:r w:rsidR="003C44BB">
              <w:rPr>
                <w:rFonts w:ascii="Calibri" w:eastAsia="Calibri" w:hAnsi="Calibri" w:cs="Calibri"/>
              </w:rPr>
              <w:t>0</w:t>
            </w:r>
            <w:r>
              <w:rPr>
                <w:rFonts w:ascii="Calibri" w:eastAsia="Calibri" w:hAnsi="Calibri" w:cs="Calibri"/>
              </w:rPr>
              <w:t>,000</w:t>
            </w:r>
            <w:del w:id="106" w:author="Wells, Lee (Northern Powergrid)" w:date="2023-12-21T09:35:00Z">
              <w:r>
                <w:rPr>
                  <w:rFonts w:ascii="Calibri" w:eastAsia="Calibri" w:hAnsi="Calibri" w:cs="Calibri"/>
                </w:rPr>
                <w:delText xml:space="preserve"> / £45,000</w:delText>
              </w:r>
            </w:del>
            <w:r>
              <w:rPr>
                <w:rFonts w:ascii="Calibri" w:eastAsia="Calibri" w:hAnsi="Calibri" w:cs="Calibri"/>
              </w:rPr>
              <w:t>)</w:t>
            </w:r>
            <w:del w:id="107" w:author="Brian Hoy" w:date="2023-12-21T11:41:00Z">
              <w:r w:rsidDel="00E84F8A">
                <w:rPr>
                  <w:rFonts w:ascii="Calibri" w:eastAsia="Calibri" w:hAnsi="Calibri" w:cs="Calibri"/>
                </w:rPr>
                <w:delText xml:space="preserve"> = 111</w:delText>
              </w:r>
            </w:del>
            <w:ins w:id="108" w:author="Wells, Lee (Northern Powergrid)" w:date="2023-12-21T09:35:00Z">
              <w:del w:id="109" w:author="Brian Hoy" w:date="2023-12-21T11:41:00Z">
                <w:r w:rsidR="003C44BB" w:rsidDel="00E84F8A">
                  <w:rPr>
                    <w:rFonts w:ascii="Calibri" w:eastAsia="Calibri" w:hAnsi="Calibri" w:cs="Calibri"/>
                  </w:rPr>
                  <w:delText>90.0</w:delText>
                </w:r>
              </w:del>
            </w:ins>
            <w:del w:id="110" w:author="Brian Hoy" w:date="2023-12-21T11:41:00Z">
              <w:r w:rsidDel="00E84F8A">
                <w:rPr>
                  <w:rFonts w:ascii="Calibri" w:eastAsia="Calibri" w:hAnsi="Calibri" w:cs="Calibri"/>
                </w:rPr>
                <w:delText>%)</w:delText>
              </w:r>
            </w:del>
          </w:p>
        </w:tc>
        <w:tc>
          <w:tcPr>
            <w:tcW w:w="1806" w:type="dxa"/>
            <w:tcBorders>
              <w:top w:val="single" w:sz="8" w:space="0" w:color="auto"/>
              <w:left w:val="single" w:sz="8" w:space="0" w:color="auto"/>
              <w:bottom w:val="single" w:sz="8" w:space="0" w:color="auto"/>
              <w:right w:val="single" w:sz="8" w:space="0" w:color="auto"/>
            </w:tcBorders>
            <w:vAlign w:val="center"/>
            <w:hideMark/>
          </w:tcPr>
          <w:p w14:paraId="0E7CEB6A" w14:textId="77777777" w:rsidR="0022371F" w:rsidRPr="004536A4" w:rsidRDefault="0022371F" w:rsidP="00B86002">
            <w:pPr>
              <w:keepNext/>
              <w:spacing w:before="60" w:after="60" w:line="276" w:lineRule="auto"/>
              <w:jc w:val="center"/>
              <w:rPr>
                <w:rFonts w:ascii="Calibri" w:eastAsia="Calibri" w:hAnsi="Calibri" w:cs="Calibri"/>
                <w:color w:val="000000"/>
              </w:rPr>
            </w:pPr>
            <w:r w:rsidRPr="004536A4">
              <w:rPr>
                <w:rFonts w:ascii="Calibri" w:eastAsia="Calibri" w:hAnsi="Calibri" w:cs="Calibri"/>
                <w:color w:val="000000"/>
              </w:rPr>
              <w:t>225/19,700 = 1.14%</w:t>
            </w:r>
          </w:p>
        </w:tc>
        <w:tc>
          <w:tcPr>
            <w:tcW w:w="1510" w:type="dxa"/>
            <w:tcBorders>
              <w:top w:val="single" w:sz="8" w:space="0" w:color="auto"/>
              <w:left w:val="single" w:sz="8" w:space="0" w:color="auto"/>
              <w:bottom w:val="single" w:sz="8" w:space="0" w:color="auto"/>
              <w:right w:val="single" w:sz="8" w:space="0" w:color="auto"/>
            </w:tcBorders>
            <w:vAlign w:val="center"/>
            <w:hideMark/>
          </w:tcPr>
          <w:p w14:paraId="695FFA74"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513</w:t>
            </w:r>
          </w:p>
        </w:tc>
      </w:tr>
      <w:tr w:rsidR="0022371F" w:rsidRPr="004536A4" w14:paraId="09B709F5" w14:textId="77777777" w:rsidTr="00B86002">
        <w:trPr>
          <w:trHeight w:val="315"/>
        </w:trPr>
        <w:tc>
          <w:tcPr>
            <w:tcW w:w="4456" w:type="dxa"/>
            <w:tcBorders>
              <w:top w:val="single" w:sz="8" w:space="0" w:color="auto"/>
              <w:left w:val="single" w:sz="8" w:space="0" w:color="auto"/>
              <w:bottom w:val="single" w:sz="8" w:space="0" w:color="auto"/>
              <w:right w:val="single" w:sz="8" w:space="0" w:color="auto"/>
            </w:tcBorders>
            <w:vAlign w:val="center"/>
            <w:hideMark/>
          </w:tcPr>
          <w:p w14:paraId="11DB60F1" w14:textId="77777777" w:rsidR="0022371F" w:rsidRPr="004536A4" w:rsidRDefault="0022371F" w:rsidP="00B86002">
            <w:pPr>
              <w:keepNext/>
              <w:spacing w:before="60" w:after="60" w:line="276" w:lineRule="auto"/>
              <w:rPr>
                <w:rFonts w:ascii="Calibri" w:eastAsia="Calibri" w:hAnsi="Calibri" w:cs="Calibri"/>
                <w:b/>
                <w:bCs/>
              </w:rPr>
            </w:pPr>
            <w:r w:rsidRPr="004536A4">
              <w:rPr>
                <w:rFonts w:ascii="Calibri" w:eastAsia="Calibri" w:hAnsi="Calibri" w:cs="Calibri"/>
                <w:b/>
                <w:bCs/>
              </w:rPr>
              <w:t xml:space="preserve">Total Reinforcement Cost </w:t>
            </w:r>
            <w:r>
              <w:rPr>
                <w:rFonts w:ascii="Calibri" w:eastAsia="Calibri" w:hAnsi="Calibri" w:cs="Calibri"/>
                <w:b/>
                <w:bCs/>
              </w:rPr>
              <w:t>(to be apportioned)</w:t>
            </w:r>
          </w:p>
        </w:tc>
        <w:tc>
          <w:tcPr>
            <w:tcW w:w="1243" w:type="dxa"/>
            <w:tcBorders>
              <w:top w:val="single" w:sz="8" w:space="0" w:color="auto"/>
              <w:left w:val="single" w:sz="8" w:space="0" w:color="auto"/>
              <w:bottom w:val="single" w:sz="8" w:space="0" w:color="auto"/>
              <w:right w:val="single" w:sz="8" w:space="0" w:color="auto"/>
            </w:tcBorders>
            <w:vAlign w:val="center"/>
            <w:hideMark/>
          </w:tcPr>
          <w:p w14:paraId="2822B17A"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45</w:t>
            </w:r>
            <w:r w:rsidRPr="004536A4">
              <w:rPr>
                <w:rFonts w:ascii="Calibri" w:eastAsia="Calibri" w:hAnsi="Calibri" w:cs="Calibri"/>
              </w:rPr>
              <w:t>,000</w:t>
            </w:r>
          </w:p>
        </w:tc>
        <w:tc>
          <w:tcPr>
            <w:tcW w:w="1806" w:type="dxa"/>
            <w:tcBorders>
              <w:top w:val="single" w:sz="8" w:space="0" w:color="auto"/>
              <w:left w:val="single" w:sz="8" w:space="0" w:color="auto"/>
              <w:bottom w:val="single" w:sz="8" w:space="0" w:color="auto"/>
              <w:right w:val="single" w:sz="8" w:space="0" w:color="auto"/>
            </w:tcBorders>
            <w:vAlign w:val="center"/>
          </w:tcPr>
          <w:p w14:paraId="55FF6A70" w14:textId="77777777" w:rsidR="0022371F" w:rsidRPr="004536A4" w:rsidRDefault="0022371F" w:rsidP="00B86002">
            <w:pPr>
              <w:keepNext/>
              <w:spacing w:before="60" w:after="60" w:line="276" w:lineRule="auto"/>
              <w:jc w:val="center"/>
              <w:rPr>
                <w:rFonts w:ascii="Calibri" w:eastAsia="Calibri" w:hAnsi="Calibri" w:cs="Calibri"/>
              </w:rPr>
            </w:pPr>
          </w:p>
        </w:tc>
        <w:tc>
          <w:tcPr>
            <w:tcW w:w="1510" w:type="dxa"/>
            <w:tcBorders>
              <w:top w:val="single" w:sz="8" w:space="0" w:color="auto"/>
              <w:left w:val="single" w:sz="8" w:space="0" w:color="auto"/>
              <w:bottom w:val="single" w:sz="8" w:space="0" w:color="auto"/>
              <w:right w:val="single" w:sz="8" w:space="0" w:color="auto"/>
            </w:tcBorders>
            <w:vAlign w:val="center"/>
            <w:hideMark/>
          </w:tcPr>
          <w:p w14:paraId="42A331B7" w14:textId="77777777" w:rsidR="0022371F" w:rsidRPr="004536A4" w:rsidRDefault="0022371F"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w:t>
            </w:r>
            <w:r>
              <w:rPr>
                <w:rFonts w:ascii="Calibri" w:eastAsia="Calibri" w:hAnsi="Calibri" w:cs="Calibri"/>
                <w:b/>
                <w:bCs/>
              </w:rPr>
              <w:t>513</w:t>
            </w:r>
          </w:p>
        </w:tc>
      </w:tr>
    </w:tbl>
    <w:p w14:paraId="4E05B2A0" w14:textId="77777777" w:rsidR="0022371F" w:rsidRPr="004536A4" w:rsidRDefault="0022371F" w:rsidP="0022371F">
      <w:pPr>
        <w:spacing w:after="0" w:line="240" w:lineRule="auto"/>
        <w:rPr>
          <w:rFonts w:ascii="Calibri" w:eastAsia="Yu Mincho" w:hAnsi="Calibri" w:cs="Arial"/>
        </w:rPr>
      </w:pPr>
    </w:p>
    <w:tbl>
      <w:tblPr>
        <w:tblW w:w="0" w:type="auto"/>
        <w:tblInd w:w="90" w:type="dxa"/>
        <w:tblLayout w:type="fixed"/>
        <w:tblLook w:val="06A0" w:firstRow="1" w:lastRow="0" w:firstColumn="1" w:lastColumn="0" w:noHBand="1" w:noVBand="1"/>
      </w:tblPr>
      <w:tblGrid>
        <w:gridCol w:w="4456"/>
        <w:gridCol w:w="1243"/>
        <w:gridCol w:w="1806"/>
        <w:gridCol w:w="1510"/>
      </w:tblGrid>
      <w:tr w:rsidR="0022371F" w:rsidRPr="004536A4" w14:paraId="26DEB7F3" w14:textId="77777777" w:rsidTr="00B86002">
        <w:trPr>
          <w:trHeight w:val="600"/>
        </w:trPr>
        <w:tc>
          <w:tcPr>
            <w:tcW w:w="4456"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4BA28DEC" w14:textId="77777777" w:rsidR="0022371F" w:rsidRPr="004536A4" w:rsidRDefault="0022371F" w:rsidP="00B86002">
            <w:pPr>
              <w:keepNext/>
              <w:spacing w:before="60" w:after="60" w:line="276" w:lineRule="auto"/>
              <w:rPr>
                <w:rFonts w:ascii="Calibri" w:eastAsia="Yu Mincho" w:hAnsi="Calibri" w:cs="Arial"/>
                <w:b/>
              </w:rPr>
            </w:pPr>
            <w:r w:rsidRPr="004536A4">
              <w:rPr>
                <w:rFonts w:ascii="Calibri" w:eastAsia="Yu Mincho" w:hAnsi="Calibri" w:cs="Arial"/>
                <w:b/>
              </w:rPr>
              <w:t>Extension Assets:</w:t>
            </w:r>
          </w:p>
        </w:tc>
        <w:tc>
          <w:tcPr>
            <w:tcW w:w="1243"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362B82DB" w14:textId="77777777" w:rsidR="0022371F" w:rsidRPr="004536A4" w:rsidRDefault="0022371F"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Cost</w:t>
            </w:r>
          </w:p>
        </w:tc>
        <w:tc>
          <w:tcPr>
            <w:tcW w:w="1806"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3E47E985" w14:textId="77777777" w:rsidR="0022371F" w:rsidRPr="004536A4" w:rsidRDefault="0022371F"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Apportionment</w:t>
            </w:r>
          </w:p>
        </w:tc>
        <w:tc>
          <w:tcPr>
            <w:tcW w:w="1510"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67D6649D" w14:textId="77777777" w:rsidR="0022371F" w:rsidRPr="004536A4" w:rsidRDefault="0022371F"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Customer Contribution</w:t>
            </w:r>
          </w:p>
        </w:tc>
      </w:tr>
      <w:tr w:rsidR="0022371F" w:rsidRPr="004536A4" w14:paraId="4EFE9F8B" w14:textId="77777777" w:rsidTr="00B86002">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4943A1BF" w14:textId="77777777" w:rsidR="0022371F" w:rsidRPr="004536A4" w:rsidRDefault="0022371F" w:rsidP="00B86002">
            <w:pPr>
              <w:keepNext/>
              <w:spacing w:before="60" w:after="60" w:line="276" w:lineRule="auto"/>
              <w:rPr>
                <w:rFonts w:ascii="Calibri" w:eastAsia="Calibri" w:hAnsi="Calibri" w:cs="Calibri"/>
              </w:rPr>
            </w:pPr>
            <w:r w:rsidRPr="004536A4">
              <w:rPr>
                <w:rFonts w:ascii="Calibri" w:eastAsia="Calibri" w:hAnsi="Calibri" w:cs="Calibri"/>
              </w:rPr>
              <w:t xml:space="preserve">Electrical substation works </w:t>
            </w:r>
          </w:p>
        </w:tc>
        <w:tc>
          <w:tcPr>
            <w:tcW w:w="1243" w:type="dxa"/>
            <w:tcBorders>
              <w:top w:val="single" w:sz="8" w:space="0" w:color="auto"/>
              <w:left w:val="single" w:sz="8" w:space="0" w:color="auto"/>
              <w:bottom w:val="single" w:sz="8" w:space="0" w:color="auto"/>
              <w:right w:val="single" w:sz="8" w:space="0" w:color="auto"/>
            </w:tcBorders>
            <w:vAlign w:val="center"/>
            <w:hideMark/>
          </w:tcPr>
          <w:p w14:paraId="42A0E644"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£34,500</w:t>
            </w:r>
          </w:p>
        </w:tc>
        <w:tc>
          <w:tcPr>
            <w:tcW w:w="1806" w:type="dxa"/>
            <w:tcBorders>
              <w:top w:val="single" w:sz="8" w:space="0" w:color="auto"/>
              <w:left w:val="single" w:sz="8" w:space="0" w:color="auto"/>
              <w:bottom w:val="single" w:sz="8" w:space="0" w:color="auto"/>
              <w:right w:val="single" w:sz="8" w:space="0" w:color="auto"/>
            </w:tcBorders>
            <w:vAlign w:val="center"/>
            <w:hideMark/>
          </w:tcPr>
          <w:p w14:paraId="31AE9C4A"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n/a</w:t>
            </w:r>
          </w:p>
        </w:tc>
        <w:tc>
          <w:tcPr>
            <w:tcW w:w="1510" w:type="dxa"/>
            <w:tcBorders>
              <w:top w:val="single" w:sz="8" w:space="0" w:color="auto"/>
              <w:left w:val="single" w:sz="8" w:space="0" w:color="auto"/>
              <w:bottom w:val="single" w:sz="8" w:space="0" w:color="auto"/>
              <w:right w:val="single" w:sz="8" w:space="0" w:color="auto"/>
            </w:tcBorders>
            <w:vAlign w:val="center"/>
            <w:hideMark/>
          </w:tcPr>
          <w:p w14:paraId="12AE97B4"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£34,500</w:t>
            </w:r>
          </w:p>
        </w:tc>
      </w:tr>
      <w:tr w:rsidR="0022371F" w:rsidRPr="004536A4" w14:paraId="7FE55BF6" w14:textId="77777777" w:rsidTr="00B86002">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193B7875" w14:textId="77777777" w:rsidR="0022371F" w:rsidRPr="004536A4" w:rsidRDefault="0022371F" w:rsidP="00B86002">
            <w:pPr>
              <w:keepNext/>
              <w:spacing w:before="60" w:after="60" w:line="276" w:lineRule="auto"/>
              <w:rPr>
                <w:rFonts w:ascii="Calibri" w:eastAsia="Calibri" w:hAnsi="Calibri" w:cs="Calibri"/>
              </w:rPr>
            </w:pPr>
            <w:r w:rsidRPr="004536A4">
              <w:rPr>
                <w:rFonts w:ascii="Calibri" w:eastAsia="Calibri" w:hAnsi="Calibri" w:cs="Calibri"/>
              </w:rPr>
              <w:t>Install 590m of 11kV Overhead Line</w:t>
            </w:r>
          </w:p>
        </w:tc>
        <w:tc>
          <w:tcPr>
            <w:tcW w:w="1243" w:type="dxa"/>
            <w:tcBorders>
              <w:top w:val="single" w:sz="8" w:space="0" w:color="auto"/>
              <w:left w:val="single" w:sz="8" w:space="0" w:color="auto"/>
              <w:bottom w:val="single" w:sz="8" w:space="0" w:color="auto"/>
              <w:right w:val="single" w:sz="8" w:space="0" w:color="auto"/>
            </w:tcBorders>
            <w:vAlign w:val="center"/>
            <w:hideMark/>
          </w:tcPr>
          <w:p w14:paraId="1988D5A1"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£53,500</w:t>
            </w:r>
          </w:p>
        </w:tc>
        <w:tc>
          <w:tcPr>
            <w:tcW w:w="1806" w:type="dxa"/>
            <w:tcBorders>
              <w:top w:val="single" w:sz="8" w:space="0" w:color="auto"/>
              <w:left w:val="single" w:sz="8" w:space="0" w:color="auto"/>
              <w:bottom w:val="single" w:sz="8" w:space="0" w:color="auto"/>
              <w:right w:val="single" w:sz="8" w:space="0" w:color="auto"/>
            </w:tcBorders>
            <w:vAlign w:val="center"/>
            <w:hideMark/>
          </w:tcPr>
          <w:p w14:paraId="31785303"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n/a</w:t>
            </w:r>
          </w:p>
        </w:tc>
        <w:tc>
          <w:tcPr>
            <w:tcW w:w="1510" w:type="dxa"/>
            <w:tcBorders>
              <w:top w:val="single" w:sz="8" w:space="0" w:color="auto"/>
              <w:left w:val="single" w:sz="8" w:space="0" w:color="auto"/>
              <w:bottom w:val="single" w:sz="8" w:space="0" w:color="auto"/>
              <w:right w:val="single" w:sz="8" w:space="0" w:color="auto"/>
            </w:tcBorders>
            <w:vAlign w:val="center"/>
            <w:hideMark/>
          </w:tcPr>
          <w:p w14:paraId="7015658A"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£53,500</w:t>
            </w:r>
          </w:p>
        </w:tc>
      </w:tr>
      <w:tr w:rsidR="0022371F" w:rsidRPr="004536A4" w14:paraId="2FC09BD9" w14:textId="77777777" w:rsidTr="00B86002">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1D05DDE3" w14:textId="77777777" w:rsidR="0022371F" w:rsidRPr="004536A4" w:rsidRDefault="0022371F" w:rsidP="00B86002">
            <w:pPr>
              <w:keepNext/>
              <w:spacing w:before="60" w:after="60" w:line="276" w:lineRule="auto"/>
              <w:rPr>
                <w:rFonts w:ascii="Calibri" w:eastAsia="Calibri" w:hAnsi="Calibri" w:cs="Calibri"/>
              </w:rPr>
            </w:pPr>
            <w:r w:rsidRPr="004536A4">
              <w:rPr>
                <w:rFonts w:ascii="Calibri" w:eastAsia="Calibri" w:hAnsi="Calibri" w:cs="Calibri"/>
              </w:rPr>
              <w:t xml:space="preserve">Install 350m of 11kV XLPE cable </w:t>
            </w:r>
          </w:p>
        </w:tc>
        <w:tc>
          <w:tcPr>
            <w:tcW w:w="1243" w:type="dxa"/>
            <w:tcBorders>
              <w:top w:val="single" w:sz="8" w:space="0" w:color="auto"/>
              <w:left w:val="single" w:sz="8" w:space="0" w:color="auto"/>
              <w:bottom w:val="single" w:sz="8" w:space="0" w:color="auto"/>
              <w:right w:val="single" w:sz="8" w:space="0" w:color="auto"/>
            </w:tcBorders>
            <w:vAlign w:val="center"/>
            <w:hideMark/>
          </w:tcPr>
          <w:p w14:paraId="051E0823"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£14,000</w:t>
            </w:r>
          </w:p>
        </w:tc>
        <w:tc>
          <w:tcPr>
            <w:tcW w:w="1806" w:type="dxa"/>
            <w:tcBorders>
              <w:top w:val="single" w:sz="8" w:space="0" w:color="auto"/>
              <w:left w:val="single" w:sz="8" w:space="0" w:color="auto"/>
              <w:bottom w:val="single" w:sz="8" w:space="0" w:color="auto"/>
              <w:right w:val="single" w:sz="8" w:space="0" w:color="auto"/>
            </w:tcBorders>
            <w:vAlign w:val="center"/>
            <w:hideMark/>
          </w:tcPr>
          <w:p w14:paraId="6C2AE2CE"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n/a</w:t>
            </w:r>
          </w:p>
        </w:tc>
        <w:tc>
          <w:tcPr>
            <w:tcW w:w="1510" w:type="dxa"/>
            <w:tcBorders>
              <w:top w:val="single" w:sz="8" w:space="0" w:color="auto"/>
              <w:left w:val="single" w:sz="8" w:space="0" w:color="auto"/>
              <w:bottom w:val="single" w:sz="8" w:space="0" w:color="auto"/>
              <w:right w:val="single" w:sz="8" w:space="0" w:color="auto"/>
            </w:tcBorders>
            <w:vAlign w:val="center"/>
            <w:hideMark/>
          </w:tcPr>
          <w:p w14:paraId="444BEC9A"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£14,000</w:t>
            </w:r>
          </w:p>
        </w:tc>
      </w:tr>
      <w:tr w:rsidR="0022371F" w:rsidRPr="004536A4" w14:paraId="64BA237D" w14:textId="77777777" w:rsidTr="00B86002">
        <w:trPr>
          <w:trHeight w:val="315"/>
        </w:trPr>
        <w:tc>
          <w:tcPr>
            <w:tcW w:w="4456" w:type="dxa"/>
            <w:tcBorders>
              <w:top w:val="single" w:sz="8" w:space="0" w:color="auto"/>
              <w:left w:val="single" w:sz="8" w:space="0" w:color="auto"/>
              <w:bottom w:val="single" w:sz="8" w:space="0" w:color="auto"/>
              <w:right w:val="single" w:sz="8" w:space="0" w:color="auto"/>
            </w:tcBorders>
            <w:vAlign w:val="center"/>
            <w:hideMark/>
          </w:tcPr>
          <w:p w14:paraId="0B27ADC0" w14:textId="77777777" w:rsidR="0022371F" w:rsidRPr="004536A4" w:rsidRDefault="0022371F" w:rsidP="00B86002">
            <w:pPr>
              <w:keepNext/>
              <w:spacing w:before="60" w:after="60" w:line="276" w:lineRule="auto"/>
              <w:rPr>
                <w:rFonts w:ascii="Calibri" w:eastAsia="Calibri" w:hAnsi="Calibri" w:cs="Calibri"/>
                <w:b/>
                <w:bCs/>
              </w:rPr>
            </w:pPr>
            <w:r w:rsidRPr="004536A4">
              <w:rPr>
                <w:rFonts w:ascii="Calibri" w:eastAsia="Calibri" w:hAnsi="Calibri" w:cs="Calibri"/>
                <w:b/>
                <w:bCs/>
              </w:rPr>
              <w:t>Total Extension Asset Cost</w:t>
            </w:r>
          </w:p>
        </w:tc>
        <w:tc>
          <w:tcPr>
            <w:tcW w:w="1243" w:type="dxa"/>
            <w:tcBorders>
              <w:top w:val="single" w:sz="8" w:space="0" w:color="auto"/>
              <w:left w:val="single" w:sz="8" w:space="0" w:color="auto"/>
              <w:bottom w:val="single" w:sz="8" w:space="0" w:color="auto"/>
              <w:right w:val="single" w:sz="8" w:space="0" w:color="auto"/>
            </w:tcBorders>
            <w:vAlign w:val="center"/>
            <w:hideMark/>
          </w:tcPr>
          <w:p w14:paraId="0C415108" w14:textId="77777777" w:rsidR="0022371F" w:rsidRPr="004536A4" w:rsidRDefault="0022371F"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£102,000</w:t>
            </w:r>
          </w:p>
        </w:tc>
        <w:tc>
          <w:tcPr>
            <w:tcW w:w="1806" w:type="dxa"/>
            <w:tcBorders>
              <w:top w:val="single" w:sz="8" w:space="0" w:color="auto"/>
              <w:left w:val="single" w:sz="8" w:space="0" w:color="auto"/>
              <w:bottom w:val="single" w:sz="8" w:space="0" w:color="auto"/>
              <w:right w:val="single" w:sz="8" w:space="0" w:color="auto"/>
            </w:tcBorders>
            <w:vAlign w:val="center"/>
          </w:tcPr>
          <w:p w14:paraId="40CE4ED0" w14:textId="77777777" w:rsidR="0022371F" w:rsidRPr="004536A4" w:rsidRDefault="0022371F" w:rsidP="00B86002">
            <w:pPr>
              <w:keepNext/>
              <w:spacing w:before="60" w:after="60" w:line="276" w:lineRule="auto"/>
              <w:jc w:val="center"/>
              <w:rPr>
                <w:rFonts w:ascii="Calibri" w:eastAsia="Calibri" w:hAnsi="Calibri" w:cs="Calibri"/>
              </w:rPr>
            </w:pPr>
          </w:p>
        </w:tc>
        <w:tc>
          <w:tcPr>
            <w:tcW w:w="1510" w:type="dxa"/>
            <w:tcBorders>
              <w:top w:val="single" w:sz="8" w:space="0" w:color="auto"/>
              <w:left w:val="single" w:sz="8" w:space="0" w:color="auto"/>
              <w:bottom w:val="single" w:sz="8" w:space="0" w:color="auto"/>
              <w:right w:val="single" w:sz="8" w:space="0" w:color="auto"/>
            </w:tcBorders>
            <w:vAlign w:val="center"/>
            <w:hideMark/>
          </w:tcPr>
          <w:p w14:paraId="45B2502A" w14:textId="77777777" w:rsidR="0022371F" w:rsidRPr="004536A4" w:rsidRDefault="0022371F"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£102,000</w:t>
            </w:r>
          </w:p>
        </w:tc>
      </w:tr>
    </w:tbl>
    <w:p w14:paraId="53F05025" w14:textId="77777777" w:rsidR="0022371F" w:rsidRPr="004536A4" w:rsidRDefault="0022371F" w:rsidP="0022371F">
      <w:pPr>
        <w:spacing w:after="0" w:line="240" w:lineRule="auto"/>
        <w:rPr>
          <w:rFonts w:ascii="Calibri" w:eastAsia="Yu Mincho" w:hAnsi="Calibri" w:cs="Arial"/>
        </w:rPr>
      </w:pPr>
    </w:p>
    <w:p w14:paraId="453F7E32" w14:textId="77777777" w:rsidR="0022371F" w:rsidRPr="004536A4" w:rsidRDefault="0022371F" w:rsidP="0022371F">
      <w:pPr>
        <w:spacing w:after="200" w:line="276" w:lineRule="auto"/>
        <w:rPr>
          <w:rFonts w:ascii="Calibri" w:eastAsia="Yu Mincho" w:hAnsi="Calibri" w:cs="Arial"/>
          <w:b/>
          <w:bCs/>
        </w:rPr>
      </w:pPr>
      <w:r w:rsidRPr="004536A4">
        <w:rPr>
          <w:rFonts w:ascii="Calibri" w:eastAsia="Yu Mincho" w:hAnsi="Calibri" w:cs="Arial"/>
          <w:b/>
          <w:bCs/>
        </w:rPr>
        <w:t>Total cost of the work</w:t>
      </w:r>
      <w:r w:rsidRPr="004536A4">
        <w:rPr>
          <w:rFonts w:ascii="Calibri" w:eastAsia="Yu Mincho" w:hAnsi="Calibri" w:cs="Arial"/>
        </w:rPr>
        <w:tab/>
      </w:r>
      <w:r w:rsidRPr="004536A4">
        <w:rPr>
          <w:rFonts w:ascii="Calibri" w:eastAsia="Yu Mincho" w:hAnsi="Calibri" w:cs="Arial"/>
        </w:rPr>
        <w:tab/>
      </w:r>
      <w:r w:rsidRPr="004536A4">
        <w:rPr>
          <w:rFonts w:ascii="Calibri" w:eastAsia="Yu Mincho" w:hAnsi="Calibri" w:cs="Arial"/>
        </w:rPr>
        <w:tab/>
      </w:r>
      <w:r w:rsidRPr="004536A4">
        <w:rPr>
          <w:rFonts w:ascii="Calibri" w:eastAsia="Yu Mincho" w:hAnsi="Calibri" w:cs="Arial"/>
          <w:b/>
          <w:bCs/>
        </w:rPr>
        <w:t xml:space="preserve">= </w:t>
      </w:r>
      <w:r w:rsidRPr="004536A4">
        <w:rPr>
          <w:rFonts w:ascii="Calibri" w:eastAsia="Yu Mincho" w:hAnsi="Calibri" w:cs="Arial"/>
        </w:rPr>
        <w:t>£5</w:t>
      </w:r>
      <w:r>
        <w:rPr>
          <w:rFonts w:ascii="Calibri" w:eastAsia="Yu Mincho" w:hAnsi="Calibri" w:cs="Arial"/>
        </w:rPr>
        <w:t>2</w:t>
      </w:r>
      <w:r w:rsidRPr="004536A4">
        <w:rPr>
          <w:rFonts w:ascii="Calibri" w:eastAsia="Yu Mincho" w:hAnsi="Calibri" w:cs="Arial"/>
        </w:rPr>
        <w:t xml:space="preserve">5,400 + £102,000 </w:t>
      </w:r>
      <w:r w:rsidRPr="004536A4">
        <w:rPr>
          <w:rFonts w:ascii="Calibri" w:eastAsia="Yu Mincho" w:hAnsi="Calibri" w:cs="Arial"/>
        </w:rPr>
        <w:tab/>
      </w:r>
      <w:r w:rsidRPr="004536A4">
        <w:rPr>
          <w:rFonts w:ascii="Calibri" w:eastAsia="Yu Mincho" w:hAnsi="Calibri" w:cs="Arial"/>
        </w:rPr>
        <w:tab/>
      </w:r>
      <w:r w:rsidRPr="004536A4">
        <w:rPr>
          <w:rFonts w:ascii="Calibri" w:eastAsia="Yu Mincho" w:hAnsi="Calibri" w:cs="Arial"/>
          <w:b/>
          <w:bCs/>
        </w:rPr>
        <w:t>= £6</w:t>
      </w:r>
      <w:r>
        <w:rPr>
          <w:rFonts w:ascii="Calibri" w:eastAsia="Yu Mincho" w:hAnsi="Calibri" w:cs="Arial"/>
          <w:b/>
          <w:bCs/>
        </w:rPr>
        <w:t>2</w:t>
      </w:r>
      <w:r w:rsidRPr="004536A4">
        <w:rPr>
          <w:rFonts w:ascii="Calibri" w:eastAsia="Yu Mincho" w:hAnsi="Calibri" w:cs="Arial"/>
          <w:b/>
          <w:bCs/>
        </w:rPr>
        <w:t>7,400</w:t>
      </w:r>
    </w:p>
    <w:p w14:paraId="2FD92D71" w14:textId="77777777" w:rsidR="0022371F" w:rsidRPr="004536A4" w:rsidRDefault="0022371F" w:rsidP="0022371F">
      <w:pPr>
        <w:spacing w:after="200" w:line="276" w:lineRule="auto"/>
        <w:rPr>
          <w:rFonts w:ascii="Calibri" w:eastAsia="Yu Mincho" w:hAnsi="Calibri" w:cs="Arial"/>
          <w:b/>
          <w:bCs/>
        </w:rPr>
      </w:pPr>
      <w:r w:rsidRPr="004536A4">
        <w:rPr>
          <w:rFonts w:ascii="Calibri" w:eastAsia="Yu Mincho" w:hAnsi="Calibri" w:cs="Arial"/>
          <w:b/>
          <w:bCs/>
        </w:rPr>
        <w:t xml:space="preserve">Total Connection Charge to Customer </w:t>
      </w:r>
      <w:r w:rsidRPr="004536A4">
        <w:rPr>
          <w:rFonts w:ascii="Calibri" w:eastAsia="Yu Mincho" w:hAnsi="Calibri" w:cs="Arial"/>
        </w:rPr>
        <w:tab/>
      </w:r>
      <w:r w:rsidRPr="004536A4">
        <w:rPr>
          <w:rFonts w:ascii="Calibri" w:eastAsia="Yu Mincho" w:hAnsi="Calibri" w:cs="Arial"/>
          <w:b/>
          <w:bCs/>
        </w:rPr>
        <w:t xml:space="preserve">= </w:t>
      </w:r>
      <w:r w:rsidRPr="004536A4">
        <w:rPr>
          <w:rFonts w:ascii="Calibri" w:eastAsia="Yu Mincho" w:hAnsi="Calibri" w:cs="Arial"/>
        </w:rPr>
        <w:t>£4</w:t>
      </w:r>
      <w:r>
        <w:rPr>
          <w:rFonts w:ascii="Calibri" w:eastAsia="Yu Mincho" w:hAnsi="Calibri" w:cs="Arial"/>
        </w:rPr>
        <w:t>8</w:t>
      </w:r>
      <w:r w:rsidRPr="004536A4">
        <w:rPr>
          <w:rFonts w:ascii="Calibri" w:eastAsia="Yu Mincho" w:hAnsi="Calibri" w:cs="Arial"/>
        </w:rPr>
        <w:t>0,400 + £</w:t>
      </w:r>
      <w:r>
        <w:rPr>
          <w:rFonts w:ascii="Calibri" w:eastAsia="Yu Mincho" w:hAnsi="Calibri" w:cs="Arial"/>
        </w:rPr>
        <w:t>513</w:t>
      </w:r>
      <w:r w:rsidRPr="004536A4">
        <w:rPr>
          <w:rFonts w:ascii="Calibri" w:eastAsia="Yu Mincho" w:hAnsi="Calibri" w:cs="Arial"/>
        </w:rPr>
        <w:t xml:space="preserve"> + £102,000</w:t>
      </w:r>
      <w:r w:rsidRPr="004536A4">
        <w:rPr>
          <w:rFonts w:ascii="Calibri" w:eastAsia="Yu Mincho" w:hAnsi="Calibri" w:cs="Arial"/>
        </w:rPr>
        <w:tab/>
      </w:r>
      <w:r w:rsidRPr="004536A4">
        <w:rPr>
          <w:rFonts w:ascii="Calibri" w:eastAsia="Yu Mincho" w:hAnsi="Calibri" w:cs="Arial"/>
          <w:b/>
          <w:bCs/>
        </w:rPr>
        <w:t>= £5</w:t>
      </w:r>
      <w:r>
        <w:rPr>
          <w:rFonts w:ascii="Calibri" w:eastAsia="Yu Mincho" w:hAnsi="Calibri" w:cs="Arial"/>
          <w:b/>
          <w:bCs/>
        </w:rPr>
        <w:t>82</w:t>
      </w:r>
      <w:r w:rsidRPr="004536A4">
        <w:rPr>
          <w:rFonts w:ascii="Calibri" w:eastAsia="Yu Mincho" w:hAnsi="Calibri" w:cs="Arial"/>
          <w:b/>
          <w:bCs/>
        </w:rPr>
        <w:t>,</w:t>
      </w:r>
      <w:r>
        <w:rPr>
          <w:rFonts w:ascii="Calibri" w:eastAsia="Yu Mincho" w:hAnsi="Calibri" w:cs="Arial"/>
          <w:b/>
          <w:bCs/>
        </w:rPr>
        <w:t>913</w:t>
      </w:r>
    </w:p>
    <w:p w14:paraId="39B10365" w14:textId="77777777" w:rsidR="0022371F" w:rsidRDefault="0022371F" w:rsidP="0022371F">
      <w:pPr>
        <w:tabs>
          <w:tab w:val="left" w:pos="1200"/>
        </w:tabs>
        <w:spacing w:before="60" w:after="60" w:line="276" w:lineRule="auto"/>
        <w:rPr>
          <w:rFonts w:ascii="Calibri" w:eastAsia="Yu Mincho" w:hAnsi="Calibri" w:cs="Arial"/>
        </w:rPr>
      </w:pPr>
      <w:r>
        <w:rPr>
          <w:rFonts w:ascii="Calibri" w:eastAsia="Yu Mincho" w:hAnsi="Calibri" w:cs="Arial"/>
        </w:rPr>
        <w:br w:type="page"/>
      </w:r>
    </w:p>
    <w:tbl>
      <w:tblPr>
        <w:tblStyle w:val="GridTable44"/>
        <w:tblW w:w="0" w:type="auto"/>
        <w:tblInd w:w="0" w:type="dxa"/>
        <w:tblLook w:val="04A0" w:firstRow="1" w:lastRow="0" w:firstColumn="1" w:lastColumn="0" w:noHBand="0" w:noVBand="1"/>
      </w:tblPr>
      <w:tblGrid>
        <w:gridCol w:w="9016"/>
      </w:tblGrid>
      <w:tr w:rsidR="0022371F" w:rsidRPr="004536A4" w14:paraId="53172364" w14:textId="77777777" w:rsidTr="00B860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42" w:type="dxa"/>
            <w:hideMark/>
          </w:tcPr>
          <w:p w14:paraId="56DC0E22" w14:textId="77777777" w:rsidR="0022371F" w:rsidRPr="004536A4" w:rsidRDefault="0022371F" w:rsidP="00B86002">
            <w:pPr>
              <w:spacing w:before="60" w:after="60"/>
              <w:ind w:left="1309" w:hanging="1309"/>
              <w:rPr>
                <w:rFonts w:ascii="Calibri" w:eastAsia="Yu Mincho" w:hAnsi="Calibri" w:cs="Calibri"/>
                <w:lang w:eastAsia="en-GB"/>
              </w:rPr>
            </w:pPr>
            <w:r w:rsidRPr="004536A4">
              <w:rPr>
                <w:rFonts w:ascii="Calibri" w:eastAsia="Yu Mincho" w:hAnsi="Calibri" w:cs="Calibri"/>
                <w:lang w:eastAsia="en-GB"/>
              </w:rPr>
              <w:lastRenderedPageBreak/>
              <w:t xml:space="preserve">Example </w:t>
            </w:r>
            <w:r>
              <w:rPr>
                <w:rFonts w:ascii="Calibri" w:eastAsia="Yu Mincho" w:hAnsi="Calibri" w:cs="Calibri"/>
                <w:lang w:eastAsia="en-GB"/>
              </w:rPr>
              <w:t>3</w:t>
            </w:r>
            <w:r w:rsidRPr="004536A4">
              <w:rPr>
                <w:rFonts w:ascii="Calibri" w:eastAsia="Yu Mincho" w:hAnsi="Calibri" w:cs="Calibri"/>
                <w:lang w:eastAsia="en-GB"/>
              </w:rPr>
              <w:t>3</w:t>
            </w:r>
            <w:r w:rsidRPr="004536A4">
              <w:rPr>
                <w:rFonts w:ascii="Calibri" w:eastAsia="Yu Mincho" w:hAnsi="Calibri" w:cs="Calibri"/>
                <w:lang w:eastAsia="en-GB"/>
              </w:rPr>
              <w:tab/>
            </w:r>
            <w:r w:rsidRPr="00CC3F9E">
              <w:rPr>
                <w:rFonts w:ascii="Calibri" w:eastAsia="Yu Mincho" w:hAnsi="Calibri" w:cs="Arial"/>
                <w:lang w:eastAsia="en-GB"/>
              </w:rPr>
              <w:t>A new Generation Connection that has Reinforcement above the High-Cost Project Threshold at the Voltage Level of the POC</w:t>
            </w:r>
            <w:r>
              <w:rPr>
                <w:rFonts w:ascii="Calibri" w:eastAsia="Yu Mincho" w:hAnsi="Calibri" w:cs="Arial"/>
                <w:lang w:eastAsia="en-GB"/>
              </w:rPr>
              <w:t xml:space="preserve"> (multiple assets to be cost apportioned)</w:t>
            </w:r>
            <w:r w:rsidRPr="004536A4">
              <w:rPr>
                <w:rFonts w:ascii="Calibri" w:eastAsia="Yu Mincho" w:hAnsi="Calibri" w:cs="Arial"/>
                <w:lang w:eastAsia="en-GB"/>
              </w:rPr>
              <w:t>.</w:t>
            </w:r>
          </w:p>
        </w:tc>
      </w:tr>
      <w:tr w:rsidR="0022371F" w:rsidRPr="004536A4" w14:paraId="035D4EA9" w14:textId="77777777" w:rsidTr="00B860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42" w:type="dxa"/>
            <w:tcBorders>
              <w:top w:val="single" w:sz="4" w:space="0" w:color="666666"/>
              <w:left w:val="single" w:sz="4" w:space="0" w:color="666666"/>
              <w:bottom w:val="single" w:sz="4" w:space="0" w:color="666666"/>
              <w:right w:val="single" w:sz="4" w:space="0" w:color="666666"/>
            </w:tcBorders>
            <w:hideMark/>
          </w:tcPr>
          <w:p w14:paraId="39B58287" w14:textId="77777777" w:rsidR="0022371F" w:rsidRPr="004536A4" w:rsidRDefault="0022371F" w:rsidP="00B86002">
            <w:pPr>
              <w:spacing w:before="60" w:after="60"/>
              <w:ind w:left="1309" w:hanging="1309"/>
              <w:rPr>
                <w:rFonts w:ascii="Calibri" w:eastAsia="Yu Mincho" w:hAnsi="Calibri" w:cs="Calibri"/>
                <w:lang w:eastAsia="en-GB"/>
              </w:rPr>
            </w:pPr>
            <w:r w:rsidRPr="004536A4">
              <w:rPr>
                <w:rFonts w:ascii="Calibri" w:eastAsia="Yu Mincho" w:hAnsi="Calibri" w:cs="Calibri"/>
                <w:lang w:eastAsia="en-GB"/>
              </w:rPr>
              <w:t>Purpose:</w:t>
            </w:r>
            <w:r w:rsidRPr="004536A4">
              <w:rPr>
                <w:rFonts w:ascii="Calibri" w:eastAsia="Yu Mincho" w:hAnsi="Calibri" w:cs="Calibri"/>
                <w:lang w:eastAsia="en-GB"/>
              </w:rPr>
              <w:tab/>
            </w:r>
            <w:r w:rsidRPr="00CC3F9E">
              <w:rPr>
                <w:rFonts w:ascii="Calibri" w:eastAsia="Yu Mincho" w:hAnsi="Calibri" w:cs="Calibri"/>
                <w:lang w:eastAsia="en-GB"/>
              </w:rPr>
              <w:t xml:space="preserve">To show how a Generation Connection that triggers the Generation High-Cost Project Threshold at the Voltage Level of the POC is charged when the Reinforcement required is for </w:t>
            </w:r>
            <w:r>
              <w:rPr>
                <w:rFonts w:ascii="Calibri" w:eastAsia="Yu Mincho" w:hAnsi="Calibri" w:cs="Calibri"/>
                <w:lang w:eastAsia="en-GB"/>
              </w:rPr>
              <w:t>multiple</w:t>
            </w:r>
            <w:r w:rsidRPr="00CC3F9E">
              <w:rPr>
                <w:rFonts w:ascii="Calibri" w:eastAsia="Yu Mincho" w:hAnsi="Calibri" w:cs="Calibri"/>
                <w:lang w:eastAsia="en-GB"/>
              </w:rPr>
              <w:t xml:space="preserve"> asset</w:t>
            </w:r>
            <w:r>
              <w:rPr>
                <w:rFonts w:ascii="Calibri" w:eastAsia="Yu Mincho" w:hAnsi="Calibri" w:cs="Calibri"/>
                <w:lang w:eastAsia="en-GB"/>
              </w:rPr>
              <w:t>s</w:t>
            </w:r>
            <w:r w:rsidRPr="00CC3F9E">
              <w:rPr>
                <w:rFonts w:ascii="Calibri" w:eastAsia="Yu Mincho" w:hAnsi="Calibri" w:cs="Calibri"/>
                <w:lang w:eastAsia="en-GB"/>
              </w:rPr>
              <w:t xml:space="preserve"> at the same </w:t>
            </w:r>
            <w:r>
              <w:rPr>
                <w:rFonts w:ascii="Calibri" w:eastAsia="Yu Mincho" w:hAnsi="Calibri" w:cs="Calibri"/>
                <w:lang w:eastAsia="en-GB"/>
              </w:rPr>
              <w:t>V</w:t>
            </w:r>
            <w:r w:rsidRPr="00CC3F9E">
              <w:rPr>
                <w:rFonts w:ascii="Calibri" w:eastAsia="Yu Mincho" w:hAnsi="Calibri" w:cs="Calibri"/>
                <w:lang w:eastAsia="en-GB"/>
              </w:rPr>
              <w:t xml:space="preserve">oltage </w:t>
            </w:r>
            <w:r>
              <w:rPr>
                <w:rFonts w:ascii="Calibri" w:eastAsia="Yu Mincho" w:hAnsi="Calibri" w:cs="Calibri"/>
                <w:lang w:eastAsia="en-GB"/>
              </w:rPr>
              <w:t xml:space="preserve">Level </w:t>
            </w:r>
            <w:r w:rsidRPr="00CC3F9E">
              <w:rPr>
                <w:rFonts w:ascii="Calibri" w:eastAsia="Yu Mincho" w:hAnsi="Calibri" w:cs="Calibri"/>
                <w:lang w:eastAsia="en-GB"/>
              </w:rPr>
              <w:t>of connection</w:t>
            </w:r>
            <w:r w:rsidRPr="004536A4">
              <w:rPr>
                <w:rFonts w:ascii="Calibri" w:eastAsia="Yu Mincho" w:hAnsi="Calibri" w:cs="Calibri"/>
                <w:lang w:eastAsia="en-GB"/>
              </w:rPr>
              <w:t>.</w:t>
            </w:r>
          </w:p>
        </w:tc>
      </w:tr>
    </w:tbl>
    <w:p w14:paraId="2D9F662A" w14:textId="77777777" w:rsidR="0022371F" w:rsidRPr="004536A4" w:rsidRDefault="0022371F" w:rsidP="0022371F">
      <w:pPr>
        <w:spacing w:before="120" w:after="120" w:line="276" w:lineRule="auto"/>
        <w:jc w:val="both"/>
        <w:rPr>
          <w:rFonts w:ascii="Calibri" w:eastAsia="Yu Mincho" w:hAnsi="Calibri" w:cs="Arial"/>
        </w:rPr>
      </w:pPr>
      <w:r>
        <w:rPr>
          <w:rFonts w:ascii="Calibri" w:eastAsia="Yu Mincho" w:hAnsi="Calibri" w:cs="Arial"/>
        </w:rPr>
        <w:t>Like Example 13, a</w:t>
      </w:r>
      <w:r w:rsidRPr="004536A4">
        <w:rPr>
          <w:rFonts w:ascii="Calibri" w:eastAsia="Yu Mincho" w:hAnsi="Calibri" w:cs="Arial"/>
        </w:rPr>
        <w:t xml:space="preserve"> Customer requests a connection to a generator with a Required Capacity for export purposes of </w:t>
      </w:r>
      <w:r>
        <w:rPr>
          <w:rFonts w:ascii="Calibri" w:eastAsia="Yu Mincho" w:hAnsi="Calibri" w:cs="Arial"/>
        </w:rPr>
        <w:t>4</w:t>
      </w:r>
      <w:r w:rsidRPr="004536A4">
        <w:rPr>
          <w:rFonts w:ascii="Calibri" w:eastAsia="Yu Mincho" w:hAnsi="Calibri" w:cs="Arial"/>
        </w:rPr>
        <w:t>MW</w:t>
      </w:r>
      <w:r>
        <w:rPr>
          <w:rFonts w:ascii="Calibri" w:eastAsia="Yu Mincho" w:hAnsi="Calibri" w:cs="Arial"/>
        </w:rPr>
        <w:t xml:space="preserve"> (6MW in Example 13)</w:t>
      </w:r>
      <w:r w:rsidRPr="004536A4">
        <w:rPr>
          <w:rFonts w:ascii="Calibri" w:eastAsia="Yu Mincho" w:hAnsi="Calibri" w:cs="Arial"/>
        </w:rPr>
        <w:t xml:space="preserve">. The Fault Level contribution at the primary substation from the generation connection is 10MVA. </w:t>
      </w:r>
    </w:p>
    <w:p w14:paraId="571F18A5" w14:textId="77777777" w:rsidR="0022371F" w:rsidRPr="004536A4"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t xml:space="preserve">The POC is to the existing 11kV network at point </w:t>
      </w:r>
      <w:proofErr w:type="gramStart"/>
      <w:r w:rsidRPr="004536A4">
        <w:rPr>
          <w:rFonts w:ascii="Calibri" w:eastAsia="Yu Mincho" w:hAnsi="Calibri" w:cs="Arial"/>
        </w:rPr>
        <w:t>B</w:t>
      </w:r>
      <w:proofErr w:type="gramEnd"/>
      <w:r w:rsidRPr="004536A4">
        <w:rPr>
          <w:rFonts w:ascii="Calibri" w:eastAsia="Yu Mincho" w:hAnsi="Calibri" w:cs="Arial"/>
        </w:rPr>
        <w:t xml:space="preserve"> and it is proposed to install 500m of 11kV underground cable from the POC to the Customer’s installation. This is treated as Extension Assets.</w:t>
      </w:r>
    </w:p>
    <w:p w14:paraId="5F016568" w14:textId="77777777" w:rsidR="0022371F"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t xml:space="preserve">The connection requires the Reinforcement of 500m of 11kV overhead line between points A and B for a thermal capacity requirement and the Security CAF applies. The connection also requires the replacement of the existing 11kV switchboard at the primary substation </w:t>
      </w:r>
      <w:proofErr w:type="gramStart"/>
      <w:r w:rsidRPr="004536A4">
        <w:rPr>
          <w:rFonts w:ascii="Calibri" w:eastAsia="Yu Mincho" w:hAnsi="Calibri" w:cs="Arial"/>
        </w:rPr>
        <w:t>in order to</w:t>
      </w:r>
      <w:proofErr w:type="gramEnd"/>
      <w:r w:rsidRPr="004536A4">
        <w:rPr>
          <w:rFonts w:ascii="Calibri" w:eastAsia="Yu Mincho" w:hAnsi="Calibri" w:cs="Arial"/>
        </w:rPr>
        <w:t xml:space="preserve"> increase its fault level rating from 150MVA to 350MVA and the Fault Level CAF applies. However, the new fault level will be limited by the fault level rating of the local network of 250MVA.</w:t>
      </w:r>
      <w:r>
        <w:rPr>
          <w:rFonts w:ascii="Calibri" w:eastAsia="Yu Mincho" w:hAnsi="Calibri" w:cs="Arial"/>
        </w:rPr>
        <w:t xml:space="preserve"> </w:t>
      </w:r>
      <w:r w:rsidRPr="002F5B0E">
        <w:rPr>
          <w:rFonts w:ascii="Calibri" w:eastAsia="Yu Mincho" w:hAnsi="Calibri" w:cs="Arial"/>
        </w:rPr>
        <w:t>The total cost of the Reinforcement is £</w:t>
      </w:r>
      <w:r>
        <w:rPr>
          <w:rFonts w:ascii="Calibri" w:eastAsia="Yu Mincho" w:hAnsi="Calibri" w:cs="Arial"/>
        </w:rPr>
        <w:t>820</w:t>
      </w:r>
      <w:r w:rsidRPr="002F5B0E">
        <w:rPr>
          <w:rFonts w:ascii="Calibri" w:eastAsia="Yu Mincho" w:hAnsi="Calibri" w:cs="Arial"/>
        </w:rPr>
        <w:t>,</w:t>
      </w:r>
      <w:r>
        <w:rPr>
          <w:rFonts w:ascii="Calibri" w:eastAsia="Yu Mincho" w:hAnsi="Calibri" w:cs="Arial"/>
        </w:rPr>
        <w:t>0</w:t>
      </w:r>
      <w:r w:rsidRPr="002F5B0E">
        <w:rPr>
          <w:rFonts w:ascii="Calibri" w:eastAsia="Yu Mincho" w:hAnsi="Calibri" w:cs="Arial"/>
        </w:rPr>
        <w:t>00</w:t>
      </w:r>
      <w:r>
        <w:rPr>
          <w:rFonts w:ascii="Calibri" w:eastAsia="Yu Mincho" w:hAnsi="Calibri" w:cs="Arial"/>
        </w:rPr>
        <w:t>.</w:t>
      </w:r>
    </w:p>
    <w:p w14:paraId="539C1D19" w14:textId="77777777" w:rsidR="0022371F" w:rsidRPr="004536A4"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t xml:space="preserve">The High-Cost Project Threshold </w:t>
      </w:r>
      <w:r>
        <w:rPr>
          <w:rFonts w:ascii="Calibri" w:eastAsia="Yu Mincho" w:hAnsi="Calibri" w:cs="Arial"/>
        </w:rPr>
        <w:t xml:space="preserve">is exceeded for </w:t>
      </w:r>
      <w:r w:rsidRPr="004536A4">
        <w:rPr>
          <w:rFonts w:ascii="Calibri" w:eastAsia="Yu Mincho" w:hAnsi="Calibri" w:cs="Arial"/>
        </w:rPr>
        <w:t xml:space="preserve">this connection.  The HCPT is £200/kW </w:t>
      </w:r>
      <w:r>
        <w:rPr>
          <w:rFonts w:ascii="Calibri" w:eastAsia="Yu Mincho" w:hAnsi="Calibri" w:cs="Arial"/>
        </w:rPr>
        <w:t xml:space="preserve">(£800,000) </w:t>
      </w:r>
      <w:r w:rsidRPr="004536A4">
        <w:rPr>
          <w:rFonts w:ascii="Calibri" w:eastAsia="Yu Mincho" w:hAnsi="Calibri" w:cs="Arial"/>
        </w:rPr>
        <w:t xml:space="preserve">and costs </w:t>
      </w:r>
      <w:proofErr w:type="gramStart"/>
      <w:r w:rsidRPr="004536A4">
        <w:rPr>
          <w:rFonts w:ascii="Calibri" w:eastAsia="Yu Mincho" w:hAnsi="Calibri" w:cs="Arial"/>
        </w:rPr>
        <w:t>in excess of</w:t>
      </w:r>
      <w:proofErr w:type="gramEnd"/>
      <w:r w:rsidRPr="004536A4">
        <w:rPr>
          <w:rFonts w:ascii="Calibri" w:eastAsia="Yu Mincho" w:hAnsi="Calibri" w:cs="Arial"/>
        </w:rPr>
        <w:t xml:space="preserve"> this threshold will be charged in full to the Customer</w:t>
      </w:r>
      <w:r>
        <w:rPr>
          <w:rFonts w:ascii="Calibri" w:eastAsia="Yu Mincho" w:hAnsi="Calibri" w:cs="Arial"/>
        </w:rPr>
        <w:t xml:space="preserve"> (£20,000)</w:t>
      </w:r>
      <w:r w:rsidRPr="004536A4">
        <w:rPr>
          <w:rFonts w:ascii="Calibri" w:eastAsia="Yu Mincho" w:hAnsi="Calibri" w:cs="Arial"/>
        </w:rPr>
        <w:t>.</w:t>
      </w:r>
      <w:r>
        <w:rPr>
          <w:rFonts w:ascii="Calibri" w:eastAsia="Yu Mincho" w:hAnsi="Calibri" w:cs="Arial"/>
        </w:rPr>
        <w:t xml:space="preserve"> The cost of Reinforcement all relates to the Voltage Level of the POC. The cost of Reinforcement to be apportioned at the Voltage Level of the POC is therefore reduced proportionally by the amount over the High-Cost Project Threshold at that Voltage Level.</w:t>
      </w:r>
    </w:p>
    <w:p w14:paraId="27152B84" w14:textId="77777777" w:rsidR="0022371F" w:rsidRPr="004536A4" w:rsidRDefault="0022371F" w:rsidP="0022371F">
      <w:pPr>
        <w:spacing w:after="200" w:line="276" w:lineRule="auto"/>
        <w:rPr>
          <w:rFonts w:ascii="Calibri" w:eastAsia="Yu Mincho" w:hAnsi="Calibri" w:cs="Arial"/>
          <w:szCs w:val="24"/>
        </w:rPr>
      </w:pPr>
      <w:r w:rsidRPr="004536A4">
        <w:rPr>
          <w:rFonts w:ascii="Calibri" w:eastAsia="Yu Mincho" w:hAnsi="Calibri" w:cs="Arial"/>
          <w:noProof/>
          <w:lang w:eastAsia="en-GB"/>
        </w:rPr>
        <w:drawing>
          <wp:inline distT="0" distB="0" distL="0" distR="0" wp14:anchorId="43556C1B" wp14:editId="3F21118A">
            <wp:extent cx="5671820" cy="3645535"/>
            <wp:effectExtent l="0" t="0" r="5080" b="0"/>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862529" name="Picture 273862529" descr="Diagram&#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71820" cy="3645535"/>
                    </a:xfrm>
                    <a:prstGeom prst="rect">
                      <a:avLst/>
                    </a:prstGeom>
                    <a:noFill/>
                    <a:ln>
                      <a:noFill/>
                    </a:ln>
                  </pic:spPr>
                </pic:pic>
              </a:graphicData>
            </a:graphic>
          </wp:inline>
        </w:drawing>
      </w:r>
    </w:p>
    <w:p w14:paraId="72331BDA" w14:textId="77777777" w:rsidR="0022371F" w:rsidRPr="004536A4" w:rsidRDefault="0022371F" w:rsidP="0022371F">
      <w:pPr>
        <w:spacing w:after="200" w:line="276" w:lineRule="auto"/>
        <w:rPr>
          <w:rFonts w:ascii="Calibri" w:eastAsia="Yu Mincho" w:hAnsi="Calibri" w:cs="Calibri"/>
          <w:b/>
        </w:rPr>
      </w:pPr>
      <w:r w:rsidRPr="004536A4">
        <w:rPr>
          <w:rFonts w:ascii="Calibri" w:eastAsia="Yu Mincho" w:hAnsi="Calibri" w:cs="Calibri"/>
          <w:b/>
        </w:rPr>
        <w:t>Reinforcement:</w:t>
      </w:r>
    </w:p>
    <w:p w14:paraId="2DC05D2D" w14:textId="77777777" w:rsidR="0022371F" w:rsidRPr="004536A4" w:rsidRDefault="0022371F" w:rsidP="0022371F">
      <w:pPr>
        <w:spacing w:after="200" w:line="276" w:lineRule="auto"/>
        <w:rPr>
          <w:rFonts w:ascii="Calibri" w:eastAsia="Yu Mincho" w:hAnsi="Calibri" w:cs="Arial"/>
          <w:u w:val="single"/>
        </w:rPr>
      </w:pPr>
      <w:r w:rsidRPr="004536A4">
        <w:rPr>
          <w:rFonts w:ascii="Calibri" w:eastAsia="Yu Mincho" w:hAnsi="Calibri" w:cs="Arial"/>
          <w:u w:val="single"/>
        </w:rPr>
        <w:t xml:space="preserve">The Relevant Section of Network is the 11kV network from the primary substation to Point B. </w:t>
      </w:r>
    </w:p>
    <w:p w14:paraId="47C35F3D" w14:textId="77777777" w:rsidR="0022371F" w:rsidRPr="004536A4"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lastRenderedPageBreak/>
        <w:t xml:space="preserve">Security CAF calculation: the numerator in the CAF calculation is based upon the Required Capacity of the Customer, i.e. </w:t>
      </w:r>
      <w:r>
        <w:rPr>
          <w:rFonts w:ascii="Calibri" w:eastAsia="Yu Mincho" w:hAnsi="Calibri" w:cs="Arial"/>
        </w:rPr>
        <w:t>4</w:t>
      </w:r>
      <w:r w:rsidRPr="004536A4">
        <w:rPr>
          <w:rFonts w:ascii="Calibri" w:eastAsia="Yu Mincho" w:hAnsi="Calibri" w:cs="Arial"/>
        </w:rPr>
        <w:t xml:space="preserve">MW. The denominator is based on the New Network Capacity </w:t>
      </w:r>
      <w:proofErr w:type="gramStart"/>
      <w:r w:rsidRPr="004536A4">
        <w:rPr>
          <w:rFonts w:ascii="Calibri" w:eastAsia="Yu Mincho" w:hAnsi="Calibri" w:cs="Arial"/>
        </w:rPr>
        <w:t>following</w:t>
      </w:r>
      <w:proofErr w:type="gramEnd"/>
      <w:r w:rsidRPr="004536A4">
        <w:rPr>
          <w:rFonts w:ascii="Calibri" w:eastAsia="Yu Mincho" w:hAnsi="Calibri" w:cs="Arial"/>
        </w:rPr>
        <w:t xml:space="preserve"> Reinforcement, which is 7.6MVA, i.e. after Reinforcement, in this particular case, the section of cable with the lowest rating.</w:t>
      </w:r>
    </w:p>
    <w:p w14:paraId="2D298379" w14:textId="77777777" w:rsidR="0022371F" w:rsidRPr="004536A4"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t xml:space="preserve">The Relevant Section of Network is the 11kV switchboard at the primary substation.  </w:t>
      </w:r>
    </w:p>
    <w:p w14:paraId="2CA58A68" w14:textId="77777777" w:rsidR="0022371F"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t>Fault Level CAF calculation: The numerator in the CAF calculation is based upon the Fault Level contribution from the Customer’s new generator connection, in this Example 10MVA. The denominator is based upon the New Fault Level Capacity, which is the lower of the Fault Level capacity of the new 11kV switchboard, 350MVA or of the local system, 250MVA in this Example.</w:t>
      </w:r>
    </w:p>
    <w:p w14:paraId="65BB7C44" w14:textId="77777777" w:rsidR="0022371F" w:rsidRPr="004536A4"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t xml:space="preserve">The High-Cost Project Threshold for </w:t>
      </w:r>
      <w:r>
        <w:rPr>
          <w:rFonts w:ascii="Calibri" w:eastAsia="Yu Mincho" w:hAnsi="Calibri" w:cs="Arial"/>
        </w:rPr>
        <w:t xml:space="preserve">a </w:t>
      </w:r>
      <w:r w:rsidRPr="004536A4">
        <w:rPr>
          <w:rFonts w:ascii="Calibri" w:eastAsia="Yu Mincho" w:hAnsi="Calibri" w:cs="Arial"/>
        </w:rPr>
        <w:t xml:space="preserve">Generation Connection is £200/kW. </w:t>
      </w:r>
    </w:p>
    <w:p w14:paraId="649B174A" w14:textId="77777777" w:rsidR="0022371F" w:rsidRPr="004536A4"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t>The Reinforcement required to provide the connection is:</w:t>
      </w:r>
    </w:p>
    <w:p w14:paraId="2CD962E0" w14:textId="77777777" w:rsidR="0022371F" w:rsidRPr="004536A4" w:rsidRDefault="0022371F" w:rsidP="0022371F">
      <w:pPr>
        <w:numPr>
          <w:ilvl w:val="0"/>
          <w:numId w:val="10"/>
        </w:numPr>
        <w:spacing w:before="120" w:after="120" w:line="240" w:lineRule="auto"/>
        <w:contextualSpacing/>
        <w:rPr>
          <w:rFonts w:ascii="Calibri" w:eastAsia="Yu Mincho" w:hAnsi="Calibri" w:cs="Calibri"/>
        </w:rPr>
      </w:pPr>
      <w:r w:rsidRPr="00045BDE">
        <w:rPr>
          <w:rFonts w:ascii="Calibri" w:eastAsia="Yu Mincho" w:hAnsi="Calibri" w:cs="Calibri"/>
        </w:rPr>
        <w:t>Re-conductor of 500m of 11kV overhead line</w:t>
      </w:r>
      <w:r w:rsidRPr="004536A4">
        <w:rPr>
          <w:rFonts w:ascii="Calibri" w:eastAsia="Yu Mincho" w:hAnsi="Calibri" w:cs="Calibri"/>
        </w:rPr>
        <w:t>; and</w:t>
      </w:r>
    </w:p>
    <w:p w14:paraId="2AB301EB" w14:textId="77777777" w:rsidR="0022371F" w:rsidRPr="004536A4" w:rsidRDefault="0022371F" w:rsidP="0022371F">
      <w:pPr>
        <w:numPr>
          <w:ilvl w:val="0"/>
          <w:numId w:val="10"/>
        </w:numPr>
        <w:spacing w:before="120" w:after="120" w:line="240" w:lineRule="auto"/>
        <w:contextualSpacing/>
        <w:rPr>
          <w:rFonts w:ascii="Calibri" w:eastAsia="Yu Mincho" w:hAnsi="Calibri" w:cs="Calibri"/>
        </w:rPr>
      </w:pPr>
      <w:r w:rsidRPr="00045BDE">
        <w:rPr>
          <w:rFonts w:ascii="Calibri" w:eastAsia="Yu Mincho" w:hAnsi="Calibri" w:cs="Calibri"/>
        </w:rPr>
        <w:t>Replacement 11kV switchboard</w:t>
      </w:r>
      <w:r w:rsidRPr="004536A4">
        <w:rPr>
          <w:rFonts w:ascii="Calibri" w:eastAsia="Yu Mincho" w:hAnsi="Calibri" w:cs="Calibri"/>
        </w:rPr>
        <w:t>.</w:t>
      </w:r>
    </w:p>
    <w:p w14:paraId="305D6658" w14:textId="77777777" w:rsidR="0022371F" w:rsidRPr="004536A4" w:rsidRDefault="0022371F" w:rsidP="0022371F">
      <w:pPr>
        <w:spacing w:before="120" w:after="120" w:line="276" w:lineRule="auto"/>
        <w:jc w:val="both"/>
        <w:rPr>
          <w:rFonts w:ascii="Calibri" w:eastAsia="Yu Mincho" w:hAnsi="Calibri" w:cs="Arial"/>
        </w:rPr>
      </w:pPr>
    </w:p>
    <w:p w14:paraId="0A2C0CDF" w14:textId="77777777" w:rsidR="0022371F" w:rsidRPr="004536A4" w:rsidRDefault="0022371F" w:rsidP="0022371F">
      <w:pPr>
        <w:spacing w:after="200" w:line="276" w:lineRule="auto"/>
        <w:rPr>
          <w:rFonts w:ascii="Calibri" w:eastAsia="Calibri" w:hAnsi="Calibri" w:cs="Calibri"/>
        </w:rPr>
      </w:pPr>
      <w:r w:rsidRPr="004536A4">
        <w:rPr>
          <w:rFonts w:ascii="Calibri" w:eastAsia="Calibri" w:hAnsi="Calibri" w:cs="Calibri"/>
        </w:rPr>
        <w:t>HCPT:</w:t>
      </w:r>
      <w:r w:rsidRPr="004536A4">
        <w:rPr>
          <w:rFonts w:ascii="Calibri" w:eastAsia="Yu Mincho" w:hAnsi="Calibri" w:cs="Arial"/>
        </w:rPr>
        <w:tab/>
      </w:r>
      <w:r w:rsidRPr="004536A4">
        <w:rPr>
          <w:rFonts w:ascii="Calibri" w:eastAsia="Calibri" w:hAnsi="Calibri" w:cs="Calibri"/>
        </w:rPr>
        <w:t xml:space="preserve">£200 x </w:t>
      </w:r>
      <w:r>
        <w:rPr>
          <w:rFonts w:ascii="Calibri" w:eastAsia="Calibri" w:hAnsi="Calibri" w:cs="Calibri"/>
        </w:rPr>
        <w:t>4,000</w:t>
      </w:r>
      <w:r w:rsidRPr="004536A4">
        <w:rPr>
          <w:rFonts w:ascii="Calibri" w:eastAsia="Calibri" w:hAnsi="Calibri" w:cs="Calibri"/>
        </w:rPr>
        <w:t xml:space="preserve"> = £</w:t>
      </w:r>
      <w:r>
        <w:rPr>
          <w:rFonts w:ascii="Calibri" w:eastAsia="Calibri" w:hAnsi="Calibri" w:cs="Calibri"/>
        </w:rPr>
        <w:t>800</w:t>
      </w:r>
      <w:r w:rsidRPr="004536A4">
        <w:rPr>
          <w:rFonts w:ascii="Calibri" w:eastAsia="Calibri" w:hAnsi="Calibri" w:cs="Calibri"/>
        </w:rPr>
        <w:t>,000</w:t>
      </w:r>
    </w:p>
    <w:p w14:paraId="56F684C0" w14:textId="77777777" w:rsidR="0022371F" w:rsidRPr="004536A4" w:rsidRDefault="0022371F" w:rsidP="0022371F">
      <w:pPr>
        <w:spacing w:after="200" w:line="276" w:lineRule="auto"/>
        <w:ind w:firstLine="720"/>
        <w:rPr>
          <w:rFonts w:ascii="Calibri" w:eastAsia="Calibri" w:hAnsi="Calibri" w:cs="Calibri"/>
          <w:color w:val="000000"/>
        </w:rPr>
      </w:pPr>
      <w:r w:rsidRPr="004536A4">
        <w:rPr>
          <w:rFonts w:ascii="Calibri" w:eastAsia="Calibri" w:hAnsi="Calibri" w:cs="Calibri"/>
          <w:color w:val="000000"/>
        </w:rPr>
        <w:t>£</w:t>
      </w:r>
      <w:r>
        <w:rPr>
          <w:rFonts w:ascii="Calibri" w:eastAsia="Calibri" w:hAnsi="Calibri" w:cs="Calibri"/>
          <w:color w:val="000000"/>
        </w:rPr>
        <w:t>820</w:t>
      </w:r>
      <w:r w:rsidRPr="004536A4">
        <w:rPr>
          <w:rFonts w:ascii="Calibri" w:eastAsia="Calibri" w:hAnsi="Calibri" w:cs="Calibri"/>
          <w:color w:val="000000"/>
        </w:rPr>
        <w:t>,</w:t>
      </w:r>
      <w:r>
        <w:rPr>
          <w:rFonts w:ascii="Calibri" w:eastAsia="Calibri" w:hAnsi="Calibri" w:cs="Calibri"/>
          <w:color w:val="000000"/>
        </w:rPr>
        <w:t>0</w:t>
      </w:r>
      <w:r w:rsidRPr="004536A4">
        <w:rPr>
          <w:rFonts w:ascii="Calibri" w:eastAsia="Calibri" w:hAnsi="Calibri" w:cs="Calibri"/>
          <w:color w:val="000000"/>
        </w:rPr>
        <w:t>00 - £</w:t>
      </w:r>
      <w:r>
        <w:rPr>
          <w:rFonts w:ascii="Calibri" w:eastAsia="Calibri" w:hAnsi="Calibri" w:cs="Calibri"/>
          <w:color w:val="000000"/>
        </w:rPr>
        <w:t>800</w:t>
      </w:r>
      <w:r w:rsidRPr="004536A4">
        <w:rPr>
          <w:rFonts w:ascii="Calibri" w:eastAsia="Calibri" w:hAnsi="Calibri" w:cs="Calibri"/>
          <w:color w:val="000000"/>
        </w:rPr>
        <w:t>,000 = £</w:t>
      </w:r>
      <w:r>
        <w:rPr>
          <w:rFonts w:ascii="Calibri" w:eastAsia="Calibri" w:hAnsi="Calibri" w:cs="Calibri"/>
          <w:color w:val="000000"/>
        </w:rPr>
        <w:t>20,0</w:t>
      </w:r>
      <w:r w:rsidRPr="004536A4">
        <w:rPr>
          <w:rFonts w:ascii="Calibri" w:eastAsia="Calibri" w:hAnsi="Calibri" w:cs="Calibri"/>
          <w:color w:val="000000"/>
        </w:rPr>
        <w:t>00 Customer Contribution</w:t>
      </w:r>
    </w:p>
    <w:p w14:paraId="4A4FAD5D" w14:textId="444BBD09" w:rsidR="0022371F" w:rsidRDefault="0022371F" w:rsidP="0022371F">
      <w:pPr>
        <w:spacing w:before="120" w:after="120" w:line="276" w:lineRule="auto"/>
        <w:jc w:val="both"/>
        <w:rPr>
          <w:ins w:id="111" w:author="Brian Hoy" w:date="2023-12-21T11:44:00Z"/>
          <w:rFonts w:ascii="Calibri" w:eastAsia="Yu Mincho" w:hAnsi="Calibri" w:cs="Arial"/>
        </w:rPr>
      </w:pPr>
      <w:r w:rsidRPr="004536A4">
        <w:rPr>
          <w:rFonts w:ascii="Calibri" w:eastAsia="Yu Mincho" w:hAnsi="Calibri" w:cs="Arial"/>
        </w:rPr>
        <w:t>The Reinforcement of £</w:t>
      </w:r>
      <w:r>
        <w:rPr>
          <w:rFonts w:ascii="Calibri" w:eastAsia="Yu Mincho" w:hAnsi="Calibri" w:cs="Arial"/>
        </w:rPr>
        <w:t>820</w:t>
      </w:r>
      <w:r w:rsidRPr="004536A4">
        <w:rPr>
          <w:rFonts w:ascii="Calibri" w:eastAsia="Yu Mincho" w:hAnsi="Calibri" w:cs="Arial"/>
        </w:rPr>
        <w:t xml:space="preserve">,000 is at the Voltage Level of the POC and is subject to </w:t>
      </w:r>
      <w:r>
        <w:rPr>
          <w:rFonts w:ascii="Calibri" w:eastAsia="Yu Mincho" w:hAnsi="Calibri" w:cs="Arial"/>
        </w:rPr>
        <w:t xml:space="preserve">both </w:t>
      </w:r>
      <w:r w:rsidRPr="004536A4">
        <w:rPr>
          <w:rFonts w:ascii="Calibri" w:eastAsia="Yu Mincho" w:hAnsi="Calibri" w:cs="Arial"/>
        </w:rPr>
        <w:t>the Security CAF</w:t>
      </w:r>
      <w:r>
        <w:rPr>
          <w:rFonts w:ascii="Calibri" w:eastAsia="Yu Mincho" w:hAnsi="Calibri" w:cs="Arial"/>
        </w:rPr>
        <w:t xml:space="preserve"> and Fault Level CAF</w:t>
      </w:r>
      <w:ins w:id="112" w:author="Brian Hoy" w:date="2023-12-21T11:43:00Z">
        <w:r w:rsidR="00E471A7">
          <w:rPr>
            <w:rFonts w:ascii="Calibri" w:eastAsia="Yu Mincho" w:hAnsi="Calibri" w:cs="Arial"/>
          </w:rPr>
          <w:t xml:space="preserve">, </w:t>
        </w:r>
      </w:ins>
      <w:del w:id="113" w:author="Brian Hoy" w:date="2023-12-21T11:43:00Z">
        <w:r w:rsidRPr="004536A4" w:rsidDel="00E471A7">
          <w:rPr>
            <w:rFonts w:ascii="Calibri" w:eastAsia="Yu Mincho" w:hAnsi="Calibri" w:cs="Arial"/>
          </w:rPr>
          <w:delText xml:space="preserve">. </w:delText>
        </w:r>
        <w:r w:rsidDel="00E471A7">
          <w:rPr>
            <w:rFonts w:ascii="Calibri" w:eastAsia="Yu Mincho" w:hAnsi="Calibri" w:cs="Arial"/>
          </w:rPr>
          <w:delText>H</w:delText>
        </w:r>
      </w:del>
      <w:ins w:id="114" w:author="Brian Hoy" w:date="2023-12-21T11:43:00Z">
        <w:r w:rsidR="00E471A7">
          <w:rPr>
            <w:rFonts w:ascii="Calibri" w:eastAsia="Yu Mincho" w:hAnsi="Calibri" w:cs="Arial"/>
          </w:rPr>
          <w:t>h</w:t>
        </w:r>
      </w:ins>
      <w:r>
        <w:rPr>
          <w:rFonts w:ascii="Calibri" w:eastAsia="Yu Mincho" w:hAnsi="Calibri" w:cs="Arial"/>
        </w:rPr>
        <w:t>owever, t</w:t>
      </w:r>
      <w:r w:rsidRPr="004536A4">
        <w:rPr>
          <w:rFonts w:ascii="Calibri" w:eastAsia="Yu Mincho" w:hAnsi="Calibri" w:cs="Arial"/>
        </w:rPr>
        <w:t xml:space="preserve">he </w:t>
      </w:r>
      <w:r>
        <w:rPr>
          <w:rFonts w:ascii="Calibri" w:eastAsia="Yu Mincho" w:hAnsi="Calibri" w:cs="Arial"/>
        </w:rPr>
        <w:t xml:space="preserve">aggregate cost of the </w:t>
      </w:r>
      <w:r w:rsidRPr="004536A4">
        <w:rPr>
          <w:rFonts w:ascii="Calibri" w:eastAsia="Yu Mincho" w:hAnsi="Calibri" w:cs="Arial"/>
        </w:rPr>
        <w:t xml:space="preserve">work is </w:t>
      </w:r>
      <w:r>
        <w:rPr>
          <w:rFonts w:ascii="Calibri" w:eastAsia="Yu Mincho" w:hAnsi="Calibri" w:cs="Arial"/>
        </w:rPr>
        <w:t>over</w:t>
      </w:r>
      <w:r w:rsidRPr="004536A4">
        <w:rPr>
          <w:rFonts w:ascii="Calibri" w:eastAsia="Yu Mincho" w:hAnsi="Calibri" w:cs="Arial"/>
        </w:rPr>
        <w:t xml:space="preserve"> the High-Cost Project Threshold of £</w:t>
      </w:r>
      <w:r>
        <w:rPr>
          <w:rFonts w:ascii="Calibri" w:eastAsia="Yu Mincho" w:hAnsi="Calibri" w:cs="Arial"/>
        </w:rPr>
        <w:t>800</w:t>
      </w:r>
      <w:r w:rsidRPr="004536A4">
        <w:rPr>
          <w:rFonts w:ascii="Calibri" w:eastAsia="Yu Mincho" w:hAnsi="Calibri" w:cs="Arial"/>
        </w:rPr>
        <w:t>,000</w:t>
      </w:r>
      <w:ins w:id="115" w:author="Brian Hoy" w:date="2023-12-21T11:43:00Z">
        <w:r w:rsidR="00E471A7">
          <w:rPr>
            <w:rFonts w:ascii="Calibri" w:eastAsia="Yu Mincho" w:hAnsi="Calibri" w:cs="Arial"/>
          </w:rPr>
          <w:t>.  To avoid any double charging, the Reinforcement cost</w:t>
        </w:r>
      </w:ins>
      <w:ins w:id="116" w:author="Brian Hoy" w:date="2023-12-21T11:44:00Z">
        <w:r w:rsidR="00BC702A">
          <w:rPr>
            <w:rFonts w:ascii="Calibri" w:eastAsia="Yu Mincho" w:hAnsi="Calibri" w:cs="Arial"/>
          </w:rPr>
          <w:t>s</w:t>
        </w:r>
      </w:ins>
      <w:ins w:id="117" w:author="Brian Hoy" w:date="2023-12-21T11:43:00Z">
        <w:r w:rsidR="00E471A7">
          <w:rPr>
            <w:rFonts w:ascii="Calibri" w:eastAsia="Yu Mincho" w:hAnsi="Calibri" w:cs="Arial"/>
          </w:rPr>
          <w:t xml:space="preserve"> at the Voltage Level of the POC </w:t>
        </w:r>
      </w:ins>
      <w:ins w:id="118" w:author="Brian Hoy" w:date="2023-12-21T11:44:00Z">
        <w:r w:rsidR="00BC702A">
          <w:rPr>
            <w:rFonts w:ascii="Calibri" w:eastAsia="Yu Mincho" w:hAnsi="Calibri" w:cs="Arial"/>
          </w:rPr>
          <w:t>are</w:t>
        </w:r>
      </w:ins>
      <w:ins w:id="119" w:author="Brian Hoy" w:date="2023-12-21T11:43:00Z">
        <w:r w:rsidR="00E471A7">
          <w:rPr>
            <w:rFonts w:ascii="Calibri" w:eastAsia="Yu Mincho" w:hAnsi="Calibri" w:cs="Arial"/>
          </w:rPr>
          <w:t xml:space="preserve"> scaled down using the formula below.</w:t>
        </w:r>
      </w:ins>
      <w:r w:rsidRPr="004536A4">
        <w:rPr>
          <w:rFonts w:ascii="Calibri" w:eastAsia="Yu Mincho" w:hAnsi="Calibri" w:cs="Arial"/>
        </w:rPr>
        <w:t xml:space="preserve"> </w:t>
      </w:r>
      <w:del w:id="120" w:author="Brian Hoy" w:date="2023-12-21T11:43:00Z">
        <w:r w:rsidRPr="004536A4" w:rsidDel="00BC702A">
          <w:rPr>
            <w:rFonts w:ascii="Calibri" w:eastAsia="Yu Mincho" w:hAnsi="Calibri" w:cs="Arial"/>
          </w:rPr>
          <w:delText>and</w:delText>
        </w:r>
        <w:r w:rsidDel="00BC702A">
          <w:rPr>
            <w:rFonts w:ascii="Calibri" w:eastAsia="Yu Mincho" w:hAnsi="Calibri" w:cs="Arial"/>
          </w:rPr>
          <w:delText xml:space="preserve"> therefore £20,000 is covered by the High-Cost Project Threshold and £800,000 is</w:delText>
        </w:r>
        <w:r w:rsidRPr="004536A4" w:rsidDel="00BC702A">
          <w:rPr>
            <w:rFonts w:ascii="Calibri" w:eastAsia="Yu Mincho" w:hAnsi="Calibri" w:cs="Arial"/>
          </w:rPr>
          <w:delText xml:space="preserve"> not covered.</w:delText>
        </w:r>
        <w:r w:rsidDel="00BC702A">
          <w:rPr>
            <w:rFonts w:ascii="Calibri" w:eastAsia="Yu Mincho" w:hAnsi="Calibri" w:cs="Arial"/>
          </w:rPr>
          <w:delText xml:space="preserve"> </w:delText>
        </w:r>
      </w:del>
      <w:del w:id="121" w:author="Brian Hoy" w:date="2023-12-21T11:44:00Z">
        <w:r w:rsidDel="00BC702A">
          <w:rPr>
            <w:rFonts w:ascii="Calibri" w:eastAsia="Yu Mincho" w:hAnsi="Calibri" w:cs="Arial"/>
          </w:rPr>
          <w:delText>The total cost to be apportioned is therefore £800,000, not the</w:delText>
        </w:r>
      </w:del>
      <w:ins w:id="122" w:author="Wells, Lee (Northern Powergrid)" w:date="2023-12-21T09:35:00Z">
        <w:del w:id="123" w:author="Brian Hoy" w:date="2023-12-21T11:44:00Z">
          <w:r w:rsidR="00622585" w:rsidDel="00BC702A">
            <w:rPr>
              <w:rFonts w:ascii="Calibri" w:eastAsia="Yu Mincho" w:hAnsi="Calibri" w:cs="Arial"/>
            </w:rPr>
            <w:delText xml:space="preserve">and where the High-Cost Project Threshold (£800,000) is </w:delText>
          </w:r>
          <w:r w:rsidR="00ED7172" w:rsidDel="00BC702A">
            <w:rPr>
              <w:rFonts w:ascii="Calibri" w:eastAsia="Yu Mincho" w:hAnsi="Calibri" w:cs="Arial"/>
            </w:rPr>
            <w:delText>c.</w:delText>
          </w:r>
          <w:r w:rsidR="00622585" w:rsidDel="00BC702A">
            <w:rPr>
              <w:rFonts w:ascii="Calibri" w:eastAsia="Yu Mincho" w:hAnsi="Calibri" w:cs="Arial"/>
            </w:rPr>
            <w:delText xml:space="preserve">97.6% of </w:delText>
          </w:r>
          <w:r w:rsidDel="00BC702A">
            <w:rPr>
              <w:rFonts w:ascii="Calibri" w:eastAsia="Yu Mincho" w:hAnsi="Calibri" w:cs="Arial"/>
            </w:rPr>
            <w:delText xml:space="preserve">the </w:delText>
          </w:r>
          <w:r w:rsidR="00622585" w:rsidDel="00BC702A">
            <w:rPr>
              <w:rFonts w:ascii="Calibri" w:eastAsia="Yu Mincho" w:hAnsi="Calibri" w:cs="Arial"/>
            </w:rPr>
            <w:delText>total</w:delText>
          </w:r>
        </w:del>
      </w:ins>
      <w:del w:id="124" w:author="Brian Hoy" w:date="2023-12-21T11:44:00Z">
        <w:r w:rsidR="00622585" w:rsidDel="00BC702A">
          <w:rPr>
            <w:rFonts w:ascii="Calibri" w:eastAsia="Yu Mincho" w:hAnsi="Calibri" w:cs="Arial"/>
          </w:rPr>
          <w:delText xml:space="preserve"> </w:delText>
        </w:r>
        <w:r w:rsidDel="00BC702A">
          <w:rPr>
            <w:rFonts w:ascii="Calibri" w:eastAsia="Yu Mincho" w:hAnsi="Calibri" w:cs="Arial"/>
          </w:rPr>
          <w:delText>cost of Reinforcement of £</w:delText>
        </w:r>
      </w:del>
      <w:ins w:id="125" w:author="Wells, Lee (Northern Powergrid)" w:date="2023-12-21T09:35:00Z">
        <w:del w:id="126" w:author="Brian Hoy" w:date="2023-12-21T11:44:00Z">
          <w:r w:rsidR="00AA6CA1" w:rsidDel="00BC702A">
            <w:rPr>
              <w:rFonts w:ascii="Calibri" w:eastAsia="Yu Mincho" w:hAnsi="Calibri" w:cs="Arial"/>
            </w:rPr>
            <w:delText>at the Voltage Level of the POC (</w:delText>
          </w:r>
          <w:r w:rsidDel="00BC702A">
            <w:rPr>
              <w:rFonts w:ascii="Calibri" w:eastAsia="Yu Mincho" w:hAnsi="Calibri" w:cs="Arial"/>
            </w:rPr>
            <w:delText>£</w:delText>
          </w:r>
        </w:del>
      </w:ins>
      <w:del w:id="127" w:author="Brian Hoy" w:date="2023-12-21T11:44:00Z">
        <w:r w:rsidDel="00BC702A">
          <w:rPr>
            <w:rFonts w:ascii="Calibri" w:eastAsia="Yu Mincho" w:hAnsi="Calibri" w:cs="Arial"/>
          </w:rPr>
          <w:delText>820,000 which is 103% of the High-Cost Project Threshold.</w:delText>
        </w:r>
      </w:del>
      <w:ins w:id="128" w:author="Wells, Lee (Northern Powergrid)" w:date="2023-12-21T09:35:00Z">
        <w:del w:id="129" w:author="Brian Hoy" w:date="2023-12-21T11:44:00Z">
          <w:r w:rsidR="00AA6CA1" w:rsidDel="00BC702A">
            <w:rPr>
              <w:rFonts w:ascii="Calibri" w:eastAsia="Yu Mincho" w:hAnsi="Calibri" w:cs="Arial"/>
            </w:rPr>
            <w:delText>)</w:delText>
          </w:r>
          <w:r w:rsidDel="00BC702A">
            <w:rPr>
              <w:rFonts w:ascii="Calibri" w:eastAsia="Yu Mincho" w:hAnsi="Calibri" w:cs="Arial"/>
            </w:rPr>
            <w:delText>.</w:delText>
          </w:r>
        </w:del>
      </w:ins>
    </w:p>
    <w:p w14:paraId="17ADA5B7" w14:textId="10581B99" w:rsidR="00BC702A" w:rsidDel="00BC702A" w:rsidRDefault="00BC702A" w:rsidP="0022371F">
      <w:pPr>
        <w:spacing w:before="120" w:after="120" w:line="276" w:lineRule="auto"/>
        <w:jc w:val="both"/>
        <w:rPr>
          <w:del w:id="130" w:author="Brian Hoy" w:date="2023-12-21T11:44:00Z"/>
          <w:rFonts w:ascii="Calibri" w:eastAsia="Yu Mincho" w:hAnsi="Calibri" w:cs="Arial"/>
        </w:rPr>
      </w:pPr>
    </w:p>
    <w:p w14:paraId="4C263294" w14:textId="337C0BB0" w:rsidR="00D70FBD" w:rsidRDefault="0022371F" w:rsidP="0022371F">
      <w:pPr>
        <w:spacing w:before="120" w:after="120" w:line="276" w:lineRule="auto"/>
        <w:jc w:val="both"/>
        <w:rPr>
          <w:ins w:id="131" w:author="Brian Hoy" w:date="2023-12-21T11:44:00Z"/>
          <w:rFonts w:ascii="Calibri" w:eastAsia="Yu Mincho" w:hAnsi="Calibri" w:cs="Arial"/>
        </w:rPr>
      </w:pPr>
      <w:r>
        <w:rPr>
          <w:rFonts w:ascii="Calibri" w:eastAsia="Yu Mincho" w:hAnsi="Calibri" w:cs="Arial"/>
        </w:rPr>
        <w:t xml:space="preserve">The cost of Reinforcement </w:t>
      </w:r>
      <w:ins w:id="132" w:author="Brian Hoy" w:date="2023-12-21T11:45:00Z">
        <w:r w:rsidR="00263CCF">
          <w:rPr>
            <w:rFonts w:ascii="Calibri" w:eastAsia="Yu Mincho" w:hAnsi="Calibri" w:cs="Arial"/>
          </w:rPr>
          <w:t xml:space="preserve">to be apportioned </w:t>
        </w:r>
      </w:ins>
      <w:r>
        <w:rPr>
          <w:rFonts w:ascii="Calibri" w:eastAsia="Yu Mincho" w:hAnsi="Calibri" w:cs="Arial"/>
        </w:rPr>
        <w:t>for the r</w:t>
      </w:r>
      <w:r w:rsidRPr="00631DEB">
        <w:rPr>
          <w:rFonts w:ascii="Calibri" w:eastAsia="Yu Mincho" w:hAnsi="Calibri" w:cs="Arial"/>
        </w:rPr>
        <w:t>e-conductor of 500m of 11kV overhead line</w:t>
      </w:r>
      <w:r>
        <w:rPr>
          <w:rFonts w:ascii="Calibri" w:eastAsia="Yu Mincho" w:hAnsi="Calibri" w:cs="Arial"/>
        </w:rPr>
        <w:t xml:space="preserve"> </w:t>
      </w:r>
      <w:proofErr w:type="gramStart"/>
      <w:ins w:id="133" w:author="Brian Hoy" w:date="2023-12-21T11:45:00Z">
        <w:r w:rsidR="00263CCF">
          <w:rPr>
            <w:rFonts w:ascii="Calibri" w:eastAsia="Yu Mincho" w:hAnsi="Calibri" w:cs="Arial"/>
          </w:rPr>
          <w:t>is</w:t>
        </w:r>
      </w:ins>
      <w:proofErr w:type="gramEnd"/>
    </w:p>
    <w:p w14:paraId="25ADD118" w14:textId="77777777" w:rsidR="00263CCF" w:rsidRPr="00705FA3" w:rsidRDefault="00263CCF" w:rsidP="00263CCF">
      <w:pPr>
        <w:spacing w:after="0"/>
        <w:ind w:left="720" w:firstLine="720"/>
        <w:rPr>
          <w:ins w:id="134" w:author="Brian Hoy" w:date="2023-12-21T11:45:00Z"/>
          <w:rFonts w:cstheme="minorHAnsi"/>
          <w:i/>
          <w:iCs/>
        </w:rPr>
      </w:pPr>
      <w:ins w:id="135" w:author="Brian Hoy" w:date="2023-12-21T11:45:00Z">
        <w:r>
          <w:rPr>
            <w:rFonts w:cstheme="minorHAnsi"/>
            <w:i/>
            <w:iCs/>
          </w:rPr>
          <w:t>=</w:t>
        </w:r>
        <w:r w:rsidRPr="00705FA3">
          <w:rPr>
            <w:rFonts w:cstheme="minorHAnsi"/>
            <w:i/>
            <w:iCs/>
          </w:rPr>
          <w:t>Reinforcement cost</w:t>
        </w:r>
        <w:r w:rsidRPr="00705FA3">
          <w:rPr>
            <w:rFonts w:cstheme="minorHAnsi"/>
            <w:i/>
            <w:iCs/>
          </w:rPr>
          <w:tab/>
        </w:r>
        <w:proofErr w:type="gramStart"/>
        <w:r w:rsidRPr="00705FA3">
          <w:rPr>
            <w:rFonts w:cstheme="minorHAnsi"/>
            <w:i/>
            <w:iCs/>
          </w:rPr>
          <w:t xml:space="preserve">x  </w:t>
        </w:r>
        <w:r w:rsidRPr="00705FA3">
          <w:rPr>
            <w:rFonts w:cstheme="minorHAnsi"/>
            <w:i/>
            <w:iCs/>
          </w:rPr>
          <w:tab/>
        </w:r>
        <w:proofErr w:type="gramEnd"/>
        <w:r w:rsidRPr="00705FA3">
          <w:rPr>
            <w:rFonts w:cstheme="minorHAnsi"/>
            <w:i/>
            <w:iCs/>
            <w:u w:val="single"/>
          </w:rPr>
          <w:t>High-Cost Project Threshold</w:t>
        </w:r>
      </w:ins>
    </w:p>
    <w:p w14:paraId="183B3BAB" w14:textId="77777777" w:rsidR="00263CCF" w:rsidRPr="00705FA3" w:rsidRDefault="00263CCF" w:rsidP="00263CCF">
      <w:pPr>
        <w:spacing w:after="0"/>
        <w:ind w:left="3600"/>
        <w:rPr>
          <w:ins w:id="136" w:author="Brian Hoy" w:date="2023-12-21T11:45:00Z"/>
          <w:rFonts w:cstheme="minorHAnsi"/>
          <w:i/>
          <w:iCs/>
        </w:rPr>
      </w:pPr>
      <w:ins w:id="137" w:author="Brian Hoy" w:date="2023-12-21T11:45:00Z">
        <w:r w:rsidRPr="00705FA3">
          <w:rPr>
            <w:rFonts w:cstheme="minorHAnsi"/>
            <w:i/>
            <w:iCs/>
          </w:rPr>
          <w:t>Total Reinforcement cost at the Voltage Level of the POC</w:t>
        </w:r>
      </w:ins>
    </w:p>
    <w:p w14:paraId="336CE092" w14:textId="5CEABF33" w:rsidR="00263CCF" w:rsidRDefault="00263CCF" w:rsidP="00263CCF">
      <w:pPr>
        <w:spacing w:after="0" w:line="276" w:lineRule="auto"/>
        <w:jc w:val="both"/>
        <w:rPr>
          <w:ins w:id="138" w:author="Brian Hoy" w:date="2023-12-21T11:45:00Z"/>
          <w:rFonts w:ascii="Calibri" w:eastAsia="Yu Mincho" w:hAnsi="Calibri" w:cs="Arial"/>
        </w:rPr>
      </w:pPr>
      <w:ins w:id="139" w:author="Brian Hoy" w:date="2023-12-21T11:45:00Z">
        <w:r>
          <w:rPr>
            <w:rFonts w:ascii="Calibri" w:eastAsia="Yu Mincho" w:hAnsi="Calibri" w:cs="Arial"/>
          </w:rPr>
          <w:tab/>
        </w:r>
        <w:r>
          <w:rPr>
            <w:rFonts w:ascii="Calibri" w:eastAsia="Yu Mincho" w:hAnsi="Calibri" w:cs="Arial"/>
          </w:rPr>
          <w:tab/>
          <w:t>=</w:t>
        </w:r>
        <w:r>
          <w:rPr>
            <w:rFonts w:ascii="Calibri" w:eastAsia="Yu Mincho" w:hAnsi="Calibri" w:cs="Arial"/>
          </w:rPr>
          <w:tab/>
          <w:t>£</w:t>
        </w:r>
      </w:ins>
      <w:ins w:id="140" w:author="Brian Hoy" w:date="2023-12-21T11:46:00Z">
        <w:r w:rsidR="00E9483A">
          <w:rPr>
            <w:rFonts w:ascii="Calibri" w:eastAsia="Yu Mincho" w:hAnsi="Calibri" w:cs="Arial"/>
          </w:rPr>
          <w:t>2</w:t>
        </w:r>
      </w:ins>
      <w:ins w:id="141" w:author="Brian Hoy" w:date="2023-12-21T11:45:00Z">
        <w:r>
          <w:rPr>
            <w:rFonts w:ascii="Calibri" w:eastAsia="Yu Mincho" w:hAnsi="Calibri" w:cs="Arial"/>
          </w:rPr>
          <w:t xml:space="preserve">0,000       x </w:t>
        </w:r>
        <w:r>
          <w:rPr>
            <w:rFonts w:ascii="Calibri" w:eastAsia="Yu Mincho" w:hAnsi="Calibri" w:cs="Arial"/>
          </w:rPr>
          <w:tab/>
        </w:r>
        <w:r w:rsidRPr="00705FA3">
          <w:rPr>
            <w:rFonts w:ascii="Calibri" w:eastAsia="Yu Mincho" w:hAnsi="Calibri" w:cs="Arial"/>
            <w:u w:val="single"/>
          </w:rPr>
          <w:t>£</w:t>
        </w:r>
      </w:ins>
      <w:ins w:id="142" w:author="Brian Hoy" w:date="2023-12-21T11:46:00Z">
        <w:r w:rsidR="00E9483A">
          <w:rPr>
            <w:rFonts w:ascii="Calibri" w:eastAsia="Yu Mincho" w:hAnsi="Calibri" w:cs="Arial"/>
            <w:u w:val="single"/>
          </w:rPr>
          <w:t>800</w:t>
        </w:r>
      </w:ins>
      <w:ins w:id="143" w:author="Brian Hoy" w:date="2023-12-21T11:45:00Z">
        <w:r w:rsidRPr="00705FA3">
          <w:rPr>
            <w:rFonts w:ascii="Calibri" w:eastAsia="Yu Mincho" w:hAnsi="Calibri" w:cs="Arial"/>
            <w:u w:val="single"/>
          </w:rPr>
          <w:t>,000</w:t>
        </w:r>
      </w:ins>
    </w:p>
    <w:p w14:paraId="72F00585" w14:textId="59CEC193" w:rsidR="00263CCF" w:rsidRDefault="00263CCF" w:rsidP="00263CCF">
      <w:pPr>
        <w:spacing w:after="0" w:line="276" w:lineRule="auto"/>
        <w:jc w:val="both"/>
        <w:rPr>
          <w:ins w:id="144" w:author="Brian Hoy" w:date="2023-12-21T11:45:00Z"/>
          <w:rFonts w:ascii="Calibri" w:eastAsia="Yu Mincho" w:hAnsi="Calibri" w:cs="Arial"/>
        </w:rPr>
      </w:pPr>
      <w:ins w:id="145" w:author="Brian Hoy" w:date="2023-12-21T11:45:00Z">
        <w:r>
          <w:rPr>
            <w:rFonts w:ascii="Calibri" w:eastAsia="Yu Mincho" w:hAnsi="Calibri" w:cs="Arial"/>
          </w:rPr>
          <w:tab/>
        </w:r>
        <w:r>
          <w:rPr>
            <w:rFonts w:ascii="Calibri" w:eastAsia="Yu Mincho" w:hAnsi="Calibri" w:cs="Arial"/>
          </w:rPr>
          <w:tab/>
        </w:r>
        <w:r>
          <w:rPr>
            <w:rFonts w:ascii="Calibri" w:eastAsia="Yu Mincho" w:hAnsi="Calibri" w:cs="Arial"/>
          </w:rPr>
          <w:tab/>
        </w:r>
        <w:r>
          <w:rPr>
            <w:rFonts w:ascii="Calibri" w:eastAsia="Yu Mincho" w:hAnsi="Calibri" w:cs="Arial"/>
          </w:rPr>
          <w:tab/>
        </w:r>
        <w:r>
          <w:rPr>
            <w:rFonts w:ascii="Calibri" w:eastAsia="Yu Mincho" w:hAnsi="Calibri" w:cs="Arial"/>
          </w:rPr>
          <w:tab/>
          <w:t>£</w:t>
        </w:r>
      </w:ins>
      <w:ins w:id="146" w:author="Brian Hoy" w:date="2023-12-21T11:46:00Z">
        <w:r w:rsidR="00E9483A">
          <w:rPr>
            <w:rFonts w:ascii="Calibri" w:eastAsia="Yu Mincho" w:hAnsi="Calibri" w:cs="Arial"/>
          </w:rPr>
          <w:t>82</w:t>
        </w:r>
      </w:ins>
      <w:ins w:id="147" w:author="Brian Hoy" w:date="2023-12-21T11:45:00Z">
        <w:r>
          <w:rPr>
            <w:rFonts w:ascii="Calibri" w:eastAsia="Yu Mincho" w:hAnsi="Calibri" w:cs="Arial"/>
          </w:rPr>
          <w:t>0,000</w:t>
        </w:r>
      </w:ins>
    </w:p>
    <w:p w14:paraId="7D10C044" w14:textId="62703F0F" w:rsidR="00263CCF" w:rsidRDefault="00263CCF" w:rsidP="00263CCF">
      <w:pPr>
        <w:spacing w:before="120" w:after="120" w:line="276" w:lineRule="auto"/>
        <w:jc w:val="both"/>
        <w:rPr>
          <w:ins w:id="148" w:author="Brian Hoy" w:date="2023-12-21T11:47:00Z"/>
          <w:rFonts w:ascii="Calibri" w:eastAsia="Yu Mincho" w:hAnsi="Calibri" w:cs="Arial"/>
        </w:rPr>
      </w:pPr>
      <w:ins w:id="149" w:author="Brian Hoy" w:date="2023-12-21T11:45:00Z">
        <w:r>
          <w:rPr>
            <w:rFonts w:ascii="Calibri" w:eastAsia="Yu Mincho" w:hAnsi="Calibri" w:cs="Arial"/>
          </w:rPr>
          <w:tab/>
        </w:r>
        <w:r>
          <w:rPr>
            <w:rFonts w:ascii="Calibri" w:eastAsia="Yu Mincho" w:hAnsi="Calibri" w:cs="Arial"/>
          </w:rPr>
          <w:tab/>
          <w:t>=</w:t>
        </w:r>
        <w:r>
          <w:rPr>
            <w:rFonts w:ascii="Calibri" w:eastAsia="Yu Mincho" w:hAnsi="Calibri" w:cs="Arial"/>
          </w:rPr>
          <w:tab/>
          <w:t>£</w:t>
        </w:r>
      </w:ins>
      <w:ins w:id="150" w:author="Brian Hoy" w:date="2023-12-21T11:46:00Z">
        <w:r w:rsidR="00E9483A">
          <w:rPr>
            <w:rFonts w:ascii="Calibri" w:eastAsia="Yu Mincho" w:hAnsi="Calibri" w:cs="Arial"/>
          </w:rPr>
          <w:t>19,512</w:t>
        </w:r>
      </w:ins>
    </w:p>
    <w:p w14:paraId="4EEEB1EC" w14:textId="77777777" w:rsidR="002E75F9" w:rsidRPr="004536A4" w:rsidRDefault="002E75F9" w:rsidP="002E75F9">
      <w:pPr>
        <w:spacing w:before="120" w:after="120" w:line="276" w:lineRule="auto"/>
        <w:jc w:val="both"/>
        <w:rPr>
          <w:moveTo w:id="151" w:author="Brian Hoy" w:date="2023-12-21T11:47:00Z"/>
          <w:rFonts w:ascii="Calibri" w:eastAsia="Yu Mincho" w:hAnsi="Calibri" w:cs="Arial"/>
        </w:rPr>
      </w:pPr>
      <w:moveToRangeStart w:id="152" w:author="Brian Hoy" w:date="2023-12-21T11:47:00Z" w:name="move154051681"/>
      <w:moveTo w:id="153" w:author="Brian Hoy" w:date="2023-12-21T11:47:00Z">
        <w:r w:rsidRPr="004536A4">
          <w:rPr>
            <w:rFonts w:ascii="Calibri" w:eastAsia="Yu Mincho" w:hAnsi="Calibri" w:cs="Arial"/>
          </w:rPr>
          <w:t>Security CAF: (</w:t>
        </w:r>
        <w:r>
          <w:rPr>
            <w:rFonts w:ascii="Calibri" w:eastAsia="Yu Mincho" w:hAnsi="Calibri" w:cs="Arial"/>
          </w:rPr>
          <w:t>4,000</w:t>
        </w:r>
        <w:r w:rsidRPr="004536A4">
          <w:rPr>
            <w:rFonts w:ascii="Calibri" w:eastAsia="Yu Mincho" w:hAnsi="Calibri" w:cs="Arial"/>
          </w:rPr>
          <w:t>/</w:t>
        </w:r>
        <w:r>
          <w:rPr>
            <w:rFonts w:ascii="Calibri" w:eastAsia="Yu Mincho" w:hAnsi="Calibri" w:cs="Arial"/>
          </w:rPr>
          <w:t>7</w:t>
        </w:r>
        <w:r w:rsidRPr="004536A4">
          <w:rPr>
            <w:rFonts w:ascii="Calibri" w:eastAsia="Yu Mincho" w:hAnsi="Calibri" w:cs="Arial"/>
          </w:rPr>
          <w:t>,</w:t>
        </w:r>
        <w:r>
          <w:rPr>
            <w:rFonts w:ascii="Calibri" w:eastAsia="Yu Mincho" w:hAnsi="Calibri" w:cs="Arial"/>
          </w:rPr>
          <w:t>6</w:t>
        </w:r>
        <w:r w:rsidRPr="004536A4">
          <w:rPr>
            <w:rFonts w:ascii="Calibri" w:eastAsia="Yu Mincho" w:hAnsi="Calibri" w:cs="Arial"/>
          </w:rPr>
          <w:t xml:space="preserve">00) x 100 = </w:t>
        </w:r>
        <w:r>
          <w:rPr>
            <w:rFonts w:ascii="Calibri" w:eastAsia="Yu Mincho" w:hAnsi="Calibri" w:cs="Arial"/>
          </w:rPr>
          <w:t>52.63</w:t>
        </w:r>
        <w:r w:rsidRPr="004536A4">
          <w:rPr>
            <w:rFonts w:ascii="Calibri" w:eastAsia="Yu Mincho" w:hAnsi="Calibri" w:cs="Arial"/>
          </w:rPr>
          <w:t>%</w:t>
        </w:r>
      </w:moveTo>
    </w:p>
    <w:p w14:paraId="362C8360" w14:textId="77777777" w:rsidR="002E75F9" w:rsidRPr="004536A4" w:rsidRDefault="002E75F9" w:rsidP="002E75F9">
      <w:pPr>
        <w:spacing w:after="200" w:line="276" w:lineRule="auto"/>
        <w:ind w:left="720" w:firstLine="720"/>
        <w:rPr>
          <w:moveTo w:id="154" w:author="Brian Hoy" w:date="2023-12-21T11:47:00Z"/>
          <w:rFonts w:ascii="Calibri" w:eastAsia="Calibri" w:hAnsi="Calibri" w:cs="Calibri"/>
          <w:color w:val="000000"/>
        </w:rPr>
      </w:pPr>
      <w:moveTo w:id="155" w:author="Brian Hoy" w:date="2023-12-21T11:47:00Z">
        <w:r w:rsidRPr="004536A4">
          <w:rPr>
            <w:rFonts w:ascii="Calibri" w:eastAsia="Calibri" w:hAnsi="Calibri" w:cs="Calibri"/>
            <w:color w:val="000000"/>
          </w:rPr>
          <w:t>£</w:t>
        </w:r>
        <w:r>
          <w:rPr>
            <w:rFonts w:ascii="Calibri" w:eastAsia="Calibri" w:hAnsi="Calibri" w:cs="Calibri"/>
            <w:color w:val="000000"/>
          </w:rPr>
          <w:t>19</w:t>
        </w:r>
        <w:r w:rsidRPr="004536A4">
          <w:rPr>
            <w:rFonts w:ascii="Calibri" w:eastAsia="Calibri" w:hAnsi="Calibri" w:cs="Calibri"/>
            <w:color w:val="000000"/>
          </w:rPr>
          <w:t>,</w:t>
        </w:r>
        <w:r>
          <w:rPr>
            <w:rFonts w:ascii="Calibri" w:eastAsia="Calibri" w:hAnsi="Calibri" w:cs="Calibri"/>
            <w:color w:val="000000"/>
          </w:rPr>
          <w:t>152</w:t>
        </w:r>
        <w:r w:rsidRPr="004536A4">
          <w:rPr>
            <w:rFonts w:ascii="Calibri" w:eastAsia="Calibri" w:hAnsi="Calibri" w:cs="Calibri"/>
            <w:color w:val="000000"/>
          </w:rPr>
          <w:t xml:space="preserve"> x </w:t>
        </w:r>
        <w:r>
          <w:rPr>
            <w:rFonts w:ascii="Calibri" w:eastAsia="Calibri" w:hAnsi="Calibri" w:cs="Calibri"/>
            <w:color w:val="000000"/>
          </w:rPr>
          <w:t>52.63</w:t>
        </w:r>
        <w:r w:rsidRPr="004536A4">
          <w:rPr>
            <w:rFonts w:ascii="Calibri" w:eastAsia="Calibri" w:hAnsi="Calibri" w:cs="Calibri"/>
            <w:color w:val="000000"/>
          </w:rPr>
          <w:t>% = £</w:t>
        </w:r>
        <w:r>
          <w:rPr>
            <w:rFonts w:ascii="Calibri" w:eastAsia="Calibri" w:hAnsi="Calibri" w:cs="Calibri"/>
            <w:color w:val="000000"/>
          </w:rPr>
          <w:t>10,269</w:t>
        </w:r>
        <w:r w:rsidRPr="004536A4">
          <w:rPr>
            <w:rFonts w:ascii="Calibri" w:eastAsia="Calibri" w:hAnsi="Calibri" w:cs="Calibri"/>
            <w:color w:val="000000"/>
          </w:rPr>
          <w:t xml:space="preserve"> Customer Contribution</w:t>
        </w:r>
      </w:moveTo>
    </w:p>
    <w:moveToRangeEnd w:id="152"/>
    <w:p w14:paraId="6DBAAD09" w14:textId="3B378E69" w:rsidR="0022371F" w:rsidDel="00E9483A" w:rsidRDefault="0022371F" w:rsidP="0022371F">
      <w:pPr>
        <w:spacing w:before="120" w:after="120" w:line="276" w:lineRule="auto"/>
        <w:jc w:val="both"/>
        <w:rPr>
          <w:del w:id="156" w:author="Brian Hoy" w:date="2023-12-21T11:46:00Z"/>
          <w:rFonts w:ascii="Calibri" w:eastAsia="Yu Mincho" w:hAnsi="Calibri" w:cs="Arial"/>
        </w:rPr>
      </w:pPr>
      <w:del w:id="157" w:author="Brian Hoy" w:date="2023-12-21T11:46:00Z">
        <w:r w:rsidDel="00E9483A">
          <w:rPr>
            <w:rFonts w:ascii="Calibri" w:eastAsia="Yu Mincho" w:hAnsi="Calibri" w:cs="Arial"/>
          </w:rPr>
          <w:delText>is £20,000 / 103</w:delText>
        </w:r>
      </w:del>
      <w:ins w:id="158" w:author="Wells, Lee (Northern Powergrid)" w:date="2023-12-21T09:35:00Z">
        <w:del w:id="159" w:author="Brian Hoy" w:date="2023-12-21T11:46:00Z">
          <w:r w:rsidR="00AA6CA1" w:rsidDel="00E9483A">
            <w:rPr>
              <w:rFonts w:ascii="Calibri" w:eastAsia="Yu Mincho" w:hAnsi="Calibri" w:cs="Arial"/>
            </w:rPr>
            <w:delText>x</w:delText>
          </w:r>
          <w:r w:rsidDel="00E9483A">
            <w:rPr>
              <w:rFonts w:ascii="Calibri" w:eastAsia="Yu Mincho" w:hAnsi="Calibri" w:cs="Arial"/>
            </w:rPr>
            <w:delText xml:space="preserve"> </w:delText>
          </w:r>
          <w:r w:rsidR="00ED7172" w:rsidDel="00E9483A">
            <w:rPr>
              <w:rFonts w:ascii="Calibri" w:eastAsia="Yu Mincho" w:hAnsi="Calibri" w:cs="Arial"/>
            </w:rPr>
            <w:delText>c.</w:delText>
          </w:r>
          <w:r w:rsidR="00AA6CA1" w:rsidDel="00E9483A">
            <w:rPr>
              <w:rFonts w:ascii="Calibri" w:eastAsia="Yu Mincho" w:hAnsi="Calibri" w:cs="Arial"/>
            </w:rPr>
            <w:delText>97.6</w:delText>
          </w:r>
        </w:del>
      </w:ins>
      <w:del w:id="160" w:author="Brian Hoy" w:date="2023-12-21T11:46:00Z">
        <w:r w:rsidDel="00E9483A">
          <w:rPr>
            <w:rFonts w:ascii="Calibri" w:eastAsia="Yu Mincho" w:hAnsi="Calibri" w:cs="Arial"/>
          </w:rPr>
          <w:delText xml:space="preserve">% = </w:delText>
        </w:r>
        <w:r w:rsidRPr="002967D6" w:rsidDel="00E9483A">
          <w:rPr>
            <w:rFonts w:ascii="Calibri" w:eastAsia="Yu Mincho" w:hAnsi="Calibri" w:cs="Arial"/>
          </w:rPr>
          <w:delText>£19,512</w:delText>
        </w:r>
        <w:r w:rsidDel="00E9483A">
          <w:rPr>
            <w:rFonts w:ascii="Calibri" w:eastAsia="Yu Mincho" w:hAnsi="Calibri" w:cs="Arial"/>
          </w:rPr>
          <w:delText>.</w:delText>
        </w:r>
      </w:del>
    </w:p>
    <w:p w14:paraId="18034A9B" w14:textId="77777777" w:rsidR="00E9483A" w:rsidRDefault="0022371F" w:rsidP="0022371F">
      <w:pPr>
        <w:spacing w:before="120" w:after="120" w:line="276" w:lineRule="auto"/>
        <w:jc w:val="both"/>
        <w:rPr>
          <w:ins w:id="161" w:author="Brian Hoy" w:date="2023-12-21T11:46:00Z"/>
          <w:rFonts w:ascii="Calibri" w:eastAsia="Yu Mincho" w:hAnsi="Calibri" w:cs="Arial"/>
        </w:rPr>
      </w:pPr>
      <w:r>
        <w:rPr>
          <w:rFonts w:ascii="Calibri" w:eastAsia="Yu Mincho" w:hAnsi="Calibri" w:cs="Arial"/>
        </w:rPr>
        <w:t xml:space="preserve">The cost of Reinforcement </w:t>
      </w:r>
      <w:ins w:id="162" w:author="Brian Hoy" w:date="2023-12-21T11:46:00Z">
        <w:r w:rsidR="00E9483A">
          <w:rPr>
            <w:rFonts w:ascii="Calibri" w:eastAsia="Yu Mincho" w:hAnsi="Calibri" w:cs="Arial"/>
          </w:rPr>
          <w:t xml:space="preserve">to be apportioned </w:t>
        </w:r>
      </w:ins>
      <w:r>
        <w:rPr>
          <w:rFonts w:ascii="Calibri" w:eastAsia="Yu Mincho" w:hAnsi="Calibri" w:cs="Arial"/>
        </w:rPr>
        <w:t xml:space="preserve">for the replacement </w:t>
      </w:r>
      <w:r w:rsidRPr="00631DEB">
        <w:rPr>
          <w:rFonts w:ascii="Calibri" w:eastAsia="Yu Mincho" w:hAnsi="Calibri" w:cs="Arial"/>
        </w:rPr>
        <w:t xml:space="preserve">11kV </w:t>
      </w:r>
      <w:r>
        <w:rPr>
          <w:rFonts w:ascii="Calibri" w:eastAsia="Yu Mincho" w:hAnsi="Calibri" w:cs="Arial"/>
        </w:rPr>
        <w:t xml:space="preserve">switchboard </w:t>
      </w:r>
      <w:proofErr w:type="gramStart"/>
      <w:r>
        <w:rPr>
          <w:rFonts w:ascii="Calibri" w:eastAsia="Yu Mincho" w:hAnsi="Calibri" w:cs="Arial"/>
        </w:rPr>
        <w:t>is</w:t>
      </w:r>
      <w:proofErr w:type="gramEnd"/>
    </w:p>
    <w:p w14:paraId="55C08AB5" w14:textId="77777777" w:rsidR="00E9483A" w:rsidRPr="00705FA3" w:rsidRDefault="00E9483A" w:rsidP="00E9483A">
      <w:pPr>
        <w:spacing w:after="0"/>
        <w:ind w:left="720" w:firstLine="720"/>
        <w:rPr>
          <w:ins w:id="163" w:author="Brian Hoy" w:date="2023-12-21T11:47:00Z"/>
          <w:rFonts w:cstheme="minorHAnsi"/>
          <w:i/>
          <w:iCs/>
        </w:rPr>
      </w:pPr>
      <w:ins w:id="164" w:author="Brian Hoy" w:date="2023-12-21T11:47:00Z">
        <w:r>
          <w:rPr>
            <w:rFonts w:cstheme="minorHAnsi"/>
            <w:i/>
            <w:iCs/>
          </w:rPr>
          <w:t>=</w:t>
        </w:r>
        <w:r w:rsidRPr="00705FA3">
          <w:rPr>
            <w:rFonts w:cstheme="minorHAnsi"/>
            <w:i/>
            <w:iCs/>
          </w:rPr>
          <w:t>Reinforcement cost</w:t>
        </w:r>
        <w:r w:rsidRPr="00705FA3">
          <w:rPr>
            <w:rFonts w:cstheme="minorHAnsi"/>
            <w:i/>
            <w:iCs/>
          </w:rPr>
          <w:tab/>
        </w:r>
        <w:proofErr w:type="gramStart"/>
        <w:r w:rsidRPr="00705FA3">
          <w:rPr>
            <w:rFonts w:cstheme="minorHAnsi"/>
            <w:i/>
            <w:iCs/>
          </w:rPr>
          <w:t xml:space="preserve">x  </w:t>
        </w:r>
        <w:r w:rsidRPr="00705FA3">
          <w:rPr>
            <w:rFonts w:cstheme="minorHAnsi"/>
            <w:i/>
            <w:iCs/>
          </w:rPr>
          <w:tab/>
        </w:r>
        <w:proofErr w:type="gramEnd"/>
        <w:r w:rsidRPr="00705FA3">
          <w:rPr>
            <w:rFonts w:cstheme="minorHAnsi"/>
            <w:i/>
            <w:iCs/>
            <w:u w:val="single"/>
          </w:rPr>
          <w:t>High-Cost Project Threshold</w:t>
        </w:r>
      </w:ins>
    </w:p>
    <w:p w14:paraId="56963212" w14:textId="77777777" w:rsidR="00E9483A" w:rsidRPr="00705FA3" w:rsidRDefault="00E9483A" w:rsidP="00E9483A">
      <w:pPr>
        <w:spacing w:after="0"/>
        <w:ind w:left="3600"/>
        <w:rPr>
          <w:ins w:id="165" w:author="Brian Hoy" w:date="2023-12-21T11:47:00Z"/>
          <w:rFonts w:cstheme="minorHAnsi"/>
          <w:i/>
          <w:iCs/>
        </w:rPr>
      </w:pPr>
      <w:ins w:id="166" w:author="Brian Hoy" w:date="2023-12-21T11:47:00Z">
        <w:r w:rsidRPr="00705FA3">
          <w:rPr>
            <w:rFonts w:cstheme="minorHAnsi"/>
            <w:i/>
            <w:iCs/>
          </w:rPr>
          <w:t>Total Reinforcement cost at the Voltage Level of the POC</w:t>
        </w:r>
      </w:ins>
    </w:p>
    <w:p w14:paraId="5B0BC117" w14:textId="1DC811BA" w:rsidR="00E9483A" w:rsidRDefault="00E9483A" w:rsidP="00E9483A">
      <w:pPr>
        <w:spacing w:after="0" w:line="276" w:lineRule="auto"/>
        <w:jc w:val="both"/>
        <w:rPr>
          <w:ins w:id="167" w:author="Brian Hoy" w:date="2023-12-21T11:47:00Z"/>
          <w:rFonts w:ascii="Calibri" w:eastAsia="Yu Mincho" w:hAnsi="Calibri" w:cs="Arial"/>
        </w:rPr>
      </w:pPr>
      <w:ins w:id="168" w:author="Brian Hoy" w:date="2023-12-21T11:47:00Z">
        <w:r>
          <w:rPr>
            <w:rFonts w:ascii="Calibri" w:eastAsia="Yu Mincho" w:hAnsi="Calibri" w:cs="Arial"/>
          </w:rPr>
          <w:tab/>
        </w:r>
        <w:r>
          <w:rPr>
            <w:rFonts w:ascii="Calibri" w:eastAsia="Yu Mincho" w:hAnsi="Calibri" w:cs="Arial"/>
          </w:rPr>
          <w:tab/>
          <w:t>=</w:t>
        </w:r>
        <w:r>
          <w:rPr>
            <w:rFonts w:ascii="Calibri" w:eastAsia="Yu Mincho" w:hAnsi="Calibri" w:cs="Arial"/>
          </w:rPr>
          <w:tab/>
          <w:t xml:space="preserve">£800,000       x </w:t>
        </w:r>
        <w:r>
          <w:rPr>
            <w:rFonts w:ascii="Calibri" w:eastAsia="Yu Mincho" w:hAnsi="Calibri" w:cs="Arial"/>
          </w:rPr>
          <w:tab/>
        </w:r>
        <w:r w:rsidRPr="00705FA3">
          <w:rPr>
            <w:rFonts w:ascii="Calibri" w:eastAsia="Yu Mincho" w:hAnsi="Calibri" w:cs="Arial"/>
            <w:u w:val="single"/>
          </w:rPr>
          <w:t>£</w:t>
        </w:r>
        <w:r>
          <w:rPr>
            <w:rFonts w:ascii="Calibri" w:eastAsia="Yu Mincho" w:hAnsi="Calibri" w:cs="Arial"/>
            <w:u w:val="single"/>
          </w:rPr>
          <w:t>800</w:t>
        </w:r>
        <w:r w:rsidRPr="00705FA3">
          <w:rPr>
            <w:rFonts w:ascii="Calibri" w:eastAsia="Yu Mincho" w:hAnsi="Calibri" w:cs="Arial"/>
            <w:u w:val="single"/>
          </w:rPr>
          <w:t>,000</w:t>
        </w:r>
      </w:ins>
    </w:p>
    <w:p w14:paraId="6CFB866A" w14:textId="77777777" w:rsidR="00E9483A" w:rsidRDefault="00E9483A" w:rsidP="00E9483A">
      <w:pPr>
        <w:spacing w:after="0" w:line="276" w:lineRule="auto"/>
        <w:jc w:val="both"/>
        <w:rPr>
          <w:ins w:id="169" w:author="Brian Hoy" w:date="2023-12-21T11:47:00Z"/>
          <w:rFonts w:ascii="Calibri" w:eastAsia="Yu Mincho" w:hAnsi="Calibri" w:cs="Arial"/>
        </w:rPr>
      </w:pPr>
      <w:ins w:id="170" w:author="Brian Hoy" w:date="2023-12-21T11:47:00Z">
        <w:r>
          <w:rPr>
            <w:rFonts w:ascii="Calibri" w:eastAsia="Yu Mincho" w:hAnsi="Calibri" w:cs="Arial"/>
          </w:rPr>
          <w:lastRenderedPageBreak/>
          <w:tab/>
        </w:r>
        <w:r>
          <w:rPr>
            <w:rFonts w:ascii="Calibri" w:eastAsia="Yu Mincho" w:hAnsi="Calibri" w:cs="Arial"/>
          </w:rPr>
          <w:tab/>
        </w:r>
        <w:r>
          <w:rPr>
            <w:rFonts w:ascii="Calibri" w:eastAsia="Yu Mincho" w:hAnsi="Calibri" w:cs="Arial"/>
          </w:rPr>
          <w:tab/>
        </w:r>
        <w:r>
          <w:rPr>
            <w:rFonts w:ascii="Calibri" w:eastAsia="Yu Mincho" w:hAnsi="Calibri" w:cs="Arial"/>
          </w:rPr>
          <w:tab/>
        </w:r>
        <w:r>
          <w:rPr>
            <w:rFonts w:ascii="Calibri" w:eastAsia="Yu Mincho" w:hAnsi="Calibri" w:cs="Arial"/>
          </w:rPr>
          <w:tab/>
          <w:t>£820,000</w:t>
        </w:r>
      </w:ins>
    </w:p>
    <w:p w14:paraId="08608267" w14:textId="2F885E93" w:rsidR="00E9483A" w:rsidRDefault="00E9483A" w:rsidP="00E9483A">
      <w:pPr>
        <w:spacing w:before="120" w:after="120" w:line="276" w:lineRule="auto"/>
        <w:jc w:val="both"/>
        <w:rPr>
          <w:ins w:id="171" w:author="Brian Hoy" w:date="2023-12-21T11:47:00Z"/>
          <w:rFonts w:ascii="Calibri" w:eastAsia="Yu Mincho" w:hAnsi="Calibri" w:cs="Arial"/>
        </w:rPr>
      </w:pPr>
      <w:ins w:id="172" w:author="Brian Hoy" w:date="2023-12-21T11:47:00Z">
        <w:r>
          <w:rPr>
            <w:rFonts w:ascii="Calibri" w:eastAsia="Yu Mincho" w:hAnsi="Calibri" w:cs="Arial"/>
          </w:rPr>
          <w:tab/>
        </w:r>
        <w:r>
          <w:rPr>
            <w:rFonts w:ascii="Calibri" w:eastAsia="Yu Mincho" w:hAnsi="Calibri" w:cs="Arial"/>
          </w:rPr>
          <w:tab/>
          <w:t>=</w:t>
        </w:r>
        <w:r>
          <w:rPr>
            <w:rFonts w:ascii="Calibri" w:eastAsia="Yu Mincho" w:hAnsi="Calibri" w:cs="Arial"/>
          </w:rPr>
          <w:tab/>
          <w:t>£</w:t>
        </w:r>
        <w:r w:rsidR="002E75F9">
          <w:rPr>
            <w:rFonts w:ascii="Calibri" w:eastAsia="Yu Mincho" w:hAnsi="Calibri" w:cs="Arial"/>
          </w:rPr>
          <w:t>780,488</w:t>
        </w:r>
      </w:ins>
    </w:p>
    <w:p w14:paraId="2D8D33D2" w14:textId="746709F0" w:rsidR="0022371F" w:rsidDel="002E75F9" w:rsidRDefault="0022371F" w:rsidP="0022371F">
      <w:pPr>
        <w:spacing w:before="120" w:after="120" w:line="276" w:lineRule="auto"/>
        <w:jc w:val="both"/>
        <w:rPr>
          <w:del w:id="173" w:author="Brian Hoy" w:date="2023-12-21T11:47:00Z"/>
          <w:rFonts w:ascii="Calibri" w:eastAsia="Yu Mincho" w:hAnsi="Calibri" w:cs="Arial"/>
        </w:rPr>
      </w:pPr>
      <w:del w:id="174" w:author="Brian Hoy" w:date="2023-12-21T11:47:00Z">
        <w:r w:rsidDel="002E75F9">
          <w:rPr>
            <w:rFonts w:ascii="Calibri" w:eastAsia="Yu Mincho" w:hAnsi="Calibri" w:cs="Arial"/>
          </w:rPr>
          <w:delText xml:space="preserve"> £800,000 / 103</w:delText>
        </w:r>
      </w:del>
      <w:ins w:id="175" w:author="Wells, Lee (Northern Powergrid)" w:date="2023-12-21T09:35:00Z">
        <w:del w:id="176" w:author="Brian Hoy" w:date="2023-12-21T11:47:00Z">
          <w:r w:rsidR="00ED7172" w:rsidDel="002E75F9">
            <w:rPr>
              <w:rFonts w:ascii="Calibri" w:eastAsia="Yu Mincho" w:hAnsi="Calibri" w:cs="Arial"/>
            </w:rPr>
            <w:delText>x</w:delText>
          </w:r>
          <w:r w:rsidDel="002E75F9">
            <w:rPr>
              <w:rFonts w:ascii="Calibri" w:eastAsia="Yu Mincho" w:hAnsi="Calibri" w:cs="Arial"/>
            </w:rPr>
            <w:delText xml:space="preserve"> </w:delText>
          </w:r>
          <w:r w:rsidR="00ED7172" w:rsidDel="002E75F9">
            <w:rPr>
              <w:rFonts w:ascii="Calibri" w:eastAsia="Yu Mincho" w:hAnsi="Calibri" w:cs="Arial"/>
            </w:rPr>
            <w:delText>c.97.6</w:delText>
          </w:r>
        </w:del>
      </w:ins>
      <w:del w:id="177" w:author="Brian Hoy" w:date="2023-12-21T11:47:00Z">
        <w:r w:rsidDel="002E75F9">
          <w:rPr>
            <w:rFonts w:ascii="Calibri" w:eastAsia="Yu Mincho" w:hAnsi="Calibri" w:cs="Arial"/>
          </w:rPr>
          <w:delText xml:space="preserve">% = </w:delText>
        </w:r>
        <w:r w:rsidRPr="002967D6" w:rsidDel="002E75F9">
          <w:rPr>
            <w:rFonts w:ascii="Calibri" w:eastAsia="Yu Mincho" w:hAnsi="Calibri" w:cs="Arial"/>
          </w:rPr>
          <w:delText>£780,488</w:delText>
        </w:r>
        <w:r w:rsidDel="002E75F9">
          <w:rPr>
            <w:rFonts w:ascii="Calibri" w:eastAsia="Yu Mincho" w:hAnsi="Calibri" w:cs="Arial"/>
          </w:rPr>
          <w:delText>.</w:delText>
        </w:r>
      </w:del>
    </w:p>
    <w:p w14:paraId="1D09DB61" w14:textId="0E03BE90" w:rsidR="0022371F" w:rsidRPr="004536A4" w:rsidDel="002E75F9" w:rsidRDefault="0022371F" w:rsidP="0022371F">
      <w:pPr>
        <w:spacing w:before="120" w:after="120" w:line="276" w:lineRule="auto"/>
        <w:jc w:val="both"/>
        <w:rPr>
          <w:moveFrom w:id="178" w:author="Brian Hoy" w:date="2023-12-21T11:47:00Z"/>
          <w:rFonts w:ascii="Calibri" w:eastAsia="Yu Mincho" w:hAnsi="Calibri" w:cs="Arial"/>
        </w:rPr>
      </w:pPr>
      <w:moveFromRangeStart w:id="179" w:author="Brian Hoy" w:date="2023-12-21T11:47:00Z" w:name="move154051681"/>
      <w:moveFrom w:id="180" w:author="Brian Hoy" w:date="2023-12-21T11:47:00Z">
        <w:r w:rsidRPr="004536A4" w:rsidDel="002E75F9">
          <w:rPr>
            <w:rFonts w:ascii="Calibri" w:eastAsia="Yu Mincho" w:hAnsi="Calibri" w:cs="Arial"/>
          </w:rPr>
          <w:t>Security CAF: (</w:t>
        </w:r>
        <w:r w:rsidDel="002E75F9">
          <w:rPr>
            <w:rFonts w:ascii="Calibri" w:eastAsia="Yu Mincho" w:hAnsi="Calibri" w:cs="Arial"/>
          </w:rPr>
          <w:t>4,000</w:t>
        </w:r>
        <w:r w:rsidRPr="004536A4" w:rsidDel="002E75F9">
          <w:rPr>
            <w:rFonts w:ascii="Calibri" w:eastAsia="Yu Mincho" w:hAnsi="Calibri" w:cs="Arial"/>
          </w:rPr>
          <w:t>/</w:t>
        </w:r>
        <w:r w:rsidDel="002E75F9">
          <w:rPr>
            <w:rFonts w:ascii="Calibri" w:eastAsia="Yu Mincho" w:hAnsi="Calibri" w:cs="Arial"/>
          </w:rPr>
          <w:t>7</w:t>
        </w:r>
        <w:r w:rsidRPr="004536A4" w:rsidDel="002E75F9">
          <w:rPr>
            <w:rFonts w:ascii="Calibri" w:eastAsia="Yu Mincho" w:hAnsi="Calibri" w:cs="Arial"/>
          </w:rPr>
          <w:t>,</w:t>
        </w:r>
        <w:r w:rsidDel="002E75F9">
          <w:rPr>
            <w:rFonts w:ascii="Calibri" w:eastAsia="Yu Mincho" w:hAnsi="Calibri" w:cs="Arial"/>
          </w:rPr>
          <w:t>6</w:t>
        </w:r>
        <w:r w:rsidRPr="004536A4" w:rsidDel="002E75F9">
          <w:rPr>
            <w:rFonts w:ascii="Calibri" w:eastAsia="Yu Mincho" w:hAnsi="Calibri" w:cs="Arial"/>
          </w:rPr>
          <w:t xml:space="preserve">00) x 100 = </w:t>
        </w:r>
        <w:r w:rsidDel="002E75F9">
          <w:rPr>
            <w:rFonts w:ascii="Calibri" w:eastAsia="Yu Mincho" w:hAnsi="Calibri" w:cs="Arial"/>
          </w:rPr>
          <w:t>52.63</w:t>
        </w:r>
        <w:r w:rsidRPr="004536A4" w:rsidDel="002E75F9">
          <w:rPr>
            <w:rFonts w:ascii="Calibri" w:eastAsia="Yu Mincho" w:hAnsi="Calibri" w:cs="Arial"/>
          </w:rPr>
          <w:t>%</w:t>
        </w:r>
      </w:moveFrom>
    </w:p>
    <w:p w14:paraId="1E31D4C8" w14:textId="1E95A63E" w:rsidR="0022371F" w:rsidRPr="004536A4" w:rsidDel="002E75F9" w:rsidRDefault="0022371F" w:rsidP="0022371F">
      <w:pPr>
        <w:spacing w:after="200" w:line="276" w:lineRule="auto"/>
        <w:ind w:left="720" w:firstLine="720"/>
        <w:rPr>
          <w:moveFrom w:id="181" w:author="Brian Hoy" w:date="2023-12-21T11:47:00Z"/>
          <w:rFonts w:ascii="Calibri" w:eastAsia="Calibri" w:hAnsi="Calibri" w:cs="Calibri"/>
          <w:color w:val="000000"/>
        </w:rPr>
      </w:pPr>
      <w:moveFrom w:id="182" w:author="Brian Hoy" w:date="2023-12-21T11:47:00Z">
        <w:r w:rsidRPr="004536A4" w:rsidDel="002E75F9">
          <w:rPr>
            <w:rFonts w:ascii="Calibri" w:eastAsia="Calibri" w:hAnsi="Calibri" w:cs="Calibri"/>
            <w:color w:val="000000"/>
          </w:rPr>
          <w:t>£</w:t>
        </w:r>
        <w:r w:rsidDel="002E75F9">
          <w:rPr>
            <w:rFonts w:ascii="Calibri" w:eastAsia="Calibri" w:hAnsi="Calibri" w:cs="Calibri"/>
            <w:color w:val="000000"/>
          </w:rPr>
          <w:t>19</w:t>
        </w:r>
        <w:r w:rsidRPr="004536A4" w:rsidDel="002E75F9">
          <w:rPr>
            <w:rFonts w:ascii="Calibri" w:eastAsia="Calibri" w:hAnsi="Calibri" w:cs="Calibri"/>
            <w:color w:val="000000"/>
          </w:rPr>
          <w:t>,</w:t>
        </w:r>
        <w:r w:rsidDel="002E75F9">
          <w:rPr>
            <w:rFonts w:ascii="Calibri" w:eastAsia="Calibri" w:hAnsi="Calibri" w:cs="Calibri"/>
            <w:color w:val="000000"/>
          </w:rPr>
          <w:t>152</w:t>
        </w:r>
        <w:r w:rsidRPr="004536A4" w:rsidDel="002E75F9">
          <w:rPr>
            <w:rFonts w:ascii="Calibri" w:eastAsia="Calibri" w:hAnsi="Calibri" w:cs="Calibri"/>
            <w:color w:val="000000"/>
          </w:rPr>
          <w:t xml:space="preserve"> x </w:t>
        </w:r>
        <w:r w:rsidDel="002E75F9">
          <w:rPr>
            <w:rFonts w:ascii="Calibri" w:eastAsia="Calibri" w:hAnsi="Calibri" w:cs="Calibri"/>
            <w:color w:val="000000"/>
          </w:rPr>
          <w:t>52.63</w:t>
        </w:r>
        <w:r w:rsidRPr="004536A4" w:rsidDel="002E75F9">
          <w:rPr>
            <w:rFonts w:ascii="Calibri" w:eastAsia="Calibri" w:hAnsi="Calibri" w:cs="Calibri"/>
            <w:color w:val="000000"/>
          </w:rPr>
          <w:t>% = £</w:t>
        </w:r>
        <w:r w:rsidDel="002E75F9">
          <w:rPr>
            <w:rFonts w:ascii="Calibri" w:eastAsia="Calibri" w:hAnsi="Calibri" w:cs="Calibri"/>
            <w:color w:val="000000"/>
          </w:rPr>
          <w:t>10,269</w:t>
        </w:r>
        <w:r w:rsidRPr="004536A4" w:rsidDel="002E75F9">
          <w:rPr>
            <w:rFonts w:ascii="Calibri" w:eastAsia="Calibri" w:hAnsi="Calibri" w:cs="Calibri"/>
            <w:color w:val="000000"/>
          </w:rPr>
          <w:t xml:space="preserve"> Customer Contribution</w:t>
        </w:r>
      </w:moveFrom>
    </w:p>
    <w:moveFromRangeEnd w:id="179"/>
    <w:p w14:paraId="78BCCD80" w14:textId="77777777" w:rsidR="0022371F" w:rsidRPr="004536A4" w:rsidRDefault="0022371F" w:rsidP="0022371F">
      <w:pPr>
        <w:spacing w:before="120" w:after="120" w:line="276" w:lineRule="auto"/>
        <w:jc w:val="both"/>
        <w:rPr>
          <w:rFonts w:ascii="Calibri" w:eastAsia="Yu Mincho" w:hAnsi="Calibri" w:cs="Arial"/>
        </w:rPr>
      </w:pPr>
      <w:r>
        <w:rPr>
          <w:rFonts w:ascii="Calibri" w:eastAsia="Yu Mincho" w:hAnsi="Calibri" w:cs="Arial"/>
        </w:rPr>
        <w:t>Fault Level</w:t>
      </w:r>
      <w:r w:rsidRPr="004536A4">
        <w:rPr>
          <w:rFonts w:ascii="Calibri" w:eastAsia="Yu Mincho" w:hAnsi="Calibri" w:cs="Arial"/>
        </w:rPr>
        <w:t xml:space="preserve"> CAF: </w:t>
      </w:r>
      <w:r>
        <w:rPr>
          <w:rFonts w:ascii="Calibri" w:eastAsia="Yu Mincho" w:hAnsi="Calibri" w:cs="Arial"/>
        </w:rPr>
        <w:t xml:space="preserve">3 x </w:t>
      </w:r>
      <w:r w:rsidRPr="004536A4">
        <w:rPr>
          <w:rFonts w:ascii="Calibri" w:eastAsia="Yu Mincho" w:hAnsi="Calibri" w:cs="Arial"/>
        </w:rPr>
        <w:t>(</w:t>
      </w:r>
      <w:r>
        <w:rPr>
          <w:rFonts w:ascii="Calibri" w:eastAsia="Yu Mincho" w:hAnsi="Calibri" w:cs="Arial"/>
        </w:rPr>
        <w:t>10</w:t>
      </w:r>
      <w:r w:rsidRPr="004536A4">
        <w:rPr>
          <w:rFonts w:ascii="Calibri" w:eastAsia="Yu Mincho" w:hAnsi="Calibri" w:cs="Arial"/>
        </w:rPr>
        <w:t>/</w:t>
      </w:r>
      <w:r>
        <w:rPr>
          <w:rFonts w:ascii="Calibri" w:eastAsia="Yu Mincho" w:hAnsi="Calibri" w:cs="Arial"/>
        </w:rPr>
        <w:t>250</w:t>
      </w:r>
      <w:r w:rsidRPr="004536A4">
        <w:rPr>
          <w:rFonts w:ascii="Calibri" w:eastAsia="Yu Mincho" w:hAnsi="Calibri" w:cs="Arial"/>
        </w:rPr>
        <w:t xml:space="preserve">) x 100 = </w:t>
      </w:r>
      <w:r>
        <w:rPr>
          <w:rFonts w:ascii="Calibri" w:eastAsia="Yu Mincho" w:hAnsi="Calibri" w:cs="Arial"/>
        </w:rPr>
        <w:t>12.00</w:t>
      </w:r>
      <w:r w:rsidRPr="004536A4">
        <w:rPr>
          <w:rFonts w:ascii="Calibri" w:eastAsia="Yu Mincho" w:hAnsi="Calibri" w:cs="Arial"/>
        </w:rPr>
        <w:t>%</w:t>
      </w:r>
    </w:p>
    <w:p w14:paraId="7E24A753" w14:textId="77777777" w:rsidR="0022371F" w:rsidRPr="00BD6756" w:rsidRDefault="0022371F" w:rsidP="0022371F">
      <w:pPr>
        <w:spacing w:after="200" w:line="276" w:lineRule="auto"/>
        <w:ind w:left="720" w:firstLine="720"/>
        <w:rPr>
          <w:rFonts w:ascii="Calibri" w:eastAsia="Calibri" w:hAnsi="Calibri" w:cs="Calibri"/>
          <w:color w:val="000000"/>
        </w:rPr>
      </w:pPr>
      <w:r w:rsidRPr="004536A4">
        <w:rPr>
          <w:rFonts w:ascii="Calibri" w:eastAsia="Calibri" w:hAnsi="Calibri" w:cs="Calibri"/>
          <w:color w:val="000000"/>
        </w:rPr>
        <w:t>£</w:t>
      </w:r>
      <w:r>
        <w:rPr>
          <w:rFonts w:ascii="Calibri" w:eastAsia="Calibri" w:hAnsi="Calibri" w:cs="Calibri"/>
          <w:color w:val="000000"/>
        </w:rPr>
        <w:t>780,488</w:t>
      </w:r>
      <w:r w:rsidRPr="004536A4">
        <w:rPr>
          <w:rFonts w:ascii="Calibri" w:eastAsia="Calibri" w:hAnsi="Calibri" w:cs="Calibri"/>
          <w:color w:val="000000"/>
        </w:rPr>
        <w:t xml:space="preserve"> x </w:t>
      </w:r>
      <w:r>
        <w:rPr>
          <w:rFonts w:ascii="Calibri" w:eastAsia="Calibri" w:hAnsi="Calibri" w:cs="Calibri"/>
          <w:color w:val="000000"/>
        </w:rPr>
        <w:t>12.00</w:t>
      </w:r>
      <w:r w:rsidRPr="004536A4">
        <w:rPr>
          <w:rFonts w:ascii="Calibri" w:eastAsia="Calibri" w:hAnsi="Calibri" w:cs="Calibri"/>
          <w:color w:val="000000"/>
        </w:rPr>
        <w:t>% = £</w:t>
      </w:r>
      <w:r>
        <w:rPr>
          <w:rFonts w:ascii="Calibri" w:eastAsia="Calibri" w:hAnsi="Calibri" w:cs="Calibri"/>
          <w:color w:val="000000"/>
        </w:rPr>
        <w:t>93,659</w:t>
      </w:r>
      <w:r w:rsidRPr="004536A4">
        <w:rPr>
          <w:rFonts w:ascii="Calibri" w:eastAsia="Calibri" w:hAnsi="Calibri" w:cs="Calibri"/>
          <w:color w:val="000000"/>
        </w:rPr>
        <w:t xml:space="preserve"> Customer Contribution</w:t>
      </w:r>
    </w:p>
    <w:p w14:paraId="5F3416DB" w14:textId="77777777" w:rsidR="0022371F" w:rsidRDefault="0022371F" w:rsidP="0022371F">
      <w:pPr>
        <w:spacing w:before="120" w:after="120" w:line="276" w:lineRule="auto"/>
        <w:jc w:val="both"/>
        <w:rPr>
          <w:rFonts w:ascii="Calibri" w:eastAsia="Yu Mincho" w:hAnsi="Calibri" w:cs="Arial"/>
        </w:rPr>
      </w:pPr>
      <w:r w:rsidRPr="004536A4">
        <w:rPr>
          <w:rFonts w:ascii="Calibri" w:eastAsia="Yu Mincho" w:hAnsi="Calibri" w:cs="Arial"/>
        </w:rPr>
        <w:t>The Connection Charge for this Scheme is calculated as follows:</w:t>
      </w:r>
    </w:p>
    <w:tbl>
      <w:tblPr>
        <w:tblW w:w="9165" w:type="dxa"/>
        <w:tblInd w:w="90" w:type="dxa"/>
        <w:tblLayout w:type="fixed"/>
        <w:tblLook w:val="06A0" w:firstRow="1" w:lastRow="0" w:firstColumn="1" w:lastColumn="0" w:noHBand="1" w:noVBand="1"/>
      </w:tblPr>
      <w:tblGrid>
        <w:gridCol w:w="13"/>
        <w:gridCol w:w="4539"/>
        <w:gridCol w:w="26"/>
        <w:gridCol w:w="1251"/>
        <w:gridCol w:w="25"/>
        <w:gridCol w:w="1843"/>
        <w:gridCol w:w="1417"/>
        <w:gridCol w:w="51"/>
      </w:tblGrid>
      <w:tr w:rsidR="0022371F" w:rsidRPr="004536A4" w14:paraId="62C01903" w14:textId="77777777" w:rsidTr="00B86002">
        <w:trPr>
          <w:trHeight w:val="600"/>
        </w:trPr>
        <w:tc>
          <w:tcPr>
            <w:tcW w:w="4578" w:type="dxa"/>
            <w:gridSpan w:val="3"/>
            <w:tcBorders>
              <w:top w:val="single" w:sz="8" w:space="0" w:color="auto"/>
              <w:left w:val="single" w:sz="8" w:space="0" w:color="auto"/>
              <w:bottom w:val="single" w:sz="8" w:space="0" w:color="auto"/>
              <w:right w:val="single" w:sz="8" w:space="0" w:color="auto"/>
            </w:tcBorders>
            <w:shd w:val="clear" w:color="auto" w:fill="D9D9D9"/>
            <w:vAlign w:val="center"/>
            <w:hideMark/>
          </w:tcPr>
          <w:p w14:paraId="6C5DCB90" w14:textId="77777777" w:rsidR="0022371F" w:rsidRPr="004536A4" w:rsidRDefault="0022371F" w:rsidP="00B86002">
            <w:pPr>
              <w:keepNext/>
              <w:spacing w:before="60" w:after="60" w:line="276" w:lineRule="auto"/>
              <w:rPr>
                <w:rFonts w:ascii="Calibri" w:eastAsia="Yu Mincho" w:hAnsi="Calibri" w:cs="Arial"/>
                <w:b/>
              </w:rPr>
            </w:pPr>
            <w:r w:rsidRPr="004536A4">
              <w:rPr>
                <w:rFonts w:ascii="Calibri" w:eastAsia="Yu Mincho" w:hAnsi="Calibri" w:cs="Arial"/>
                <w:b/>
              </w:rPr>
              <w:t>Reinforcement Over High-Cost Project Threshold:</w:t>
            </w:r>
          </w:p>
        </w:tc>
        <w:tc>
          <w:tcPr>
            <w:tcW w:w="1276" w:type="dxa"/>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655744C1" w14:textId="77777777" w:rsidR="0022371F" w:rsidRPr="004536A4" w:rsidRDefault="0022371F"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Cost</w:t>
            </w:r>
          </w:p>
        </w:tc>
        <w:tc>
          <w:tcPr>
            <w:tcW w:w="1843"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5FF57A40" w14:textId="77777777" w:rsidR="0022371F" w:rsidRPr="004536A4" w:rsidRDefault="0022371F"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Apportionment/HCPT</w:t>
            </w:r>
          </w:p>
        </w:tc>
        <w:tc>
          <w:tcPr>
            <w:tcW w:w="1468" w:type="dxa"/>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675FD6CB" w14:textId="77777777" w:rsidR="0022371F" w:rsidRPr="004536A4" w:rsidRDefault="0022371F"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Customer Contribution</w:t>
            </w:r>
          </w:p>
        </w:tc>
      </w:tr>
      <w:tr w:rsidR="0022371F" w:rsidRPr="004536A4" w14:paraId="2B2F8809" w14:textId="77777777" w:rsidTr="00B86002">
        <w:trPr>
          <w:trHeight w:val="255"/>
        </w:trPr>
        <w:tc>
          <w:tcPr>
            <w:tcW w:w="4578" w:type="dxa"/>
            <w:gridSpan w:val="3"/>
            <w:tcBorders>
              <w:top w:val="single" w:sz="8" w:space="0" w:color="auto"/>
              <w:left w:val="single" w:sz="8" w:space="0" w:color="auto"/>
              <w:bottom w:val="single" w:sz="8" w:space="0" w:color="auto"/>
              <w:right w:val="single" w:sz="8" w:space="0" w:color="auto"/>
            </w:tcBorders>
            <w:vAlign w:val="center"/>
            <w:hideMark/>
          </w:tcPr>
          <w:p w14:paraId="7E8C7E2C" w14:textId="77777777" w:rsidR="0022371F" w:rsidRPr="004536A4" w:rsidRDefault="0022371F" w:rsidP="00B86002">
            <w:pPr>
              <w:keepNext/>
              <w:spacing w:before="60" w:after="60" w:line="276" w:lineRule="auto"/>
              <w:rPr>
                <w:rFonts w:ascii="Calibri" w:eastAsia="Yu Mincho" w:hAnsi="Calibri" w:cs="Arial"/>
              </w:rPr>
            </w:pPr>
            <w:r w:rsidRPr="004536A4">
              <w:rPr>
                <w:rFonts w:ascii="Calibri" w:eastAsia="Yu Mincho" w:hAnsi="Calibri" w:cs="Arial"/>
              </w:rPr>
              <w:t>Re-conductor of 500m of 11kV overhead line</w:t>
            </w:r>
          </w:p>
        </w:tc>
        <w:tc>
          <w:tcPr>
            <w:tcW w:w="1276" w:type="dxa"/>
            <w:gridSpan w:val="2"/>
            <w:tcBorders>
              <w:top w:val="single" w:sz="8" w:space="0" w:color="auto"/>
              <w:left w:val="single" w:sz="8" w:space="0" w:color="auto"/>
              <w:bottom w:val="single" w:sz="8" w:space="0" w:color="auto"/>
              <w:right w:val="single" w:sz="8" w:space="0" w:color="000000"/>
            </w:tcBorders>
            <w:vAlign w:val="center"/>
            <w:hideMark/>
          </w:tcPr>
          <w:p w14:paraId="6ED16860" w14:textId="77777777" w:rsidR="0022371F" w:rsidRPr="004536A4" w:rsidRDefault="0022371F" w:rsidP="00B86002">
            <w:pPr>
              <w:keepNext/>
              <w:spacing w:before="60" w:after="60" w:line="276" w:lineRule="auto"/>
              <w:jc w:val="center"/>
              <w:rPr>
                <w:rFonts w:ascii="Calibri" w:eastAsia="Calibri" w:hAnsi="Calibri" w:cs="Calibri"/>
              </w:rPr>
            </w:pPr>
            <w:r>
              <w:rPr>
                <w:rFonts w:ascii="Calibri" w:eastAsia="Calibri" w:hAnsi="Calibri" w:cs="Calibri"/>
              </w:rPr>
              <w:t>£20,000</w:t>
            </w:r>
          </w:p>
        </w:tc>
        <w:tc>
          <w:tcPr>
            <w:tcW w:w="1843" w:type="dxa"/>
            <w:vMerge w:val="restart"/>
            <w:tcBorders>
              <w:top w:val="single" w:sz="8" w:space="0" w:color="auto"/>
              <w:left w:val="single" w:sz="8" w:space="0" w:color="000000"/>
              <w:bottom w:val="single" w:sz="8" w:space="0" w:color="auto"/>
              <w:right w:val="single" w:sz="8" w:space="0" w:color="000000"/>
            </w:tcBorders>
            <w:vAlign w:val="center"/>
            <w:hideMark/>
          </w:tcPr>
          <w:p w14:paraId="729E1798" w14:textId="77777777" w:rsidR="0022371F" w:rsidRPr="004536A4" w:rsidRDefault="0022371F" w:rsidP="00B86002">
            <w:pPr>
              <w:keepNext/>
              <w:spacing w:before="60" w:after="60" w:line="276" w:lineRule="auto"/>
              <w:jc w:val="center"/>
              <w:rPr>
                <w:rFonts w:ascii="Calibri" w:eastAsia="Calibri" w:hAnsi="Calibri" w:cs="Calibri"/>
                <w:color w:val="000000"/>
              </w:rPr>
            </w:pPr>
            <w:r w:rsidRPr="004536A4">
              <w:rPr>
                <w:rFonts w:ascii="Calibri" w:eastAsia="Calibri" w:hAnsi="Calibri" w:cs="Calibri"/>
                <w:color w:val="000000"/>
              </w:rPr>
              <w:t>£</w:t>
            </w:r>
            <w:r>
              <w:rPr>
                <w:rFonts w:ascii="Calibri" w:eastAsia="Calibri" w:hAnsi="Calibri" w:cs="Calibri"/>
                <w:color w:val="000000"/>
              </w:rPr>
              <w:t>820,000</w:t>
            </w:r>
            <w:r w:rsidRPr="004536A4">
              <w:rPr>
                <w:rFonts w:ascii="Calibri" w:eastAsia="Calibri" w:hAnsi="Calibri" w:cs="Calibri"/>
                <w:color w:val="000000"/>
              </w:rPr>
              <w:t>-£</w:t>
            </w:r>
            <w:r>
              <w:rPr>
                <w:rFonts w:ascii="Calibri" w:eastAsia="Calibri" w:hAnsi="Calibri" w:cs="Calibri"/>
                <w:color w:val="000000"/>
              </w:rPr>
              <w:t>800</w:t>
            </w:r>
            <w:r w:rsidRPr="004536A4">
              <w:rPr>
                <w:rFonts w:ascii="Calibri" w:eastAsia="Calibri" w:hAnsi="Calibri" w:cs="Calibri"/>
                <w:color w:val="000000"/>
              </w:rPr>
              <w:t>,000=</w:t>
            </w:r>
          </w:p>
          <w:p w14:paraId="35FC11A3" w14:textId="77777777" w:rsidR="0022371F" w:rsidRPr="004536A4" w:rsidRDefault="0022371F" w:rsidP="00B86002">
            <w:pPr>
              <w:keepNext/>
              <w:spacing w:before="60" w:after="60" w:line="276" w:lineRule="auto"/>
              <w:jc w:val="center"/>
              <w:rPr>
                <w:rFonts w:ascii="Calibri" w:eastAsia="Calibri" w:hAnsi="Calibri" w:cs="Calibri"/>
                <w:color w:val="000000"/>
              </w:rPr>
            </w:pPr>
            <w:r w:rsidRPr="004536A4">
              <w:rPr>
                <w:rFonts w:ascii="Calibri" w:eastAsia="Calibri" w:hAnsi="Calibri" w:cs="Calibri"/>
                <w:color w:val="000000"/>
              </w:rPr>
              <w:t>£</w:t>
            </w:r>
            <w:r>
              <w:rPr>
                <w:rFonts w:ascii="Calibri" w:eastAsia="Calibri" w:hAnsi="Calibri" w:cs="Calibri"/>
                <w:color w:val="000000"/>
              </w:rPr>
              <w:t>20</w:t>
            </w:r>
            <w:r w:rsidRPr="004536A4">
              <w:rPr>
                <w:rFonts w:ascii="Calibri" w:eastAsia="Calibri" w:hAnsi="Calibri" w:cs="Calibri"/>
                <w:color w:val="000000"/>
              </w:rPr>
              <w:t>,</w:t>
            </w:r>
            <w:r>
              <w:rPr>
                <w:rFonts w:ascii="Calibri" w:eastAsia="Calibri" w:hAnsi="Calibri" w:cs="Calibri"/>
                <w:color w:val="000000"/>
              </w:rPr>
              <w:t>0</w:t>
            </w:r>
            <w:r w:rsidRPr="004536A4">
              <w:rPr>
                <w:rFonts w:ascii="Calibri" w:eastAsia="Calibri" w:hAnsi="Calibri" w:cs="Calibri"/>
                <w:color w:val="000000"/>
              </w:rPr>
              <w:t>00</w:t>
            </w:r>
          </w:p>
        </w:tc>
        <w:tc>
          <w:tcPr>
            <w:tcW w:w="1468" w:type="dxa"/>
            <w:gridSpan w:val="2"/>
            <w:vMerge w:val="restart"/>
            <w:tcBorders>
              <w:top w:val="single" w:sz="8" w:space="0" w:color="auto"/>
              <w:left w:val="single" w:sz="8" w:space="0" w:color="000000"/>
              <w:right w:val="single" w:sz="8" w:space="0" w:color="auto"/>
            </w:tcBorders>
            <w:vAlign w:val="center"/>
            <w:hideMark/>
          </w:tcPr>
          <w:p w14:paraId="223D77F4"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20,0</w:t>
            </w:r>
            <w:r w:rsidRPr="004536A4">
              <w:rPr>
                <w:rFonts w:ascii="Calibri" w:eastAsia="Calibri" w:hAnsi="Calibri" w:cs="Calibri"/>
              </w:rPr>
              <w:t>00</w:t>
            </w:r>
          </w:p>
        </w:tc>
      </w:tr>
      <w:tr w:rsidR="0022371F" w:rsidRPr="004536A4" w14:paraId="659EA597" w14:textId="77777777" w:rsidTr="00B86002">
        <w:trPr>
          <w:trHeight w:val="255"/>
        </w:trPr>
        <w:tc>
          <w:tcPr>
            <w:tcW w:w="4578" w:type="dxa"/>
            <w:gridSpan w:val="3"/>
            <w:tcBorders>
              <w:top w:val="single" w:sz="8" w:space="0" w:color="auto"/>
              <w:left w:val="single" w:sz="8" w:space="0" w:color="auto"/>
              <w:bottom w:val="single" w:sz="8" w:space="0" w:color="auto"/>
              <w:right w:val="single" w:sz="8" w:space="0" w:color="auto"/>
            </w:tcBorders>
            <w:vAlign w:val="center"/>
            <w:hideMark/>
          </w:tcPr>
          <w:p w14:paraId="5982842E" w14:textId="77777777" w:rsidR="0022371F" w:rsidRPr="004536A4" w:rsidRDefault="0022371F" w:rsidP="00B86002">
            <w:pPr>
              <w:keepNext/>
              <w:spacing w:before="60" w:after="60" w:line="276" w:lineRule="auto"/>
              <w:rPr>
                <w:rFonts w:ascii="Calibri" w:eastAsia="Yu Mincho" w:hAnsi="Calibri" w:cs="Arial"/>
              </w:rPr>
            </w:pPr>
            <w:r w:rsidRPr="004536A4">
              <w:rPr>
                <w:rFonts w:ascii="Calibri" w:eastAsia="Yu Mincho" w:hAnsi="Calibri" w:cs="Arial"/>
              </w:rPr>
              <w:t xml:space="preserve">Replacement 11kV switchboard  </w:t>
            </w:r>
          </w:p>
        </w:tc>
        <w:tc>
          <w:tcPr>
            <w:tcW w:w="1276" w:type="dxa"/>
            <w:gridSpan w:val="2"/>
            <w:tcBorders>
              <w:top w:val="single" w:sz="8" w:space="0" w:color="auto"/>
              <w:left w:val="single" w:sz="8" w:space="0" w:color="auto"/>
              <w:bottom w:val="single" w:sz="8" w:space="0" w:color="auto"/>
              <w:right w:val="single" w:sz="8" w:space="0" w:color="000000"/>
            </w:tcBorders>
            <w:vAlign w:val="center"/>
            <w:hideMark/>
          </w:tcPr>
          <w:p w14:paraId="7F15BA6A"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80</w:t>
            </w:r>
            <w:r w:rsidRPr="004536A4">
              <w:rPr>
                <w:rFonts w:ascii="Calibri" w:eastAsia="Calibri" w:hAnsi="Calibri" w:cs="Calibri"/>
              </w:rPr>
              <w:t>0,000</w:t>
            </w:r>
          </w:p>
        </w:tc>
        <w:tc>
          <w:tcPr>
            <w:tcW w:w="1843" w:type="dxa"/>
            <w:vMerge/>
            <w:tcBorders>
              <w:top w:val="single" w:sz="8" w:space="0" w:color="auto"/>
              <w:left w:val="single" w:sz="8" w:space="0" w:color="000000"/>
              <w:bottom w:val="single" w:sz="8" w:space="0" w:color="auto"/>
              <w:right w:val="single" w:sz="8" w:space="0" w:color="000000"/>
            </w:tcBorders>
            <w:vAlign w:val="center"/>
            <w:hideMark/>
          </w:tcPr>
          <w:p w14:paraId="7F9D6F50" w14:textId="77777777" w:rsidR="0022371F" w:rsidRPr="004536A4" w:rsidRDefault="0022371F" w:rsidP="00B86002">
            <w:pPr>
              <w:keepNext/>
              <w:spacing w:after="0" w:line="276" w:lineRule="auto"/>
              <w:rPr>
                <w:rFonts w:ascii="Calibri" w:eastAsia="Calibri" w:hAnsi="Calibri" w:cs="Calibri"/>
                <w:color w:val="000000"/>
              </w:rPr>
            </w:pPr>
          </w:p>
        </w:tc>
        <w:tc>
          <w:tcPr>
            <w:tcW w:w="1468" w:type="dxa"/>
            <w:gridSpan w:val="2"/>
            <w:vMerge/>
            <w:tcBorders>
              <w:left w:val="single" w:sz="8" w:space="0" w:color="000000"/>
              <w:bottom w:val="single" w:sz="8" w:space="0" w:color="auto"/>
              <w:right w:val="single" w:sz="8" w:space="0" w:color="auto"/>
            </w:tcBorders>
            <w:vAlign w:val="center"/>
          </w:tcPr>
          <w:p w14:paraId="55C4452D" w14:textId="77777777" w:rsidR="0022371F" w:rsidRPr="004536A4" w:rsidRDefault="0022371F" w:rsidP="00B86002">
            <w:pPr>
              <w:keepNext/>
              <w:spacing w:before="60" w:after="60" w:line="276" w:lineRule="auto"/>
              <w:jc w:val="center"/>
              <w:rPr>
                <w:rFonts w:ascii="Calibri" w:eastAsia="Calibri" w:hAnsi="Calibri" w:cs="Calibri"/>
              </w:rPr>
            </w:pPr>
          </w:p>
        </w:tc>
      </w:tr>
      <w:tr w:rsidR="0022371F" w:rsidRPr="004536A4" w14:paraId="10F14AF0" w14:textId="77777777" w:rsidTr="00B86002">
        <w:trPr>
          <w:trHeight w:val="315"/>
        </w:trPr>
        <w:tc>
          <w:tcPr>
            <w:tcW w:w="4578" w:type="dxa"/>
            <w:gridSpan w:val="3"/>
            <w:tcBorders>
              <w:top w:val="single" w:sz="8" w:space="0" w:color="auto"/>
              <w:left w:val="single" w:sz="8" w:space="0" w:color="auto"/>
              <w:bottom w:val="single" w:sz="4" w:space="0" w:color="auto"/>
              <w:right w:val="single" w:sz="8" w:space="0" w:color="auto"/>
            </w:tcBorders>
            <w:vAlign w:val="center"/>
            <w:hideMark/>
          </w:tcPr>
          <w:p w14:paraId="12436E52" w14:textId="77777777" w:rsidR="0022371F" w:rsidRPr="004536A4" w:rsidRDefault="0022371F" w:rsidP="00B86002">
            <w:pPr>
              <w:keepNext/>
              <w:spacing w:before="60" w:after="60" w:line="276" w:lineRule="auto"/>
              <w:rPr>
                <w:rFonts w:ascii="Calibri" w:eastAsia="Calibri" w:hAnsi="Calibri" w:cs="Calibri"/>
                <w:b/>
                <w:bCs/>
              </w:rPr>
            </w:pPr>
            <w:r w:rsidRPr="004536A4">
              <w:rPr>
                <w:rFonts w:ascii="Calibri" w:eastAsia="Calibri" w:hAnsi="Calibri" w:cs="Calibri"/>
                <w:b/>
                <w:bCs/>
              </w:rPr>
              <w:t xml:space="preserve">Total Reinforcement Cost </w:t>
            </w:r>
          </w:p>
        </w:tc>
        <w:tc>
          <w:tcPr>
            <w:tcW w:w="1276" w:type="dxa"/>
            <w:gridSpan w:val="2"/>
            <w:tcBorders>
              <w:top w:val="single" w:sz="8" w:space="0" w:color="auto"/>
              <w:left w:val="single" w:sz="8" w:space="0" w:color="auto"/>
              <w:bottom w:val="single" w:sz="4" w:space="0" w:color="auto"/>
              <w:right w:val="single" w:sz="8" w:space="0" w:color="auto"/>
            </w:tcBorders>
            <w:vAlign w:val="center"/>
            <w:hideMark/>
          </w:tcPr>
          <w:p w14:paraId="3FEBF8CF" w14:textId="77777777" w:rsidR="0022371F" w:rsidRPr="004536A4" w:rsidRDefault="0022371F" w:rsidP="00B86002">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820</w:t>
            </w:r>
            <w:r w:rsidRPr="004536A4">
              <w:rPr>
                <w:rFonts w:ascii="Calibri" w:eastAsia="Calibri" w:hAnsi="Calibri" w:cs="Calibri"/>
              </w:rPr>
              <w:t>,</w:t>
            </w:r>
            <w:r>
              <w:rPr>
                <w:rFonts w:ascii="Calibri" w:eastAsia="Calibri" w:hAnsi="Calibri" w:cs="Calibri"/>
              </w:rPr>
              <w:t>0</w:t>
            </w:r>
            <w:r w:rsidRPr="004536A4">
              <w:rPr>
                <w:rFonts w:ascii="Calibri" w:eastAsia="Calibri" w:hAnsi="Calibri" w:cs="Calibri"/>
              </w:rPr>
              <w:t>00</w:t>
            </w:r>
          </w:p>
        </w:tc>
        <w:tc>
          <w:tcPr>
            <w:tcW w:w="1843" w:type="dxa"/>
            <w:tcBorders>
              <w:top w:val="single" w:sz="8" w:space="0" w:color="auto"/>
              <w:left w:val="single" w:sz="8" w:space="0" w:color="auto"/>
              <w:bottom w:val="single" w:sz="4" w:space="0" w:color="auto"/>
              <w:right w:val="single" w:sz="8" w:space="0" w:color="auto"/>
            </w:tcBorders>
            <w:vAlign w:val="center"/>
          </w:tcPr>
          <w:p w14:paraId="5AB4FFCE" w14:textId="77777777" w:rsidR="0022371F" w:rsidRPr="004536A4" w:rsidRDefault="0022371F" w:rsidP="00B86002">
            <w:pPr>
              <w:keepNext/>
              <w:spacing w:before="60" w:after="60" w:line="276" w:lineRule="auto"/>
              <w:jc w:val="center"/>
              <w:rPr>
                <w:rFonts w:ascii="Calibri" w:eastAsia="Calibri" w:hAnsi="Calibri" w:cs="Calibri"/>
              </w:rPr>
            </w:pPr>
          </w:p>
        </w:tc>
        <w:tc>
          <w:tcPr>
            <w:tcW w:w="1468" w:type="dxa"/>
            <w:gridSpan w:val="2"/>
            <w:tcBorders>
              <w:top w:val="single" w:sz="8" w:space="0" w:color="auto"/>
              <w:left w:val="single" w:sz="8" w:space="0" w:color="auto"/>
              <w:bottom w:val="single" w:sz="4" w:space="0" w:color="auto"/>
              <w:right w:val="single" w:sz="8" w:space="0" w:color="auto"/>
            </w:tcBorders>
            <w:vAlign w:val="center"/>
            <w:hideMark/>
          </w:tcPr>
          <w:p w14:paraId="6CC65D2C" w14:textId="77777777" w:rsidR="0022371F" w:rsidRPr="004536A4" w:rsidRDefault="0022371F"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w:t>
            </w:r>
            <w:r>
              <w:rPr>
                <w:rFonts w:ascii="Calibri" w:eastAsia="Calibri" w:hAnsi="Calibri" w:cs="Calibri"/>
                <w:b/>
                <w:bCs/>
              </w:rPr>
              <w:t>2</w:t>
            </w:r>
            <w:r w:rsidRPr="004536A4">
              <w:rPr>
                <w:rFonts w:ascii="Calibri" w:eastAsia="Calibri" w:hAnsi="Calibri" w:cs="Calibri"/>
                <w:b/>
                <w:bCs/>
              </w:rPr>
              <w:t>0,</w:t>
            </w:r>
            <w:r>
              <w:rPr>
                <w:rFonts w:ascii="Calibri" w:eastAsia="Calibri" w:hAnsi="Calibri" w:cs="Calibri"/>
                <w:b/>
                <w:bCs/>
              </w:rPr>
              <w:t>0</w:t>
            </w:r>
            <w:r w:rsidRPr="004536A4">
              <w:rPr>
                <w:rFonts w:ascii="Calibri" w:eastAsia="Calibri" w:hAnsi="Calibri" w:cs="Calibri"/>
                <w:b/>
                <w:bCs/>
              </w:rPr>
              <w:t>00</w:t>
            </w:r>
          </w:p>
        </w:tc>
      </w:tr>
      <w:tr w:rsidR="0022371F" w:rsidRPr="004536A4" w14:paraId="1D703DF8" w14:textId="77777777" w:rsidTr="00B86002">
        <w:trPr>
          <w:gridAfter w:val="1"/>
          <w:wAfter w:w="51" w:type="dxa"/>
          <w:trHeight w:val="315"/>
        </w:trPr>
        <w:tc>
          <w:tcPr>
            <w:tcW w:w="4578" w:type="dxa"/>
            <w:gridSpan w:val="3"/>
            <w:tcBorders>
              <w:top w:val="single" w:sz="4" w:space="0" w:color="auto"/>
              <w:left w:val="nil"/>
              <w:bottom w:val="single" w:sz="4" w:space="0" w:color="auto"/>
              <w:right w:val="nil"/>
            </w:tcBorders>
          </w:tcPr>
          <w:p w14:paraId="13D486AC" w14:textId="77777777" w:rsidR="0022371F" w:rsidRPr="004536A4" w:rsidRDefault="0022371F" w:rsidP="00B86002">
            <w:pPr>
              <w:keepNext/>
              <w:spacing w:after="0" w:line="240" w:lineRule="auto"/>
              <w:rPr>
                <w:rFonts w:ascii="Calibri" w:eastAsia="Yu Mincho" w:hAnsi="Calibri" w:cs="Arial"/>
              </w:rPr>
            </w:pPr>
          </w:p>
        </w:tc>
        <w:tc>
          <w:tcPr>
            <w:tcW w:w="1276" w:type="dxa"/>
            <w:gridSpan w:val="2"/>
            <w:tcBorders>
              <w:top w:val="single" w:sz="4" w:space="0" w:color="auto"/>
              <w:left w:val="nil"/>
              <w:bottom w:val="single" w:sz="4" w:space="0" w:color="auto"/>
              <w:right w:val="nil"/>
            </w:tcBorders>
          </w:tcPr>
          <w:p w14:paraId="5B3F31C6" w14:textId="77777777" w:rsidR="0022371F" w:rsidRPr="004536A4" w:rsidRDefault="0022371F" w:rsidP="00B86002">
            <w:pPr>
              <w:keepNext/>
              <w:spacing w:after="0" w:line="240" w:lineRule="auto"/>
              <w:rPr>
                <w:rFonts w:ascii="Calibri" w:eastAsia="Yu Mincho" w:hAnsi="Calibri" w:cs="Arial"/>
              </w:rPr>
            </w:pPr>
          </w:p>
        </w:tc>
        <w:tc>
          <w:tcPr>
            <w:tcW w:w="1843" w:type="dxa"/>
            <w:tcBorders>
              <w:top w:val="single" w:sz="4" w:space="0" w:color="auto"/>
              <w:left w:val="nil"/>
              <w:bottom w:val="single" w:sz="4" w:space="0" w:color="auto"/>
              <w:right w:val="nil"/>
            </w:tcBorders>
          </w:tcPr>
          <w:p w14:paraId="22656919" w14:textId="77777777" w:rsidR="0022371F" w:rsidRPr="004536A4" w:rsidRDefault="0022371F" w:rsidP="00B86002">
            <w:pPr>
              <w:keepNext/>
              <w:spacing w:after="0" w:line="240" w:lineRule="auto"/>
              <w:rPr>
                <w:rFonts w:ascii="Calibri" w:eastAsia="Yu Mincho" w:hAnsi="Calibri" w:cs="Arial"/>
              </w:rPr>
            </w:pPr>
          </w:p>
        </w:tc>
        <w:tc>
          <w:tcPr>
            <w:tcW w:w="1417" w:type="dxa"/>
            <w:tcBorders>
              <w:top w:val="single" w:sz="4" w:space="0" w:color="auto"/>
              <w:left w:val="nil"/>
              <w:bottom w:val="single" w:sz="4" w:space="0" w:color="auto"/>
              <w:right w:val="nil"/>
            </w:tcBorders>
          </w:tcPr>
          <w:p w14:paraId="277DBAB3" w14:textId="77777777" w:rsidR="0022371F" w:rsidRPr="004536A4" w:rsidRDefault="0022371F" w:rsidP="00B86002">
            <w:pPr>
              <w:keepNext/>
              <w:spacing w:after="0" w:line="240" w:lineRule="auto"/>
              <w:rPr>
                <w:rFonts w:ascii="Calibri" w:eastAsia="Yu Mincho" w:hAnsi="Calibri" w:cs="Arial"/>
              </w:rPr>
            </w:pPr>
          </w:p>
        </w:tc>
      </w:tr>
      <w:tr w:rsidR="0022371F" w:rsidRPr="004536A4" w14:paraId="2ED0778B" w14:textId="77777777" w:rsidTr="00B860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3" w:type="dxa"/>
          <w:trHeight w:val="600"/>
        </w:trPr>
        <w:tc>
          <w:tcPr>
            <w:tcW w:w="453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6061DDF" w14:textId="77777777" w:rsidR="0022371F" w:rsidRPr="004536A4" w:rsidRDefault="0022371F" w:rsidP="00B86002">
            <w:pPr>
              <w:keepNext/>
              <w:spacing w:before="60" w:after="60" w:line="276" w:lineRule="auto"/>
              <w:rPr>
                <w:rFonts w:ascii="Calibri" w:eastAsia="Yu Mincho" w:hAnsi="Calibri" w:cs="Calibri"/>
              </w:rPr>
            </w:pPr>
            <w:r w:rsidRPr="004536A4">
              <w:rPr>
                <w:rFonts w:ascii="Calibri" w:eastAsia="Yu Mincho" w:hAnsi="Calibri" w:cs="Calibri"/>
                <w:b/>
              </w:rPr>
              <w:t>Reinforcement</w:t>
            </w:r>
          </w:p>
        </w:tc>
        <w:tc>
          <w:tcPr>
            <w:tcW w:w="1277"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63B4D87D" w14:textId="77777777" w:rsidR="0022371F" w:rsidRPr="004536A4" w:rsidRDefault="0022371F" w:rsidP="00B86002">
            <w:pPr>
              <w:keepNext/>
              <w:spacing w:before="60" w:after="60" w:line="276" w:lineRule="auto"/>
              <w:jc w:val="center"/>
              <w:rPr>
                <w:rFonts w:ascii="Calibri" w:eastAsia="Yu Mincho" w:hAnsi="Calibri" w:cs="Calibri"/>
                <w:b/>
              </w:rPr>
            </w:pPr>
            <w:r w:rsidRPr="004536A4">
              <w:rPr>
                <w:rFonts w:ascii="Calibri" w:eastAsia="Yu Mincho" w:hAnsi="Calibri" w:cs="Calibri"/>
                <w:b/>
              </w:rPr>
              <w:t>Cost</w:t>
            </w:r>
          </w:p>
        </w:tc>
        <w:tc>
          <w:tcPr>
            <w:tcW w:w="1868"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BE22394" w14:textId="77777777" w:rsidR="0022371F" w:rsidRPr="004536A4" w:rsidRDefault="0022371F" w:rsidP="00B86002">
            <w:pPr>
              <w:keepNext/>
              <w:spacing w:before="60" w:after="60" w:line="276" w:lineRule="auto"/>
              <w:jc w:val="center"/>
              <w:rPr>
                <w:rFonts w:ascii="Calibri" w:eastAsia="Yu Mincho" w:hAnsi="Calibri" w:cs="Calibri"/>
                <w:b/>
              </w:rPr>
            </w:pPr>
            <w:r w:rsidRPr="004536A4">
              <w:rPr>
                <w:rFonts w:ascii="Calibri" w:eastAsia="Yu Mincho" w:hAnsi="Calibri" w:cs="Calibri"/>
                <w:b/>
              </w:rPr>
              <w:t>Apportionment</w:t>
            </w:r>
          </w:p>
        </w:tc>
        <w:tc>
          <w:tcPr>
            <w:tcW w:w="1468"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1D7BBB63" w14:textId="77777777" w:rsidR="0022371F" w:rsidRPr="004536A4" w:rsidRDefault="0022371F" w:rsidP="00B86002">
            <w:pPr>
              <w:keepNext/>
              <w:spacing w:before="60" w:after="60" w:line="276" w:lineRule="auto"/>
              <w:jc w:val="center"/>
              <w:rPr>
                <w:rFonts w:ascii="Calibri" w:eastAsia="Yu Mincho" w:hAnsi="Calibri" w:cs="Calibri"/>
                <w:b/>
              </w:rPr>
            </w:pPr>
            <w:r w:rsidRPr="004536A4">
              <w:rPr>
                <w:rFonts w:ascii="Calibri" w:eastAsia="Yu Mincho" w:hAnsi="Calibri" w:cs="Calibri"/>
                <w:b/>
              </w:rPr>
              <w:t>Customer Contribution</w:t>
            </w:r>
          </w:p>
        </w:tc>
      </w:tr>
      <w:tr w:rsidR="0022371F" w:rsidRPr="004536A4" w14:paraId="52F8D2AC" w14:textId="77777777" w:rsidTr="00B860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3" w:type="dxa"/>
          <w:trHeight w:val="260"/>
        </w:trPr>
        <w:tc>
          <w:tcPr>
            <w:tcW w:w="4539" w:type="dxa"/>
            <w:tcBorders>
              <w:top w:val="single" w:sz="4" w:space="0" w:color="auto"/>
              <w:left w:val="single" w:sz="4" w:space="0" w:color="auto"/>
              <w:bottom w:val="single" w:sz="4" w:space="0" w:color="auto"/>
              <w:right w:val="single" w:sz="4" w:space="0" w:color="auto"/>
            </w:tcBorders>
            <w:vAlign w:val="center"/>
            <w:hideMark/>
          </w:tcPr>
          <w:p w14:paraId="0E86DA47" w14:textId="77777777" w:rsidR="0022371F" w:rsidRPr="004536A4" w:rsidRDefault="0022371F" w:rsidP="00B86002">
            <w:pPr>
              <w:keepNext/>
              <w:spacing w:before="60" w:after="60" w:line="276" w:lineRule="auto"/>
              <w:rPr>
                <w:rFonts w:ascii="Calibri" w:eastAsia="Yu Mincho" w:hAnsi="Calibri" w:cs="Arial"/>
              </w:rPr>
            </w:pPr>
            <w:r w:rsidRPr="004536A4">
              <w:rPr>
                <w:rFonts w:ascii="Calibri" w:eastAsia="Yu Mincho" w:hAnsi="Calibri" w:cs="Arial"/>
              </w:rPr>
              <w:t>Re-conductor of 500m of 11kV overhead line</w:t>
            </w: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14:paraId="667093E8" w14:textId="77777777" w:rsidR="0022371F" w:rsidRDefault="0022371F" w:rsidP="00B86002">
            <w:pPr>
              <w:keepNext/>
              <w:spacing w:before="60" w:after="60" w:line="276" w:lineRule="auto"/>
              <w:jc w:val="center"/>
              <w:rPr>
                <w:rFonts w:ascii="Calibri" w:eastAsia="Calibri" w:hAnsi="Calibri" w:cs="Calibri"/>
              </w:rPr>
            </w:pPr>
            <w:r>
              <w:rPr>
                <w:rFonts w:ascii="Calibri" w:eastAsia="Calibri" w:hAnsi="Calibri" w:cs="Calibri"/>
              </w:rPr>
              <w:t>£19,512</w:t>
            </w:r>
          </w:p>
          <w:p w14:paraId="07E71B61" w14:textId="133A8A82" w:rsidR="0022371F" w:rsidRPr="004536A4" w:rsidRDefault="0022371F" w:rsidP="00B86002">
            <w:pPr>
              <w:keepNext/>
              <w:spacing w:before="60" w:after="60" w:line="276" w:lineRule="auto"/>
              <w:jc w:val="center"/>
              <w:rPr>
                <w:rFonts w:ascii="Calibri" w:eastAsia="Yu Mincho" w:hAnsi="Calibri" w:cs="Calibri"/>
              </w:rPr>
            </w:pPr>
            <w:r>
              <w:rPr>
                <w:rFonts w:ascii="Calibri" w:eastAsia="Calibri" w:hAnsi="Calibri" w:cs="Calibri"/>
              </w:rPr>
              <w:t>(</w:t>
            </w:r>
            <w:r w:rsidRPr="004536A4">
              <w:rPr>
                <w:rFonts w:ascii="Calibri" w:eastAsia="Calibri" w:hAnsi="Calibri" w:cs="Calibri"/>
              </w:rPr>
              <w:t>£</w:t>
            </w:r>
            <w:r>
              <w:rPr>
                <w:rFonts w:ascii="Calibri" w:eastAsia="Calibri" w:hAnsi="Calibri" w:cs="Calibri"/>
              </w:rPr>
              <w:t>2</w:t>
            </w:r>
            <w:r w:rsidRPr="004536A4">
              <w:rPr>
                <w:rFonts w:ascii="Calibri" w:eastAsia="Calibri" w:hAnsi="Calibri" w:cs="Calibri"/>
              </w:rPr>
              <w:t>0,</w:t>
            </w:r>
            <w:r>
              <w:rPr>
                <w:rFonts w:ascii="Calibri" w:eastAsia="Calibri" w:hAnsi="Calibri" w:cs="Calibri"/>
              </w:rPr>
              <w:t xml:space="preserve">000 </w:t>
            </w:r>
            <w:del w:id="183" w:author="Wells, Lee (Northern Powergrid)" w:date="2023-12-21T09:35:00Z">
              <w:r>
                <w:rPr>
                  <w:rFonts w:ascii="Calibri" w:eastAsia="Calibri" w:hAnsi="Calibri" w:cs="Calibri"/>
                </w:rPr>
                <w:delText>/ (£</w:delText>
              </w:r>
            </w:del>
            <w:ins w:id="184" w:author="Wells, Lee (Northern Powergrid)" w:date="2023-12-21T09:35:00Z">
              <w:r w:rsidR="00CC3254">
                <w:rPr>
                  <w:rFonts w:ascii="Calibri" w:eastAsia="Calibri" w:hAnsi="Calibri" w:cs="Calibri"/>
                </w:rPr>
                <w:t>x</w:t>
              </w:r>
              <w:r>
                <w:rPr>
                  <w:rFonts w:ascii="Calibri" w:eastAsia="Calibri" w:hAnsi="Calibri" w:cs="Calibri"/>
                </w:rPr>
                <w:t xml:space="preserve"> </w:t>
              </w:r>
              <w:del w:id="185" w:author="Brian Hoy" w:date="2023-12-21T11:48:00Z">
                <w:r w:rsidDel="00BE6E66">
                  <w:rPr>
                    <w:rFonts w:ascii="Calibri" w:eastAsia="Calibri" w:hAnsi="Calibri" w:cs="Calibri"/>
                  </w:rPr>
                  <w:delText>(</w:delText>
                </w:r>
              </w:del>
              <w:r>
                <w:rPr>
                  <w:rFonts w:ascii="Calibri" w:eastAsia="Calibri" w:hAnsi="Calibri" w:cs="Calibri"/>
                </w:rPr>
                <w:t>£8</w:t>
              </w:r>
              <w:r w:rsidR="00CC3254">
                <w:rPr>
                  <w:rFonts w:ascii="Calibri" w:eastAsia="Calibri" w:hAnsi="Calibri" w:cs="Calibri"/>
                </w:rPr>
                <w:t>0</w:t>
              </w:r>
              <w:r>
                <w:rPr>
                  <w:rFonts w:ascii="Calibri" w:eastAsia="Calibri" w:hAnsi="Calibri" w:cs="Calibri"/>
                </w:rPr>
                <w:t>0,000 / £</w:t>
              </w:r>
            </w:ins>
            <w:r>
              <w:rPr>
                <w:rFonts w:ascii="Calibri" w:eastAsia="Calibri" w:hAnsi="Calibri" w:cs="Calibri"/>
              </w:rPr>
              <w:t>8</w:t>
            </w:r>
            <w:r w:rsidR="00CC3254">
              <w:rPr>
                <w:rFonts w:ascii="Calibri" w:eastAsia="Calibri" w:hAnsi="Calibri" w:cs="Calibri"/>
              </w:rPr>
              <w:t>2</w:t>
            </w:r>
            <w:r>
              <w:rPr>
                <w:rFonts w:ascii="Calibri" w:eastAsia="Calibri" w:hAnsi="Calibri" w:cs="Calibri"/>
              </w:rPr>
              <w:t>0,000</w:t>
            </w:r>
            <w:del w:id="186" w:author="Wells, Lee (Northern Powergrid)" w:date="2023-12-21T09:35:00Z">
              <w:r>
                <w:rPr>
                  <w:rFonts w:ascii="Calibri" w:eastAsia="Calibri" w:hAnsi="Calibri" w:cs="Calibri"/>
                </w:rPr>
                <w:delText xml:space="preserve"> / £800,000</w:delText>
              </w:r>
            </w:del>
            <w:r>
              <w:rPr>
                <w:rFonts w:ascii="Calibri" w:eastAsia="Calibri" w:hAnsi="Calibri" w:cs="Calibri"/>
              </w:rPr>
              <w:t xml:space="preserve">) </w:t>
            </w:r>
            <w:del w:id="187" w:author="Brian Hoy" w:date="2023-12-21T11:48:00Z">
              <w:r w:rsidDel="00BE6E66">
                <w:rPr>
                  <w:rFonts w:ascii="Calibri" w:eastAsia="Calibri" w:hAnsi="Calibri" w:cs="Calibri"/>
                </w:rPr>
                <w:delText xml:space="preserve">= </w:delText>
              </w:r>
            </w:del>
            <w:del w:id="188" w:author="Wells, Lee (Northern Powergrid)" w:date="2023-12-21T09:35:00Z">
              <w:r>
                <w:rPr>
                  <w:rFonts w:ascii="Calibri" w:eastAsia="Calibri" w:hAnsi="Calibri" w:cs="Calibri"/>
                </w:rPr>
                <w:delText>103</w:delText>
              </w:r>
            </w:del>
            <w:ins w:id="189" w:author="Wells, Lee (Northern Powergrid)" w:date="2023-12-21T09:35:00Z">
              <w:del w:id="190" w:author="Brian Hoy" w:date="2023-12-21T11:48:00Z">
                <w:r w:rsidR="00CC3254" w:rsidDel="00BE6E66">
                  <w:rPr>
                    <w:rFonts w:ascii="Calibri" w:eastAsia="Calibri" w:hAnsi="Calibri" w:cs="Calibri"/>
                  </w:rPr>
                  <w:delText>c.97.6</w:delText>
                </w:r>
              </w:del>
            </w:ins>
            <w:del w:id="191" w:author="Brian Hoy" w:date="2023-12-21T11:48:00Z">
              <w:r w:rsidDel="00BE6E66">
                <w:rPr>
                  <w:rFonts w:ascii="Calibri" w:eastAsia="Calibri" w:hAnsi="Calibri" w:cs="Calibri"/>
                </w:rPr>
                <w:delText>%)</w:delText>
              </w:r>
            </w:del>
          </w:p>
        </w:tc>
        <w:tc>
          <w:tcPr>
            <w:tcW w:w="1868" w:type="dxa"/>
            <w:gridSpan w:val="2"/>
            <w:tcBorders>
              <w:top w:val="single" w:sz="4" w:space="0" w:color="auto"/>
              <w:left w:val="single" w:sz="4" w:space="0" w:color="auto"/>
              <w:bottom w:val="single" w:sz="4" w:space="0" w:color="auto"/>
              <w:right w:val="single" w:sz="4" w:space="0" w:color="auto"/>
            </w:tcBorders>
            <w:vAlign w:val="center"/>
            <w:hideMark/>
          </w:tcPr>
          <w:p w14:paraId="48120186" w14:textId="77777777" w:rsidR="0022371F" w:rsidRPr="004536A4" w:rsidRDefault="0022371F" w:rsidP="00B86002">
            <w:pPr>
              <w:keepNext/>
              <w:spacing w:before="60" w:after="60" w:line="276" w:lineRule="auto"/>
              <w:jc w:val="center"/>
              <w:rPr>
                <w:rFonts w:ascii="Calibri" w:eastAsia="Yu Mincho" w:hAnsi="Calibri" w:cs="Calibri"/>
              </w:rPr>
            </w:pPr>
            <w:r>
              <w:rPr>
                <w:rFonts w:ascii="Calibri" w:eastAsia="Yu Mincho" w:hAnsi="Calibri" w:cs="Calibri"/>
              </w:rPr>
              <w:t>4</w:t>
            </w:r>
            <w:r w:rsidRPr="004536A4">
              <w:rPr>
                <w:rFonts w:ascii="Calibri" w:eastAsia="Yu Mincho" w:hAnsi="Calibri" w:cs="Calibri"/>
              </w:rPr>
              <w:t xml:space="preserve">/7.6 x 100% = </w:t>
            </w:r>
            <w:r>
              <w:rPr>
                <w:rFonts w:ascii="Calibri" w:eastAsia="Yu Mincho" w:hAnsi="Calibri" w:cs="Calibri"/>
              </w:rPr>
              <w:t>52.63</w:t>
            </w:r>
            <w:r w:rsidRPr="004536A4">
              <w:rPr>
                <w:rFonts w:ascii="Calibri" w:eastAsia="Yu Mincho" w:hAnsi="Calibri" w:cs="Calibri"/>
              </w:rPr>
              <w:t>%</w:t>
            </w:r>
          </w:p>
          <w:p w14:paraId="75D14EBD" w14:textId="77777777" w:rsidR="0022371F" w:rsidRPr="004536A4" w:rsidRDefault="0022371F" w:rsidP="00B86002">
            <w:pPr>
              <w:keepNext/>
              <w:spacing w:before="60" w:after="60" w:line="276" w:lineRule="auto"/>
              <w:jc w:val="center"/>
              <w:rPr>
                <w:rFonts w:ascii="Calibri" w:eastAsia="Yu Mincho" w:hAnsi="Calibri" w:cs="Calibri"/>
              </w:rPr>
            </w:pPr>
            <w:r w:rsidRPr="004536A4">
              <w:rPr>
                <w:rFonts w:ascii="Calibri" w:eastAsia="Yu Mincho" w:hAnsi="Calibri" w:cs="Calibri"/>
              </w:rPr>
              <w:t>Security CAF</w:t>
            </w:r>
          </w:p>
        </w:tc>
        <w:tc>
          <w:tcPr>
            <w:tcW w:w="1468" w:type="dxa"/>
            <w:gridSpan w:val="2"/>
            <w:tcBorders>
              <w:top w:val="single" w:sz="4" w:space="0" w:color="auto"/>
              <w:left w:val="single" w:sz="4" w:space="0" w:color="auto"/>
              <w:bottom w:val="single" w:sz="4" w:space="0" w:color="auto"/>
              <w:right w:val="single" w:sz="4" w:space="0" w:color="auto"/>
            </w:tcBorders>
            <w:vAlign w:val="center"/>
            <w:hideMark/>
          </w:tcPr>
          <w:p w14:paraId="79C6996D" w14:textId="77777777" w:rsidR="0022371F" w:rsidRPr="004536A4" w:rsidRDefault="0022371F" w:rsidP="00B86002">
            <w:pPr>
              <w:keepNext/>
              <w:spacing w:before="60" w:after="60" w:line="276" w:lineRule="auto"/>
              <w:jc w:val="center"/>
              <w:rPr>
                <w:rFonts w:ascii="Calibri" w:eastAsia="Yu Mincho" w:hAnsi="Calibri" w:cs="Calibri"/>
              </w:rPr>
            </w:pPr>
            <w:r w:rsidRPr="004536A4">
              <w:rPr>
                <w:rFonts w:ascii="Calibri" w:eastAsia="Yu Mincho" w:hAnsi="Calibri" w:cs="Calibri"/>
              </w:rPr>
              <w:t>£</w:t>
            </w:r>
            <w:r>
              <w:rPr>
                <w:rFonts w:ascii="Calibri" w:eastAsia="Yu Mincho" w:hAnsi="Calibri" w:cs="Calibri"/>
              </w:rPr>
              <w:t>10,269</w:t>
            </w:r>
          </w:p>
        </w:tc>
      </w:tr>
      <w:tr w:rsidR="0022371F" w:rsidRPr="004536A4" w14:paraId="45ADF223" w14:textId="77777777" w:rsidTr="00B860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3" w:type="dxa"/>
          <w:trHeight w:val="269"/>
        </w:trPr>
        <w:tc>
          <w:tcPr>
            <w:tcW w:w="4539" w:type="dxa"/>
            <w:tcBorders>
              <w:top w:val="single" w:sz="4" w:space="0" w:color="auto"/>
              <w:left w:val="single" w:sz="4" w:space="0" w:color="auto"/>
              <w:bottom w:val="single" w:sz="4" w:space="0" w:color="auto"/>
              <w:right w:val="single" w:sz="4" w:space="0" w:color="auto"/>
            </w:tcBorders>
            <w:vAlign w:val="center"/>
            <w:hideMark/>
          </w:tcPr>
          <w:p w14:paraId="2EB6F5DD" w14:textId="77777777" w:rsidR="0022371F" w:rsidRPr="004536A4" w:rsidRDefault="0022371F" w:rsidP="00B86002">
            <w:pPr>
              <w:keepNext/>
              <w:spacing w:before="60" w:after="60" w:line="276" w:lineRule="auto"/>
              <w:rPr>
                <w:rFonts w:ascii="Calibri" w:eastAsia="Yu Mincho" w:hAnsi="Calibri" w:cs="Arial"/>
              </w:rPr>
            </w:pPr>
            <w:r w:rsidRPr="004536A4">
              <w:rPr>
                <w:rFonts w:ascii="Calibri" w:eastAsia="Yu Mincho" w:hAnsi="Calibri" w:cs="Arial"/>
              </w:rPr>
              <w:t xml:space="preserve">Replacement 11kV switchboard  </w:t>
            </w: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14:paraId="3C02EFE9" w14:textId="77777777" w:rsidR="0022371F" w:rsidRDefault="0022371F" w:rsidP="00B86002">
            <w:pPr>
              <w:keepNext/>
              <w:spacing w:before="60" w:after="60" w:line="276" w:lineRule="auto"/>
              <w:jc w:val="center"/>
              <w:rPr>
                <w:rFonts w:ascii="Calibri" w:eastAsia="Calibri" w:hAnsi="Calibri" w:cs="Calibri"/>
              </w:rPr>
            </w:pPr>
            <w:r>
              <w:rPr>
                <w:rFonts w:ascii="Calibri" w:eastAsia="Calibri" w:hAnsi="Calibri" w:cs="Calibri"/>
              </w:rPr>
              <w:t>£780,488</w:t>
            </w:r>
          </w:p>
          <w:p w14:paraId="57BA8234" w14:textId="275A6B20" w:rsidR="0022371F" w:rsidRPr="004536A4" w:rsidRDefault="0022371F" w:rsidP="00B86002">
            <w:pPr>
              <w:keepNext/>
              <w:spacing w:before="60" w:after="60" w:line="276" w:lineRule="auto"/>
              <w:jc w:val="center"/>
              <w:rPr>
                <w:rFonts w:ascii="Calibri" w:eastAsia="Yu Mincho" w:hAnsi="Calibri" w:cs="Calibri"/>
              </w:rPr>
            </w:pPr>
            <w:r>
              <w:rPr>
                <w:rFonts w:ascii="Calibri" w:eastAsia="Calibri" w:hAnsi="Calibri" w:cs="Calibri"/>
              </w:rPr>
              <w:t>(</w:t>
            </w:r>
            <w:r w:rsidRPr="004536A4">
              <w:rPr>
                <w:rFonts w:ascii="Calibri" w:eastAsia="Calibri" w:hAnsi="Calibri" w:cs="Calibri"/>
              </w:rPr>
              <w:t>£</w:t>
            </w:r>
            <w:r>
              <w:rPr>
                <w:rFonts w:ascii="Calibri" w:eastAsia="Calibri" w:hAnsi="Calibri" w:cs="Calibri"/>
              </w:rPr>
              <w:t>800</w:t>
            </w:r>
            <w:r w:rsidRPr="004536A4">
              <w:rPr>
                <w:rFonts w:ascii="Calibri" w:eastAsia="Calibri" w:hAnsi="Calibri" w:cs="Calibri"/>
              </w:rPr>
              <w:t>,</w:t>
            </w:r>
            <w:r>
              <w:rPr>
                <w:rFonts w:ascii="Calibri" w:eastAsia="Calibri" w:hAnsi="Calibri" w:cs="Calibri"/>
              </w:rPr>
              <w:t xml:space="preserve">000 </w:t>
            </w:r>
            <w:del w:id="192" w:author="Wells, Lee (Northern Powergrid)" w:date="2023-12-21T09:35:00Z">
              <w:r>
                <w:rPr>
                  <w:rFonts w:ascii="Calibri" w:eastAsia="Calibri" w:hAnsi="Calibri" w:cs="Calibri"/>
                </w:rPr>
                <w:delText>/ (£</w:delText>
              </w:r>
            </w:del>
            <w:ins w:id="193" w:author="Wells, Lee (Northern Powergrid)" w:date="2023-12-21T09:35:00Z">
              <w:r w:rsidR="00CC3254">
                <w:rPr>
                  <w:rFonts w:ascii="Calibri" w:eastAsia="Calibri" w:hAnsi="Calibri" w:cs="Calibri"/>
                </w:rPr>
                <w:t>x</w:t>
              </w:r>
              <w:r>
                <w:rPr>
                  <w:rFonts w:ascii="Calibri" w:eastAsia="Calibri" w:hAnsi="Calibri" w:cs="Calibri"/>
                </w:rPr>
                <w:t xml:space="preserve"> </w:t>
              </w:r>
              <w:del w:id="194" w:author="Brian Hoy" w:date="2023-12-21T11:48:00Z">
                <w:r w:rsidDel="00BE6E66">
                  <w:rPr>
                    <w:rFonts w:ascii="Calibri" w:eastAsia="Calibri" w:hAnsi="Calibri" w:cs="Calibri"/>
                  </w:rPr>
                  <w:delText>(</w:delText>
                </w:r>
              </w:del>
              <w:r>
                <w:rPr>
                  <w:rFonts w:ascii="Calibri" w:eastAsia="Calibri" w:hAnsi="Calibri" w:cs="Calibri"/>
                </w:rPr>
                <w:t>£8</w:t>
              </w:r>
              <w:r w:rsidR="00B32518">
                <w:rPr>
                  <w:rFonts w:ascii="Calibri" w:eastAsia="Calibri" w:hAnsi="Calibri" w:cs="Calibri"/>
                </w:rPr>
                <w:t>0</w:t>
              </w:r>
              <w:r>
                <w:rPr>
                  <w:rFonts w:ascii="Calibri" w:eastAsia="Calibri" w:hAnsi="Calibri" w:cs="Calibri"/>
                </w:rPr>
                <w:t>0,000 / £</w:t>
              </w:r>
            </w:ins>
            <w:r>
              <w:rPr>
                <w:rFonts w:ascii="Calibri" w:eastAsia="Calibri" w:hAnsi="Calibri" w:cs="Calibri"/>
              </w:rPr>
              <w:t>8</w:t>
            </w:r>
            <w:r w:rsidR="00B32518">
              <w:rPr>
                <w:rFonts w:ascii="Calibri" w:eastAsia="Calibri" w:hAnsi="Calibri" w:cs="Calibri"/>
              </w:rPr>
              <w:t>2</w:t>
            </w:r>
            <w:r>
              <w:rPr>
                <w:rFonts w:ascii="Calibri" w:eastAsia="Calibri" w:hAnsi="Calibri" w:cs="Calibri"/>
              </w:rPr>
              <w:t>0,000</w:t>
            </w:r>
            <w:del w:id="195" w:author="Wells, Lee (Northern Powergrid)" w:date="2023-12-21T09:35:00Z">
              <w:r>
                <w:rPr>
                  <w:rFonts w:ascii="Calibri" w:eastAsia="Calibri" w:hAnsi="Calibri" w:cs="Calibri"/>
                </w:rPr>
                <w:delText xml:space="preserve"> / £800,000</w:delText>
              </w:r>
            </w:del>
            <w:del w:id="196" w:author="Brian Hoy" w:date="2023-12-21T11:48:00Z">
              <w:r w:rsidDel="00BE6E66">
                <w:rPr>
                  <w:rFonts w:ascii="Calibri" w:eastAsia="Calibri" w:hAnsi="Calibri" w:cs="Calibri"/>
                </w:rPr>
                <w:delText xml:space="preserve">) = </w:delText>
              </w:r>
            </w:del>
            <w:del w:id="197" w:author="Wells, Lee (Northern Powergrid)" w:date="2023-12-21T09:35:00Z">
              <w:r>
                <w:rPr>
                  <w:rFonts w:ascii="Calibri" w:eastAsia="Calibri" w:hAnsi="Calibri" w:cs="Calibri"/>
                </w:rPr>
                <w:delText>103</w:delText>
              </w:r>
            </w:del>
            <w:ins w:id="198" w:author="Wells, Lee (Northern Powergrid)" w:date="2023-12-21T09:35:00Z">
              <w:del w:id="199" w:author="Brian Hoy" w:date="2023-12-21T11:48:00Z">
                <w:r w:rsidR="00B32518" w:rsidDel="00BE6E66">
                  <w:rPr>
                    <w:rFonts w:ascii="Calibri" w:eastAsia="Calibri" w:hAnsi="Calibri" w:cs="Calibri"/>
                  </w:rPr>
                  <w:delText>c.97.6</w:delText>
                </w:r>
              </w:del>
            </w:ins>
            <w:del w:id="200" w:author="Brian Hoy" w:date="2023-12-21T11:48:00Z">
              <w:r w:rsidDel="00BE6E66">
                <w:rPr>
                  <w:rFonts w:ascii="Calibri" w:eastAsia="Calibri" w:hAnsi="Calibri" w:cs="Calibri"/>
                </w:rPr>
                <w:delText>%</w:delText>
              </w:r>
            </w:del>
            <w:r>
              <w:rPr>
                <w:rFonts w:ascii="Calibri" w:eastAsia="Calibri" w:hAnsi="Calibri" w:cs="Calibri"/>
              </w:rPr>
              <w:t>)</w:t>
            </w:r>
          </w:p>
        </w:tc>
        <w:tc>
          <w:tcPr>
            <w:tcW w:w="1868" w:type="dxa"/>
            <w:gridSpan w:val="2"/>
            <w:tcBorders>
              <w:top w:val="single" w:sz="4" w:space="0" w:color="auto"/>
              <w:left w:val="single" w:sz="4" w:space="0" w:color="auto"/>
              <w:bottom w:val="single" w:sz="4" w:space="0" w:color="auto"/>
              <w:right w:val="single" w:sz="4" w:space="0" w:color="auto"/>
            </w:tcBorders>
            <w:vAlign w:val="center"/>
            <w:hideMark/>
          </w:tcPr>
          <w:p w14:paraId="2921E673" w14:textId="77777777" w:rsidR="0022371F" w:rsidRPr="004536A4" w:rsidRDefault="0022371F" w:rsidP="00B86002">
            <w:pPr>
              <w:keepNext/>
              <w:spacing w:before="60" w:after="60" w:line="276" w:lineRule="auto"/>
              <w:jc w:val="center"/>
              <w:rPr>
                <w:rFonts w:ascii="Calibri" w:eastAsia="Yu Mincho" w:hAnsi="Calibri" w:cs="Calibri"/>
              </w:rPr>
            </w:pPr>
            <w:r w:rsidRPr="004536A4">
              <w:rPr>
                <w:rFonts w:ascii="Calibri" w:eastAsia="Yu Mincho" w:hAnsi="Calibri" w:cs="Calibri"/>
              </w:rPr>
              <w:t>3x (10/250) x 100% = 12.0%</w:t>
            </w:r>
          </w:p>
          <w:p w14:paraId="1492904A" w14:textId="77777777" w:rsidR="0022371F" w:rsidRPr="004536A4" w:rsidRDefault="0022371F" w:rsidP="00B86002">
            <w:pPr>
              <w:keepNext/>
              <w:spacing w:before="60" w:after="60" w:line="276" w:lineRule="auto"/>
              <w:jc w:val="center"/>
              <w:rPr>
                <w:rFonts w:ascii="Calibri" w:eastAsia="Yu Mincho" w:hAnsi="Calibri" w:cs="Calibri"/>
              </w:rPr>
            </w:pPr>
            <w:r w:rsidRPr="004536A4">
              <w:rPr>
                <w:rFonts w:ascii="Calibri" w:eastAsia="Yu Mincho" w:hAnsi="Calibri" w:cs="Calibri"/>
              </w:rPr>
              <w:t>Fault Level CAF</w:t>
            </w:r>
          </w:p>
        </w:tc>
        <w:tc>
          <w:tcPr>
            <w:tcW w:w="1468" w:type="dxa"/>
            <w:gridSpan w:val="2"/>
            <w:tcBorders>
              <w:top w:val="single" w:sz="4" w:space="0" w:color="auto"/>
              <w:left w:val="single" w:sz="4" w:space="0" w:color="auto"/>
              <w:bottom w:val="single" w:sz="4" w:space="0" w:color="auto"/>
              <w:right w:val="single" w:sz="4" w:space="0" w:color="auto"/>
            </w:tcBorders>
            <w:vAlign w:val="center"/>
            <w:hideMark/>
          </w:tcPr>
          <w:p w14:paraId="55B6176F" w14:textId="77777777" w:rsidR="0022371F" w:rsidRPr="004536A4" w:rsidRDefault="0022371F" w:rsidP="00B86002">
            <w:pPr>
              <w:keepNext/>
              <w:spacing w:before="60" w:after="60" w:line="276" w:lineRule="auto"/>
              <w:jc w:val="center"/>
              <w:rPr>
                <w:rFonts w:ascii="Calibri" w:eastAsia="Yu Mincho" w:hAnsi="Calibri" w:cs="Calibri"/>
              </w:rPr>
            </w:pPr>
            <w:r w:rsidRPr="004536A4">
              <w:rPr>
                <w:rFonts w:ascii="Calibri" w:eastAsia="Yu Mincho" w:hAnsi="Calibri" w:cs="Calibri"/>
              </w:rPr>
              <w:t>£9</w:t>
            </w:r>
            <w:r>
              <w:rPr>
                <w:rFonts w:ascii="Calibri" w:eastAsia="Yu Mincho" w:hAnsi="Calibri" w:cs="Calibri"/>
              </w:rPr>
              <w:t>3,659</w:t>
            </w:r>
          </w:p>
        </w:tc>
      </w:tr>
      <w:tr w:rsidR="0022371F" w:rsidRPr="004536A4" w14:paraId="41A91548" w14:textId="77777777" w:rsidTr="00B860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3" w:type="dxa"/>
          <w:trHeight w:val="315"/>
        </w:trPr>
        <w:tc>
          <w:tcPr>
            <w:tcW w:w="4539" w:type="dxa"/>
            <w:tcBorders>
              <w:top w:val="single" w:sz="4" w:space="0" w:color="auto"/>
              <w:left w:val="single" w:sz="4" w:space="0" w:color="auto"/>
              <w:bottom w:val="single" w:sz="4" w:space="0" w:color="auto"/>
              <w:right w:val="single" w:sz="4" w:space="0" w:color="auto"/>
            </w:tcBorders>
            <w:vAlign w:val="center"/>
            <w:hideMark/>
          </w:tcPr>
          <w:p w14:paraId="3D2F095F" w14:textId="77777777" w:rsidR="0022371F" w:rsidRPr="004536A4" w:rsidRDefault="0022371F" w:rsidP="00B86002">
            <w:pPr>
              <w:keepNext/>
              <w:spacing w:before="60" w:after="60" w:line="276" w:lineRule="auto"/>
              <w:rPr>
                <w:rFonts w:ascii="Calibri" w:eastAsia="Yu Mincho" w:hAnsi="Calibri" w:cs="Calibri"/>
                <w:b/>
              </w:rPr>
            </w:pPr>
            <w:r w:rsidRPr="004536A4">
              <w:rPr>
                <w:rFonts w:ascii="Calibri" w:eastAsia="Calibri" w:hAnsi="Calibri" w:cs="Calibri"/>
                <w:b/>
                <w:bCs/>
              </w:rPr>
              <w:t xml:space="preserve">Total Reinforcement Cost </w:t>
            </w:r>
            <w:r>
              <w:rPr>
                <w:rFonts w:ascii="Calibri" w:eastAsia="Calibri" w:hAnsi="Calibri" w:cs="Calibri"/>
                <w:b/>
                <w:bCs/>
              </w:rPr>
              <w:t>(to be apportioned)</w:t>
            </w: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14:paraId="5087677D" w14:textId="77777777" w:rsidR="0022371F" w:rsidRPr="004536A4" w:rsidRDefault="0022371F" w:rsidP="00B86002">
            <w:pPr>
              <w:keepNext/>
              <w:spacing w:before="60" w:after="60" w:line="276" w:lineRule="auto"/>
              <w:jc w:val="center"/>
              <w:rPr>
                <w:rFonts w:ascii="Calibri" w:eastAsia="Yu Mincho" w:hAnsi="Calibri" w:cs="Calibri"/>
                <w:b/>
                <w:bCs/>
              </w:rPr>
            </w:pPr>
            <w:r w:rsidRPr="004536A4">
              <w:rPr>
                <w:rFonts w:ascii="Calibri" w:eastAsia="Yu Mincho" w:hAnsi="Calibri" w:cs="Calibri"/>
                <w:b/>
                <w:bCs/>
              </w:rPr>
              <w:t>£</w:t>
            </w:r>
            <w:r>
              <w:rPr>
                <w:rFonts w:ascii="Calibri" w:eastAsia="Yu Mincho" w:hAnsi="Calibri" w:cs="Calibri"/>
                <w:b/>
                <w:bCs/>
              </w:rPr>
              <w:t>80</w:t>
            </w:r>
            <w:r w:rsidRPr="004536A4">
              <w:rPr>
                <w:rFonts w:ascii="Calibri" w:eastAsia="Yu Mincho" w:hAnsi="Calibri" w:cs="Calibri"/>
                <w:b/>
                <w:bCs/>
              </w:rPr>
              <w:t>0,000</w:t>
            </w:r>
          </w:p>
        </w:tc>
        <w:tc>
          <w:tcPr>
            <w:tcW w:w="1868" w:type="dxa"/>
            <w:gridSpan w:val="2"/>
            <w:tcBorders>
              <w:top w:val="single" w:sz="4" w:space="0" w:color="auto"/>
              <w:left w:val="single" w:sz="4" w:space="0" w:color="auto"/>
              <w:bottom w:val="single" w:sz="4" w:space="0" w:color="auto"/>
              <w:right w:val="single" w:sz="4" w:space="0" w:color="auto"/>
            </w:tcBorders>
            <w:vAlign w:val="center"/>
          </w:tcPr>
          <w:p w14:paraId="759A086A" w14:textId="77777777" w:rsidR="0022371F" w:rsidRPr="004536A4" w:rsidRDefault="0022371F" w:rsidP="00B86002">
            <w:pPr>
              <w:keepNext/>
              <w:spacing w:before="60" w:after="60" w:line="276" w:lineRule="auto"/>
              <w:jc w:val="center"/>
              <w:rPr>
                <w:rFonts w:ascii="Calibri" w:eastAsia="Yu Mincho" w:hAnsi="Calibri" w:cs="Calibri"/>
              </w:rPr>
            </w:pPr>
          </w:p>
        </w:tc>
        <w:tc>
          <w:tcPr>
            <w:tcW w:w="1468" w:type="dxa"/>
            <w:gridSpan w:val="2"/>
            <w:tcBorders>
              <w:top w:val="single" w:sz="4" w:space="0" w:color="auto"/>
              <w:left w:val="single" w:sz="4" w:space="0" w:color="auto"/>
              <w:bottom w:val="single" w:sz="4" w:space="0" w:color="auto"/>
              <w:right w:val="single" w:sz="4" w:space="0" w:color="auto"/>
            </w:tcBorders>
            <w:vAlign w:val="center"/>
            <w:hideMark/>
          </w:tcPr>
          <w:p w14:paraId="3141BAD4" w14:textId="77777777" w:rsidR="0022371F" w:rsidRPr="004536A4" w:rsidRDefault="0022371F" w:rsidP="00B86002">
            <w:pPr>
              <w:keepNext/>
              <w:spacing w:before="60" w:after="60" w:line="276" w:lineRule="auto"/>
              <w:jc w:val="center"/>
              <w:rPr>
                <w:rFonts w:ascii="Calibri" w:eastAsia="Yu Mincho" w:hAnsi="Calibri" w:cs="Calibri"/>
                <w:b/>
              </w:rPr>
            </w:pPr>
            <w:r w:rsidRPr="004536A4">
              <w:rPr>
                <w:rFonts w:ascii="Calibri" w:eastAsia="Yu Mincho" w:hAnsi="Calibri" w:cs="Calibri"/>
                <w:b/>
              </w:rPr>
              <w:t>£1</w:t>
            </w:r>
            <w:r>
              <w:rPr>
                <w:rFonts w:ascii="Calibri" w:eastAsia="Yu Mincho" w:hAnsi="Calibri" w:cs="Calibri"/>
                <w:b/>
              </w:rPr>
              <w:t>03,928</w:t>
            </w:r>
          </w:p>
        </w:tc>
      </w:tr>
    </w:tbl>
    <w:p w14:paraId="0EA242D3" w14:textId="77777777" w:rsidR="0022371F" w:rsidRPr="004536A4" w:rsidRDefault="0022371F" w:rsidP="0022371F">
      <w:pPr>
        <w:spacing w:after="0" w:line="240" w:lineRule="auto"/>
        <w:rPr>
          <w:rFonts w:ascii="Calibri" w:eastAsia="Yu Mincho" w:hAnsi="Calibri" w:cs="Arial"/>
        </w:rPr>
      </w:pPr>
    </w:p>
    <w:tbl>
      <w:tblPr>
        <w:tblW w:w="91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9"/>
        <w:gridCol w:w="1277"/>
        <w:gridCol w:w="1844"/>
        <w:gridCol w:w="1490"/>
      </w:tblGrid>
      <w:tr w:rsidR="0022371F" w:rsidRPr="004536A4" w14:paraId="086FFD18" w14:textId="77777777" w:rsidTr="00B86002">
        <w:trPr>
          <w:trHeight w:val="600"/>
        </w:trPr>
        <w:tc>
          <w:tcPr>
            <w:tcW w:w="453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EA6010" w14:textId="77777777" w:rsidR="0022371F" w:rsidRPr="004536A4" w:rsidRDefault="0022371F" w:rsidP="00B86002">
            <w:pPr>
              <w:keepNext/>
              <w:spacing w:before="60" w:after="60" w:line="276" w:lineRule="auto"/>
              <w:rPr>
                <w:rFonts w:ascii="Calibri" w:eastAsia="Yu Mincho" w:hAnsi="Calibri" w:cs="Calibri"/>
              </w:rPr>
            </w:pPr>
            <w:r w:rsidRPr="004536A4">
              <w:rPr>
                <w:rFonts w:ascii="Calibri" w:eastAsia="Yu Mincho" w:hAnsi="Calibri" w:cs="Calibri"/>
                <w:b/>
              </w:rPr>
              <w:lastRenderedPageBreak/>
              <w:t>Extension Assets</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73FD43" w14:textId="77777777" w:rsidR="0022371F" w:rsidRPr="004536A4" w:rsidRDefault="0022371F" w:rsidP="00B86002">
            <w:pPr>
              <w:keepNext/>
              <w:spacing w:before="60" w:after="60" w:line="276" w:lineRule="auto"/>
              <w:jc w:val="center"/>
              <w:rPr>
                <w:rFonts w:ascii="Calibri" w:eastAsia="Yu Mincho" w:hAnsi="Calibri" w:cs="Calibri"/>
                <w:b/>
              </w:rPr>
            </w:pPr>
            <w:r w:rsidRPr="004536A4">
              <w:rPr>
                <w:rFonts w:ascii="Calibri" w:eastAsia="Yu Mincho" w:hAnsi="Calibri" w:cs="Calibri"/>
                <w:b/>
              </w:rPr>
              <w:t>Cost</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7C7B6B4" w14:textId="77777777" w:rsidR="0022371F" w:rsidRPr="004536A4" w:rsidRDefault="0022371F" w:rsidP="00B86002">
            <w:pPr>
              <w:keepNext/>
              <w:spacing w:before="60" w:after="60" w:line="276" w:lineRule="auto"/>
              <w:jc w:val="center"/>
              <w:rPr>
                <w:rFonts w:ascii="Calibri" w:eastAsia="Yu Mincho" w:hAnsi="Calibri" w:cs="Calibri"/>
                <w:b/>
              </w:rPr>
            </w:pPr>
            <w:r w:rsidRPr="004536A4">
              <w:rPr>
                <w:rFonts w:ascii="Calibri" w:eastAsia="Yu Mincho" w:hAnsi="Calibri" w:cs="Calibri"/>
                <w:b/>
              </w:rPr>
              <w:t>Apportionment</w:t>
            </w:r>
          </w:p>
        </w:tc>
        <w:tc>
          <w:tcPr>
            <w:tcW w:w="148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3B8ED30" w14:textId="77777777" w:rsidR="0022371F" w:rsidRPr="004536A4" w:rsidRDefault="0022371F" w:rsidP="00B86002">
            <w:pPr>
              <w:keepNext/>
              <w:spacing w:before="60" w:after="60" w:line="276" w:lineRule="auto"/>
              <w:jc w:val="center"/>
              <w:rPr>
                <w:rFonts w:ascii="Calibri" w:eastAsia="Yu Mincho" w:hAnsi="Calibri" w:cs="Calibri"/>
                <w:b/>
              </w:rPr>
            </w:pPr>
            <w:r w:rsidRPr="004536A4">
              <w:rPr>
                <w:rFonts w:ascii="Calibri" w:eastAsia="Yu Mincho" w:hAnsi="Calibri" w:cs="Calibri"/>
                <w:b/>
              </w:rPr>
              <w:t>Customer Contribution</w:t>
            </w:r>
          </w:p>
        </w:tc>
      </w:tr>
      <w:tr w:rsidR="0022371F" w:rsidRPr="004536A4" w14:paraId="4E2BDE89" w14:textId="77777777" w:rsidTr="00B86002">
        <w:trPr>
          <w:trHeight w:val="260"/>
        </w:trPr>
        <w:tc>
          <w:tcPr>
            <w:tcW w:w="4536" w:type="dxa"/>
            <w:tcBorders>
              <w:top w:val="single" w:sz="4" w:space="0" w:color="auto"/>
              <w:left w:val="single" w:sz="4" w:space="0" w:color="auto"/>
              <w:bottom w:val="single" w:sz="4" w:space="0" w:color="auto"/>
              <w:right w:val="single" w:sz="4" w:space="0" w:color="auto"/>
            </w:tcBorders>
            <w:vAlign w:val="center"/>
            <w:hideMark/>
          </w:tcPr>
          <w:p w14:paraId="4B4D2D1A" w14:textId="77777777" w:rsidR="0022371F" w:rsidRPr="004536A4" w:rsidRDefault="0022371F" w:rsidP="00B86002">
            <w:pPr>
              <w:keepNext/>
              <w:spacing w:before="60" w:after="60" w:line="276" w:lineRule="auto"/>
              <w:rPr>
                <w:rFonts w:ascii="Calibri" w:eastAsia="Yu Mincho" w:hAnsi="Calibri" w:cs="Arial"/>
              </w:rPr>
            </w:pPr>
            <w:r w:rsidRPr="004536A4">
              <w:rPr>
                <w:rFonts w:ascii="Calibri" w:eastAsia="Yu Mincho" w:hAnsi="Calibri" w:cs="Arial"/>
              </w:rPr>
              <w:t>Installation of 500m 11kV cable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AC81ECD" w14:textId="77777777" w:rsidR="0022371F" w:rsidRPr="004536A4" w:rsidRDefault="0022371F" w:rsidP="00B86002">
            <w:pPr>
              <w:keepNext/>
              <w:spacing w:before="60" w:after="60" w:line="276" w:lineRule="auto"/>
              <w:jc w:val="center"/>
              <w:rPr>
                <w:rFonts w:ascii="Calibri" w:eastAsia="Yu Mincho" w:hAnsi="Calibri" w:cs="Calibri"/>
              </w:rPr>
            </w:pPr>
            <w:r w:rsidRPr="004536A4">
              <w:rPr>
                <w:rFonts w:ascii="Calibri" w:eastAsia="Yu Mincho" w:hAnsi="Calibri" w:cs="Calibri"/>
              </w:rPr>
              <w:t>£150,000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A528EF1" w14:textId="77777777" w:rsidR="0022371F" w:rsidRPr="004536A4" w:rsidRDefault="0022371F" w:rsidP="00B86002">
            <w:pPr>
              <w:keepNext/>
              <w:spacing w:before="60" w:after="60" w:line="276" w:lineRule="auto"/>
              <w:jc w:val="center"/>
              <w:rPr>
                <w:rFonts w:ascii="Calibri" w:eastAsia="Yu Mincho" w:hAnsi="Calibri" w:cs="Calibri"/>
              </w:rPr>
            </w:pPr>
            <w:r w:rsidRPr="004536A4">
              <w:rPr>
                <w:rFonts w:ascii="Calibri" w:eastAsia="Yu Mincho" w:hAnsi="Calibri" w:cs="Calibri"/>
              </w:rPr>
              <w:t>n/a</w:t>
            </w:r>
          </w:p>
        </w:tc>
        <w:tc>
          <w:tcPr>
            <w:tcW w:w="1489" w:type="dxa"/>
            <w:tcBorders>
              <w:top w:val="single" w:sz="4" w:space="0" w:color="auto"/>
              <w:left w:val="single" w:sz="4" w:space="0" w:color="auto"/>
              <w:bottom w:val="single" w:sz="4" w:space="0" w:color="auto"/>
              <w:right w:val="single" w:sz="4" w:space="0" w:color="auto"/>
            </w:tcBorders>
            <w:vAlign w:val="center"/>
            <w:hideMark/>
          </w:tcPr>
          <w:p w14:paraId="6C427FC0" w14:textId="77777777" w:rsidR="0022371F" w:rsidRPr="004536A4" w:rsidRDefault="0022371F" w:rsidP="00B86002">
            <w:pPr>
              <w:keepNext/>
              <w:spacing w:before="60" w:after="60" w:line="276" w:lineRule="auto"/>
              <w:jc w:val="center"/>
              <w:rPr>
                <w:rFonts w:ascii="Calibri" w:eastAsia="Yu Mincho" w:hAnsi="Calibri" w:cs="Calibri"/>
              </w:rPr>
            </w:pPr>
            <w:r w:rsidRPr="004536A4">
              <w:rPr>
                <w:rFonts w:ascii="Calibri" w:eastAsia="Yu Mincho" w:hAnsi="Calibri" w:cs="Calibri"/>
              </w:rPr>
              <w:t>£150,000</w:t>
            </w:r>
          </w:p>
        </w:tc>
      </w:tr>
      <w:tr w:rsidR="0022371F" w:rsidRPr="004536A4" w14:paraId="75677AE6" w14:textId="77777777" w:rsidTr="00B86002">
        <w:trPr>
          <w:trHeight w:val="260"/>
        </w:trPr>
        <w:tc>
          <w:tcPr>
            <w:tcW w:w="4536" w:type="dxa"/>
            <w:tcBorders>
              <w:top w:val="single" w:sz="4" w:space="0" w:color="auto"/>
              <w:left w:val="single" w:sz="4" w:space="0" w:color="auto"/>
              <w:bottom w:val="single" w:sz="4" w:space="0" w:color="auto"/>
              <w:right w:val="single" w:sz="4" w:space="0" w:color="auto"/>
            </w:tcBorders>
            <w:vAlign w:val="center"/>
            <w:hideMark/>
          </w:tcPr>
          <w:p w14:paraId="04051C4B" w14:textId="77777777" w:rsidR="0022371F" w:rsidRPr="004536A4" w:rsidRDefault="0022371F" w:rsidP="00B86002">
            <w:pPr>
              <w:keepNext/>
              <w:spacing w:before="60" w:after="60" w:line="276" w:lineRule="auto"/>
              <w:rPr>
                <w:rFonts w:ascii="Calibri" w:eastAsia="Yu Mincho" w:hAnsi="Calibri" w:cs="Arial"/>
              </w:rPr>
            </w:pPr>
            <w:r w:rsidRPr="004536A4">
              <w:rPr>
                <w:rFonts w:ascii="Calibri" w:eastAsia="Yu Mincho" w:hAnsi="Calibri" w:cs="Arial"/>
              </w:rPr>
              <w:t>11kV circuit breaker at Customer’s substation</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31B19A6" w14:textId="77777777" w:rsidR="0022371F" w:rsidRPr="004536A4" w:rsidRDefault="0022371F" w:rsidP="00B86002">
            <w:pPr>
              <w:keepNext/>
              <w:spacing w:before="60" w:after="60" w:line="276" w:lineRule="auto"/>
              <w:jc w:val="center"/>
              <w:rPr>
                <w:rFonts w:ascii="Calibri" w:eastAsia="Yu Mincho" w:hAnsi="Calibri" w:cs="Calibri"/>
              </w:rPr>
            </w:pPr>
            <w:r w:rsidRPr="004536A4">
              <w:rPr>
                <w:rFonts w:ascii="Calibri" w:eastAsia="Yu Mincho" w:hAnsi="Calibri" w:cs="Calibri"/>
              </w:rPr>
              <w:t>£12,000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1B3DC2E" w14:textId="77777777" w:rsidR="0022371F" w:rsidRPr="004536A4" w:rsidRDefault="0022371F" w:rsidP="00B86002">
            <w:pPr>
              <w:keepNext/>
              <w:spacing w:before="60" w:after="60" w:line="276" w:lineRule="auto"/>
              <w:jc w:val="center"/>
              <w:rPr>
                <w:rFonts w:ascii="Calibri" w:eastAsia="Yu Mincho" w:hAnsi="Calibri" w:cs="Calibri"/>
              </w:rPr>
            </w:pPr>
            <w:r w:rsidRPr="004536A4">
              <w:rPr>
                <w:rFonts w:ascii="Calibri" w:eastAsia="Yu Mincho" w:hAnsi="Calibri" w:cs="Calibri"/>
              </w:rPr>
              <w:t>n/a</w:t>
            </w:r>
          </w:p>
        </w:tc>
        <w:tc>
          <w:tcPr>
            <w:tcW w:w="1489" w:type="dxa"/>
            <w:tcBorders>
              <w:top w:val="single" w:sz="4" w:space="0" w:color="auto"/>
              <w:left w:val="single" w:sz="4" w:space="0" w:color="auto"/>
              <w:bottom w:val="single" w:sz="4" w:space="0" w:color="auto"/>
              <w:right w:val="single" w:sz="4" w:space="0" w:color="auto"/>
            </w:tcBorders>
            <w:vAlign w:val="center"/>
            <w:hideMark/>
          </w:tcPr>
          <w:p w14:paraId="7C12B99B" w14:textId="77777777" w:rsidR="0022371F" w:rsidRPr="004536A4" w:rsidRDefault="0022371F" w:rsidP="00B86002">
            <w:pPr>
              <w:keepNext/>
              <w:spacing w:before="60" w:after="60" w:line="276" w:lineRule="auto"/>
              <w:jc w:val="center"/>
              <w:rPr>
                <w:rFonts w:ascii="Calibri" w:eastAsia="Yu Mincho" w:hAnsi="Calibri" w:cs="Calibri"/>
              </w:rPr>
            </w:pPr>
            <w:r w:rsidRPr="004536A4">
              <w:rPr>
                <w:rFonts w:ascii="Calibri" w:eastAsia="Yu Mincho" w:hAnsi="Calibri" w:cs="Calibri"/>
              </w:rPr>
              <w:t>£12,000</w:t>
            </w:r>
          </w:p>
        </w:tc>
      </w:tr>
      <w:tr w:rsidR="0022371F" w:rsidRPr="004536A4" w14:paraId="18B146A3" w14:textId="77777777" w:rsidTr="00B86002">
        <w:trPr>
          <w:trHeight w:val="285"/>
        </w:trPr>
        <w:tc>
          <w:tcPr>
            <w:tcW w:w="4536" w:type="dxa"/>
            <w:tcBorders>
              <w:top w:val="single" w:sz="4" w:space="0" w:color="auto"/>
              <w:left w:val="single" w:sz="4" w:space="0" w:color="auto"/>
              <w:bottom w:val="single" w:sz="4" w:space="0" w:color="auto"/>
              <w:right w:val="single" w:sz="4" w:space="0" w:color="auto"/>
            </w:tcBorders>
            <w:vAlign w:val="center"/>
            <w:hideMark/>
          </w:tcPr>
          <w:p w14:paraId="1DE2B2AE" w14:textId="77777777" w:rsidR="0022371F" w:rsidRPr="004536A4" w:rsidRDefault="0022371F" w:rsidP="00B86002">
            <w:pPr>
              <w:keepNext/>
              <w:spacing w:before="60" w:after="60" w:line="276" w:lineRule="auto"/>
              <w:rPr>
                <w:rFonts w:ascii="Calibri" w:eastAsia="Yu Mincho" w:hAnsi="Calibri" w:cs="Arial"/>
              </w:rPr>
            </w:pPr>
            <w:r w:rsidRPr="004536A4">
              <w:rPr>
                <w:rFonts w:ascii="Calibri" w:eastAsia="Yu Mincho" w:hAnsi="Calibri" w:cs="Arial"/>
              </w:rPr>
              <w:t>11kV pole top termination</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CED910F" w14:textId="77777777" w:rsidR="0022371F" w:rsidRPr="004536A4" w:rsidRDefault="0022371F" w:rsidP="00B86002">
            <w:pPr>
              <w:keepNext/>
              <w:spacing w:before="60" w:after="60" w:line="276" w:lineRule="auto"/>
              <w:jc w:val="center"/>
              <w:rPr>
                <w:rFonts w:ascii="Calibri" w:eastAsia="Yu Mincho" w:hAnsi="Calibri" w:cs="Calibri"/>
              </w:rPr>
            </w:pPr>
            <w:r w:rsidRPr="004536A4">
              <w:rPr>
                <w:rFonts w:ascii="Calibri" w:eastAsia="Yu Mincho" w:hAnsi="Calibri" w:cs="Calibri"/>
              </w:rPr>
              <w:t>£2,500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0E2A9BD" w14:textId="77777777" w:rsidR="0022371F" w:rsidRPr="004536A4" w:rsidRDefault="0022371F" w:rsidP="00B86002">
            <w:pPr>
              <w:keepNext/>
              <w:spacing w:before="60" w:after="60" w:line="276" w:lineRule="auto"/>
              <w:jc w:val="center"/>
              <w:rPr>
                <w:rFonts w:ascii="Calibri" w:eastAsia="Yu Mincho" w:hAnsi="Calibri" w:cs="Calibri"/>
              </w:rPr>
            </w:pPr>
            <w:r w:rsidRPr="004536A4">
              <w:rPr>
                <w:rFonts w:ascii="Calibri" w:eastAsia="Yu Mincho" w:hAnsi="Calibri" w:cs="Calibri"/>
              </w:rPr>
              <w:t>n/a</w:t>
            </w:r>
          </w:p>
        </w:tc>
        <w:tc>
          <w:tcPr>
            <w:tcW w:w="1489" w:type="dxa"/>
            <w:tcBorders>
              <w:top w:val="single" w:sz="4" w:space="0" w:color="auto"/>
              <w:left w:val="single" w:sz="4" w:space="0" w:color="auto"/>
              <w:bottom w:val="single" w:sz="4" w:space="0" w:color="auto"/>
              <w:right w:val="single" w:sz="4" w:space="0" w:color="auto"/>
            </w:tcBorders>
            <w:vAlign w:val="center"/>
            <w:hideMark/>
          </w:tcPr>
          <w:p w14:paraId="7296A7D3" w14:textId="77777777" w:rsidR="0022371F" w:rsidRPr="004536A4" w:rsidRDefault="0022371F" w:rsidP="00B86002">
            <w:pPr>
              <w:keepNext/>
              <w:spacing w:before="60" w:after="60" w:line="276" w:lineRule="auto"/>
              <w:jc w:val="center"/>
              <w:rPr>
                <w:rFonts w:ascii="Calibri" w:eastAsia="Yu Mincho" w:hAnsi="Calibri" w:cs="Calibri"/>
              </w:rPr>
            </w:pPr>
            <w:r w:rsidRPr="004536A4">
              <w:rPr>
                <w:rFonts w:ascii="Calibri" w:eastAsia="Yu Mincho" w:hAnsi="Calibri" w:cs="Calibri"/>
              </w:rPr>
              <w:t>£2,500</w:t>
            </w:r>
          </w:p>
        </w:tc>
      </w:tr>
      <w:tr w:rsidR="0022371F" w:rsidRPr="004536A4" w14:paraId="1069CBA6" w14:textId="77777777" w:rsidTr="00B86002">
        <w:trPr>
          <w:trHeight w:val="315"/>
        </w:trPr>
        <w:tc>
          <w:tcPr>
            <w:tcW w:w="4536" w:type="dxa"/>
            <w:tcBorders>
              <w:top w:val="single" w:sz="4" w:space="0" w:color="auto"/>
              <w:left w:val="single" w:sz="4" w:space="0" w:color="auto"/>
              <w:bottom w:val="single" w:sz="4" w:space="0" w:color="auto"/>
              <w:right w:val="single" w:sz="4" w:space="0" w:color="auto"/>
            </w:tcBorders>
            <w:vAlign w:val="center"/>
            <w:hideMark/>
          </w:tcPr>
          <w:p w14:paraId="63EF8DCA" w14:textId="77777777" w:rsidR="0022371F" w:rsidRPr="004536A4" w:rsidRDefault="0022371F" w:rsidP="00B86002">
            <w:pPr>
              <w:keepNext/>
              <w:spacing w:before="60" w:after="60" w:line="276" w:lineRule="auto"/>
              <w:rPr>
                <w:rFonts w:ascii="Calibri" w:eastAsia="Yu Mincho" w:hAnsi="Calibri" w:cs="Calibri"/>
                <w:b/>
              </w:rPr>
            </w:pPr>
            <w:r w:rsidRPr="004536A4">
              <w:rPr>
                <w:rFonts w:ascii="Calibri" w:eastAsia="Yu Mincho" w:hAnsi="Calibri" w:cs="Calibri"/>
                <w:b/>
              </w:rPr>
              <w:t>Total Extension Asset Cost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81F6F85" w14:textId="77777777" w:rsidR="0022371F" w:rsidRPr="004536A4" w:rsidRDefault="0022371F" w:rsidP="00B86002">
            <w:pPr>
              <w:keepNext/>
              <w:spacing w:before="60" w:after="60" w:line="276" w:lineRule="auto"/>
              <w:jc w:val="center"/>
              <w:rPr>
                <w:rFonts w:ascii="Calibri" w:eastAsia="Yu Mincho" w:hAnsi="Calibri" w:cs="Calibri"/>
                <w:b/>
                <w:bCs/>
              </w:rPr>
            </w:pPr>
            <w:r w:rsidRPr="004536A4">
              <w:rPr>
                <w:rFonts w:ascii="Calibri" w:eastAsia="Yu Mincho" w:hAnsi="Calibri" w:cs="Calibri"/>
                <w:b/>
                <w:bCs/>
              </w:rPr>
              <w:t>£164,500</w:t>
            </w:r>
          </w:p>
        </w:tc>
        <w:tc>
          <w:tcPr>
            <w:tcW w:w="1843" w:type="dxa"/>
            <w:tcBorders>
              <w:top w:val="single" w:sz="4" w:space="0" w:color="auto"/>
              <w:left w:val="single" w:sz="4" w:space="0" w:color="auto"/>
              <w:bottom w:val="single" w:sz="4" w:space="0" w:color="auto"/>
              <w:right w:val="single" w:sz="4" w:space="0" w:color="auto"/>
            </w:tcBorders>
            <w:vAlign w:val="center"/>
          </w:tcPr>
          <w:p w14:paraId="69064C28" w14:textId="77777777" w:rsidR="0022371F" w:rsidRPr="004536A4" w:rsidRDefault="0022371F" w:rsidP="00B86002">
            <w:pPr>
              <w:keepNext/>
              <w:spacing w:before="60" w:after="60" w:line="276" w:lineRule="auto"/>
              <w:jc w:val="center"/>
              <w:rPr>
                <w:rFonts w:ascii="Calibri" w:eastAsia="Yu Mincho" w:hAnsi="Calibri" w:cs="Calibri"/>
              </w:rPr>
            </w:pPr>
          </w:p>
        </w:tc>
        <w:tc>
          <w:tcPr>
            <w:tcW w:w="1489" w:type="dxa"/>
            <w:tcBorders>
              <w:top w:val="single" w:sz="4" w:space="0" w:color="auto"/>
              <w:left w:val="single" w:sz="4" w:space="0" w:color="auto"/>
              <w:bottom w:val="single" w:sz="4" w:space="0" w:color="auto"/>
              <w:right w:val="single" w:sz="4" w:space="0" w:color="auto"/>
            </w:tcBorders>
            <w:vAlign w:val="center"/>
            <w:hideMark/>
          </w:tcPr>
          <w:p w14:paraId="31A48AB3" w14:textId="77777777" w:rsidR="0022371F" w:rsidRPr="004536A4" w:rsidRDefault="0022371F" w:rsidP="00B86002">
            <w:pPr>
              <w:keepNext/>
              <w:spacing w:before="60" w:after="60" w:line="276" w:lineRule="auto"/>
              <w:jc w:val="center"/>
              <w:rPr>
                <w:rFonts w:ascii="Calibri" w:eastAsia="Yu Mincho" w:hAnsi="Calibri" w:cs="Calibri"/>
                <w:b/>
              </w:rPr>
            </w:pPr>
            <w:r w:rsidRPr="004536A4">
              <w:rPr>
                <w:rFonts w:ascii="Calibri" w:eastAsia="Yu Mincho" w:hAnsi="Calibri" w:cs="Calibri"/>
                <w:b/>
              </w:rPr>
              <w:t>£164,500</w:t>
            </w:r>
          </w:p>
        </w:tc>
      </w:tr>
    </w:tbl>
    <w:p w14:paraId="45B651E2" w14:textId="77777777" w:rsidR="0022371F" w:rsidRPr="004536A4" w:rsidRDefault="0022371F" w:rsidP="0022371F">
      <w:pPr>
        <w:spacing w:after="0" w:line="240" w:lineRule="auto"/>
        <w:rPr>
          <w:rFonts w:ascii="Calibri" w:eastAsia="Yu Mincho" w:hAnsi="Calibri" w:cs="Arial"/>
        </w:rPr>
      </w:pPr>
    </w:p>
    <w:p w14:paraId="7E7015E0" w14:textId="77777777" w:rsidR="0022371F" w:rsidRPr="004536A4" w:rsidRDefault="0022371F" w:rsidP="0022371F">
      <w:pPr>
        <w:spacing w:after="200" w:line="276" w:lineRule="auto"/>
        <w:rPr>
          <w:rFonts w:ascii="Calibri" w:eastAsia="Yu Mincho" w:hAnsi="Calibri" w:cs="Calibri"/>
          <w:b/>
        </w:rPr>
      </w:pPr>
      <w:r w:rsidRPr="004536A4">
        <w:rPr>
          <w:rFonts w:ascii="Calibri" w:eastAsia="Yu Mincho" w:hAnsi="Calibri" w:cs="Calibri"/>
          <w:b/>
        </w:rPr>
        <w:t>Total cost of the work:</w:t>
      </w:r>
      <w:r w:rsidRPr="004536A4">
        <w:rPr>
          <w:rFonts w:ascii="Calibri" w:eastAsia="Yu Mincho" w:hAnsi="Calibri" w:cs="Calibri"/>
          <w:b/>
        </w:rPr>
        <w:tab/>
      </w:r>
      <w:r w:rsidRPr="004536A4">
        <w:rPr>
          <w:rFonts w:ascii="Calibri" w:eastAsia="Yu Mincho" w:hAnsi="Calibri" w:cs="Calibri"/>
          <w:b/>
        </w:rPr>
        <w:tab/>
      </w:r>
      <w:r w:rsidRPr="004536A4">
        <w:rPr>
          <w:rFonts w:ascii="Calibri" w:eastAsia="Yu Mincho" w:hAnsi="Calibri" w:cs="Calibri"/>
          <w:b/>
        </w:rPr>
        <w:tab/>
      </w:r>
      <w:r w:rsidRPr="004536A4">
        <w:rPr>
          <w:rFonts w:ascii="Calibri" w:eastAsia="Yu Mincho" w:hAnsi="Calibri" w:cs="Calibri"/>
          <w:bCs/>
        </w:rPr>
        <w:t>= £820,000 + £164,500</w:t>
      </w:r>
      <w:r w:rsidRPr="004536A4">
        <w:rPr>
          <w:rFonts w:ascii="Calibri" w:eastAsia="Yu Mincho" w:hAnsi="Calibri" w:cs="Calibri"/>
          <w:bCs/>
        </w:rPr>
        <w:tab/>
      </w:r>
      <w:r w:rsidRPr="004536A4">
        <w:rPr>
          <w:rFonts w:ascii="Calibri" w:eastAsia="Yu Mincho" w:hAnsi="Calibri" w:cs="Calibri"/>
          <w:b/>
        </w:rPr>
        <w:t>= £984,500</w:t>
      </w:r>
    </w:p>
    <w:p w14:paraId="2D043D38" w14:textId="77777777" w:rsidR="0022371F" w:rsidRDefault="0022371F" w:rsidP="0022371F">
      <w:pPr>
        <w:spacing w:after="200" w:line="276" w:lineRule="auto"/>
        <w:rPr>
          <w:rFonts w:ascii="Calibri" w:eastAsia="Yu Mincho" w:hAnsi="Calibri" w:cs="Calibri"/>
          <w:b/>
        </w:rPr>
      </w:pPr>
      <w:r w:rsidRPr="004536A4">
        <w:rPr>
          <w:rFonts w:ascii="Calibri" w:eastAsia="Yu Mincho" w:hAnsi="Calibri" w:cs="Calibri"/>
          <w:b/>
        </w:rPr>
        <w:t xml:space="preserve">Total Connection Charge to Customer </w:t>
      </w:r>
      <w:r w:rsidRPr="004536A4">
        <w:rPr>
          <w:rFonts w:ascii="Calibri" w:eastAsia="Yu Mincho" w:hAnsi="Calibri" w:cs="Calibri"/>
          <w:b/>
        </w:rPr>
        <w:tab/>
      </w:r>
      <w:r w:rsidRPr="004536A4">
        <w:rPr>
          <w:rFonts w:ascii="Calibri" w:eastAsia="Yu Mincho" w:hAnsi="Calibri" w:cs="Calibri"/>
          <w:bCs/>
        </w:rPr>
        <w:t xml:space="preserve">= </w:t>
      </w:r>
      <w:r>
        <w:rPr>
          <w:rFonts w:ascii="Calibri" w:eastAsia="Yu Mincho" w:hAnsi="Calibri" w:cs="Calibri"/>
          <w:bCs/>
        </w:rPr>
        <w:t xml:space="preserve">£20,000 + </w:t>
      </w:r>
      <w:r w:rsidRPr="004536A4">
        <w:rPr>
          <w:rFonts w:ascii="Calibri" w:eastAsia="Yu Mincho" w:hAnsi="Calibri" w:cs="Calibri"/>
          <w:bCs/>
        </w:rPr>
        <w:t>£</w:t>
      </w:r>
      <w:r>
        <w:rPr>
          <w:rFonts w:ascii="Calibri" w:eastAsia="Yu Mincho" w:hAnsi="Calibri" w:cs="Calibri"/>
          <w:bCs/>
        </w:rPr>
        <w:t>103,928</w:t>
      </w:r>
      <w:r w:rsidRPr="004536A4">
        <w:rPr>
          <w:rFonts w:ascii="Calibri" w:eastAsia="Yu Mincho" w:hAnsi="Calibri" w:cs="Calibri"/>
          <w:bCs/>
        </w:rPr>
        <w:t xml:space="preserve"> + £164,500</w:t>
      </w:r>
      <w:r w:rsidRPr="004536A4">
        <w:rPr>
          <w:rFonts w:ascii="Calibri" w:eastAsia="Yu Mincho" w:hAnsi="Calibri" w:cs="Calibri"/>
          <w:b/>
        </w:rPr>
        <w:t xml:space="preserve"> = £</w:t>
      </w:r>
      <w:r>
        <w:rPr>
          <w:rFonts w:ascii="Calibri" w:eastAsia="Yu Mincho" w:hAnsi="Calibri" w:cs="Calibri"/>
          <w:b/>
        </w:rPr>
        <w:t>288,428</w:t>
      </w:r>
    </w:p>
    <w:p w14:paraId="16AD5727" w14:textId="1CC1D224" w:rsidR="00045D7C" w:rsidRDefault="00045D7C" w:rsidP="0022371F">
      <w:pPr>
        <w:rPr>
          <w:rFonts w:ascii="Calibri" w:eastAsia="Yu Mincho" w:hAnsi="Calibri" w:cs="Calibri"/>
          <w:b/>
        </w:rPr>
      </w:pPr>
      <w:r>
        <w:rPr>
          <w:rFonts w:ascii="Calibri" w:eastAsia="Yu Mincho" w:hAnsi="Calibri" w:cs="Calibri"/>
          <w:b/>
        </w:rPr>
        <w:br w:type="page"/>
      </w:r>
    </w:p>
    <w:p w14:paraId="7CC718DF" w14:textId="36D520D0" w:rsidR="00045D7C" w:rsidRPr="00B3049B" w:rsidRDefault="00045D7C" w:rsidP="00045D7C">
      <w:pPr>
        <w:tabs>
          <w:tab w:val="left" w:pos="1470"/>
        </w:tabs>
        <w:rPr>
          <w:rFonts w:ascii="Calibri" w:eastAsia="Yu Mincho" w:hAnsi="Calibri" w:cs="Arial"/>
          <w:b/>
          <w:bCs/>
          <w:caps/>
        </w:rPr>
      </w:pPr>
      <w:r w:rsidRPr="00B3049B">
        <w:rPr>
          <w:rFonts w:ascii="Calibri" w:eastAsia="Yu Mincho" w:hAnsi="Calibri" w:cs="Arial"/>
          <w:b/>
          <w:bCs/>
          <w:caps/>
        </w:rPr>
        <w:lastRenderedPageBreak/>
        <w:t>Insert new examples</w:t>
      </w:r>
      <w:r>
        <w:rPr>
          <w:rFonts w:ascii="Calibri" w:eastAsia="Yu Mincho" w:hAnsi="Calibri" w:cs="Arial"/>
          <w:b/>
          <w:bCs/>
          <w:caps/>
        </w:rPr>
        <w:t xml:space="preserve"> – OPtion 3 (NGED)</w:t>
      </w:r>
    </w:p>
    <w:tbl>
      <w:tblPr>
        <w:tblStyle w:val="GridTable44"/>
        <w:tblW w:w="0" w:type="auto"/>
        <w:tblInd w:w="0" w:type="dxa"/>
        <w:tblLook w:val="04A0" w:firstRow="1" w:lastRow="0" w:firstColumn="1" w:lastColumn="0" w:noHBand="0" w:noVBand="1"/>
      </w:tblPr>
      <w:tblGrid>
        <w:gridCol w:w="9016"/>
      </w:tblGrid>
      <w:tr w:rsidR="00045D7C" w:rsidRPr="004536A4" w14:paraId="3C4B01D0" w14:textId="77777777" w:rsidTr="00B860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6" w:type="dxa"/>
            <w:hideMark/>
          </w:tcPr>
          <w:p w14:paraId="7D12260F" w14:textId="77777777" w:rsidR="00045D7C" w:rsidRPr="004536A4" w:rsidRDefault="00045D7C" w:rsidP="00B86002">
            <w:pPr>
              <w:spacing w:before="60" w:after="60"/>
              <w:ind w:left="1305" w:hanging="1305"/>
              <w:rPr>
                <w:rFonts w:ascii="Calibri" w:eastAsia="Yu Mincho" w:hAnsi="Calibri" w:cs="Arial"/>
                <w:lang w:eastAsia="en-GB"/>
              </w:rPr>
            </w:pPr>
            <w:r w:rsidRPr="004536A4">
              <w:rPr>
                <w:rFonts w:ascii="Calibri" w:eastAsia="Yu Mincho" w:hAnsi="Calibri" w:cs="Arial"/>
                <w:lang w:eastAsia="en-GB"/>
              </w:rPr>
              <w:t>Example 3</w:t>
            </w:r>
            <w:r>
              <w:rPr>
                <w:rFonts w:ascii="Calibri" w:eastAsia="Yu Mincho" w:hAnsi="Calibri" w:cs="Arial"/>
                <w:lang w:eastAsia="en-GB"/>
              </w:rPr>
              <w:t>2</w:t>
            </w:r>
            <w:r w:rsidRPr="004536A4">
              <w:rPr>
                <w:rFonts w:ascii="Calibri" w:eastAsia="Yu Mincho" w:hAnsi="Calibri" w:cs="Arial"/>
                <w:lang w:eastAsia="en-GB"/>
              </w:rPr>
              <w:t>:</w:t>
            </w:r>
            <w:r w:rsidRPr="004536A4">
              <w:rPr>
                <w:rFonts w:ascii="Calibri" w:eastAsia="Yu Mincho" w:hAnsi="Calibri" w:cs="Arial"/>
                <w:lang w:eastAsia="en-GB"/>
              </w:rPr>
              <w:tab/>
              <w:t>A new Generation Connection that has Reinforcement above the High-Cost Project Threshold</w:t>
            </w:r>
            <w:r>
              <w:rPr>
                <w:rFonts w:ascii="Calibri" w:eastAsia="Yu Mincho" w:hAnsi="Calibri" w:cs="Arial"/>
                <w:lang w:eastAsia="en-GB"/>
              </w:rPr>
              <w:t xml:space="preserve"> at the Voltage Level of the POC (single asset to be cost apportioned)</w:t>
            </w:r>
            <w:r w:rsidRPr="004536A4">
              <w:rPr>
                <w:rFonts w:ascii="Calibri" w:eastAsia="Yu Mincho" w:hAnsi="Calibri" w:cs="Arial"/>
                <w:lang w:eastAsia="en-GB"/>
              </w:rPr>
              <w:t>.</w:t>
            </w:r>
          </w:p>
        </w:tc>
      </w:tr>
      <w:tr w:rsidR="00045D7C" w:rsidRPr="004536A4" w14:paraId="78FD1523" w14:textId="77777777" w:rsidTr="00B86002">
        <w:trPr>
          <w:cnfStyle w:val="000000100000" w:firstRow="0" w:lastRow="0" w:firstColumn="0" w:lastColumn="0" w:oddVBand="0" w:evenVBand="0" w:oddHBand="1" w:evenHBand="0"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9016" w:type="dxa"/>
            <w:tcBorders>
              <w:top w:val="single" w:sz="4" w:space="0" w:color="666666"/>
              <w:left w:val="single" w:sz="4" w:space="0" w:color="666666"/>
              <w:bottom w:val="single" w:sz="4" w:space="0" w:color="666666"/>
              <w:right w:val="single" w:sz="4" w:space="0" w:color="666666"/>
            </w:tcBorders>
            <w:hideMark/>
          </w:tcPr>
          <w:p w14:paraId="249165DA" w14:textId="77777777" w:rsidR="00045D7C" w:rsidRPr="004536A4" w:rsidRDefault="00045D7C" w:rsidP="00B86002">
            <w:pPr>
              <w:spacing w:before="60" w:after="60"/>
              <w:ind w:left="1305" w:hanging="1305"/>
              <w:rPr>
                <w:rFonts w:ascii="Calibri" w:eastAsia="Yu Mincho" w:hAnsi="Calibri" w:cs="Arial"/>
                <w:lang w:eastAsia="en-GB"/>
              </w:rPr>
            </w:pPr>
            <w:r w:rsidRPr="004536A4">
              <w:rPr>
                <w:rFonts w:ascii="Calibri" w:eastAsia="Yu Mincho" w:hAnsi="Calibri" w:cs="Arial"/>
                <w:lang w:eastAsia="en-GB"/>
              </w:rPr>
              <w:t>Purpose:</w:t>
            </w:r>
            <w:r w:rsidRPr="004536A4">
              <w:rPr>
                <w:rFonts w:ascii="Calibri" w:eastAsia="Yu Mincho" w:hAnsi="Calibri" w:cs="Calibri"/>
                <w:lang w:eastAsia="en-GB"/>
              </w:rPr>
              <w:tab/>
            </w:r>
            <w:r w:rsidRPr="004536A4">
              <w:rPr>
                <w:rFonts w:ascii="Calibri" w:eastAsia="Yu Mincho" w:hAnsi="Calibri" w:cs="Arial"/>
                <w:lang w:eastAsia="en-GB"/>
              </w:rPr>
              <w:t xml:space="preserve">To show how a Generation Connection that triggers the Generation High-Cost Project Threshold </w:t>
            </w:r>
            <w:r>
              <w:rPr>
                <w:rFonts w:ascii="Calibri" w:eastAsia="Yu Mincho" w:hAnsi="Calibri" w:cs="Arial"/>
                <w:lang w:eastAsia="en-GB"/>
              </w:rPr>
              <w:t xml:space="preserve">at the Voltage Level of the POC </w:t>
            </w:r>
            <w:r w:rsidRPr="004536A4">
              <w:rPr>
                <w:rFonts w:ascii="Calibri" w:eastAsia="Yu Mincho" w:hAnsi="Calibri" w:cs="Arial"/>
                <w:lang w:eastAsia="en-GB"/>
              </w:rPr>
              <w:t xml:space="preserve">is charged when the Reinforcement required is </w:t>
            </w:r>
            <w:r>
              <w:rPr>
                <w:rFonts w:ascii="Calibri" w:eastAsia="Yu Mincho" w:hAnsi="Calibri" w:cs="Arial"/>
                <w:lang w:eastAsia="en-GB"/>
              </w:rPr>
              <w:t xml:space="preserve">for a single asset </w:t>
            </w:r>
            <w:r w:rsidRPr="004536A4">
              <w:rPr>
                <w:rFonts w:ascii="Calibri" w:eastAsia="Yu Mincho" w:hAnsi="Calibri" w:cs="Arial"/>
                <w:lang w:eastAsia="en-GB"/>
              </w:rPr>
              <w:t xml:space="preserve">at the same </w:t>
            </w:r>
            <w:r>
              <w:rPr>
                <w:rFonts w:ascii="Calibri" w:eastAsia="Yu Mincho" w:hAnsi="Calibri" w:cs="Arial"/>
                <w:lang w:eastAsia="en-GB"/>
              </w:rPr>
              <w:t>V</w:t>
            </w:r>
            <w:r w:rsidRPr="004536A4">
              <w:rPr>
                <w:rFonts w:ascii="Calibri" w:eastAsia="Yu Mincho" w:hAnsi="Calibri" w:cs="Arial"/>
                <w:lang w:eastAsia="en-GB"/>
              </w:rPr>
              <w:t xml:space="preserve">oltage </w:t>
            </w:r>
            <w:r>
              <w:rPr>
                <w:rFonts w:ascii="Calibri" w:eastAsia="Yu Mincho" w:hAnsi="Calibri" w:cs="Arial"/>
                <w:lang w:eastAsia="en-GB"/>
              </w:rPr>
              <w:t xml:space="preserve">Level </w:t>
            </w:r>
            <w:r w:rsidRPr="004536A4">
              <w:rPr>
                <w:rFonts w:ascii="Calibri" w:eastAsia="Yu Mincho" w:hAnsi="Calibri" w:cs="Arial"/>
                <w:lang w:eastAsia="en-GB"/>
              </w:rPr>
              <w:t>of connection.</w:t>
            </w:r>
          </w:p>
        </w:tc>
      </w:tr>
    </w:tbl>
    <w:p w14:paraId="2020E1B8" w14:textId="77777777" w:rsidR="00045D7C" w:rsidRPr="004536A4" w:rsidRDefault="00045D7C" w:rsidP="00045D7C">
      <w:pPr>
        <w:spacing w:before="120" w:after="120" w:line="276" w:lineRule="auto"/>
        <w:jc w:val="both"/>
        <w:rPr>
          <w:rFonts w:ascii="Calibri" w:eastAsia="Yu Mincho" w:hAnsi="Calibri" w:cs="Arial"/>
        </w:rPr>
      </w:pPr>
      <w:r>
        <w:rPr>
          <w:rFonts w:ascii="Calibri" w:eastAsia="Yu Mincho" w:hAnsi="Calibri" w:cs="Arial"/>
        </w:rPr>
        <w:t>As in Example 30, a</w:t>
      </w:r>
      <w:r w:rsidRPr="004536A4">
        <w:rPr>
          <w:rFonts w:ascii="Calibri" w:eastAsia="Yu Mincho" w:hAnsi="Calibri" w:cs="Arial"/>
        </w:rPr>
        <w:t xml:space="preserve"> Customer wishes to connect a 225kVA wind farm (a Generation Connection).</w:t>
      </w:r>
    </w:p>
    <w:p w14:paraId="28800904" w14:textId="77777777" w:rsidR="00045D7C" w:rsidRPr="004536A4"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t>To connect the wind farm</w:t>
      </w:r>
      <w:r>
        <w:rPr>
          <w:rFonts w:ascii="Calibri" w:eastAsia="Yu Mincho" w:hAnsi="Calibri" w:cs="Arial"/>
        </w:rPr>
        <w:t>,</w:t>
      </w:r>
      <w:r w:rsidRPr="004536A4">
        <w:rPr>
          <w:rFonts w:ascii="Calibri" w:eastAsia="Yu Mincho" w:hAnsi="Calibri" w:cs="Arial"/>
        </w:rPr>
        <w:t xml:space="preserve"> the Minimum Scheme involves the installation of 590m of 11kV overhead line, 350m of 11kV cable and associated jointing and install switchgear into the substation.  In addition, Reinforcement is required to replace the 33/11kV transformer to facilitate reverse power flow and the 11kV circuit breaker in the primary substation. The New Network Capacity following Reinforcement is 19,700 kVA.  The total cost of the Reinforcement is £5</w:t>
      </w:r>
      <w:r>
        <w:rPr>
          <w:rFonts w:ascii="Calibri" w:eastAsia="Yu Mincho" w:hAnsi="Calibri" w:cs="Arial"/>
        </w:rPr>
        <w:t>2</w:t>
      </w:r>
      <w:r w:rsidRPr="004536A4">
        <w:rPr>
          <w:rFonts w:ascii="Calibri" w:eastAsia="Yu Mincho" w:hAnsi="Calibri" w:cs="Arial"/>
        </w:rPr>
        <w:t>5,400.</w:t>
      </w:r>
    </w:p>
    <w:p w14:paraId="52E6A8A2" w14:textId="77777777" w:rsidR="00045D7C"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t xml:space="preserve">The High-Cost Project Threshold </w:t>
      </w:r>
      <w:r>
        <w:rPr>
          <w:rFonts w:ascii="Calibri" w:eastAsia="Yu Mincho" w:hAnsi="Calibri" w:cs="Arial"/>
        </w:rPr>
        <w:t xml:space="preserve">is exceeded for </w:t>
      </w:r>
      <w:r w:rsidRPr="004536A4">
        <w:rPr>
          <w:rFonts w:ascii="Calibri" w:eastAsia="Yu Mincho" w:hAnsi="Calibri" w:cs="Arial"/>
        </w:rPr>
        <w:t xml:space="preserve">this connection.  The HCPT is £200/kW </w:t>
      </w:r>
      <w:r>
        <w:rPr>
          <w:rFonts w:ascii="Calibri" w:eastAsia="Yu Mincho" w:hAnsi="Calibri" w:cs="Arial"/>
        </w:rPr>
        <w:t xml:space="preserve">(£45,000) </w:t>
      </w:r>
      <w:r w:rsidRPr="004536A4">
        <w:rPr>
          <w:rFonts w:ascii="Calibri" w:eastAsia="Yu Mincho" w:hAnsi="Calibri" w:cs="Arial"/>
        </w:rPr>
        <w:t xml:space="preserve">and costs </w:t>
      </w:r>
      <w:proofErr w:type="gramStart"/>
      <w:r w:rsidRPr="004536A4">
        <w:rPr>
          <w:rFonts w:ascii="Calibri" w:eastAsia="Yu Mincho" w:hAnsi="Calibri" w:cs="Arial"/>
        </w:rPr>
        <w:t>in excess of</w:t>
      </w:r>
      <w:proofErr w:type="gramEnd"/>
      <w:r w:rsidRPr="004536A4">
        <w:rPr>
          <w:rFonts w:ascii="Calibri" w:eastAsia="Yu Mincho" w:hAnsi="Calibri" w:cs="Arial"/>
        </w:rPr>
        <w:t xml:space="preserve"> this threshold will be charged in full to the Customer</w:t>
      </w:r>
      <w:r>
        <w:rPr>
          <w:rFonts w:ascii="Calibri" w:eastAsia="Yu Mincho" w:hAnsi="Calibri" w:cs="Arial"/>
        </w:rPr>
        <w:t xml:space="preserve"> (£480,400)</w:t>
      </w:r>
      <w:r w:rsidRPr="004536A4">
        <w:rPr>
          <w:rFonts w:ascii="Calibri" w:eastAsia="Yu Mincho" w:hAnsi="Calibri" w:cs="Arial"/>
        </w:rPr>
        <w:t>.</w:t>
      </w:r>
    </w:p>
    <w:p w14:paraId="75E021F2" w14:textId="77777777" w:rsidR="00045D7C" w:rsidRDefault="00045D7C" w:rsidP="00045D7C">
      <w:pPr>
        <w:spacing w:before="120" w:after="120" w:line="276" w:lineRule="auto"/>
        <w:jc w:val="both"/>
        <w:rPr>
          <w:rFonts w:ascii="Calibri" w:eastAsia="Yu Mincho" w:hAnsi="Calibri" w:cs="Arial"/>
        </w:rPr>
      </w:pPr>
      <w:r>
        <w:rPr>
          <w:rFonts w:ascii="Calibri" w:eastAsia="Yu Mincho" w:hAnsi="Calibri" w:cs="Arial"/>
        </w:rPr>
        <w:t>The cost of Reinforcement at the Voltage Level of the POC (£50,000) exceeds the High-Cost Project Threshold (by £5,000). The cost of Reinforcement to be apportioned at the Voltage Level of the POC is therefore reduced proportionally by the amount over the High-Cost Project Threshold at that Voltage Level.</w:t>
      </w:r>
    </w:p>
    <w:p w14:paraId="32832B9D" w14:textId="77777777" w:rsidR="00045D7C" w:rsidRPr="004536A4" w:rsidRDefault="00045D7C" w:rsidP="00045D7C">
      <w:pPr>
        <w:spacing w:before="120" w:after="120" w:line="276" w:lineRule="auto"/>
        <w:jc w:val="both"/>
        <w:rPr>
          <w:rFonts w:ascii="Calibri" w:eastAsia="Yu Mincho" w:hAnsi="Calibri" w:cs="Arial"/>
        </w:rPr>
      </w:pPr>
    </w:p>
    <w:p w14:paraId="6D2CF2AF" w14:textId="77777777" w:rsidR="00045D7C" w:rsidRPr="004536A4" w:rsidRDefault="00045D7C" w:rsidP="00045D7C">
      <w:pPr>
        <w:spacing w:after="200" w:line="276" w:lineRule="auto"/>
        <w:rPr>
          <w:rFonts w:ascii="Calibri" w:eastAsia="Yu Mincho" w:hAnsi="Calibri" w:cs="Arial"/>
          <w:szCs w:val="24"/>
        </w:rPr>
      </w:pPr>
      <w:r w:rsidRPr="004536A4">
        <w:rPr>
          <w:rFonts w:ascii="Calibri" w:eastAsia="Yu Mincho" w:hAnsi="Calibri" w:cs="Arial"/>
          <w:noProof/>
          <w:lang w:eastAsia="en-GB"/>
        </w:rPr>
        <w:drawing>
          <wp:inline distT="0" distB="0" distL="0" distR="0" wp14:anchorId="1CAA8216" wp14:editId="544D57D0">
            <wp:extent cx="5683885" cy="3385820"/>
            <wp:effectExtent l="0" t="0" r="0" b="5080"/>
            <wp:docPr id="3" name="Picture 3" descr="Diagram,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387596879" descr="Diagram, timeline&#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83885" cy="3385820"/>
                    </a:xfrm>
                    <a:prstGeom prst="rect">
                      <a:avLst/>
                    </a:prstGeom>
                    <a:noFill/>
                    <a:ln>
                      <a:noFill/>
                    </a:ln>
                  </pic:spPr>
                </pic:pic>
              </a:graphicData>
            </a:graphic>
          </wp:inline>
        </w:drawing>
      </w:r>
    </w:p>
    <w:p w14:paraId="70671CCE" w14:textId="77777777" w:rsidR="00045D7C" w:rsidRPr="004536A4" w:rsidRDefault="00045D7C" w:rsidP="00045D7C">
      <w:pPr>
        <w:spacing w:before="120" w:after="120" w:line="276" w:lineRule="auto"/>
        <w:rPr>
          <w:rFonts w:ascii="Calibri" w:eastAsia="Yu Mincho" w:hAnsi="Calibri" w:cs="Calibri"/>
          <w:b/>
        </w:rPr>
      </w:pPr>
      <w:r w:rsidRPr="004536A4">
        <w:rPr>
          <w:rFonts w:ascii="Calibri" w:eastAsia="Yu Mincho" w:hAnsi="Calibri" w:cs="Calibri"/>
          <w:b/>
        </w:rPr>
        <w:t>Reinforcement:</w:t>
      </w:r>
    </w:p>
    <w:p w14:paraId="3EC90724" w14:textId="77777777" w:rsidR="00045D7C" w:rsidRPr="004536A4"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t xml:space="preserve">Security CAF calculation: the numerator in the CAF calculation is the Required Capacity of the Customer, i.e. 225kVA. The denominator is the New Network Capacity following Reinforcement, this being the maximum generation that could be connected whilst keeping the voltage rise within acceptable limits. This is 19,700kVA. </w:t>
      </w:r>
    </w:p>
    <w:p w14:paraId="4123D71B" w14:textId="77777777" w:rsidR="00045D7C" w:rsidRPr="004536A4"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lastRenderedPageBreak/>
        <w:t xml:space="preserve">The High-Cost Project Threshold for </w:t>
      </w:r>
      <w:r>
        <w:rPr>
          <w:rFonts w:ascii="Calibri" w:eastAsia="Yu Mincho" w:hAnsi="Calibri" w:cs="Arial"/>
        </w:rPr>
        <w:t xml:space="preserve">a </w:t>
      </w:r>
      <w:r w:rsidRPr="004536A4">
        <w:rPr>
          <w:rFonts w:ascii="Calibri" w:eastAsia="Yu Mincho" w:hAnsi="Calibri" w:cs="Arial"/>
        </w:rPr>
        <w:t xml:space="preserve">Generation Connection is £200/kW. </w:t>
      </w:r>
    </w:p>
    <w:p w14:paraId="16FFF749" w14:textId="77777777" w:rsidR="00045D7C" w:rsidRPr="004536A4"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t>The Reinforcement required to provide the connection is:</w:t>
      </w:r>
    </w:p>
    <w:p w14:paraId="74BE6224" w14:textId="77777777" w:rsidR="00045D7C" w:rsidRPr="004536A4" w:rsidRDefault="00045D7C" w:rsidP="00045D7C">
      <w:pPr>
        <w:numPr>
          <w:ilvl w:val="0"/>
          <w:numId w:val="10"/>
        </w:numPr>
        <w:spacing w:before="120" w:after="120" w:line="240" w:lineRule="auto"/>
        <w:contextualSpacing/>
        <w:rPr>
          <w:rFonts w:ascii="Calibri" w:eastAsia="Yu Mincho" w:hAnsi="Calibri" w:cs="Calibri"/>
        </w:rPr>
      </w:pPr>
      <w:r w:rsidRPr="004536A4">
        <w:rPr>
          <w:rFonts w:ascii="Calibri" w:eastAsia="Yu Mincho" w:hAnsi="Calibri" w:cs="Calibri"/>
        </w:rPr>
        <w:t>33/11kV transformer; and</w:t>
      </w:r>
    </w:p>
    <w:p w14:paraId="46C7E8E0" w14:textId="77777777" w:rsidR="00045D7C" w:rsidRPr="004536A4" w:rsidRDefault="00045D7C" w:rsidP="00045D7C">
      <w:pPr>
        <w:numPr>
          <w:ilvl w:val="0"/>
          <w:numId w:val="10"/>
        </w:numPr>
        <w:spacing w:before="120" w:after="120" w:line="240" w:lineRule="auto"/>
        <w:contextualSpacing/>
        <w:rPr>
          <w:rFonts w:ascii="Calibri" w:eastAsia="Yu Mincho" w:hAnsi="Calibri" w:cs="Calibri"/>
        </w:rPr>
      </w:pPr>
      <w:r w:rsidRPr="004536A4">
        <w:rPr>
          <w:rFonts w:ascii="Calibri" w:eastAsia="Yu Mincho" w:hAnsi="Calibri" w:cs="Calibri"/>
        </w:rPr>
        <w:t>11kV circuit breaker.</w:t>
      </w:r>
    </w:p>
    <w:p w14:paraId="7E3DC57E" w14:textId="77777777" w:rsidR="00045D7C" w:rsidRPr="004536A4" w:rsidRDefault="00045D7C" w:rsidP="00045D7C">
      <w:pPr>
        <w:spacing w:before="120" w:after="120" w:line="276" w:lineRule="auto"/>
        <w:jc w:val="both"/>
        <w:rPr>
          <w:rFonts w:ascii="Calibri" w:eastAsia="Yu Mincho" w:hAnsi="Calibri" w:cs="Arial"/>
        </w:rPr>
      </w:pPr>
    </w:p>
    <w:p w14:paraId="22CE7719" w14:textId="77777777" w:rsidR="00045D7C" w:rsidRPr="004536A4"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t>The 33/11kV transformer Reinforcement is one Voltage Level above the POC and not subject to the Security CAF. The work is covered by the High-Cost Project Threshold of £200/kW.</w:t>
      </w:r>
    </w:p>
    <w:p w14:paraId="65BBCB87" w14:textId="77777777" w:rsidR="00045D7C" w:rsidRPr="004536A4" w:rsidRDefault="00045D7C" w:rsidP="00045D7C">
      <w:pPr>
        <w:spacing w:after="200" w:line="276" w:lineRule="auto"/>
        <w:rPr>
          <w:rFonts w:ascii="Calibri" w:eastAsia="Calibri" w:hAnsi="Calibri" w:cs="Calibri"/>
        </w:rPr>
      </w:pPr>
      <w:r w:rsidRPr="004536A4">
        <w:rPr>
          <w:rFonts w:ascii="Calibri" w:eastAsia="Calibri" w:hAnsi="Calibri" w:cs="Calibri"/>
        </w:rPr>
        <w:t>HCPT:</w:t>
      </w:r>
      <w:r w:rsidRPr="004536A4">
        <w:rPr>
          <w:rFonts w:ascii="Calibri" w:eastAsia="Yu Mincho" w:hAnsi="Calibri" w:cs="Arial"/>
        </w:rPr>
        <w:tab/>
      </w:r>
      <w:r w:rsidRPr="004536A4">
        <w:rPr>
          <w:rFonts w:ascii="Calibri" w:eastAsia="Calibri" w:hAnsi="Calibri" w:cs="Calibri"/>
        </w:rPr>
        <w:t>£200 x 225 = £45,000</w:t>
      </w:r>
    </w:p>
    <w:p w14:paraId="707BE4E3" w14:textId="77777777" w:rsidR="00045D7C" w:rsidRPr="004536A4" w:rsidRDefault="00045D7C" w:rsidP="00045D7C">
      <w:pPr>
        <w:spacing w:after="200" w:line="276" w:lineRule="auto"/>
        <w:ind w:firstLine="720"/>
        <w:rPr>
          <w:rFonts w:ascii="Calibri" w:eastAsia="Calibri" w:hAnsi="Calibri" w:cs="Calibri"/>
          <w:color w:val="000000"/>
        </w:rPr>
      </w:pPr>
      <w:r w:rsidRPr="004536A4">
        <w:rPr>
          <w:rFonts w:ascii="Calibri" w:eastAsia="Calibri" w:hAnsi="Calibri" w:cs="Calibri"/>
          <w:color w:val="000000"/>
        </w:rPr>
        <w:t>£5</w:t>
      </w:r>
      <w:r>
        <w:rPr>
          <w:rFonts w:ascii="Calibri" w:eastAsia="Calibri" w:hAnsi="Calibri" w:cs="Calibri"/>
          <w:color w:val="000000"/>
        </w:rPr>
        <w:t>2</w:t>
      </w:r>
      <w:r w:rsidRPr="004536A4">
        <w:rPr>
          <w:rFonts w:ascii="Calibri" w:eastAsia="Calibri" w:hAnsi="Calibri" w:cs="Calibri"/>
          <w:color w:val="000000"/>
        </w:rPr>
        <w:t>5,400 - £45,000 = £4</w:t>
      </w:r>
      <w:r>
        <w:rPr>
          <w:rFonts w:ascii="Calibri" w:eastAsia="Calibri" w:hAnsi="Calibri" w:cs="Calibri"/>
          <w:color w:val="000000"/>
        </w:rPr>
        <w:t>8</w:t>
      </w:r>
      <w:r w:rsidRPr="004536A4">
        <w:rPr>
          <w:rFonts w:ascii="Calibri" w:eastAsia="Calibri" w:hAnsi="Calibri" w:cs="Calibri"/>
          <w:color w:val="000000"/>
        </w:rPr>
        <w:t>0,400 Customer Contribution</w:t>
      </w:r>
    </w:p>
    <w:p w14:paraId="5C08D96A" w14:textId="695F5CB4" w:rsidR="00045D7C"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t>The 11kV circuit breaker Reinforcement of £</w:t>
      </w:r>
      <w:r>
        <w:rPr>
          <w:rFonts w:ascii="Calibri" w:eastAsia="Yu Mincho" w:hAnsi="Calibri" w:cs="Arial"/>
        </w:rPr>
        <w:t>5</w:t>
      </w:r>
      <w:r w:rsidRPr="004536A4">
        <w:rPr>
          <w:rFonts w:ascii="Calibri" w:eastAsia="Yu Mincho" w:hAnsi="Calibri" w:cs="Arial"/>
        </w:rPr>
        <w:t xml:space="preserve">0,000 is at the Voltage Level of the POC and is subject to the Security CAF. </w:t>
      </w:r>
      <w:r>
        <w:rPr>
          <w:rFonts w:ascii="Calibri" w:eastAsia="Yu Mincho" w:hAnsi="Calibri" w:cs="Arial"/>
        </w:rPr>
        <w:t>However, t</w:t>
      </w:r>
      <w:r w:rsidRPr="004536A4">
        <w:rPr>
          <w:rFonts w:ascii="Calibri" w:eastAsia="Yu Mincho" w:hAnsi="Calibri" w:cs="Arial"/>
        </w:rPr>
        <w:t xml:space="preserve">he </w:t>
      </w:r>
      <w:r>
        <w:rPr>
          <w:rFonts w:ascii="Calibri" w:eastAsia="Yu Mincho" w:hAnsi="Calibri" w:cs="Arial"/>
        </w:rPr>
        <w:t xml:space="preserve">cost of the </w:t>
      </w:r>
      <w:r w:rsidRPr="004536A4">
        <w:rPr>
          <w:rFonts w:ascii="Calibri" w:eastAsia="Yu Mincho" w:hAnsi="Calibri" w:cs="Arial"/>
        </w:rPr>
        <w:t xml:space="preserve">work is </w:t>
      </w:r>
      <w:r>
        <w:rPr>
          <w:rFonts w:ascii="Calibri" w:eastAsia="Yu Mincho" w:hAnsi="Calibri" w:cs="Arial"/>
        </w:rPr>
        <w:t>over</w:t>
      </w:r>
      <w:r w:rsidRPr="004536A4">
        <w:rPr>
          <w:rFonts w:ascii="Calibri" w:eastAsia="Yu Mincho" w:hAnsi="Calibri" w:cs="Arial"/>
        </w:rPr>
        <w:t xml:space="preserve"> the High-Cost Project Threshold of £45,000 and</w:t>
      </w:r>
      <w:r>
        <w:rPr>
          <w:rFonts w:ascii="Calibri" w:eastAsia="Yu Mincho" w:hAnsi="Calibri" w:cs="Arial"/>
        </w:rPr>
        <w:t xml:space="preserve"> therefore £5,000 is covered by the High-Cost Project Threshold and £45,000 is</w:t>
      </w:r>
      <w:r w:rsidRPr="004536A4">
        <w:rPr>
          <w:rFonts w:ascii="Calibri" w:eastAsia="Yu Mincho" w:hAnsi="Calibri" w:cs="Arial"/>
        </w:rPr>
        <w:t xml:space="preserve"> not covered.</w:t>
      </w:r>
    </w:p>
    <w:p w14:paraId="33D19ADC" w14:textId="77777777" w:rsidR="00045D7C"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t>Security CAF: (225/19,700) x 100 = 1.14%</w:t>
      </w:r>
    </w:p>
    <w:p w14:paraId="635455B5" w14:textId="55C0BF6A" w:rsidR="00873920" w:rsidRPr="004536A4" w:rsidRDefault="00873920" w:rsidP="00444F75">
      <w:pPr>
        <w:spacing w:before="120" w:after="120" w:line="276" w:lineRule="auto"/>
        <w:ind w:left="720" w:firstLine="720"/>
        <w:jc w:val="both"/>
        <w:rPr>
          <w:rFonts w:ascii="Calibri" w:eastAsia="Yu Mincho" w:hAnsi="Calibri" w:cs="Arial"/>
        </w:rPr>
      </w:pPr>
      <w:r>
        <w:rPr>
          <w:rFonts w:ascii="Calibri" w:eastAsia="Yu Mincho" w:hAnsi="Calibri" w:cs="Arial"/>
        </w:rPr>
        <w:t>Customer CAF</w:t>
      </w:r>
      <w:r w:rsidR="00883755">
        <w:rPr>
          <w:rFonts w:ascii="Calibri" w:eastAsia="Yu Mincho" w:hAnsi="Calibri" w:cs="Arial"/>
        </w:rPr>
        <w:t xml:space="preserve">: </w:t>
      </w:r>
      <w:r w:rsidR="009E5BCC">
        <w:rPr>
          <w:rFonts w:ascii="Calibri" w:eastAsia="Yu Mincho" w:hAnsi="Calibri" w:cs="Arial"/>
        </w:rPr>
        <w:t>(</w:t>
      </w:r>
      <w:r w:rsidR="00FB26F5">
        <w:rPr>
          <w:rFonts w:ascii="Calibri" w:eastAsia="Yu Mincho" w:hAnsi="Calibri" w:cs="Arial"/>
        </w:rPr>
        <w:t>£45,000</w:t>
      </w:r>
      <w:r w:rsidR="009E5BCC">
        <w:rPr>
          <w:rFonts w:ascii="Calibri" w:eastAsia="Yu Mincho" w:hAnsi="Calibri" w:cs="Arial"/>
        </w:rPr>
        <w:t xml:space="preserve"> x </w:t>
      </w:r>
      <w:r w:rsidR="007745A2">
        <w:rPr>
          <w:rFonts w:ascii="Calibri" w:eastAsia="Yu Mincho" w:hAnsi="Calibri" w:cs="Arial"/>
        </w:rPr>
        <w:t>1.14%</w:t>
      </w:r>
      <w:r w:rsidR="009E5BCC">
        <w:rPr>
          <w:rFonts w:ascii="Calibri" w:eastAsia="Yu Mincho" w:hAnsi="Calibri" w:cs="Arial"/>
        </w:rPr>
        <w:t xml:space="preserve">) </w:t>
      </w:r>
      <w:r w:rsidR="003C3F73">
        <w:rPr>
          <w:rFonts w:ascii="Calibri" w:eastAsia="Yu Mincho" w:hAnsi="Calibri" w:cs="Arial"/>
        </w:rPr>
        <w:t xml:space="preserve">/ £50,000 = </w:t>
      </w:r>
      <w:r w:rsidR="0017047B">
        <w:rPr>
          <w:rFonts w:ascii="Calibri" w:eastAsia="Yu Mincho" w:hAnsi="Calibri" w:cs="Arial"/>
        </w:rPr>
        <w:t>1.03%</w:t>
      </w:r>
    </w:p>
    <w:p w14:paraId="0B2EB946" w14:textId="14ED633A" w:rsidR="00045D7C" w:rsidRPr="004536A4" w:rsidRDefault="00045D7C" w:rsidP="00045D7C">
      <w:pPr>
        <w:spacing w:after="200" w:line="276" w:lineRule="auto"/>
        <w:ind w:left="720" w:firstLine="720"/>
        <w:rPr>
          <w:rFonts w:ascii="Calibri" w:eastAsia="Calibri" w:hAnsi="Calibri" w:cs="Calibri"/>
          <w:color w:val="000000"/>
        </w:rPr>
      </w:pPr>
      <w:r w:rsidRPr="004536A4">
        <w:rPr>
          <w:rFonts w:ascii="Calibri" w:eastAsia="Calibri" w:hAnsi="Calibri" w:cs="Calibri"/>
          <w:color w:val="000000"/>
        </w:rPr>
        <w:t>£</w:t>
      </w:r>
      <w:r>
        <w:rPr>
          <w:rFonts w:ascii="Calibri" w:eastAsia="Calibri" w:hAnsi="Calibri" w:cs="Calibri"/>
          <w:color w:val="000000"/>
        </w:rPr>
        <w:t>5</w:t>
      </w:r>
      <w:r w:rsidR="00873920">
        <w:rPr>
          <w:rFonts w:ascii="Calibri" w:eastAsia="Calibri" w:hAnsi="Calibri" w:cs="Calibri"/>
          <w:color w:val="000000"/>
        </w:rPr>
        <w:t>0</w:t>
      </w:r>
      <w:r w:rsidRPr="004536A4">
        <w:rPr>
          <w:rFonts w:ascii="Calibri" w:eastAsia="Calibri" w:hAnsi="Calibri" w:cs="Calibri"/>
          <w:color w:val="000000"/>
        </w:rPr>
        <w:t>,000 x 1.</w:t>
      </w:r>
      <w:r w:rsidR="0017047B">
        <w:rPr>
          <w:rFonts w:ascii="Calibri" w:eastAsia="Calibri" w:hAnsi="Calibri" w:cs="Calibri"/>
          <w:color w:val="000000"/>
        </w:rPr>
        <w:t>03</w:t>
      </w:r>
      <w:r w:rsidRPr="004536A4">
        <w:rPr>
          <w:rFonts w:ascii="Calibri" w:eastAsia="Calibri" w:hAnsi="Calibri" w:cs="Calibri"/>
          <w:color w:val="000000"/>
        </w:rPr>
        <w:t>% = £</w:t>
      </w:r>
      <w:r>
        <w:rPr>
          <w:rFonts w:ascii="Calibri" w:eastAsia="Calibri" w:hAnsi="Calibri" w:cs="Calibri"/>
          <w:color w:val="000000"/>
        </w:rPr>
        <w:t>51</w:t>
      </w:r>
      <w:r w:rsidR="00D14CD0">
        <w:rPr>
          <w:rFonts w:ascii="Calibri" w:eastAsia="Calibri" w:hAnsi="Calibri" w:cs="Calibri"/>
          <w:color w:val="000000"/>
        </w:rPr>
        <w:t>5</w:t>
      </w:r>
      <w:r w:rsidRPr="004536A4">
        <w:rPr>
          <w:rFonts w:ascii="Calibri" w:eastAsia="Calibri" w:hAnsi="Calibri" w:cs="Calibri"/>
          <w:color w:val="000000"/>
        </w:rPr>
        <w:t xml:space="preserve"> Customer Contribution</w:t>
      </w:r>
    </w:p>
    <w:p w14:paraId="1A86739F" w14:textId="77777777" w:rsidR="00045D7C" w:rsidRPr="004536A4" w:rsidRDefault="00045D7C" w:rsidP="00045D7C">
      <w:pPr>
        <w:spacing w:after="0" w:line="276" w:lineRule="auto"/>
        <w:rPr>
          <w:rFonts w:ascii="Calibri" w:eastAsia="Yu Mincho" w:hAnsi="Calibri" w:cs="Calibri"/>
          <w:color w:val="000000"/>
        </w:rPr>
      </w:pPr>
      <w:r w:rsidRPr="004536A4">
        <w:rPr>
          <w:rFonts w:ascii="Calibri" w:eastAsia="Yu Mincho" w:hAnsi="Calibri" w:cs="Calibri"/>
          <w:color w:val="000000"/>
        </w:rPr>
        <w:t xml:space="preserve">The Connection Charge for this Scheme is calculated as follows: </w:t>
      </w:r>
    </w:p>
    <w:tbl>
      <w:tblPr>
        <w:tblW w:w="9015" w:type="dxa"/>
        <w:tblInd w:w="90" w:type="dxa"/>
        <w:tblLayout w:type="fixed"/>
        <w:tblLook w:val="06A0" w:firstRow="1" w:lastRow="0" w:firstColumn="1" w:lastColumn="0" w:noHBand="1" w:noVBand="1"/>
      </w:tblPr>
      <w:tblGrid>
        <w:gridCol w:w="4456"/>
        <w:gridCol w:w="1243"/>
        <w:gridCol w:w="1806"/>
        <w:gridCol w:w="1510"/>
      </w:tblGrid>
      <w:tr w:rsidR="00045D7C" w:rsidRPr="004536A4" w14:paraId="0B6880AB" w14:textId="77777777" w:rsidTr="00B86002">
        <w:trPr>
          <w:trHeight w:val="600"/>
        </w:trPr>
        <w:tc>
          <w:tcPr>
            <w:tcW w:w="4456"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330E4F4A" w14:textId="77777777" w:rsidR="00045D7C" w:rsidRPr="004536A4" w:rsidRDefault="00045D7C" w:rsidP="00B86002">
            <w:pPr>
              <w:keepNext/>
              <w:spacing w:before="60" w:after="60" w:line="276" w:lineRule="auto"/>
              <w:rPr>
                <w:rFonts w:ascii="Calibri" w:eastAsia="Yu Mincho" w:hAnsi="Calibri" w:cs="Arial"/>
                <w:b/>
              </w:rPr>
            </w:pPr>
            <w:r w:rsidRPr="004536A4">
              <w:rPr>
                <w:rFonts w:ascii="Calibri" w:eastAsia="Yu Mincho" w:hAnsi="Calibri" w:cs="Arial"/>
                <w:b/>
              </w:rPr>
              <w:t>Reinforcement Over High-Cost Project Threshold:</w:t>
            </w:r>
          </w:p>
        </w:tc>
        <w:tc>
          <w:tcPr>
            <w:tcW w:w="1243"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47048A05" w14:textId="77777777" w:rsidR="00045D7C" w:rsidRPr="004536A4" w:rsidRDefault="00045D7C"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Cost</w:t>
            </w:r>
          </w:p>
        </w:tc>
        <w:tc>
          <w:tcPr>
            <w:tcW w:w="1806"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142FCE3E" w14:textId="77777777" w:rsidR="00045D7C" w:rsidRPr="004536A4" w:rsidRDefault="00045D7C"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Apportionment/HCPT</w:t>
            </w:r>
          </w:p>
        </w:tc>
        <w:tc>
          <w:tcPr>
            <w:tcW w:w="1510"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0907CDA2" w14:textId="77777777" w:rsidR="00045D7C" w:rsidRPr="004536A4" w:rsidRDefault="00045D7C"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Customer Contribution</w:t>
            </w:r>
          </w:p>
        </w:tc>
      </w:tr>
      <w:tr w:rsidR="00045D7C" w:rsidRPr="004536A4" w14:paraId="15CF06D1" w14:textId="77777777" w:rsidTr="00B86002">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431CD82B" w14:textId="77777777" w:rsidR="00045D7C" w:rsidRPr="004536A4" w:rsidRDefault="00045D7C" w:rsidP="00B86002">
            <w:pPr>
              <w:keepNext/>
              <w:spacing w:before="60" w:after="60" w:line="276" w:lineRule="auto"/>
              <w:rPr>
                <w:rFonts w:ascii="Calibri" w:eastAsia="Yu Mincho" w:hAnsi="Calibri" w:cs="Arial"/>
              </w:rPr>
            </w:pPr>
            <w:r w:rsidRPr="004536A4">
              <w:rPr>
                <w:rFonts w:ascii="Calibri" w:eastAsia="Calibri" w:hAnsi="Calibri" w:cs="Calibri"/>
              </w:rPr>
              <w:t>33/11kV Transformer Replacement</w:t>
            </w:r>
          </w:p>
        </w:tc>
        <w:tc>
          <w:tcPr>
            <w:tcW w:w="1243" w:type="dxa"/>
            <w:tcBorders>
              <w:top w:val="single" w:sz="8" w:space="0" w:color="auto"/>
              <w:left w:val="single" w:sz="8" w:space="0" w:color="auto"/>
              <w:bottom w:val="single" w:sz="8" w:space="0" w:color="auto"/>
              <w:right w:val="single" w:sz="8" w:space="0" w:color="000000"/>
            </w:tcBorders>
            <w:vAlign w:val="center"/>
            <w:hideMark/>
          </w:tcPr>
          <w:p w14:paraId="449DBE5D" w14:textId="77777777"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£475,400</w:t>
            </w:r>
          </w:p>
        </w:tc>
        <w:tc>
          <w:tcPr>
            <w:tcW w:w="1806" w:type="dxa"/>
            <w:vMerge w:val="restart"/>
            <w:tcBorders>
              <w:top w:val="single" w:sz="8" w:space="0" w:color="auto"/>
              <w:left w:val="single" w:sz="8" w:space="0" w:color="000000"/>
              <w:bottom w:val="single" w:sz="8" w:space="0" w:color="auto"/>
              <w:right w:val="single" w:sz="8" w:space="0" w:color="000000"/>
            </w:tcBorders>
            <w:vAlign w:val="center"/>
            <w:hideMark/>
          </w:tcPr>
          <w:p w14:paraId="729CE055" w14:textId="77777777" w:rsidR="00045D7C" w:rsidRPr="004536A4" w:rsidRDefault="00045D7C" w:rsidP="00B86002">
            <w:pPr>
              <w:keepNext/>
              <w:spacing w:before="60" w:after="60" w:line="276" w:lineRule="auto"/>
              <w:jc w:val="center"/>
              <w:rPr>
                <w:rFonts w:ascii="Calibri" w:eastAsia="Calibri" w:hAnsi="Calibri" w:cs="Calibri"/>
                <w:color w:val="000000"/>
              </w:rPr>
            </w:pPr>
            <w:r w:rsidRPr="004536A4">
              <w:rPr>
                <w:rFonts w:ascii="Calibri" w:eastAsia="Calibri" w:hAnsi="Calibri" w:cs="Calibri"/>
                <w:color w:val="000000"/>
              </w:rPr>
              <w:t>£5</w:t>
            </w:r>
            <w:r>
              <w:rPr>
                <w:rFonts w:ascii="Calibri" w:eastAsia="Calibri" w:hAnsi="Calibri" w:cs="Calibri"/>
                <w:color w:val="000000"/>
              </w:rPr>
              <w:t>2</w:t>
            </w:r>
            <w:r w:rsidRPr="004536A4">
              <w:rPr>
                <w:rFonts w:ascii="Calibri" w:eastAsia="Calibri" w:hAnsi="Calibri" w:cs="Calibri"/>
                <w:color w:val="000000"/>
              </w:rPr>
              <w:t>5,400-£45,000=</w:t>
            </w:r>
          </w:p>
          <w:p w14:paraId="075701F6" w14:textId="77777777" w:rsidR="00045D7C" w:rsidRPr="004536A4" w:rsidRDefault="00045D7C" w:rsidP="00B86002">
            <w:pPr>
              <w:keepNext/>
              <w:spacing w:before="60" w:after="60" w:line="276" w:lineRule="auto"/>
              <w:jc w:val="center"/>
              <w:rPr>
                <w:rFonts w:ascii="Calibri" w:eastAsia="Calibri" w:hAnsi="Calibri" w:cs="Calibri"/>
                <w:color w:val="000000"/>
              </w:rPr>
            </w:pPr>
            <w:r w:rsidRPr="004536A4">
              <w:rPr>
                <w:rFonts w:ascii="Calibri" w:eastAsia="Calibri" w:hAnsi="Calibri" w:cs="Calibri"/>
                <w:color w:val="000000"/>
              </w:rPr>
              <w:t>£4</w:t>
            </w:r>
            <w:r>
              <w:rPr>
                <w:rFonts w:ascii="Calibri" w:eastAsia="Calibri" w:hAnsi="Calibri" w:cs="Calibri"/>
                <w:color w:val="000000"/>
              </w:rPr>
              <w:t>8</w:t>
            </w:r>
            <w:r w:rsidRPr="004536A4">
              <w:rPr>
                <w:rFonts w:ascii="Calibri" w:eastAsia="Calibri" w:hAnsi="Calibri" w:cs="Calibri"/>
                <w:color w:val="000000"/>
              </w:rPr>
              <w:t>0,400</w:t>
            </w:r>
          </w:p>
        </w:tc>
        <w:tc>
          <w:tcPr>
            <w:tcW w:w="1510" w:type="dxa"/>
            <w:tcBorders>
              <w:top w:val="single" w:sz="8" w:space="0" w:color="auto"/>
              <w:left w:val="single" w:sz="8" w:space="0" w:color="000000"/>
              <w:bottom w:val="single" w:sz="8" w:space="0" w:color="auto"/>
              <w:right w:val="single" w:sz="8" w:space="0" w:color="auto"/>
            </w:tcBorders>
            <w:vAlign w:val="center"/>
            <w:hideMark/>
          </w:tcPr>
          <w:p w14:paraId="2FF2EF31" w14:textId="77777777"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£4</w:t>
            </w:r>
            <w:r>
              <w:rPr>
                <w:rFonts w:ascii="Calibri" w:eastAsia="Calibri" w:hAnsi="Calibri" w:cs="Calibri"/>
              </w:rPr>
              <w:t>8</w:t>
            </w:r>
            <w:r w:rsidRPr="004536A4">
              <w:rPr>
                <w:rFonts w:ascii="Calibri" w:eastAsia="Calibri" w:hAnsi="Calibri" w:cs="Calibri"/>
              </w:rPr>
              <w:t>0,400</w:t>
            </w:r>
          </w:p>
        </w:tc>
      </w:tr>
      <w:tr w:rsidR="00045D7C" w:rsidRPr="004536A4" w14:paraId="147C24FE" w14:textId="77777777" w:rsidTr="00B86002">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42453580" w14:textId="77777777" w:rsidR="00045D7C" w:rsidRPr="004536A4" w:rsidRDefault="00045D7C" w:rsidP="00B86002">
            <w:pPr>
              <w:keepNext/>
              <w:spacing w:before="60" w:after="60" w:line="276" w:lineRule="auto"/>
              <w:rPr>
                <w:rFonts w:ascii="Calibri" w:eastAsia="Yu Mincho" w:hAnsi="Calibri" w:cs="Arial"/>
              </w:rPr>
            </w:pPr>
            <w:r w:rsidRPr="004536A4">
              <w:rPr>
                <w:rFonts w:ascii="Calibri" w:eastAsia="Calibri" w:hAnsi="Calibri" w:cs="Calibri"/>
              </w:rPr>
              <w:t>11kV circuit breaker</w:t>
            </w:r>
          </w:p>
        </w:tc>
        <w:tc>
          <w:tcPr>
            <w:tcW w:w="1243" w:type="dxa"/>
            <w:tcBorders>
              <w:top w:val="single" w:sz="8" w:space="0" w:color="auto"/>
              <w:left w:val="single" w:sz="8" w:space="0" w:color="auto"/>
              <w:bottom w:val="single" w:sz="8" w:space="0" w:color="auto"/>
              <w:right w:val="single" w:sz="8" w:space="0" w:color="000000"/>
            </w:tcBorders>
            <w:vAlign w:val="center"/>
            <w:hideMark/>
          </w:tcPr>
          <w:p w14:paraId="74224477" w14:textId="77777777"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5</w:t>
            </w:r>
            <w:r w:rsidRPr="004536A4">
              <w:rPr>
                <w:rFonts w:ascii="Calibri" w:eastAsia="Calibri" w:hAnsi="Calibri" w:cs="Calibri"/>
              </w:rPr>
              <w:t>0,000</w:t>
            </w:r>
          </w:p>
        </w:tc>
        <w:tc>
          <w:tcPr>
            <w:tcW w:w="1806" w:type="dxa"/>
            <w:vMerge/>
            <w:tcBorders>
              <w:top w:val="single" w:sz="8" w:space="0" w:color="auto"/>
              <w:left w:val="single" w:sz="8" w:space="0" w:color="000000"/>
              <w:bottom w:val="single" w:sz="8" w:space="0" w:color="auto"/>
              <w:right w:val="single" w:sz="8" w:space="0" w:color="000000"/>
            </w:tcBorders>
            <w:vAlign w:val="center"/>
            <w:hideMark/>
          </w:tcPr>
          <w:p w14:paraId="61A988AF" w14:textId="77777777" w:rsidR="00045D7C" w:rsidRPr="004536A4" w:rsidRDefault="00045D7C" w:rsidP="00B86002">
            <w:pPr>
              <w:keepNext/>
              <w:spacing w:after="0" w:line="276" w:lineRule="auto"/>
              <w:rPr>
                <w:rFonts w:ascii="Calibri" w:eastAsia="Calibri" w:hAnsi="Calibri" w:cs="Calibri"/>
                <w:color w:val="000000"/>
              </w:rPr>
            </w:pPr>
          </w:p>
        </w:tc>
        <w:tc>
          <w:tcPr>
            <w:tcW w:w="1510" w:type="dxa"/>
            <w:tcBorders>
              <w:top w:val="single" w:sz="8" w:space="0" w:color="auto"/>
              <w:left w:val="single" w:sz="8" w:space="0" w:color="000000"/>
              <w:bottom w:val="single" w:sz="8" w:space="0" w:color="auto"/>
              <w:right w:val="single" w:sz="8" w:space="0" w:color="auto"/>
            </w:tcBorders>
            <w:vAlign w:val="center"/>
          </w:tcPr>
          <w:p w14:paraId="3FED7A5D" w14:textId="77777777" w:rsidR="00045D7C" w:rsidRPr="004536A4" w:rsidRDefault="00045D7C" w:rsidP="00B86002">
            <w:pPr>
              <w:keepNext/>
              <w:spacing w:before="60" w:after="60" w:line="276" w:lineRule="auto"/>
              <w:jc w:val="center"/>
              <w:rPr>
                <w:rFonts w:ascii="Calibri" w:eastAsia="Calibri" w:hAnsi="Calibri" w:cs="Calibri"/>
              </w:rPr>
            </w:pPr>
          </w:p>
        </w:tc>
      </w:tr>
      <w:tr w:rsidR="00045D7C" w:rsidRPr="004536A4" w14:paraId="15C68738" w14:textId="77777777" w:rsidTr="00B86002">
        <w:trPr>
          <w:trHeight w:val="315"/>
        </w:trPr>
        <w:tc>
          <w:tcPr>
            <w:tcW w:w="4456" w:type="dxa"/>
            <w:tcBorders>
              <w:top w:val="single" w:sz="8" w:space="0" w:color="auto"/>
              <w:left w:val="single" w:sz="8" w:space="0" w:color="auto"/>
              <w:bottom w:val="single" w:sz="4" w:space="0" w:color="auto"/>
              <w:right w:val="single" w:sz="8" w:space="0" w:color="auto"/>
            </w:tcBorders>
            <w:vAlign w:val="center"/>
            <w:hideMark/>
          </w:tcPr>
          <w:p w14:paraId="79A3EAA1" w14:textId="77777777" w:rsidR="00045D7C" w:rsidRPr="004536A4" w:rsidRDefault="00045D7C" w:rsidP="00B86002">
            <w:pPr>
              <w:keepNext/>
              <w:spacing w:before="60" w:after="60" w:line="276" w:lineRule="auto"/>
              <w:rPr>
                <w:rFonts w:ascii="Calibri" w:eastAsia="Calibri" w:hAnsi="Calibri" w:cs="Calibri"/>
                <w:b/>
                <w:bCs/>
              </w:rPr>
            </w:pPr>
            <w:r w:rsidRPr="004536A4">
              <w:rPr>
                <w:rFonts w:ascii="Calibri" w:eastAsia="Calibri" w:hAnsi="Calibri" w:cs="Calibri"/>
                <w:b/>
                <w:bCs/>
              </w:rPr>
              <w:t xml:space="preserve">Total Reinforcement Cost </w:t>
            </w:r>
          </w:p>
        </w:tc>
        <w:tc>
          <w:tcPr>
            <w:tcW w:w="1243" w:type="dxa"/>
            <w:tcBorders>
              <w:top w:val="single" w:sz="8" w:space="0" w:color="auto"/>
              <w:left w:val="single" w:sz="8" w:space="0" w:color="auto"/>
              <w:bottom w:val="single" w:sz="4" w:space="0" w:color="auto"/>
              <w:right w:val="single" w:sz="8" w:space="0" w:color="auto"/>
            </w:tcBorders>
            <w:vAlign w:val="center"/>
            <w:hideMark/>
          </w:tcPr>
          <w:p w14:paraId="206D11D6" w14:textId="77777777"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£5</w:t>
            </w:r>
            <w:r>
              <w:rPr>
                <w:rFonts w:ascii="Calibri" w:eastAsia="Calibri" w:hAnsi="Calibri" w:cs="Calibri"/>
              </w:rPr>
              <w:t>2</w:t>
            </w:r>
            <w:r w:rsidRPr="004536A4">
              <w:rPr>
                <w:rFonts w:ascii="Calibri" w:eastAsia="Calibri" w:hAnsi="Calibri" w:cs="Calibri"/>
              </w:rPr>
              <w:t>5,400</w:t>
            </w:r>
          </w:p>
        </w:tc>
        <w:tc>
          <w:tcPr>
            <w:tcW w:w="1806" w:type="dxa"/>
            <w:tcBorders>
              <w:top w:val="single" w:sz="8" w:space="0" w:color="auto"/>
              <w:left w:val="single" w:sz="8" w:space="0" w:color="auto"/>
              <w:bottom w:val="single" w:sz="4" w:space="0" w:color="auto"/>
              <w:right w:val="single" w:sz="8" w:space="0" w:color="auto"/>
            </w:tcBorders>
            <w:vAlign w:val="center"/>
          </w:tcPr>
          <w:p w14:paraId="1351EF39" w14:textId="77777777" w:rsidR="00045D7C" w:rsidRPr="004536A4" w:rsidRDefault="00045D7C" w:rsidP="00B86002">
            <w:pPr>
              <w:keepNext/>
              <w:spacing w:before="60" w:after="60" w:line="276" w:lineRule="auto"/>
              <w:jc w:val="center"/>
              <w:rPr>
                <w:rFonts w:ascii="Calibri" w:eastAsia="Calibri" w:hAnsi="Calibri" w:cs="Calibri"/>
              </w:rPr>
            </w:pPr>
          </w:p>
        </w:tc>
        <w:tc>
          <w:tcPr>
            <w:tcW w:w="1510" w:type="dxa"/>
            <w:tcBorders>
              <w:top w:val="single" w:sz="8" w:space="0" w:color="auto"/>
              <w:left w:val="single" w:sz="8" w:space="0" w:color="auto"/>
              <w:bottom w:val="single" w:sz="4" w:space="0" w:color="auto"/>
              <w:right w:val="single" w:sz="8" w:space="0" w:color="auto"/>
            </w:tcBorders>
            <w:vAlign w:val="center"/>
            <w:hideMark/>
          </w:tcPr>
          <w:p w14:paraId="49532530" w14:textId="77777777" w:rsidR="00045D7C" w:rsidRPr="004536A4" w:rsidRDefault="00045D7C"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£4</w:t>
            </w:r>
            <w:r>
              <w:rPr>
                <w:rFonts w:ascii="Calibri" w:eastAsia="Calibri" w:hAnsi="Calibri" w:cs="Calibri"/>
                <w:b/>
                <w:bCs/>
              </w:rPr>
              <w:t>8</w:t>
            </w:r>
            <w:r w:rsidRPr="004536A4">
              <w:rPr>
                <w:rFonts w:ascii="Calibri" w:eastAsia="Calibri" w:hAnsi="Calibri" w:cs="Calibri"/>
                <w:b/>
                <w:bCs/>
              </w:rPr>
              <w:t>0,400</w:t>
            </w:r>
          </w:p>
        </w:tc>
      </w:tr>
      <w:tr w:rsidR="00045D7C" w:rsidRPr="004536A4" w14:paraId="013E98EA" w14:textId="77777777" w:rsidTr="00B86002">
        <w:trPr>
          <w:trHeight w:val="315"/>
        </w:trPr>
        <w:tc>
          <w:tcPr>
            <w:tcW w:w="4456" w:type="dxa"/>
            <w:tcBorders>
              <w:top w:val="single" w:sz="4" w:space="0" w:color="auto"/>
              <w:left w:val="nil"/>
              <w:bottom w:val="single" w:sz="4" w:space="0" w:color="auto"/>
              <w:right w:val="nil"/>
            </w:tcBorders>
          </w:tcPr>
          <w:p w14:paraId="7C3E2E94" w14:textId="77777777" w:rsidR="00045D7C" w:rsidRPr="004536A4" w:rsidRDefault="00045D7C" w:rsidP="00B86002">
            <w:pPr>
              <w:keepNext/>
              <w:spacing w:after="0" w:line="240" w:lineRule="auto"/>
              <w:rPr>
                <w:rFonts w:ascii="Calibri" w:eastAsia="Yu Mincho" w:hAnsi="Calibri" w:cs="Arial"/>
              </w:rPr>
            </w:pPr>
          </w:p>
        </w:tc>
        <w:tc>
          <w:tcPr>
            <w:tcW w:w="1243" w:type="dxa"/>
            <w:tcBorders>
              <w:top w:val="single" w:sz="4" w:space="0" w:color="auto"/>
              <w:left w:val="nil"/>
              <w:bottom w:val="single" w:sz="4" w:space="0" w:color="auto"/>
              <w:right w:val="nil"/>
            </w:tcBorders>
          </w:tcPr>
          <w:p w14:paraId="788DEFA7" w14:textId="77777777" w:rsidR="00045D7C" w:rsidRPr="004536A4" w:rsidRDefault="00045D7C" w:rsidP="00B86002">
            <w:pPr>
              <w:keepNext/>
              <w:spacing w:after="0" w:line="240" w:lineRule="auto"/>
              <w:rPr>
                <w:rFonts w:ascii="Calibri" w:eastAsia="Yu Mincho" w:hAnsi="Calibri" w:cs="Arial"/>
              </w:rPr>
            </w:pPr>
          </w:p>
        </w:tc>
        <w:tc>
          <w:tcPr>
            <w:tcW w:w="1806" w:type="dxa"/>
            <w:tcBorders>
              <w:top w:val="single" w:sz="4" w:space="0" w:color="auto"/>
              <w:left w:val="nil"/>
              <w:bottom w:val="single" w:sz="4" w:space="0" w:color="auto"/>
              <w:right w:val="nil"/>
            </w:tcBorders>
          </w:tcPr>
          <w:p w14:paraId="782FDEAA" w14:textId="77777777" w:rsidR="00045D7C" w:rsidRPr="004536A4" w:rsidRDefault="00045D7C" w:rsidP="00B86002">
            <w:pPr>
              <w:keepNext/>
              <w:spacing w:after="0" w:line="240" w:lineRule="auto"/>
              <w:rPr>
                <w:rFonts w:ascii="Calibri" w:eastAsia="Yu Mincho" w:hAnsi="Calibri" w:cs="Arial"/>
              </w:rPr>
            </w:pPr>
          </w:p>
        </w:tc>
        <w:tc>
          <w:tcPr>
            <w:tcW w:w="1510" w:type="dxa"/>
            <w:tcBorders>
              <w:top w:val="single" w:sz="4" w:space="0" w:color="auto"/>
              <w:left w:val="nil"/>
              <w:bottom w:val="single" w:sz="4" w:space="0" w:color="auto"/>
              <w:right w:val="nil"/>
            </w:tcBorders>
          </w:tcPr>
          <w:p w14:paraId="5F7E097B" w14:textId="77777777" w:rsidR="00045D7C" w:rsidRPr="004536A4" w:rsidRDefault="00045D7C" w:rsidP="00B86002">
            <w:pPr>
              <w:keepNext/>
              <w:spacing w:after="0" w:line="240" w:lineRule="auto"/>
              <w:rPr>
                <w:rFonts w:ascii="Calibri" w:eastAsia="Yu Mincho" w:hAnsi="Calibri" w:cs="Arial"/>
              </w:rPr>
            </w:pPr>
          </w:p>
        </w:tc>
      </w:tr>
      <w:tr w:rsidR="00045D7C" w:rsidRPr="004536A4" w14:paraId="1014651D" w14:textId="77777777" w:rsidTr="00B86002">
        <w:trPr>
          <w:trHeight w:val="600"/>
        </w:trPr>
        <w:tc>
          <w:tcPr>
            <w:tcW w:w="4456" w:type="dxa"/>
            <w:tcBorders>
              <w:top w:val="single" w:sz="4" w:space="0" w:color="auto"/>
              <w:left w:val="single" w:sz="8" w:space="0" w:color="auto"/>
              <w:bottom w:val="single" w:sz="8" w:space="0" w:color="auto"/>
              <w:right w:val="single" w:sz="8" w:space="0" w:color="auto"/>
            </w:tcBorders>
            <w:shd w:val="clear" w:color="auto" w:fill="D9D9D9"/>
            <w:vAlign w:val="center"/>
            <w:hideMark/>
          </w:tcPr>
          <w:p w14:paraId="597D0BB1" w14:textId="77777777" w:rsidR="00045D7C" w:rsidRPr="004536A4" w:rsidRDefault="00045D7C" w:rsidP="00B86002">
            <w:pPr>
              <w:keepNext/>
              <w:spacing w:before="60" w:after="60" w:line="276" w:lineRule="auto"/>
              <w:rPr>
                <w:rFonts w:ascii="Calibri" w:eastAsia="Yu Mincho" w:hAnsi="Calibri" w:cs="Arial"/>
                <w:b/>
              </w:rPr>
            </w:pPr>
            <w:r w:rsidRPr="004536A4">
              <w:rPr>
                <w:rFonts w:ascii="Calibri" w:eastAsia="Yu Mincho" w:hAnsi="Calibri" w:cs="Arial"/>
                <w:b/>
              </w:rPr>
              <w:t>Reinforcement Under High-Cost Project Threshold:</w:t>
            </w:r>
          </w:p>
        </w:tc>
        <w:tc>
          <w:tcPr>
            <w:tcW w:w="1243" w:type="dxa"/>
            <w:tcBorders>
              <w:top w:val="single" w:sz="4" w:space="0" w:color="auto"/>
              <w:left w:val="single" w:sz="8" w:space="0" w:color="auto"/>
              <w:bottom w:val="single" w:sz="8" w:space="0" w:color="auto"/>
              <w:right w:val="single" w:sz="8" w:space="0" w:color="auto"/>
            </w:tcBorders>
            <w:shd w:val="clear" w:color="auto" w:fill="D9D9D9"/>
            <w:vAlign w:val="center"/>
            <w:hideMark/>
          </w:tcPr>
          <w:p w14:paraId="2D367878" w14:textId="77777777" w:rsidR="00045D7C" w:rsidRPr="004536A4" w:rsidRDefault="00045D7C"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Cost</w:t>
            </w:r>
          </w:p>
        </w:tc>
        <w:tc>
          <w:tcPr>
            <w:tcW w:w="1806" w:type="dxa"/>
            <w:tcBorders>
              <w:top w:val="single" w:sz="4" w:space="0" w:color="auto"/>
              <w:left w:val="single" w:sz="8" w:space="0" w:color="auto"/>
              <w:bottom w:val="single" w:sz="8" w:space="0" w:color="auto"/>
              <w:right w:val="single" w:sz="8" w:space="0" w:color="auto"/>
            </w:tcBorders>
            <w:shd w:val="clear" w:color="auto" w:fill="D9D9D9"/>
            <w:vAlign w:val="center"/>
            <w:hideMark/>
          </w:tcPr>
          <w:p w14:paraId="1DB85981" w14:textId="77777777" w:rsidR="00045D7C" w:rsidRPr="004536A4" w:rsidRDefault="00045D7C"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Apportionment/HCPT</w:t>
            </w:r>
          </w:p>
        </w:tc>
        <w:tc>
          <w:tcPr>
            <w:tcW w:w="1510" w:type="dxa"/>
            <w:tcBorders>
              <w:top w:val="single" w:sz="4" w:space="0" w:color="auto"/>
              <w:left w:val="single" w:sz="8" w:space="0" w:color="auto"/>
              <w:bottom w:val="single" w:sz="8" w:space="0" w:color="auto"/>
              <w:right w:val="single" w:sz="8" w:space="0" w:color="auto"/>
            </w:tcBorders>
            <w:shd w:val="clear" w:color="auto" w:fill="D9D9D9"/>
            <w:vAlign w:val="center"/>
            <w:hideMark/>
          </w:tcPr>
          <w:p w14:paraId="444E6F66" w14:textId="77777777" w:rsidR="00045D7C" w:rsidRPr="004536A4" w:rsidRDefault="00045D7C"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Customer Contribution</w:t>
            </w:r>
          </w:p>
        </w:tc>
      </w:tr>
      <w:tr w:rsidR="00045D7C" w:rsidRPr="004536A4" w14:paraId="6E2C4182" w14:textId="77777777" w:rsidTr="00B86002">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7977C0D4" w14:textId="77777777" w:rsidR="00045D7C" w:rsidRPr="004536A4" w:rsidRDefault="00045D7C" w:rsidP="00B86002">
            <w:pPr>
              <w:keepNext/>
              <w:spacing w:before="60" w:after="60" w:line="276" w:lineRule="auto"/>
              <w:rPr>
                <w:rFonts w:ascii="Calibri" w:eastAsia="Yu Mincho" w:hAnsi="Calibri" w:cs="Arial"/>
              </w:rPr>
            </w:pPr>
            <w:r w:rsidRPr="004536A4">
              <w:rPr>
                <w:rFonts w:ascii="Calibri" w:eastAsia="Calibri" w:hAnsi="Calibri" w:cs="Calibri"/>
              </w:rPr>
              <w:t>11kV circuit breaker</w:t>
            </w:r>
          </w:p>
        </w:tc>
        <w:tc>
          <w:tcPr>
            <w:tcW w:w="1243" w:type="dxa"/>
            <w:tcBorders>
              <w:top w:val="single" w:sz="8" w:space="0" w:color="auto"/>
              <w:left w:val="single" w:sz="8" w:space="0" w:color="auto"/>
              <w:bottom w:val="single" w:sz="8" w:space="0" w:color="auto"/>
              <w:right w:val="single" w:sz="8" w:space="0" w:color="auto"/>
            </w:tcBorders>
            <w:vAlign w:val="center"/>
            <w:hideMark/>
          </w:tcPr>
          <w:p w14:paraId="27A743BB" w14:textId="3D6FA76A" w:rsidR="00045D7C" w:rsidRPr="004536A4" w:rsidRDefault="00045D7C" w:rsidP="00D14CD0">
            <w:pPr>
              <w:keepNext/>
              <w:spacing w:before="60" w:after="60" w:line="276" w:lineRule="auto"/>
              <w:jc w:val="center"/>
              <w:rPr>
                <w:rFonts w:ascii="Calibri" w:eastAsia="Calibri" w:hAnsi="Calibri" w:cs="Calibri"/>
              </w:rPr>
            </w:pPr>
            <w:r>
              <w:rPr>
                <w:rFonts w:ascii="Calibri" w:eastAsia="Calibri" w:hAnsi="Calibri" w:cs="Calibri"/>
              </w:rPr>
              <w:t>£</w:t>
            </w:r>
            <w:r w:rsidR="00D14CD0">
              <w:rPr>
                <w:rFonts w:ascii="Calibri" w:eastAsia="Calibri" w:hAnsi="Calibri" w:cs="Calibri"/>
              </w:rPr>
              <w:t>50</w:t>
            </w:r>
            <w:r>
              <w:rPr>
                <w:rFonts w:ascii="Calibri" w:eastAsia="Calibri" w:hAnsi="Calibri" w:cs="Calibri"/>
              </w:rPr>
              <w:t>,000</w:t>
            </w:r>
          </w:p>
        </w:tc>
        <w:tc>
          <w:tcPr>
            <w:tcW w:w="1806" w:type="dxa"/>
            <w:tcBorders>
              <w:top w:val="single" w:sz="8" w:space="0" w:color="auto"/>
              <w:left w:val="single" w:sz="8" w:space="0" w:color="auto"/>
              <w:bottom w:val="single" w:sz="8" w:space="0" w:color="auto"/>
              <w:right w:val="single" w:sz="8" w:space="0" w:color="auto"/>
            </w:tcBorders>
            <w:vAlign w:val="center"/>
            <w:hideMark/>
          </w:tcPr>
          <w:p w14:paraId="56DE1EDF" w14:textId="57A553B1" w:rsidR="00D14CD0" w:rsidRPr="004536A4" w:rsidRDefault="007745A2" w:rsidP="00B86002">
            <w:pPr>
              <w:keepNext/>
              <w:spacing w:before="60" w:after="60" w:line="276" w:lineRule="auto"/>
              <w:jc w:val="center"/>
              <w:rPr>
                <w:rFonts w:ascii="Calibri" w:eastAsia="Calibri" w:hAnsi="Calibri" w:cs="Calibri"/>
                <w:color w:val="000000"/>
              </w:rPr>
            </w:pPr>
            <w:r>
              <w:rPr>
                <w:rFonts w:ascii="Calibri" w:eastAsia="Calibri" w:hAnsi="Calibri" w:cs="Calibri"/>
                <w:color w:val="000000"/>
              </w:rPr>
              <w:t xml:space="preserve">(£45,000 x </w:t>
            </w:r>
            <w:r w:rsidR="00141E1D">
              <w:rPr>
                <w:rFonts w:ascii="Calibri" w:eastAsia="Calibri" w:hAnsi="Calibri" w:cs="Calibri"/>
                <w:color w:val="000000"/>
              </w:rPr>
              <w:t>(225/19,700)</w:t>
            </w:r>
            <w:r>
              <w:rPr>
                <w:rFonts w:ascii="Calibri" w:eastAsia="Calibri" w:hAnsi="Calibri" w:cs="Calibri"/>
                <w:color w:val="000000"/>
              </w:rPr>
              <w:t>)</w:t>
            </w:r>
            <w:r w:rsidR="00141E1D">
              <w:rPr>
                <w:rFonts w:ascii="Calibri" w:eastAsia="Calibri" w:hAnsi="Calibri" w:cs="Calibri"/>
                <w:color w:val="000000"/>
              </w:rPr>
              <w:t xml:space="preserve"> / £50,000 = 1.03%</w:t>
            </w:r>
          </w:p>
        </w:tc>
        <w:tc>
          <w:tcPr>
            <w:tcW w:w="1510" w:type="dxa"/>
            <w:tcBorders>
              <w:top w:val="single" w:sz="8" w:space="0" w:color="auto"/>
              <w:left w:val="single" w:sz="8" w:space="0" w:color="auto"/>
              <w:bottom w:val="single" w:sz="8" w:space="0" w:color="auto"/>
              <w:right w:val="single" w:sz="8" w:space="0" w:color="auto"/>
            </w:tcBorders>
            <w:vAlign w:val="center"/>
            <w:hideMark/>
          </w:tcPr>
          <w:p w14:paraId="22533BDD" w14:textId="635EF251"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51</w:t>
            </w:r>
            <w:r w:rsidR="00BF5A90">
              <w:rPr>
                <w:rFonts w:ascii="Calibri" w:eastAsia="Calibri" w:hAnsi="Calibri" w:cs="Calibri"/>
              </w:rPr>
              <w:t>5</w:t>
            </w:r>
          </w:p>
        </w:tc>
      </w:tr>
      <w:tr w:rsidR="00045D7C" w:rsidRPr="004536A4" w14:paraId="37717A57" w14:textId="77777777" w:rsidTr="00B86002">
        <w:trPr>
          <w:trHeight w:val="315"/>
        </w:trPr>
        <w:tc>
          <w:tcPr>
            <w:tcW w:w="4456" w:type="dxa"/>
            <w:tcBorders>
              <w:top w:val="single" w:sz="8" w:space="0" w:color="auto"/>
              <w:left w:val="single" w:sz="8" w:space="0" w:color="auto"/>
              <w:bottom w:val="single" w:sz="8" w:space="0" w:color="auto"/>
              <w:right w:val="single" w:sz="8" w:space="0" w:color="auto"/>
            </w:tcBorders>
            <w:vAlign w:val="center"/>
            <w:hideMark/>
          </w:tcPr>
          <w:p w14:paraId="32DA0938" w14:textId="77777777" w:rsidR="00045D7C" w:rsidRPr="004536A4" w:rsidRDefault="00045D7C" w:rsidP="00B86002">
            <w:pPr>
              <w:keepNext/>
              <w:spacing w:before="60" w:after="60" w:line="276" w:lineRule="auto"/>
              <w:rPr>
                <w:rFonts w:ascii="Calibri" w:eastAsia="Calibri" w:hAnsi="Calibri" w:cs="Calibri"/>
                <w:b/>
                <w:bCs/>
              </w:rPr>
            </w:pPr>
            <w:r w:rsidRPr="004536A4">
              <w:rPr>
                <w:rFonts w:ascii="Calibri" w:eastAsia="Calibri" w:hAnsi="Calibri" w:cs="Calibri"/>
                <w:b/>
                <w:bCs/>
              </w:rPr>
              <w:t xml:space="preserve">Total Reinforcement Cost </w:t>
            </w:r>
            <w:r>
              <w:rPr>
                <w:rFonts w:ascii="Calibri" w:eastAsia="Calibri" w:hAnsi="Calibri" w:cs="Calibri"/>
                <w:b/>
                <w:bCs/>
              </w:rPr>
              <w:t>(to be apportioned)</w:t>
            </w:r>
          </w:p>
        </w:tc>
        <w:tc>
          <w:tcPr>
            <w:tcW w:w="1243" w:type="dxa"/>
            <w:tcBorders>
              <w:top w:val="single" w:sz="8" w:space="0" w:color="auto"/>
              <w:left w:val="single" w:sz="8" w:space="0" w:color="auto"/>
              <w:bottom w:val="single" w:sz="8" w:space="0" w:color="auto"/>
              <w:right w:val="single" w:sz="8" w:space="0" w:color="auto"/>
            </w:tcBorders>
            <w:vAlign w:val="center"/>
            <w:hideMark/>
          </w:tcPr>
          <w:p w14:paraId="71A07FE2" w14:textId="0AD1FEA4"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5</w:t>
            </w:r>
            <w:r w:rsidR="00D33F3D">
              <w:rPr>
                <w:rFonts w:ascii="Calibri" w:eastAsia="Calibri" w:hAnsi="Calibri" w:cs="Calibri"/>
              </w:rPr>
              <w:t>0</w:t>
            </w:r>
            <w:r w:rsidRPr="004536A4">
              <w:rPr>
                <w:rFonts w:ascii="Calibri" w:eastAsia="Calibri" w:hAnsi="Calibri" w:cs="Calibri"/>
              </w:rPr>
              <w:t>,000</w:t>
            </w:r>
          </w:p>
        </w:tc>
        <w:tc>
          <w:tcPr>
            <w:tcW w:w="1806" w:type="dxa"/>
            <w:tcBorders>
              <w:top w:val="single" w:sz="8" w:space="0" w:color="auto"/>
              <w:left w:val="single" w:sz="8" w:space="0" w:color="auto"/>
              <w:bottom w:val="single" w:sz="8" w:space="0" w:color="auto"/>
              <w:right w:val="single" w:sz="8" w:space="0" w:color="auto"/>
            </w:tcBorders>
            <w:vAlign w:val="center"/>
          </w:tcPr>
          <w:p w14:paraId="3556F970" w14:textId="77777777" w:rsidR="00045D7C" w:rsidRPr="004536A4" w:rsidRDefault="00045D7C" w:rsidP="00B86002">
            <w:pPr>
              <w:keepNext/>
              <w:spacing w:before="60" w:after="60" w:line="276" w:lineRule="auto"/>
              <w:jc w:val="center"/>
              <w:rPr>
                <w:rFonts w:ascii="Calibri" w:eastAsia="Calibri" w:hAnsi="Calibri" w:cs="Calibri"/>
              </w:rPr>
            </w:pPr>
          </w:p>
        </w:tc>
        <w:tc>
          <w:tcPr>
            <w:tcW w:w="1510" w:type="dxa"/>
            <w:tcBorders>
              <w:top w:val="single" w:sz="8" w:space="0" w:color="auto"/>
              <w:left w:val="single" w:sz="8" w:space="0" w:color="auto"/>
              <w:bottom w:val="single" w:sz="8" w:space="0" w:color="auto"/>
              <w:right w:val="single" w:sz="8" w:space="0" w:color="auto"/>
            </w:tcBorders>
            <w:vAlign w:val="center"/>
            <w:hideMark/>
          </w:tcPr>
          <w:p w14:paraId="64AC0CBC" w14:textId="57E00B7E" w:rsidR="00045D7C" w:rsidRPr="004536A4" w:rsidRDefault="00045D7C"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w:t>
            </w:r>
            <w:r>
              <w:rPr>
                <w:rFonts w:ascii="Calibri" w:eastAsia="Calibri" w:hAnsi="Calibri" w:cs="Calibri"/>
                <w:b/>
                <w:bCs/>
              </w:rPr>
              <w:t>51</w:t>
            </w:r>
            <w:r w:rsidR="00BF5A90">
              <w:rPr>
                <w:rFonts w:ascii="Calibri" w:eastAsia="Calibri" w:hAnsi="Calibri" w:cs="Calibri"/>
                <w:b/>
                <w:bCs/>
              </w:rPr>
              <w:t>5</w:t>
            </w:r>
          </w:p>
        </w:tc>
      </w:tr>
    </w:tbl>
    <w:p w14:paraId="176F209E" w14:textId="77777777" w:rsidR="00045D7C" w:rsidRPr="004536A4" w:rsidRDefault="00045D7C" w:rsidP="00045D7C">
      <w:pPr>
        <w:spacing w:after="0" w:line="240" w:lineRule="auto"/>
        <w:rPr>
          <w:rFonts w:ascii="Calibri" w:eastAsia="Yu Mincho" w:hAnsi="Calibri" w:cs="Arial"/>
        </w:rPr>
      </w:pPr>
    </w:p>
    <w:tbl>
      <w:tblPr>
        <w:tblW w:w="0" w:type="auto"/>
        <w:tblInd w:w="90" w:type="dxa"/>
        <w:tblLayout w:type="fixed"/>
        <w:tblLook w:val="06A0" w:firstRow="1" w:lastRow="0" w:firstColumn="1" w:lastColumn="0" w:noHBand="1" w:noVBand="1"/>
      </w:tblPr>
      <w:tblGrid>
        <w:gridCol w:w="4456"/>
        <w:gridCol w:w="1243"/>
        <w:gridCol w:w="1806"/>
        <w:gridCol w:w="1510"/>
      </w:tblGrid>
      <w:tr w:rsidR="00045D7C" w:rsidRPr="004536A4" w14:paraId="60FF7FA0" w14:textId="77777777" w:rsidTr="00B86002">
        <w:trPr>
          <w:trHeight w:val="600"/>
        </w:trPr>
        <w:tc>
          <w:tcPr>
            <w:tcW w:w="4456"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1D430C0A" w14:textId="77777777" w:rsidR="00045D7C" w:rsidRPr="004536A4" w:rsidRDefault="00045D7C" w:rsidP="00B86002">
            <w:pPr>
              <w:keepNext/>
              <w:spacing w:before="60" w:after="60" w:line="276" w:lineRule="auto"/>
              <w:rPr>
                <w:rFonts w:ascii="Calibri" w:eastAsia="Yu Mincho" w:hAnsi="Calibri" w:cs="Arial"/>
                <w:b/>
              </w:rPr>
            </w:pPr>
            <w:r w:rsidRPr="004536A4">
              <w:rPr>
                <w:rFonts w:ascii="Calibri" w:eastAsia="Yu Mincho" w:hAnsi="Calibri" w:cs="Arial"/>
                <w:b/>
              </w:rPr>
              <w:lastRenderedPageBreak/>
              <w:t>Extension Assets:</w:t>
            </w:r>
          </w:p>
        </w:tc>
        <w:tc>
          <w:tcPr>
            <w:tcW w:w="1243"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3031AFC7" w14:textId="77777777" w:rsidR="00045D7C" w:rsidRPr="004536A4" w:rsidRDefault="00045D7C"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Cost</w:t>
            </w:r>
          </w:p>
        </w:tc>
        <w:tc>
          <w:tcPr>
            <w:tcW w:w="1806"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7D313E74" w14:textId="77777777" w:rsidR="00045D7C" w:rsidRPr="004536A4" w:rsidRDefault="00045D7C"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Apportionment</w:t>
            </w:r>
          </w:p>
        </w:tc>
        <w:tc>
          <w:tcPr>
            <w:tcW w:w="1510"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6535EE2F" w14:textId="77777777" w:rsidR="00045D7C" w:rsidRPr="004536A4" w:rsidRDefault="00045D7C"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Customer Contribution</w:t>
            </w:r>
          </w:p>
        </w:tc>
      </w:tr>
      <w:tr w:rsidR="00045D7C" w:rsidRPr="004536A4" w14:paraId="7954C79B" w14:textId="77777777" w:rsidTr="00B86002">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44D0154F" w14:textId="77777777" w:rsidR="00045D7C" w:rsidRPr="004536A4" w:rsidRDefault="00045D7C" w:rsidP="00B86002">
            <w:pPr>
              <w:keepNext/>
              <w:spacing w:before="60" w:after="60" w:line="276" w:lineRule="auto"/>
              <w:rPr>
                <w:rFonts w:ascii="Calibri" w:eastAsia="Calibri" w:hAnsi="Calibri" w:cs="Calibri"/>
              </w:rPr>
            </w:pPr>
            <w:r w:rsidRPr="004536A4">
              <w:rPr>
                <w:rFonts w:ascii="Calibri" w:eastAsia="Calibri" w:hAnsi="Calibri" w:cs="Calibri"/>
              </w:rPr>
              <w:t xml:space="preserve">Electrical substation works </w:t>
            </w:r>
          </w:p>
        </w:tc>
        <w:tc>
          <w:tcPr>
            <w:tcW w:w="1243" w:type="dxa"/>
            <w:tcBorders>
              <w:top w:val="single" w:sz="8" w:space="0" w:color="auto"/>
              <w:left w:val="single" w:sz="8" w:space="0" w:color="auto"/>
              <w:bottom w:val="single" w:sz="8" w:space="0" w:color="auto"/>
              <w:right w:val="single" w:sz="8" w:space="0" w:color="auto"/>
            </w:tcBorders>
            <w:vAlign w:val="center"/>
            <w:hideMark/>
          </w:tcPr>
          <w:p w14:paraId="7DCE5F06" w14:textId="77777777"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£34,500</w:t>
            </w:r>
          </w:p>
        </w:tc>
        <w:tc>
          <w:tcPr>
            <w:tcW w:w="1806" w:type="dxa"/>
            <w:tcBorders>
              <w:top w:val="single" w:sz="8" w:space="0" w:color="auto"/>
              <w:left w:val="single" w:sz="8" w:space="0" w:color="auto"/>
              <w:bottom w:val="single" w:sz="8" w:space="0" w:color="auto"/>
              <w:right w:val="single" w:sz="8" w:space="0" w:color="auto"/>
            </w:tcBorders>
            <w:vAlign w:val="center"/>
            <w:hideMark/>
          </w:tcPr>
          <w:p w14:paraId="71205586" w14:textId="77777777"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n/a</w:t>
            </w:r>
          </w:p>
        </w:tc>
        <w:tc>
          <w:tcPr>
            <w:tcW w:w="1510" w:type="dxa"/>
            <w:tcBorders>
              <w:top w:val="single" w:sz="8" w:space="0" w:color="auto"/>
              <w:left w:val="single" w:sz="8" w:space="0" w:color="auto"/>
              <w:bottom w:val="single" w:sz="8" w:space="0" w:color="auto"/>
              <w:right w:val="single" w:sz="8" w:space="0" w:color="auto"/>
            </w:tcBorders>
            <w:vAlign w:val="center"/>
            <w:hideMark/>
          </w:tcPr>
          <w:p w14:paraId="007DE8B3" w14:textId="77777777"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£34,500</w:t>
            </w:r>
          </w:p>
        </w:tc>
      </w:tr>
      <w:tr w:rsidR="00045D7C" w:rsidRPr="004536A4" w14:paraId="0C5C1244" w14:textId="77777777" w:rsidTr="00B86002">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447A886F" w14:textId="77777777" w:rsidR="00045D7C" w:rsidRPr="004536A4" w:rsidRDefault="00045D7C" w:rsidP="00B86002">
            <w:pPr>
              <w:keepNext/>
              <w:spacing w:before="60" w:after="60" w:line="276" w:lineRule="auto"/>
              <w:rPr>
                <w:rFonts w:ascii="Calibri" w:eastAsia="Calibri" w:hAnsi="Calibri" w:cs="Calibri"/>
              </w:rPr>
            </w:pPr>
            <w:r w:rsidRPr="004536A4">
              <w:rPr>
                <w:rFonts w:ascii="Calibri" w:eastAsia="Calibri" w:hAnsi="Calibri" w:cs="Calibri"/>
              </w:rPr>
              <w:t>Install 590m of 11kV Overhead Line</w:t>
            </w:r>
          </w:p>
        </w:tc>
        <w:tc>
          <w:tcPr>
            <w:tcW w:w="1243" w:type="dxa"/>
            <w:tcBorders>
              <w:top w:val="single" w:sz="8" w:space="0" w:color="auto"/>
              <w:left w:val="single" w:sz="8" w:space="0" w:color="auto"/>
              <w:bottom w:val="single" w:sz="8" w:space="0" w:color="auto"/>
              <w:right w:val="single" w:sz="8" w:space="0" w:color="auto"/>
            </w:tcBorders>
            <w:vAlign w:val="center"/>
            <w:hideMark/>
          </w:tcPr>
          <w:p w14:paraId="2BD0EAC2" w14:textId="77777777"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£53,500</w:t>
            </w:r>
          </w:p>
        </w:tc>
        <w:tc>
          <w:tcPr>
            <w:tcW w:w="1806" w:type="dxa"/>
            <w:tcBorders>
              <w:top w:val="single" w:sz="8" w:space="0" w:color="auto"/>
              <w:left w:val="single" w:sz="8" w:space="0" w:color="auto"/>
              <w:bottom w:val="single" w:sz="8" w:space="0" w:color="auto"/>
              <w:right w:val="single" w:sz="8" w:space="0" w:color="auto"/>
            </w:tcBorders>
            <w:vAlign w:val="center"/>
            <w:hideMark/>
          </w:tcPr>
          <w:p w14:paraId="08CAE58D" w14:textId="77777777"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n/a</w:t>
            </w:r>
          </w:p>
        </w:tc>
        <w:tc>
          <w:tcPr>
            <w:tcW w:w="1510" w:type="dxa"/>
            <w:tcBorders>
              <w:top w:val="single" w:sz="8" w:space="0" w:color="auto"/>
              <w:left w:val="single" w:sz="8" w:space="0" w:color="auto"/>
              <w:bottom w:val="single" w:sz="8" w:space="0" w:color="auto"/>
              <w:right w:val="single" w:sz="8" w:space="0" w:color="auto"/>
            </w:tcBorders>
            <w:vAlign w:val="center"/>
            <w:hideMark/>
          </w:tcPr>
          <w:p w14:paraId="6AD51A3A" w14:textId="77777777"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£53,500</w:t>
            </w:r>
          </w:p>
        </w:tc>
      </w:tr>
      <w:tr w:rsidR="00045D7C" w:rsidRPr="004536A4" w14:paraId="057990FF" w14:textId="77777777" w:rsidTr="00B86002">
        <w:trPr>
          <w:trHeight w:val="255"/>
        </w:trPr>
        <w:tc>
          <w:tcPr>
            <w:tcW w:w="4456" w:type="dxa"/>
            <w:tcBorders>
              <w:top w:val="single" w:sz="8" w:space="0" w:color="auto"/>
              <w:left w:val="single" w:sz="8" w:space="0" w:color="auto"/>
              <w:bottom w:val="single" w:sz="8" w:space="0" w:color="auto"/>
              <w:right w:val="single" w:sz="8" w:space="0" w:color="auto"/>
            </w:tcBorders>
            <w:vAlign w:val="center"/>
            <w:hideMark/>
          </w:tcPr>
          <w:p w14:paraId="43358375" w14:textId="77777777" w:rsidR="00045D7C" w:rsidRPr="004536A4" w:rsidRDefault="00045D7C" w:rsidP="00B86002">
            <w:pPr>
              <w:keepNext/>
              <w:spacing w:before="60" w:after="60" w:line="276" w:lineRule="auto"/>
              <w:rPr>
                <w:rFonts w:ascii="Calibri" w:eastAsia="Calibri" w:hAnsi="Calibri" w:cs="Calibri"/>
              </w:rPr>
            </w:pPr>
            <w:r w:rsidRPr="004536A4">
              <w:rPr>
                <w:rFonts w:ascii="Calibri" w:eastAsia="Calibri" w:hAnsi="Calibri" w:cs="Calibri"/>
              </w:rPr>
              <w:t xml:space="preserve">Install 350m of 11kV XLPE cable </w:t>
            </w:r>
          </w:p>
        </w:tc>
        <w:tc>
          <w:tcPr>
            <w:tcW w:w="1243" w:type="dxa"/>
            <w:tcBorders>
              <w:top w:val="single" w:sz="8" w:space="0" w:color="auto"/>
              <w:left w:val="single" w:sz="8" w:space="0" w:color="auto"/>
              <w:bottom w:val="single" w:sz="8" w:space="0" w:color="auto"/>
              <w:right w:val="single" w:sz="8" w:space="0" w:color="auto"/>
            </w:tcBorders>
            <w:vAlign w:val="center"/>
            <w:hideMark/>
          </w:tcPr>
          <w:p w14:paraId="770107A7" w14:textId="77777777"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£14,000</w:t>
            </w:r>
          </w:p>
        </w:tc>
        <w:tc>
          <w:tcPr>
            <w:tcW w:w="1806" w:type="dxa"/>
            <w:tcBorders>
              <w:top w:val="single" w:sz="8" w:space="0" w:color="auto"/>
              <w:left w:val="single" w:sz="8" w:space="0" w:color="auto"/>
              <w:bottom w:val="single" w:sz="8" w:space="0" w:color="auto"/>
              <w:right w:val="single" w:sz="8" w:space="0" w:color="auto"/>
            </w:tcBorders>
            <w:vAlign w:val="center"/>
            <w:hideMark/>
          </w:tcPr>
          <w:p w14:paraId="7D8F7DF0" w14:textId="77777777"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n/a</w:t>
            </w:r>
          </w:p>
        </w:tc>
        <w:tc>
          <w:tcPr>
            <w:tcW w:w="1510" w:type="dxa"/>
            <w:tcBorders>
              <w:top w:val="single" w:sz="8" w:space="0" w:color="auto"/>
              <w:left w:val="single" w:sz="8" w:space="0" w:color="auto"/>
              <w:bottom w:val="single" w:sz="8" w:space="0" w:color="auto"/>
              <w:right w:val="single" w:sz="8" w:space="0" w:color="auto"/>
            </w:tcBorders>
            <w:vAlign w:val="center"/>
            <w:hideMark/>
          </w:tcPr>
          <w:p w14:paraId="04DF4C2A" w14:textId="77777777"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£14,000</w:t>
            </w:r>
          </w:p>
        </w:tc>
      </w:tr>
      <w:tr w:rsidR="00045D7C" w:rsidRPr="004536A4" w14:paraId="606C4B36" w14:textId="77777777" w:rsidTr="00B86002">
        <w:trPr>
          <w:trHeight w:val="315"/>
        </w:trPr>
        <w:tc>
          <w:tcPr>
            <w:tcW w:w="4456" w:type="dxa"/>
            <w:tcBorders>
              <w:top w:val="single" w:sz="8" w:space="0" w:color="auto"/>
              <w:left w:val="single" w:sz="8" w:space="0" w:color="auto"/>
              <w:bottom w:val="single" w:sz="8" w:space="0" w:color="auto"/>
              <w:right w:val="single" w:sz="8" w:space="0" w:color="auto"/>
            </w:tcBorders>
            <w:vAlign w:val="center"/>
            <w:hideMark/>
          </w:tcPr>
          <w:p w14:paraId="23BC40C8" w14:textId="77777777" w:rsidR="00045D7C" w:rsidRPr="004536A4" w:rsidRDefault="00045D7C" w:rsidP="00B86002">
            <w:pPr>
              <w:keepNext/>
              <w:spacing w:before="60" w:after="60" w:line="276" w:lineRule="auto"/>
              <w:rPr>
                <w:rFonts w:ascii="Calibri" w:eastAsia="Calibri" w:hAnsi="Calibri" w:cs="Calibri"/>
                <w:b/>
                <w:bCs/>
              </w:rPr>
            </w:pPr>
            <w:r w:rsidRPr="004536A4">
              <w:rPr>
                <w:rFonts w:ascii="Calibri" w:eastAsia="Calibri" w:hAnsi="Calibri" w:cs="Calibri"/>
                <w:b/>
                <w:bCs/>
              </w:rPr>
              <w:t>Total Extension Asset Cost</w:t>
            </w:r>
          </w:p>
        </w:tc>
        <w:tc>
          <w:tcPr>
            <w:tcW w:w="1243" w:type="dxa"/>
            <w:tcBorders>
              <w:top w:val="single" w:sz="8" w:space="0" w:color="auto"/>
              <w:left w:val="single" w:sz="8" w:space="0" w:color="auto"/>
              <w:bottom w:val="single" w:sz="8" w:space="0" w:color="auto"/>
              <w:right w:val="single" w:sz="8" w:space="0" w:color="auto"/>
            </w:tcBorders>
            <w:vAlign w:val="center"/>
            <w:hideMark/>
          </w:tcPr>
          <w:p w14:paraId="080E10B3" w14:textId="77777777" w:rsidR="00045D7C" w:rsidRPr="004536A4" w:rsidRDefault="00045D7C"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£102,000</w:t>
            </w:r>
          </w:p>
        </w:tc>
        <w:tc>
          <w:tcPr>
            <w:tcW w:w="1806" w:type="dxa"/>
            <w:tcBorders>
              <w:top w:val="single" w:sz="8" w:space="0" w:color="auto"/>
              <w:left w:val="single" w:sz="8" w:space="0" w:color="auto"/>
              <w:bottom w:val="single" w:sz="8" w:space="0" w:color="auto"/>
              <w:right w:val="single" w:sz="8" w:space="0" w:color="auto"/>
            </w:tcBorders>
            <w:vAlign w:val="center"/>
          </w:tcPr>
          <w:p w14:paraId="1EA366EA" w14:textId="77777777" w:rsidR="00045D7C" w:rsidRPr="004536A4" w:rsidRDefault="00045D7C" w:rsidP="00B86002">
            <w:pPr>
              <w:keepNext/>
              <w:spacing w:before="60" w:after="60" w:line="276" w:lineRule="auto"/>
              <w:jc w:val="center"/>
              <w:rPr>
                <w:rFonts w:ascii="Calibri" w:eastAsia="Calibri" w:hAnsi="Calibri" w:cs="Calibri"/>
              </w:rPr>
            </w:pPr>
          </w:p>
        </w:tc>
        <w:tc>
          <w:tcPr>
            <w:tcW w:w="1510" w:type="dxa"/>
            <w:tcBorders>
              <w:top w:val="single" w:sz="8" w:space="0" w:color="auto"/>
              <w:left w:val="single" w:sz="8" w:space="0" w:color="auto"/>
              <w:bottom w:val="single" w:sz="8" w:space="0" w:color="auto"/>
              <w:right w:val="single" w:sz="8" w:space="0" w:color="auto"/>
            </w:tcBorders>
            <w:vAlign w:val="center"/>
            <w:hideMark/>
          </w:tcPr>
          <w:p w14:paraId="7DAFE836" w14:textId="77777777" w:rsidR="00045D7C" w:rsidRPr="004536A4" w:rsidRDefault="00045D7C"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£102,000</w:t>
            </w:r>
          </w:p>
        </w:tc>
      </w:tr>
    </w:tbl>
    <w:p w14:paraId="358E5087" w14:textId="77777777" w:rsidR="00045D7C" w:rsidRPr="004536A4" w:rsidRDefault="00045D7C" w:rsidP="00045D7C">
      <w:pPr>
        <w:spacing w:after="0" w:line="240" w:lineRule="auto"/>
        <w:rPr>
          <w:rFonts w:ascii="Calibri" w:eastAsia="Yu Mincho" w:hAnsi="Calibri" w:cs="Arial"/>
        </w:rPr>
      </w:pPr>
    </w:p>
    <w:p w14:paraId="2FB412D3" w14:textId="77777777" w:rsidR="00045D7C" w:rsidRPr="004536A4" w:rsidRDefault="00045D7C" w:rsidP="00045D7C">
      <w:pPr>
        <w:spacing w:after="200" w:line="276" w:lineRule="auto"/>
        <w:rPr>
          <w:rFonts w:ascii="Calibri" w:eastAsia="Yu Mincho" w:hAnsi="Calibri" w:cs="Arial"/>
          <w:b/>
          <w:bCs/>
        </w:rPr>
      </w:pPr>
      <w:r w:rsidRPr="004536A4">
        <w:rPr>
          <w:rFonts w:ascii="Calibri" w:eastAsia="Yu Mincho" w:hAnsi="Calibri" w:cs="Arial"/>
          <w:b/>
          <w:bCs/>
        </w:rPr>
        <w:t>Total cost of the work</w:t>
      </w:r>
      <w:r w:rsidRPr="004536A4">
        <w:rPr>
          <w:rFonts w:ascii="Calibri" w:eastAsia="Yu Mincho" w:hAnsi="Calibri" w:cs="Arial"/>
        </w:rPr>
        <w:tab/>
      </w:r>
      <w:r w:rsidRPr="004536A4">
        <w:rPr>
          <w:rFonts w:ascii="Calibri" w:eastAsia="Yu Mincho" w:hAnsi="Calibri" w:cs="Arial"/>
        </w:rPr>
        <w:tab/>
      </w:r>
      <w:r w:rsidRPr="004536A4">
        <w:rPr>
          <w:rFonts w:ascii="Calibri" w:eastAsia="Yu Mincho" w:hAnsi="Calibri" w:cs="Arial"/>
        </w:rPr>
        <w:tab/>
      </w:r>
      <w:r w:rsidRPr="004536A4">
        <w:rPr>
          <w:rFonts w:ascii="Calibri" w:eastAsia="Yu Mincho" w:hAnsi="Calibri" w:cs="Arial"/>
          <w:b/>
          <w:bCs/>
        </w:rPr>
        <w:t xml:space="preserve">= </w:t>
      </w:r>
      <w:r w:rsidRPr="004536A4">
        <w:rPr>
          <w:rFonts w:ascii="Calibri" w:eastAsia="Yu Mincho" w:hAnsi="Calibri" w:cs="Arial"/>
        </w:rPr>
        <w:t>£5</w:t>
      </w:r>
      <w:r>
        <w:rPr>
          <w:rFonts w:ascii="Calibri" w:eastAsia="Yu Mincho" w:hAnsi="Calibri" w:cs="Arial"/>
        </w:rPr>
        <w:t>2</w:t>
      </w:r>
      <w:r w:rsidRPr="004536A4">
        <w:rPr>
          <w:rFonts w:ascii="Calibri" w:eastAsia="Yu Mincho" w:hAnsi="Calibri" w:cs="Arial"/>
        </w:rPr>
        <w:t xml:space="preserve">5,400 + £102,000 </w:t>
      </w:r>
      <w:r w:rsidRPr="004536A4">
        <w:rPr>
          <w:rFonts w:ascii="Calibri" w:eastAsia="Yu Mincho" w:hAnsi="Calibri" w:cs="Arial"/>
        </w:rPr>
        <w:tab/>
      </w:r>
      <w:r w:rsidRPr="004536A4">
        <w:rPr>
          <w:rFonts w:ascii="Calibri" w:eastAsia="Yu Mincho" w:hAnsi="Calibri" w:cs="Arial"/>
        </w:rPr>
        <w:tab/>
      </w:r>
      <w:r w:rsidRPr="004536A4">
        <w:rPr>
          <w:rFonts w:ascii="Calibri" w:eastAsia="Yu Mincho" w:hAnsi="Calibri" w:cs="Arial"/>
          <w:b/>
          <w:bCs/>
        </w:rPr>
        <w:t>= £6</w:t>
      </w:r>
      <w:r>
        <w:rPr>
          <w:rFonts w:ascii="Calibri" w:eastAsia="Yu Mincho" w:hAnsi="Calibri" w:cs="Arial"/>
          <w:b/>
          <w:bCs/>
        </w:rPr>
        <w:t>2</w:t>
      </w:r>
      <w:r w:rsidRPr="004536A4">
        <w:rPr>
          <w:rFonts w:ascii="Calibri" w:eastAsia="Yu Mincho" w:hAnsi="Calibri" w:cs="Arial"/>
          <w:b/>
          <w:bCs/>
        </w:rPr>
        <w:t>7,400</w:t>
      </w:r>
    </w:p>
    <w:p w14:paraId="2A4302F1" w14:textId="61427872" w:rsidR="00045D7C" w:rsidRPr="004536A4" w:rsidRDefault="00045D7C" w:rsidP="00045D7C">
      <w:pPr>
        <w:spacing w:after="200" w:line="276" w:lineRule="auto"/>
        <w:rPr>
          <w:rFonts w:ascii="Calibri" w:eastAsia="Yu Mincho" w:hAnsi="Calibri" w:cs="Arial"/>
          <w:b/>
          <w:bCs/>
        </w:rPr>
      </w:pPr>
      <w:r w:rsidRPr="004536A4">
        <w:rPr>
          <w:rFonts w:ascii="Calibri" w:eastAsia="Yu Mincho" w:hAnsi="Calibri" w:cs="Arial"/>
          <w:b/>
          <w:bCs/>
        </w:rPr>
        <w:t xml:space="preserve">Total Connection Charge to Customer </w:t>
      </w:r>
      <w:r w:rsidRPr="004536A4">
        <w:rPr>
          <w:rFonts w:ascii="Calibri" w:eastAsia="Yu Mincho" w:hAnsi="Calibri" w:cs="Arial"/>
        </w:rPr>
        <w:tab/>
      </w:r>
      <w:r w:rsidRPr="004536A4">
        <w:rPr>
          <w:rFonts w:ascii="Calibri" w:eastAsia="Yu Mincho" w:hAnsi="Calibri" w:cs="Arial"/>
          <w:b/>
          <w:bCs/>
        </w:rPr>
        <w:t xml:space="preserve">= </w:t>
      </w:r>
      <w:r w:rsidRPr="004536A4">
        <w:rPr>
          <w:rFonts w:ascii="Calibri" w:eastAsia="Yu Mincho" w:hAnsi="Calibri" w:cs="Arial"/>
        </w:rPr>
        <w:t>£4</w:t>
      </w:r>
      <w:r>
        <w:rPr>
          <w:rFonts w:ascii="Calibri" w:eastAsia="Yu Mincho" w:hAnsi="Calibri" w:cs="Arial"/>
        </w:rPr>
        <w:t>8</w:t>
      </w:r>
      <w:r w:rsidRPr="004536A4">
        <w:rPr>
          <w:rFonts w:ascii="Calibri" w:eastAsia="Yu Mincho" w:hAnsi="Calibri" w:cs="Arial"/>
        </w:rPr>
        <w:t>0,400 + £</w:t>
      </w:r>
      <w:r>
        <w:rPr>
          <w:rFonts w:ascii="Calibri" w:eastAsia="Yu Mincho" w:hAnsi="Calibri" w:cs="Arial"/>
        </w:rPr>
        <w:t>51</w:t>
      </w:r>
      <w:r w:rsidR="00BF5A90">
        <w:rPr>
          <w:rFonts w:ascii="Calibri" w:eastAsia="Yu Mincho" w:hAnsi="Calibri" w:cs="Arial"/>
        </w:rPr>
        <w:t>5</w:t>
      </w:r>
      <w:r w:rsidRPr="004536A4">
        <w:rPr>
          <w:rFonts w:ascii="Calibri" w:eastAsia="Yu Mincho" w:hAnsi="Calibri" w:cs="Arial"/>
        </w:rPr>
        <w:t xml:space="preserve"> + £102,000</w:t>
      </w:r>
      <w:r w:rsidRPr="004536A4">
        <w:rPr>
          <w:rFonts w:ascii="Calibri" w:eastAsia="Yu Mincho" w:hAnsi="Calibri" w:cs="Arial"/>
        </w:rPr>
        <w:tab/>
      </w:r>
      <w:r w:rsidRPr="004536A4">
        <w:rPr>
          <w:rFonts w:ascii="Calibri" w:eastAsia="Yu Mincho" w:hAnsi="Calibri" w:cs="Arial"/>
          <w:b/>
          <w:bCs/>
        </w:rPr>
        <w:t>= £5</w:t>
      </w:r>
      <w:r>
        <w:rPr>
          <w:rFonts w:ascii="Calibri" w:eastAsia="Yu Mincho" w:hAnsi="Calibri" w:cs="Arial"/>
          <w:b/>
          <w:bCs/>
        </w:rPr>
        <w:t>82</w:t>
      </w:r>
      <w:r w:rsidRPr="004536A4">
        <w:rPr>
          <w:rFonts w:ascii="Calibri" w:eastAsia="Yu Mincho" w:hAnsi="Calibri" w:cs="Arial"/>
          <w:b/>
          <w:bCs/>
        </w:rPr>
        <w:t>,</w:t>
      </w:r>
      <w:r>
        <w:rPr>
          <w:rFonts w:ascii="Calibri" w:eastAsia="Yu Mincho" w:hAnsi="Calibri" w:cs="Arial"/>
          <w:b/>
          <w:bCs/>
        </w:rPr>
        <w:t>91</w:t>
      </w:r>
      <w:r w:rsidR="00BF5A90">
        <w:rPr>
          <w:rFonts w:ascii="Calibri" w:eastAsia="Yu Mincho" w:hAnsi="Calibri" w:cs="Arial"/>
          <w:b/>
          <w:bCs/>
        </w:rPr>
        <w:t>5</w:t>
      </w:r>
    </w:p>
    <w:p w14:paraId="67D4ACAB" w14:textId="77777777" w:rsidR="00045D7C" w:rsidRDefault="00045D7C" w:rsidP="00045D7C">
      <w:pPr>
        <w:tabs>
          <w:tab w:val="left" w:pos="1200"/>
        </w:tabs>
        <w:spacing w:before="60" w:after="60" w:line="276" w:lineRule="auto"/>
        <w:rPr>
          <w:rFonts w:ascii="Calibri" w:eastAsia="Yu Mincho" w:hAnsi="Calibri" w:cs="Arial"/>
        </w:rPr>
      </w:pPr>
      <w:r>
        <w:rPr>
          <w:rFonts w:ascii="Calibri" w:eastAsia="Yu Mincho" w:hAnsi="Calibri" w:cs="Arial"/>
        </w:rPr>
        <w:br w:type="page"/>
      </w:r>
    </w:p>
    <w:tbl>
      <w:tblPr>
        <w:tblStyle w:val="GridTable44"/>
        <w:tblW w:w="0" w:type="auto"/>
        <w:tblInd w:w="0" w:type="dxa"/>
        <w:tblLook w:val="04A0" w:firstRow="1" w:lastRow="0" w:firstColumn="1" w:lastColumn="0" w:noHBand="0" w:noVBand="1"/>
      </w:tblPr>
      <w:tblGrid>
        <w:gridCol w:w="9016"/>
      </w:tblGrid>
      <w:tr w:rsidR="00045D7C" w:rsidRPr="004536A4" w14:paraId="0D129948" w14:textId="77777777" w:rsidTr="00B8600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42" w:type="dxa"/>
            <w:hideMark/>
          </w:tcPr>
          <w:p w14:paraId="64F10325" w14:textId="77777777" w:rsidR="00045D7C" w:rsidRPr="004536A4" w:rsidRDefault="00045D7C" w:rsidP="00B86002">
            <w:pPr>
              <w:spacing w:before="60" w:after="60"/>
              <w:ind w:left="1309" w:hanging="1309"/>
              <w:rPr>
                <w:rFonts w:ascii="Calibri" w:eastAsia="Yu Mincho" w:hAnsi="Calibri" w:cs="Calibri"/>
                <w:lang w:eastAsia="en-GB"/>
              </w:rPr>
            </w:pPr>
            <w:r w:rsidRPr="004536A4">
              <w:rPr>
                <w:rFonts w:ascii="Calibri" w:eastAsia="Yu Mincho" w:hAnsi="Calibri" w:cs="Calibri"/>
                <w:lang w:eastAsia="en-GB"/>
              </w:rPr>
              <w:lastRenderedPageBreak/>
              <w:t xml:space="preserve">Example </w:t>
            </w:r>
            <w:r>
              <w:rPr>
                <w:rFonts w:ascii="Calibri" w:eastAsia="Yu Mincho" w:hAnsi="Calibri" w:cs="Calibri"/>
                <w:lang w:eastAsia="en-GB"/>
              </w:rPr>
              <w:t>3</w:t>
            </w:r>
            <w:r w:rsidRPr="004536A4">
              <w:rPr>
                <w:rFonts w:ascii="Calibri" w:eastAsia="Yu Mincho" w:hAnsi="Calibri" w:cs="Calibri"/>
                <w:lang w:eastAsia="en-GB"/>
              </w:rPr>
              <w:t>3</w:t>
            </w:r>
            <w:r w:rsidRPr="004536A4">
              <w:rPr>
                <w:rFonts w:ascii="Calibri" w:eastAsia="Yu Mincho" w:hAnsi="Calibri" w:cs="Calibri"/>
                <w:lang w:eastAsia="en-GB"/>
              </w:rPr>
              <w:tab/>
            </w:r>
            <w:r w:rsidRPr="00CC3F9E">
              <w:rPr>
                <w:rFonts w:ascii="Calibri" w:eastAsia="Yu Mincho" w:hAnsi="Calibri" w:cs="Arial"/>
                <w:lang w:eastAsia="en-GB"/>
              </w:rPr>
              <w:t>A new Generation Connection that has Reinforcement above the High-Cost Project Threshold at the Voltage Level of the POC</w:t>
            </w:r>
            <w:r>
              <w:rPr>
                <w:rFonts w:ascii="Calibri" w:eastAsia="Yu Mincho" w:hAnsi="Calibri" w:cs="Arial"/>
                <w:lang w:eastAsia="en-GB"/>
              </w:rPr>
              <w:t xml:space="preserve"> (multiple assets to be cost apportioned)</w:t>
            </w:r>
            <w:r w:rsidRPr="004536A4">
              <w:rPr>
                <w:rFonts w:ascii="Calibri" w:eastAsia="Yu Mincho" w:hAnsi="Calibri" w:cs="Arial"/>
                <w:lang w:eastAsia="en-GB"/>
              </w:rPr>
              <w:t>.</w:t>
            </w:r>
          </w:p>
        </w:tc>
      </w:tr>
      <w:tr w:rsidR="00045D7C" w:rsidRPr="004536A4" w14:paraId="15435D18" w14:textId="77777777" w:rsidTr="00B8600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42" w:type="dxa"/>
            <w:tcBorders>
              <w:top w:val="single" w:sz="4" w:space="0" w:color="666666"/>
              <w:left w:val="single" w:sz="4" w:space="0" w:color="666666"/>
              <w:bottom w:val="single" w:sz="4" w:space="0" w:color="666666"/>
              <w:right w:val="single" w:sz="4" w:space="0" w:color="666666"/>
            </w:tcBorders>
            <w:hideMark/>
          </w:tcPr>
          <w:p w14:paraId="1D8F15C8" w14:textId="77777777" w:rsidR="00045D7C" w:rsidRPr="004536A4" w:rsidRDefault="00045D7C" w:rsidP="00B86002">
            <w:pPr>
              <w:spacing w:before="60" w:after="60"/>
              <w:ind w:left="1309" w:hanging="1309"/>
              <w:rPr>
                <w:rFonts w:ascii="Calibri" w:eastAsia="Yu Mincho" w:hAnsi="Calibri" w:cs="Calibri"/>
                <w:lang w:eastAsia="en-GB"/>
              </w:rPr>
            </w:pPr>
            <w:r w:rsidRPr="004536A4">
              <w:rPr>
                <w:rFonts w:ascii="Calibri" w:eastAsia="Yu Mincho" w:hAnsi="Calibri" w:cs="Calibri"/>
                <w:lang w:eastAsia="en-GB"/>
              </w:rPr>
              <w:t>Purpose:</w:t>
            </w:r>
            <w:r w:rsidRPr="004536A4">
              <w:rPr>
                <w:rFonts w:ascii="Calibri" w:eastAsia="Yu Mincho" w:hAnsi="Calibri" w:cs="Calibri"/>
                <w:lang w:eastAsia="en-GB"/>
              </w:rPr>
              <w:tab/>
            </w:r>
            <w:r w:rsidRPr="00CC3F9E">
              <w:rPr>
                <w:rFonts w:ascii="Calibri" w:eastAsia="Yu Mincho" w:hAnsi="Calibri" w:cs="Calibri"/>
                <w:lang w:eastAsia="en-GB"/>
              </w:rPr>
              <w:t xml:space="preserve">To show how a Generation Connection that triggers the Generation High-Cost Project Threshold at the Voltage Level of the POC is charged when the Reinforcement required is for </w:t>
            </w:r>
            <w:r>
              <w:rPr>
                <w:rFonts w:ascii="Calibri" w:eastAsia="Yu Mincho" w:hAnsi="Calibri" w:cs="Calibri"/>
                <w:lang w:eastAsia="en-GB"/>
              </w:rPr>
              <w:t>multiple</w:t>
            </w:r>
            <w:r w:rsidRPr="00CC3F9E">
              <w:rPr>
                <w:rFonts w:ascii="Calibri" w:eastAsia="Yu Mincho" w:hAnsi="Calibri" w:cs="Calibri"/>
                <w:lang w:eastAsia="en-GB"/>
              </w:rPr>
              <w:t xml:space="preserve"> asset</w:t>
            </w:r>
            <w:r>
              <w:rPr>
                <w:rFonts w:ascii="Calibri" w:eastAsia="Yu Mincho" w:hAnsi="Calibri" w:cs="Calibri"/>
                <w:lang w:eastAsia="en-GB"/>
              </w:rPr>
              <w:t>s</w:t>
            </w:r>
            <w:r w:rsidRPr="00CC3F9E">
              <w:rPr>
                <w:rFonts w:ascii="Calibri" w:eastAsia="Yu Mincho" w:hAnsi="Calibri" w:cs="Calibri"/>
                <w:lang w:eastAsia="en-GB"/>
              </w:rPr>
              <w:t xml:space="preserve"> at the same </w:t>
            </w:r>
            <w:r>
              <w:rPr>
                <w:rFonts w:ascii="Calibri" w:eastAsia="Yu Mincho" w:hAnsi="Calibri" w:cs="Calibri"/>
                <w:lang w:eastAsia="en-GB"/>
              </w:rPr>
              <w:t>V</w:t>
            </w:r>
            <w:r w:rsidRPr="00CC3F9E">
              <w:rPr>
                <w:rFonts w:ascii="Calibri" w:eastAsia="Yu Mincho" w:hAnsi="Calibri" w:cs="Calibri"/>
                <w:lang w:eastAsia="en-GB"/>
              </w:rPr>
              <w:t xml:space="preserve">oltage </w:t>
            </w:r>
            <w:r>
              <w:rPr>
                <w:rFonts w:ascii="Calibri" w:eastAsia="Yu Mincho" w:hAnsi="Calibri" w:cs="Calibri"/>
                <w:lang w:eastAsia="en-GB"/>
              </w:rPr>
              <w:t xml:space="preserve">Level </w:t>
            </w:r>
            <w:r w:rsidRPr="00CC3F9E">
              <w:rPr>
                <w:rFonts w:ascii="Calibri" w:eastAsia="Yu Mincho" w:hAnsi="Calibri" w:cs="Calibri"/>
                <w:lang w:eastAsia="en-GB"/>
              </w:rPr>
              <w:t>of connection</w:t>
            </w:r>
            <w:r w:rsidRPr="004536A4">
              <w:rPr>
                <w:rFonts w:ascii="Calibri" w:eastAsia="Yu Mincho" w:hAnsi="Calibri" w:cs="Calibri"/>
                <w:lang w:eastAsia="en-GB"/>
              </w:rPr>
              <w:t>.</w:t>
            </w:r>
          </w:p>
        </w:tc>
      </w:tr>
    </w:tbl>
    <w:p w14:paraId="5457277A" w14:textId="77777777" w:rsidR="00045D7C" w:rsidRPr="004536A4" w:rsidRDefault="00045D7C" w:rsidP="00045D7C">
      <w:pPr>
        <w:spacing w:before="120" w:after="120" w:line="276" w:lineRule="auto"/>
        <w:jc w:val="both"/>
        <w:rPr>
          <w:rFonts w:ascii="Calibri" w:eastAsia="Yu Mincho" w:hAnsi="Calibri" w:cs="Arial"/>
        </w:rPr>
      </w:pPr>
      <w:r>
        <w:rPr>
          <w:rFonts w:ascii="Calibri" w:eastAsia="Yu Mincho" w:hAnsi="Calibri" w:cs="Arial"/>
        </w:rPr>
        <w:t>Like Example 13, a</w:t>
      </w:r>
      <w:r w:rsidRPr="004536A4">
        <w:rPr>
          <w:rFonts w:ascii="Calibri" w:eastAsia="Yu Mincho" w:hAnsi="Calibri" w:cs="Arial"/>
        </w:rPr>
        <w:t xml:space="preserve"> Customer requests a connection to a generator with a Required Capacity for export purposes of </w:t>
      </w:r>
      <w:r>
        <w:rPr>
          <w:rFonts w:ascii="Calibri" w:eastAsia="Yu Mincho" w:hAnsi="Calibri" w:cs="Arial"/>
        </w:rPr>
        <w:t>4</w:t>
      </w:r>
      <w:r w:rsidRPr="004536A4">
        <w:rPr>
          <w:rFonts w:ascii="Calibri" w:eastAsia="Yu Mincho" w:hAnsi="Calibri" w:cs="Arial"/>
        </w:rPr>
        <w:t>MW</w:t>
      </w:r>
      <w:r>
        <w:rPr>
          <w:rFonts w:ascii="Calibri" w:eastAsia="Yu Mincho" w:hAnsi="Calibri" w:cs="Arial"/>
        </w:rPr>
        <w:t xml:space="preserve"> (6MW in Example 13)</w:t>
      </w:r>
      <w:r w:rsidRPr="004536A4">
        <w:rPr>
          <w:rFonts w:ascii="Calibri" w:eastAsia="Yu Mincho" w:hAnsi="Calibri" w:cs="Arial"/>
        </w:rPr>
        <w:t xml:space="preserve">. The Fault Level contribution at the primary substation from the generation connection is 10MVA. </w:t>
      </w:r>
    </w:p>
    <w:p w14:paraId="2E925148" w14:textId="77777777" w:rsidR="00045D7C" w:rsidRPr="004536A4"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t xml:space="preserve">The POC is to the existing 11kV network at point </w:t>
      </w:r>
      <w:proofErr w:type="gramStart"/>
      <w:r w:rsidRPr="004536A4">
        <w:rPr>
          <w:rFonts w:ascii="Calibri" w:eastAsia="Yu Mincho" w:hAnsi="Calibri" w:cs="Arial"/>
        </w:rPr>
        <w:t>B</w:t>
      </w:r>
      <w:proofErr w:type="gramEnd"/>
      <w:r w:rsidRPr="004536A4">
        <w:rPr>
          <w:rFonts w:ascii="Calibri" w:eastAsia="Yu Mincho" w:hAnsi="Calibri" w:cs="Arial"/>
        </w:rPr>
        <w:t xml:space="preserve"> and it is proposed to install 500m of 11kV underground cable from the POC to the Customer’s installation. This is treated as Extension Assets.</w:t>
      </w:r>
    </w:p>
    <w:p w14:paraId="3E450874" w14:textId="77777777" w:rsidR="00045D7C"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t xml:space="preserve">The connection requires the Reinforcement of 500m of 11kV overhead line between points A and B for a thermal capacity requirement and the Security CAF applies. The connection also requires the replacement of the existing 11kV switchboard at the primary substation </w:t>
      </w:r>
      <w:proofErr w:type="gramStart"/>
      <w:r w:rsidRPr="004536A4">
        <w:rPr>
          <w:rFonts w:ascii="Calibri" w:eastAsia="Yu Mincho" w:hAnsi="Calibri" w:cs="Arial"/>
        </w:rPr>
        <w:t>in order to</w:t>
      </w:r>
      <w:proofErr w:type="gramEnd"/>
      <w:r w:rsidRPr="004536A4">
        <w:rPr>
          <w:rFonts w:ascii="Calibri" w:eastAsia="Yu Mincho" w:hAnsi="Calibri" w:cs="Arial"/>
        </w:rPr>
        <w:t xml:space="preserve"> increase its fault level rating from 150MVA to 350MVA and the Fault Level CAF applies. However, the new fault level will be limited by the fault level rating of the local network of 250MVA.</w:t>
      </w:r>
      <w:r>
        <w:rPr>
          <w:rFonts w:ascii="Calibri" w:eastAsia="Yu Mincho" w:hAnsi="Calibri" w:cs="Arial"/>
        </w:rPr>
        <w:t xml:space="preserve"> </w:t>
      </w:r>
      <w:r w:rsidRPr="002F5B0E">
        <w:rPr>
          <w:rFonts w:ascii="Calibri" w:eastAsia="Yu Mincho" w:hAnsi="Calibri" w:cs="Arial"/>
        </w:rPr>
        <w:t>The total cost of the Reinforcement is £</w:t>
      </w:r>
      <w:r>
        <w:rPr>
          <w:rFonts w:ascii="Calibri" w:eastAsia="Yu Mincho" w:hAnsi="Calibri" w:cs="Arial"/>
        </w:rPr>
        <w:t>820</w:t>
      </w:r>
      <w:r w:rsidRPr="002F5B0E">
        <w:rPr>
          <w:rFonts w:ascii="Calibri" w:eastAsia="Yu Mincho" w:hAnsi="Calibri" w:cs="Arial"/>
        </w:rPr>
        <w:t>,</w:t>
      </w:r>
      <w:r>
        <w:rPr>
          <w:rFonts w:ascii="Calibri" w:eastAsia="Yu Mincho" w:hAnsi="Calibri" w:cs="Arial"/>
        </w:rPr>
        <w:t>0</w:t>
      </w:r>
      <w:r w:rsidRPr="002F5B0E">
        <w:rPr>
          <w:rFonts w:ascii="Calibri" w:eastAsia="Yu Mincho" w:hAnsi="Calibri" w:cs="Arial"/>
        </w:rPr>
        <w:t>00</w:t>
      </w:r>
      <w:r>
        <w:rPr>
          <w:rFonts w:ascii="Calibri" w:eastAsia="Yu Mincho" w:hAnsi="Calibri" w:cs="Arial"/>
        </w:rPr>
        <w:t>.</w:t>
      </w:r>
    </w:p>
    <w:p w14:paraId="7962270C" w14:textId="77777777" w:rsidR="00045D7C" w:rsidRPr="004536A4"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t xml:space="preserve">The High-Cost Project Threshold </w:t>
      </w:r>
      <w:r>
        <w:rPr>
          <w:rFonts w:ascii="Calibri" w:eastAsia="Yu Mincho" w:hAnsi="Calibri" w:cs="Arial"/>
        </w:rPr>
        <w:t xml:space="preserve">is exceeded for </w:t>
      </w:r>
      <w:r w:rsidRPr="004536A4">
        <w:rPr>
          <w:rFonts w:ascii="Calibri" w:eastAsia="Yu Mincho" w:hAnsi="Calibri" w:cs="Arial"/>
        </w:rPr>
        <w:t xml:space="preserve">this connection.  The HCPT is £200/kW </w:t>
      </w:r>
      <w:r>
        <w:rPr>
          <w:rFonts w:ascii="Calibri" w:eastAsia="Yu Mincho" w:hAnsi="Calibri" w:cs="Arial"/>
        </w:rPr>
        <w:t xml:space="preserve">(£800,000) </w:t>
      </w:r>
      <w:r w:rsidRPr="004536A4">
        <w:rPr>
          <w:rFonts w:ascii="Calibri" w:eastAsia="Yu Mincho" w:hAnsi="Calibri" w:cs="Arial"/>
        </w:rPr>
        <w:t xml:space="preserve">and costs </w:t>
      </w:r>
      <w:proofErr w:type="gramStart"/>
      <w:r w:rsidRPr="004536A4">
        <w:rPr>
          <w:rFonts w:ascii="Calibri" w:eastAsia="Yu Mincho" w:hAnsi="Calibri" w:cs="Arial"/>
        </w:rPr>
        <w:t>in excess of</w:t>
      </w:r>
      <w:proofErr w:type="gramEnd"/>
      <w:r w:rsidRPr="004536A4">
        <w:rPr>
          <w:rFonts w:ascii="Calibri" w:eastAsia="Yu Mincho" w:hAnsi="Calibri" w:cs="Arial"/>
        </w:rPr>
        <w:t xml:space="preserve"> this threshold will be charged in full to the Customer</w:t>
      </w:r>
      <w:r>
        <w:rPr>
          <w:rFonts w:ascii="Calibri" w:eastAsia="Yu Mincho" w:hAnsi="Calibri" w:cs="Arial"/>
        </w:rPr>
        <w:t xml:space="preserve"> (£20,000)</w:t>
      </w:r>
      <w:r w:rsidRPr="004536A4">
        <w:rPr>
          <w:rFonts w:ascii="Calibri" w:eastAsia="Yu Mincho" w:hAnsi="Calibri" w:cs="Arial"/>
        </w:rPr>
        <w:t>.</w:t>
      </w:r>
      <w:r>
        <w:rPr>
          <w:rFonts w:ascii="Calibri" w:eastAsia="Yu Mincho" w:hAnsi="Calibri" w:cs="Arial"/>
        </w:rPr>
        <w:t xml:space="preserve"> The cost of Reinforcement all relates to the Voltage Level of the POC. The cost of Reinforcement to be apportioned at the Voltage Level of the POC is therefore reduced proportionally by the amount over the High-Cost Project Threshold at that Voltage Level.</w:t>
      </w:r>
    </w:p>
    <w:p w14:paraId="4581008E" w14:textId="77777777" w:rsidR="00045D7C" w:rsidRPr="004536A4" w:rsidRDefault="00045D7C" w:rsidP="00045D7C">
      <w:pPr>
        <w:spacing w:after="200" w:line="276" w:lineRule="auto"/>
        <w:rPr>
          <w:rFonts w:ascii="Calibri" w:eastAsia="Yu Mincho" w:hAnsi="Calibri" w:cs="Arial"/>
          <w:szCs w:val="24"/>
        </w:rPr>
      </w:pPr>
      <w:r w:rsidRPr="004536A4">
        <w:rPr>
          <w:rFonts w:ascii="Calibri" w:eastAsia="Yu Mincho" w:hAnsi="Calibri" w:cs="Arial"/>
          <w:noProof/>
          <w:lang w:eastAsia="en-GB"/>
        </w:rPr>
        <w:drawing>
          <wp:inline distT="0" distB="0" distL="0" distR="0" wp14:anchorId="362EADE4" wp14:editId="37D1C9D0">
            <wp:extent cx="5671820" cy="3645535"/>
            <wp:effectExtent l="0" t="0" r="5080"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862529" name="Picture 273862529" descr="Diagram&#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71820" cy="3645535"/>
                    </a:xfrm>
                    <a:prstGeom prst="rect">
                      <a:avLst/>
                    </a:prstGeom>
                    <a:noFill/>
                    <a:ln>
                      <a:noFill/>
                    </a:ln>
                  </pic:spPr>
                </pic:pic>
              </a:graphicData>
            </a:graphic>
          </wp:inline>
        </w:drawing>
      </w:r>
    </w:p>
    <w:p w14:paraId="00FF118B" w14:textId="77777777" w:rsidR="00045D7C" w:rsidRPr="004536A4" w:rsidRDefault="00045D7C" w:rsidP="00045D7C">
      <w:pPr>
        <w:spacing w:after="200" w:line="276" w:lineRule="auto"/>
        <w:rPr>
          <w:rFonts w:ascii="Calibri" w:eastAsia="Yu Mincho" w:hAnsi="Calibri" w:cs="Calibri"/>
          <w:b/>
        </w:rPr>
      </w:pPr>
      <w:r w:rsidRPr="004536A4">
        <w:rPr>
          <w:rFonts w:ascii="Calibri" w:eastAsia="Yu Mincho" w:hAnsi="Calibri" w:cs="Calibri"/>
          <w:b/>
        </w:rPr>
        <w:t>Reinforcement:</w:t>
      </w:r>
    </w:p>
    <w:p w14:paraId="5450BFB0" w14:textId="77777777" w:rsidR="00045D7C" w:rsidRPr="004536A4" w:rsidRDefault="00045D7C" w:rsidP="00045D7C">
      <w:pPr>
        <w:spacing w:after="200" w:line="276" w:lineRule="auto"/>
        <w:rPr>
          <w:rFonts w:ascii="Calibri" w:eastAsia="Yu Mincho" w:hAnsi="Calibri" w:cs="Arial"/>
          <w:u w:val="single"/>
        </w:rPr>
      </w:pPr>
      <w:r w:rsidRPr="004536A4">
        <w:rPr>
          <w:rFonts w:ascii="Calibri" w:eastAsia="Yu Mincho" w:hAnsi="Calibri" w:cs="Arial"/>
          <w:u w:val="single"/>
        </w:rPr>
        <w:t xml:space="preserve">The Relevant Section of Network is the 11kV network from the primary substation to Point B. </w:t>
      </w:r>
    </w:p>
    <w:p w14:paraId="38D693A3" w14:textId="77777777" w:rsidR="00045D7C" w:rsidRPr="004536A4"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lastRenderedPageBreak/>
        <w:t xml:space="preserve">Security CAF calculation: the numerator in the CAF calculation is based upon the Required Capacity of the Customer, i.e. </w:t>
      </w:r>
      <w:r>
        <w:rPr>
          <w:rFonts w:ascii="Calibri" w:eastAsia="Yu Mincho" w:hAnsi="Calibri" w:cs="Arial"/>
        </w:rPr>
        <w:t>4</w:t>
      </w:r>
      <w:r w:rsidRPr="004536A4">
        <w:rPr>
          <w:rFonts w:ascii="Calibri" w:eastAsia="Yu Mincho" w:hAnsi="Calibri" w:cs="Arial"/>
        </w:rPr>
        <w:t xml:space="preserve">MW. The denominator is based on the New Network Capacity </w:t>
      </w:r>
      <w:proofErr w:type="gramStart"/>
      <w:r w:rsidRPr="004536A4">
        <w:rPr>
          <w:rFonts w:ascii="Calibri" w:eastAsia="Yu Mincho" w:hAnsi="Calibri" w:cs="Arial"/>
        </w:rPr>
        <w:t>following</w:t>
      </w:r>
      <w:proofErr w:type="gramEnd"/>
      <w:r w:rsidRPr="004536A4">
        <w:rPr>
          <w:rFonts w:ascii="Calibri" w:eastAsia="Yu Mincho" w:hAnsi="Calibri" w:cs="Arial"/>
        </w:rPr>
        <w:t xml:space="preserve"> Reinforcement, which is 7.6MVA, i.e. after Reinforcement, in this particular case, the section of cable with the lowest rating.</w:t>
      </w:r>
    </w:p>
    <w:p w14:paraId="1AEAAB36" w14:textId="77777777" w:rsidR="00045D7C" w:rsidRPr="004536A4"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t xml:space="preserve">The Relevant Section of Network is the 11kV switchboard at the primary substation.  </w:t>
      </w:r>
    </w:p>
    <w:p w14:paraId="37B6E5AC" w14:textId="77777777" w:rsidR="00045D7C"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t>Fault Level CAF calculation: The numerator in the CAF calculation is based upon the Fault Level contribution from the Customer’s new generator connection, in this Example 10MVA. The denominator is based upon the New Fault Level Capacity, which is the lower of the Fault Level capacity of the new 11kV switchboard, 350MVA or of the local system, 250MVA in this Example.</w:t>
      </w:r>
    </w:p>
    <w:p w14:paraId="7E95D404" w14:textId="77777777" w:rsidR="00045D7C" w:rsidRPr="004536A4"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t xml:space="preserve">The High-Cost Project Threshold for </w:t>
      </w:r>
      <w:r>
        <w:rPr>
          <w:rFonts w:ascii="Calibri" w:eastAsia="Yu Mincho" w:hAnsi="Calibri" w:cs="Arial"/>
        </w:rPr>
        <w:t xml:space="preserve">a </w:t>
      </w:r>
      <w:r w:rsidRPr="004536A4">
        <w:rPr>
          <w:rFonts w:ascii="Calibri" w:eastAsia="Yu Mincho" w:hAnsi="Calibri" w:cs="Arial"/>
        </w:rPr>
        <w:t xml:space="preserve">Generation Connection is £200/kW. </w:t>
      </w:r>
    </w:p>
    <w:p w14:paraId="54F3AA2B" w14:textId="77777777" w:rsidR="00045D7C" w:rsidRPr="004536A4"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t>The Reinforcement required to provide the connection is:</w:t>
      </w:r>
    </w:p>
    <w:p w14:paraId="22D41242" w14:textId="77777777" w:rsidR="00045D7C" w:rsidRPr="004536A4" w:rsidRDefault="00045D7C" w:rsidP="00045D7C">
      <w:pPr>
        <w:numPr>
          <w:ilvl w:val="0"/>
          <w:numId w:val="10"/>
        </w:numPr>
        <w:spacing w:before="120" w:after="120" w:line="240" w:lineRule="auto"/>
        <w:contextualSpacing/>
        <w:rPr>
          <w:rFonts w:ascii="Calibri" w:eastAsia="Yu Mincho" w:hAnsi="Calibri" w:cs="Calibri"/>
        </w:rPr>
      </w:pPr>
      <w:r w:rsidRPr="00045BDE">
        <w:rPr>
          <w:rFonts w:ascii="Calibri" w:eastAsia="Yu Mincho" w:hAnsi="Calibri" w:cs="Calibri"/>
        </w:rPr>
        <w:t>Re-conductor of 500m of 11kV overhead line</w:t>
      </w:r>
      <w:r w:rsidRPr="004536A4">
        <w:rPr>
          <w:rFonts w:ascii="Calibri" w:eastAsia="Yu Mincho" w:hAnsi="Calibri" w:cs="Calibri"/>
        </w:rPr>
        <w:t>; and</w:t>
      </w:r>
    </w:p>
    <w:p w14:paraId="3CCD3143" w14:textId="77777777" w:rsidR="00045D7C" w:rsidRPr="004536A4" w:rsidRDefault="00045D7C" w:rsidP="00045D7C">
      <w:pPr>
        <w:numPr>
          <w:ilvl w:val="0"/>
          <w:numId w:val="10"/>
        </w:numPr>
        <w:spacing w:before="120" w:after="120" w:line="240" w:lineRule="auto"/>
        <w:contextualSpacing/>
        <w:rPr>
          <w:rFonts w:ascii="Calibri" w:eastAsia="Yu Mincho" w:hAnsi="Calibri" w:cs="Calibri"/>
        </w:rPr>
      </w:pPr>
      <w:r w:rsidRPr="00045BDE">
        <w:rPr>
          <w:rFonts w:ascii="Calibri" w:eastAsia="Yu Mincho" w:hAnsi="Calibri" w:cs="Calibri"/>
        </w:rPr>
        <w:t>Replacement 11kV switchboard</w:t>
      </w:r>
      <w:r w:rsidRPr="004536A4">
        <w:rPr>
          <w:rFonts w:ascii="Calibri" w:eastAsia="Yu Mincho" w:hAnsi="Calibri" w:cs="Calibri"/>
        </w:rPr>
        <w:t>.</w:t>
      </w:r>
    </w:p>
    <w:p w14:paraId="26E7B587" w14:textId="77777777" w:rsidR="00045D7C" w:rsidRPr="004536A4" w:rsidRDefault="00045D7C" w:rsidP="00045D7C">
      <w:pPr>
        <w:spacing w:before="120" w:after="120" w:line="276" w:lineRule="auto"/>
        <w:jc w:val="both"/>
        <w:rPr>
          <w:rFonts w:ascii="Calibri" w:eastAsia="Yu Mincho" w:hAnsi="Calibri" w:cs="Arial"/>
        </w:rPr>
      </w:pPr>
    </w:p>
    <w:p w14:paraId="222BBBE2" w14:textId="77777777" w:rsidR="00045D7C" w:rsidRPr="004536A4" w:rsidRDefault="00045D7C" w:rsidP="00045D7C">
      <w:pPr>
        <w:spacing w:after="200" w:line="276" w:lineRule="auto"/>
        <w:rPr>
          <w:rFonts w:ascii="Calibri" w:eastAsia="Calibri" w:hAnsi="Calibri" w:cs="Calibri"/>
        </w:rPr>
      </w:pPr>
      <w:r w:rsidRPr="004536A4">
        <w:rPr>
          <w:rFonts w:ascii="Calibri" w:eastAsia="Calibri" w:hAnsi="Calibri" w:cs="Calibri"/>
        </w:rPr>
        <w:t>HCPT:</w:t>
      </w:r>
      <w:r w:rsidRPr="004536A4">
        <w:rPr>
          <w:rFonts w:ascii="Calibri" w:eastAsia="Yu Mincho" w:hAnsi="Calibri" w:cs="Arial"/>
        </w:rPr>
        <w:tab/>
      </w:r>
      <w:r w:rsidRPr="004536A4">
        <w:rPr>
          <w:rFonts w:ascii="Calibri" w:eastAsia="Calibri" w:hAnsi="Calibri" w:cs="Calibri"/>
        </w:rPr>
        <w:t xml:space="preserve">£200 x </w:t>
      </w:r>
      <w:r>
        <w:rPr>
          <w:rFonts w:ascii="Calibri" w:eastAsia="Calibri" w:hAnsi="Calibri" w:cs="Calibri"/>
        </w:rPr>
        <w:t>4,000</w:t>
      </w:r>
      <w:r w:rsidRPr="004536A4">
        <w:rPr>
          <w:rFonts w:ascii="Calibri" w:eastAsia="Calibri" w:hAnsi="Calibri" w:cs="Calibri"/>
        </w:rPr>
        <w:t xml:space="preserve"> = £</w:t>
      </w:r>
      <w:r>
        <w:rPr>
          <w:rFonts w:ascii="Calibri" w:eastAsia="Calibri" w:hAnsi="Calibri" w:cs="Calibri"/>
        </w:rPr>
        <w:t>800</w:t>
      </w:r>
      <w:r w:rsidRPr="004536A4">
        <w:rPr>
          <w:rFonts w:ascii="Calibri" w:eastAsia="Calibri" w:hAnsi="Calibri" w:cs="Calibri"/>
        </w:rPr>
        <w:t>,000</w:t>
      </w:r>
    </w:p>
    <w:p w14:paraId="02D39DA7" w14:textId="77777777" w:rsidR="00045D7C" w:rsidRPr="004536A4" w:rsidRDefault="00045D7C" w:rsidP="00045D7C">
      <w:pPr>
        <w:spacing w:after="200" w:line="276" w:lineRule="auto"/>
        <w:ind w:firstLine="720"/>
        <w:rPr>
          <w:rFonts w:ascii="Calibri" w:eastAsia="Calibri" w:hAnsi="Calibri" w:cs="Calibri"/>
          <w:color w:val="000000"/>
        </w:rPr>
      </w:pPr>
      <w:r w:rsidRPr="004536A4">
        <w:rPr>
          <w:rFonts w:ascii="Calibri" w:eastAsia="Calibri" w:hAnsi="Calibri" w:cs="Calibri"/>
          <w:color w:val="000000"/>
        </w:rPr>
        <w:t>£</w:t>
      </w:r>
      <w:r>
        <w:rPr>
          <w:rFonts w:ascii="Calibri" w:eastAsia="Calibri" w:hAnsi="Calibri" w:cs="Calibri"/>
          <w:color w:val="000000"/>
        </w:rPr>
        <w:t>820</w:t>
      </w:r>
      <w:r w:rsidRPr="004536A4">
        <w:rPr>
          <w:rFonts w:ascii="Calibri" w:eastAsia="Calibri" w:hAnsi="Calibri" w:cs="Calibri"/>
          <w:color w:val="000000"/>
        </w:rPr>
        <w:t>,</w:t>
      </w:r>
      <w:r>
        <w:rPr>
          <w:rFonts w:ascii="Calibri" w:eastAsia="Calibri" w:hAnsi="Calibri" w:cs="Calibri"/>
          <w:color w:val="000000"/>
        </w:rPr>
        <w:t>0</w:t>
      </w:r>
      <w:r w:rsidRPr="004536A4">
        <w:rPr>
          <w:rFonts w:ascii="Calibri" w:eastAsia="Calibri" w:hAnsi="Calibri" w:cs="Calibri"/>
          <w:color w:val="000000"/>
        </w:rPr>
        <w:t>00 - £</w:t>
      </w:r>
      <w:r>
        <w:rPr>
          <w:rFonts w:ascii="Calibri" w:eastAsia="Calibri" w:hAnsi="Calibri" w:cs="Calibri"/>
          <w:color w:val="000000"/>
        </w:rPr>
        <w:t>800</w:t>
      </w:r>
      <w:r w:rsidRPr="004536A4">
        <w:rPr>
          <w:rFonts w:ascii="Calibri" w:eastAsia="Calibri" w:hAnsi="Calibri" w:cs="Calibri"/>
          <w:color w:val="000000"/>
        </w:rPr>
        <w:t>,000 = £</w:t>
      </w:r>
      <w:r>
        <w:rPr>
          <w:rFonts w:ascii="Calibri" w:eastAsia="Calibri" w:hAnsi="Calibri" w:cs="Calibri"/>
          <w:color w:val="000000"/>
        </w:rPr>
        <w:t>20,0</w:t>
      </w:r>
      <w:r w:rsidRPr="004536A4">
        <w:rPr>
          <w:rFonts w:ascii="Calibri" w:eastAsia="Calibri" w:hAnsi="Calibri" w:cs="Calibri"/>
          <w:color w:val="000000"/>
        </w:rPr>
        <w:t>00 Customer Contribution</w:t>
      </w:r>
    </w:p>
    <w:p w14:paraId="0B53CD43" w14:textId="686A3009" w:rsidR="00045D7C"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t>The Reinforcement of £</w:t>
      </w:r>
      <w:r>
        <w:rPr>
          <w:rFonts w:ascii="Calibri" w:eastAsia="Yu Mincho" w:hAnsi="Calibri" w:cs="Arial"/>
        </w:rPr>
        <w:t>820</w:t>
      </w:r>
      <w:r w:rsidRPr="004536A4">
        <w:rPr>
          <w:rFonts w:ascii="Calibri" w:eastAsia="Yu Mincho" w:hAnsi="Calibri" w:cs="Arial"/>
        </w:rPr>
        <w:t xml:space="preserve">,000 is at the Voltage Level of the POC and is subject to </w:t>
      </w:r>
      <w:r>
        <w:rPr>
          <w:rFonts w:ascii="Calibri" w:eastAsia="Yu Mincho" w:hAnsi="Calibri" w:cs="Arial"/>
        </w:rPr>
        <w:t xml:space="preserve">both </w:t>
      </w:r>
      <w:r w:rsidRPr="004536A4">
        <w:rPr>
          <w:rFonts w:ascii="Calibri" w:eastAsia="Yu Mincho" w:hAnsi="Calibri" w:cs="Arial"/>
        </w:rPr>
        <w:t>the Security CAF</w:t>
      </w:r>
      <w:r>
        <w:rPr>
          <w:rFonts w:ascii="Calibri" w:eastAsia="Yu Mincho" w:hAnsi="Calibri" w:cs="Arial"/>
        </w:rPr>
        <w:t xml:space="preserve"> and Fault Level CAF</w:t>
      </w:r>
      <w:r w:rsidRPr="004536A4">
        <w:rPr>
          <w:rFonts w:ascii="Calibri" w:eastAsia="Yu Mincho" w:hAnsi="Calibri" w:cs="Arial"/>
        </w:rPr>
        <w:t xml:space="preserve">. </w:t>
      </w:r>
      <w:r>
        <w:rPr>
          <w:rFonts w:ascii="Calibri" w:eastAsia="Yu Mincho" w:hAnsi="Calibri" w:cs="Arial"/>
        </w:rPr>
        <w:t>However, t</w:t>
      </w:r>
      <w:r w:rsidRPr="004536A4">
        <w:rPr>
          <w:rFonts w:ascii="Calibri" w:eastAsia="Yu Mincho" w:hAnsi="Calibri" w:cs="Arial"/>
        </w:rPr>
        <w:t xml:space="preserve">he </w:t>
      </w:r>
      <w:r>
        <w:rPr>
          <w:rFonts w:ascii="Calibri" w:eastAsia="Yu Mincho" w:hAnsi="Calibri" w:cs="Arial"/>
        </w:rPr>
        <w:t xml:space="preserve">aggregate cost of the </w:t>
      </w:r>
      <w:r w:rsidRPr="004536A4">
        <w:rPr>
          <w:rFonts w:ascii="Calibri" w:eastAsia="Yu Mincho" w:hAnsi="Calibri" w:cs="Arial"/>
        </w:rPr>
        <w:t xml:space="preserve">work is </w:t>
      </w:r>
      <w:r>
        <w:rPr>
          <w:rFonts w:ascii="Calibri" w:eastAsia="Yu Mincho" w:hAnsi="Calibri" w:cs="Arial"/>
        </w:rPr>
        <w:t>over</w:t>
      </w:r>
      <w:r w:rsidRPr="004536A4">
        <w:rPr>
          <w:rFonts w:ascii="Calibri" w:eastAsia="Yu Mincho" w:hAnsi="Calibri" w:cs="Arial"/>
        </w:rPr>
        <w:t xml:space="preserve"> the High-Cost Project Threshold of £</w:t>
      </w:r>
      <w:r>
        <w:rPr>
          <w:rFonts w:ascii="Calibri" w:eastAsia="Yu Mincho" w:hAnsi="Calibri" w:cs="Arial"/>
        </w:rPr>
        <w:t>800</w:t>
      </w:r>
      <w:r w:rsidRPr="004536A4">
        <w:rPr>
          <w:rFonts w:ascii="Calibri" w:eastAsia="Yu Mincho" w:hAnsi="Calibri" w:cs="Arial"/>
        </w:rPr>
        <w:t>,000 and</w:t>
      </w:r>
      <w:r>
        <w:rPr>
          <w:rFonts w:ascii="Calibri" w:eastAsia="Yu Mincho" w:hAnsi="Calibri" w:cs="Arial"/>
        </w:rPr>
        <w:t xml:space="preserve"> therefore £20,000 is covered by the High-Cost Project Threshold and £800,000 is</w:t>
      </w:r>
      <w:r w:rsidRPr="004536A4">
        <w:rPr>
          <w:rFonts w:ascii="Calibri" w:eastAsia="Yu Mincho" w:hAnsi="Calibri" w:cs="Arial"/>
        </w:rPr>
        <w:t xml:space="preserve"> not covered</w:t>
      </w:r>
      <w:r>
        <w:rPr>
          <w:rFonts w:ascii="Calibri" w:eastAsia="Yu Mincho" w:hAnsi="Calibri" w:cs="Arial"/>
        </w:rPr>
        <w:t>.</w:t>
      </w:r>
    </w:p>
    <w:p w14:paraId="53745B05" w14:textId="77777777" w:rsidR="00045D7C"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t>Security CAF: (</w:t>
      </w:r>
      <w:r>
        <w:rPr>
          <w:rFonts w:ascii="Calibri" w:eastAsia="Yu Mincho" w:hAnsi="Calibri" w:cs="Arial"/>
        </w:rPr>
        <w:t>4,000</w:t>
      </w:r>
      <w:r w:rsidRPr="004536A4">
        <w:rPr>
          <w:rFonts w:ascii="Calibri" w:eastAsia="Yu Mincho" w:hAnsi="Calibri" w:cs="Arial"/>
        </w:rPr>
        <w:t>/</w:t>
      </w:r>
      <w:r>
        <w:rPr>
          <w:rFonts w:ascii="Calibri" w:eastAsia="Yu Mincho" w:hAnsi="Calibri" w:cs="Arial"/>
        </w:rPr>
        <w:t>7</w:t>
      </w:r>
      <w:r w:rsidRPr="004536A4">
        <w:rPr>
          <w:rFonts w:ascii="Calibri" w:eastAsia="Yu Mincho" w:hAnsi="Calibri" w:cs="Arial"/>
        </w:rPr>
        <w:t>,</w:t>
      </w:r>
      <w:r>
        <w:rPr>
          <w:rFonts w:ascii="Calibri" w:eastAsia="Yu Mincho" w:hAnsi="Calibri" w:cs="Arial"/>
        </w:rPr>
        <w:t>6</w:t>
      </w:r>
      <w:r w:rsidRPr="004536A4">
        <w:rPr>
          <w:rFonts w:ascii="Calibri" w:eastAsia="Yu Mincho" w:hAnsi="Calibri" w:cs="Arial"/>
        </w:rPr>
        <w:t xml:space="preserve">00) x 100 = </w:t>
      </w:r>
      <w:r>
        <w:rPr>
          <w:rFonts w:ascii="Calibri" w:eastAsia="Yu Mincho" w:hAnsi="Calibri" w:cs="Arial"/>
        </w:rPr>
        <w:t>52.63</w:t>
      </w:r>
      <w:r w:rsidRPr="004536A4">
        <w:rPr>
          <w:rFonts w:ascii="Calibri" w:eastAsia="Yu Mincho" w:hAnsi="Calibri" w:cs="Arial"/>
        </w:rPr>
        <w:t>%</w:t>
      </w:r>
    </w:p>
    <w:p w14:paraId="53AB5549" w14:textId="063BB8FD" w:rsidR="000C21CB" w:rsidRPr="004536A4" w:rsidRDefault="000C21CB" w:rsidP="00444F75">
      <w:pPr>
        <w:spacing w:before="120" w:after="120" w:line="276" w:lineRule="auto"/>
        <w:ind w:left="720" w:firstLine="720"/>
        <w:jc w:val="both"/>
        <w:rPr>
          <w:rFonts w:ascii="Calibri" w:eastAsia="Yu Mincho" w:hAnsi="Calibri" w:cs="Arial"/>
        </w:rPr>
      </w:pPr>
      <w:r>
        <w:rPr>
          <w:rFonts w:ascii="Calibri" w:eastAsia="Yu Mincho" w:hAnsi="Calibri" w:cs="Arial"/>
        </w:rPr>
        <w:t>Customer CAF: (£</w:t>
      </w:r>
      <w:r w:rsidR="00E51EDE">
        <w:rPr>
          <w:rFonts w:ascii="Calibri" w:eastAsia="Yu Mincho" w:hAnsi="Calibri" w:cs="Arial"/>
        </w:rPr>
        <w:t>8</w:t>
      </w:r>
      <w:r w:rsidR="00EE536D">
        <w:rPr>
          <w:rFonts w:ascii="Calibri" w:eastAsia="Yu Mincho" w:hAnsi="Calibri" w:cs="Arial"/>
        </w:rPr>
        <w:t>0</w:t>
      </w:r>
      <w:r>
        <w:rPr>
          <w:rFonts w:ascii="Calibri" w:eastAsia="Yu Mincho" w:hAnsi="Calibri" w:cs="Arial"/>
        </w:rPr>
        <w:t xml:space="preserve">0,000 x </w:t>
      </w:r>
      <w:r w:rsidR="00E51EDE">
        <w:rPr>
          <w:rFonts w:ascii="Calibri" w:eastAsia="Yu Mincho" w:hAnsi="Calibri" w:cs="Arial"/>
        </w:rPr>
        <w:t>52.63</w:t>
      </w:r>
      <w:r>
        <w:rPr>
          <w:rFonts w:ascii="Calibri" w:eastAsia="Yu Mincho" w:hAnsi="Calibri" w:cs="Arial"/>
        </w:rPr>
        <w:t>%) / £</w:t>
      </w:r>
      <w:r w:rsidR="00EE536D">
        <w:rPr>
          <w:rFonts w:ascii="Calibri" w:eastAsia="Yu Mincho" w:hAnsi="Calibri" w:cs="Arial"/>
        </w:rPr>
        <w:t>820</w:t>
      </w:r>
      <w:r>
        <w:rPr>
          <w:rFonts w:ascii="Calibri" w:eastAsia="Yu Mincho" w:hAnsi="Calibri" w:cs="Arial"/>
        </w:rPr>
        <w:t xml:space="preserve">,000 = </w:t>
      </w:r>
      <w:r w:rsidR="00EE536D">
        <w:rPr>
          <w:rFonts w:ascii="Calibri" w:eastAsia="Yu Mincho" w:hAnsi="Calibri" w:cs="Arial"/>
        </w:rPr>
        <w:t>51.35</w:t>
      </w:r>
      <w:r>
        <w:rPr>
          <w:rFonts w:ascii="Calibri" w:eastAsia="Yu Mincho" w:hAnsi="Calibri" w:cs="Arial"/>
        </w:rPr>
        <w:t>%</w:t>
      </w:r>
    </w:p>
    <w:p w14:paraId="31D4A0E7" w14:textId="131EC5F3" w:rsidR="00045D7C" w:rsidRPr="004536A4" w:rsidRDefault="00045D7C" w:rsidP="00045D7C">
      <w:pPr>
        <w:spacing w:after="200" w:line="276" w:lineRule="auto"/>
        <w:ind w:left="720" w:firstLine="720"/>
        <w:rPr>
          <w:rFonts w:ascii="Calibri" w:eastAsia="Calibri" w:hAnsi="Calibri" w:cs="Calibri"/>
          <w:color w:val="000000"/>
        </w:rPr>
      </w:pPr>
      <w:r w:rsidRPr="004536A4">
        <w:rPr>
          <w:rFonts w:ascii="Calibri" w:eastAsia="Calibri" w:hAnsi="Calibri" w:cs="Calibri"/>
          <w:color w:val="000000"/>
        </w:rPr>
        <w:t>£</w:t>
      </w:r>
      <w:r w:rsidR="00EE536D">
        <w:rPr>
          <w:rFonts w:ascii="Calibri" w:eastAsia="Calibri" w:hAnsi="Calibri" w:cs="Calibri"/>
          <w:color w:val="000000"/>
        </w:rPr>
        <w:t>20,000</w:t>
      </w:r>
      <w:r w:rsidRPr="004536A4">
        <w:rPr>
          <w:rFonts w:ascii="Calibri" w:eastAsia="Calibri" w:hAnsi="Calibri" w:cs="Calibri"/>
          <w:color w:val="000000"/>
        </w:rPr>
        <w:t xml:space="preserve"> x </w:t>
      </w:r>
      <w:r>
        <w:rPr>
          <w:rFonts w:ascii="Calibri" w:eastAsia="Calibri" w:hAnsi="Calibri" w:cs="Calibri"/>
          <w:color w:val="000000"/>
        </w:rPr>
        <w:t>5</w:t>
      </w:r>
      <w:r w:rsidR="00EE536D">
        <w:rPr>
          <w:rFonts w:ascii="Calibri" w:eastAsia="Calibri" w:hAnsi="Calibri" w:cs="Calibri"/>
          <w:color w:val="000000"/>
        </w:rPr>
        <w:t>1.35</w:t>
      </w:r>
      <w:r w:rsidRPr="004536A4">
        <w:rPr>
          <w:rFonts w:ascii="Calibri" w:eastAsia="Calibri" w:hAnsi="Calibri" w:cs="Calibri"/>
          <w:color w:val="000000"/>
        </w:rPr>
        <w:t>% = £</w:t>
      </w:r>
      <w:r>
        <w:rPr>
          <w:rFonts w:ascii="Calibri" w:eastAsia="Calibri" w:hAnsi="Calibri" w:cs="Calibri"/>
          <w:color w:val="000000"/>
        </w:rPr>
        <w:t>10,2</w:t>
      </w:r>
      <w:r w:rsidR="00444F75">
        <w:rPr>
          <w:rFonts w:ascii="Calibri" w:eastAsia="Calibri" w:hAnsi="Calibri" w:cs="Calibri"/>
          <w:color w:val="000000"/>
        </w:rPr>
        <w:t>70</w:t>
      </w:r>
      <w:r w:rsidRPr="004536A4">
        <w:rPr>
          <w:rFonts w:ascii="Calibri" w:eastAsia="Calibri" w:hAnsi="Calibri" w:cs="Calibri"/>
          <w:color w:val="000000"/>
        </w:rPr>
        <w:t xml:space="preserve"> Customer Contribution</w:t>
      </w:r>
    </w:p>
    <w:p w14:paraId="452D840D" w14:textId="77777777" w:rsidR="00045D7C" w:rsidRDefault="00045D7C" w:rsidP="00045D7C">
      <w:pPr>
        <w:spacing w:before="120" w:after="120" w:line="276" w:lineRule="auto"/>
        <w:jc w:val="both"/>
        <w:rPr>
          <w:rFonts w:ascii="Calibri" w:eastAsia="Yu Mincho" w:hAnsi="Calibri" w:cs="Arial"/>
        </w:rPr>
      </w:pPr>
      <w:r>
        <w:rPr>
          <w:rFonts w:ascii="Calibri" w:eastAsia="Yu Mincho" w:hAnsi="Calibri" w:cs="Arial"/>
        </w:rPr>
        <w:t>Fault Level</w:t>
      </w:r>
      <w:r w:rsidRPr="004536A4">
        <w:rPr>
          <w:rFonts w:ascii="Calibri" w:eastAsia="Yu Mincho" w:hAnsi="Calibri" w:cs="Arial"/>
        </w:rPr>
        <w:t xml:space="preserve"> CAF: </w:t>
      </w:r>
      <w:r>
        <w:rPr>
          <w:rFonts w:ascii="Calibri" w:eastAsia="Yu Mincho" w:hAnsi="Calibri" w:cs="Arial"/>
        </w:rPr>
        <w:t xml:space="preserve">3 x </w:t>
      </w:r>
      <w:r w:rsidRPr="004536A4">
        <w:rPr>
          <w:rFonts w:ascii="Calibri" w:eastAsia="Yu Mincho" w:hAnsi="Calibri" w:cs="Arial"/>
        </w:rPr>
        <w:t>(</w:t>
      </w:r>
      <w:r>
        <w:rPr>
          <w:rFonts w:ascii="Calibri" w:eastAsia="Yu Mincho" w:hAnsi="Calibri" w:cs="Arial"/>
        </w:rPr>
        <w:t>10</w:t>
      </w:r>
      <w:r w:rsidRPr="004536A4">
        <w:rPr>
          <w:rFonts w:ascii="Calibri" w:eastAsia="Yu Mincho" w:hAnsi="Calibri" w:cs="Arial"/>
        </w:rPr>
        <w:t>/</w:t>
      </w:r>
      <w:r>
        <w:rPr>
          <w:rFonts w:ascii="Calibri" w:eastAsia="Yu Mincho" w:hAnsi="Calibri" w:cs="Arial"/>
        </w:rPr>
        <w:t>250</w:t>
      </w:r>
      <w:r w:rsidRPr="004536A4">
        <w:rPr>
          <w:rFonts w:ascii="Calibri" w:eastAsia="Yu Mincho" w:hAnsi="Calibri" w:cs="Arial"/>
        </w:rPr>
        <w:t xml:space="preserve">) x 100 = </w:t>
      </w:r>
      <w:r>
        <w:rPr>
          <w:rFonts w:ascii="Calibri" w:eastAsia="Yu Mincho" w:hAnsi="Calibri" w:cs="Arial"/>
        </w:rPr>
        <w:t>12.00</w:t>
      </w:r>
      <w:r w:rsidRPr="004536A4">
        <w:rPr>
          <w:rFonts w:ascii="Calibri" w:eastAsia="Yu Mincho" w:hAnsi="Calibri" w:cs="Arial"/>
        </w:rPr>
        <w:t>%</w:t>
      </w:r>
    </w:p>
    <w:p w14:paraId="1B6EFD1C" w14:textId="614D0FFB" w:rsidR="00444F75" w:rsidRPr="004536A4" w:rsidRDefault="00444F75" w:rsidP="00444F75">
      <w:pPr>
        <w:spacing w:before="120" w:after="120" w:line="276" w:lineRule="auto"/>
        <w:ind w:left="720" w:firstLine="720"/>
        <w:jc w:val="both"/>
        <w:rPr>
          <w:rFonts w:ascii="Calibri" w:eastAsia="Yu Mincho" w:hAnsi="Calibri" w:cs="Arial"/>
        </w:rPr>
      </w:pPr>
      <w:r>
        <w:rPr>
          <w:rFonts w:ascii="Calibri" w:eastAsia="Yu Mincho" w:hAnsi="Calibri" w:cs="Arial"/>
        </w:rPr>
        <w:t>Customer CAF: (£800,000 x 12.00%) / £820,000 = 11.71%</w:t>
      </w:r>
    </w:p>
    <w:p w14:paraId="7E2FC128" w14:textId="1FE3C148" w:rsidR="00045D7C" w:rsidRPr="00BD6756" w:rsidRDefault="00045D7C" w:rsidP="00045D7C">
      <w:pPr>
        <w:spacing w:after="200" w:line="276" w:lineRule="auto"/>
        <w:ind w:left="720" w:firstLine="720"/>
        <w:rPr>
          <w:rFonts w:ascii="Calibri" w:eastAsia="Calibri" w:hAnsi="Calibri" w:cs="Calibri"/>
          <w:color w:val="000000"/>
        </w:rPr>
      </w:pPr>
      <w:r w:rsidRPr="004536A4">
        <w:rPr>
          <w:rFonts w:ascii="Calibri" w:eastAsia="Calibri" w:hAnsi="Calibri" w:cs="Calibri"/>
          <w:color w:val="000000"/>
        </w:rPr>
        <w:t>£</w:t>
      </w:r>
      <w:r w:rsidR="00201FD5">
        <w:rPr>
          <w:rFonts w:ascii="Calibri" w:eastAsia="Calibri" w:hAnsi="Calibri" w:cs="Calibri"/>
          <w:color w:val="000000"/>
        </w:rPr>
        <w:t>800,000</w:t>
      </w:r>
      <w:r w:rsidRPr="004536A4">
        <w:rPr>
          <w:rFonts w:ascii="Calibri" w:eastAsia="Calibri" w:hAnsi="Calibri" w:cs="Calibri"/>
          <w:color w:val="000000"/>
        </w:rPr>
        <w:t xml:space="preserve"> x </w:t>
      </w:r>
      <w:r w:rsidR="00201FD5">
        <w:rPr>
          <w:rFonts w:ascii="Calibri" w:eastAsia="Calibri" w:hAnsi="Calibri" w:cs="Calibri"/>
          <w:color w:val="000000"/>
        </w:rPr>
        <w:t>11.71</w:t>
      </w:r>
      <w:r w:rsidRPr="004536A4">
        <w:rPr>
          <w:rFonts w:ascii="Calibri" w:eastAsia="Calibri" w:hAnsi="Calibri" w:cs="Calibri"/>
          <w:color w:val="000000"/>
        </w:rPr>
        <w:t>% = £</w:t>
      </w:r>
      <w:r>
        <w:rPr>
          <w:rFonts w:ascii="Calibri" w:eastAsia="Calibri" w:hAnsi="Calibri" w:cs="Calibri"/>
          <w:color w:val="000000"/>
        </w:rPr>
        <w:t>93,</w:t>
      </w:r>
      <w:r w:rsidR="00114B1C">
        <w:rPr>
          <w:rFonts w:ascii="Calibri" w:eastAsia="Calibri" w:hAnsi="Calibri" w:cs="Calibri"/>
          <w:color w:val="000000"/>
        </w:rPr>
        <w:t>680</w:t>
      </w:r>
      <w:r w:rsidRPr="004536A4">
        <w:rPr>
          <w:rFonts w:ascii="Calibri" w:eastAsia="Calibri" w:hAnsi="Calibri" w:cs="Calibri"/>
          <w:color w:val="000000"/>
        </w:rPr>
        <w:t xml:space="preserve"> Customer Contribution</w:t>
      </w:r>
    </w:p>
    <w:p w14:paraId="091224F4" w14:textId="77777777" w:rsidR="00045D7C" w:rsidRDefault="00045D7C" w:rsidP="00045D7C">
      <w:pPr>
        <w:spacing w:before="120" w:after="120" w:line="276" w:lineRule="auto"/>
        <w:jc w:val="both"/>
        <w:rPr>
          <w:rFonts w:ascii="Calibri" w:eastAsia="Yu Mincho" w:hAnsi="Calibri" w:cs="Arial"/>
        </w:rPr>
      </w:pPr>
      <w:r w:rsidRPr="004536A4">
        <w:rPr>
          <w:rFonts w:ascii="Calibri" w:eastAsia="Yu Mincho" w:hAnsi="Calibri" w:cs="Arial"/>
        </w:rPr>
        <w:t>The Connection Charge for this Scheme is calculated as follows:</w:t>
      </w:r>
    </w:p>
    <w:tbl>
      <w:tblPr>
        <w:tblW w:w="9165" w:type="dxa"/>
        <w:tblInd w:w="90" w:type="dxa"/>
        <w:tblLayout w:type="fixed"/>
        <w:tblLook w:val="06A0" w:firstRow="1" w:lastRow="0" w:firstColumn="1" w:lastColumn="0" w:noHBand="1" w:noVBand="1"/>
      </w:tblPr>
      <w:tblGrid>
        <w:gridCol w:w="13"/>
        <w:gridCol w:w="4539"/>
        <w:gridCol w:w="26"/>
        <w:gridCol w:w="1251"/>
        <w:gridCol w:w="25"/>
        <w:gridCol w:w="1843"/>
        <w:gridCol w:w="1417"/>
        <w:gridCol w:w="51"/>
      </w:tblGrid>
      <w:tr w:rsidR="00045D7C" w:rsidRPr="004536A4" w14:paraId="7BA98647" w14:textId="77777777" w:rsidTr="00B86002">
        <w:trPr>
          <w:trHeight w:val="600"/>
        </w:trPr>
        <w:tc>
          <w:tcPr>
            <w:tcW w:w="4578" w:type="dxa"/>
            <w:gridSpan w:val="3"/>
            <w:tcBorders>
              <w:top w:val="single" w:sz="8" w:space="0" w:color="auto"/>
              <w:left w:val="single" w:sz="8" w:space="0" w:color="auto"/>
              <w:bottom w:val="single" w:sz="8" w:space="0" w:color="auto"/>
              <w:right w:val="single" w:sz="8" w:space="0" w:color="auto"/>
            </w:tcBorders>
            <w:shd w:val="clear" w:color="auto" w:fill="D9D9D9"/>
            <w:vAlign w:val="center"/>
            <w:hideMark/>
          </w:tcPr>
          <w:p w14:paraId="18205D37" w14:textId="77777777" w:rsidR="00045D7C" w:rsidRPr="004536A4" w:rsidRDefault="00045D7C" w:rsidP="00B86002">
            <w:pPr>
              <w:keepNext/>
              <w:spacing w:before="60" w:after="60" w:line="276" w:lineRule="auto"/>
              <w:rPr>
                <w:rFonts w:ascii="Calibri" w:eastAsia="Yu Mincho" w:hAnsi="Calibri" w:cs="Arial"/>
                <w:b/>
              </w:rPr>
            </w:pPr>
            <w:r w:rsidRPr="004536A4">
              <w:rPr>
                <w:rFonts w:ascii="Calibri" w:eastAsia="Yu Mincho" w:hAnsi="Calibri" w:cs="Arial"/>
                <w:b/>
              </w:rPr>
              <w:lastRenderedPageBreak/>
              <w:t>Reinforcement Over High-Cost Project Threshold:</w:t>
            </w:r>
          </w:p>
        </w:tc>
        <w:tc>
          <w:tcPr>
            <w:tcW w:w="1276" w:type="dxa"/>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2CA4BFC7" w14:textId="77777777" w:rsidR="00045D7C" w:rsidRPr="004536A4" w:rsidRDefault="00045D7C"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Cost</w:t>
            </w:r>
          </w:p>
        </w:tc>
        <w:tc>
          <w:tcPr>
            <w:tcW w:w="1843" w:type="dxa"/>
            <w:tcBorders>
              <w:top w:val="single" w:sz="8" w:space="0" w:color="auto"/>
              <w:left w:val="single" w:sz="8" w:space="0" w:color="auto"/>
              <w:bottom w:val="single" w:sz="8" w:space="0" w:color="auto"/>
              <w:right w:val="single" w:sz="8" w:space="0" w:color="auto"/>
            </w:tcBorders>
            <w:shd w:val="clear" w:color="auto" w:fill="D9D9D9"/>
            <w:vAlign w:val="center"/>
            <w:hideMark/>
          </w:tcPr>
          <w:p w14:paraId="475E02FE" w14:textId="77777777" w:rsidR="00045D7C" w:rsidRPr="004536A4" w:rsidRDefault="00045D7C"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Apportionment/HCPT</w:t>
            </w:r>
          </w:p>
        </w:tc>
        <w:tc>
          <w:tcPr>
            <w:tcW w:w="1468" w:type="dxa"/>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7CA5B1F9" w14:textId="77777777" w:rsidR="00045D7C" w:rsidRPr="004536A4" w:rsidRDefault="00045D7C"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Customer Contribution</w:t>
            </w:r>
          </w:p>
        </w:tc>
      </w:tr>
      <w:tr w:rsidR="00045D7C" w:rsidRPr="004536A4" w14:paraId="7206A7D5" w14:textId="77777777" w:rsidTr="00B86002">
        <w:trPr>
          <w:trHeight w:val="255"/>
        </w:trPr>
        <w:tc>
          <w:tcPr>
            <w:tcW w:w="4578" w:type="dxa"/>
            <w:gridSpan w:val="3"/>
            <w:tcBorders>
              <w:top w:val="single" w:sz="8" w:space="0" w:color="auto"/>
              <w:left w:val="single" w:sz="8" w:space="0" w:color="auto"/>
              <w:bottom w:val="single" w:sz="8" w:space="0" w:color="auto"/>
              <w:right w:val="single" w:sz="8" w:space="0" w:color="auto"/>
            </w:tcBorders>
            <w:vAlign w:val="center"/>
            <w:hideMark/>
          </w:tcPr>
          <w:p w14:paraId="3191567E" w14:textId="77777777" w:rsidR="00045D7C" w:rsidRPr="004536A4" w:rsidRDefault="00045D7C" w:rsidP="00B86002">
            <w:pPr>
              <w:keepNext/>
              <w:spacing w:before="60" w:after="60" w:line="276" w:lineRule="auto"/>
              <w:rPr>
                <w:rFonts w:ascii="Calibri" w:eastAsia="Yu Mincho" w:hAnsi="Calibri" w:cs="Arial"/>
              </w:rPr>
            </w:pPr>
            <w:r w:rsidRPr="004536A4">
              <w:rPr>
                <w:rFonts w:ascii="Calibri" w:eastAsia="Yu Mincho" w:hAnsi="Calibri" w:cs="Arial"/>
              </w:rPr>
              <w:t>Re-conductor of 500m of 11kV overhead line</w:t>
            </w:r>
          </w:p>
        </w:tc>
        <w:tc>
          <w:tcPr>
            <w:tcW w:w="1276" w:type="dxa"/>
            <w:gridSpan w:val="2"/>
            <w:tcBorders>
              <w:top w:val="single" w:sz="8" w:space="0" w:color="auto"/>
              <w:left w:val="single" w:sz="8" w:space="0" w:color="auto"/>
              <w:bottom w:val="single" w:sz="8" w:space="0" w:color="auto"/>
              <w:right w:val="single" w:sz="8" w:space="0" w:color="000000"/>
            </w:tcBorders>
            <w:vAlign w:val="center"/>
            <w:hideMark/>
          </w:tcPr>
          <w:p w14:paraId="2FAFEDA0" w14:textId="77777777" w:rsidR="00045D7C" w:rsidRPr="004536A4" w:rsidRDefault="00045D7C" w:rsidP="00B86002">
            <w:pPr>
              <w:keepNext/>
              <w:spacing w:before="60" w:after="60" w:line="276" w:lineRule="auto"/>
              <w:jc w:val="center"/>
              <w:rPr>
                <w:rFonts w:ascii="Calibri" w:eastAsia="Calibri" w:hAnsi="Calibri" w:cs="Calibri"/>
              </w:rPr>
            </w:pPr>
            <w:r>
              <w:rPr>
                <w:rFonts w:ascii="Calibri" w:eastAsia="Calibri" w:hAnsi="Calibri" w:cs="Calibri"/>
              </w:rPr>
              <w:t>£20,000</w:t>
            </w:r>
          </w:p>
        </w:tc>
        <w:tc>
          <w:tcPr>
            <w:tcW w:w="1843" w:type="dxa"/>
            <w:vMerge w:val="restart"/>
            <w:tcBorders>
              <w:top w:val="single" w:sz="8" w:space="0" w:color="auto"/>
              <w:left w:val="single" w:sz="8" w:space="0" w:color="000000"/>
              <w:bottom w:val="single" w:sz="8" w:space="0" w:color="auto"/>
              <w:right w:val="single" w:sz="8" w:space="0" w:color="000000"/>
            </w:tcBorders>
            <w:vAlign w:val="center"/>
            <w:hideMark/>
          </w:tcPr>
          <w:p w14:paraId="0B3BE267" w14:textId="77777777" w:rsidR="00045D7C" w:rsidRPr="004536A4" w:rsidRDefault="00045D7C" w:rsidP="00B86002">
            <w:pPr>
              <w:keepNext/>
              <w:spacing w:before="60" w:after="60" w:line="276" w:lineRule="auto"/>
              <w:jc w:val="center"/>
              <w:rPr>
                <w:rFonts w:ascii="Calibri" w:eastAsia="Calibri" w:hAnsi="Calibri" w:cs="Calibri"/>
                <w:color w:val="000000"/>
              </w:rPr>
            </w:pPr>
            <w:r w:rsidRPr="004536A4">
              <w:rPr>
                <w:rFonts w:ascii="Calibri" w:eastAsia="Calibri" w:hAnsi="Calibri" w:cs="Calibri"/>
                <w:color w:val="000000"/>
              </w:rPr>
              <w:t>£</w:t>
            </w:r>
            <w:r>
              <w:rPr>
                <w:rFonts w:ascii="Calibri" w:eastAsia="Calibri" w:hAnsi="Calibri" w:cs="Calibri"/>
                <w:color w:val="000000"/>
              </w:rPr>
              <w:t>820,000</w:t>
            </w:r>
            <w:r w:rsidRPr="004536A4">
              <w:rPr>
                <w:rFonts w:ascii="Calibri" w:eastAsia="Calibri" w:hAnsi="Calibri" w:cs="Calibri"/>
                <w:color w:val="000000"/>
              </w:rPr>
              <w:t>-£</w:t>
            </w:r>
            <w:r>
              <w:rPr>
                <w:rFonts w:ascii="Calibri" w:eastAsia="Calibri" w:hAnsi="Calibri" w:cs="Calibri"/>
                <w:color w:val="000000"/>
              </w:rPr>
              <w:t>800</w:t>
            </w:r>
            <w:r w:rsidRPr="004536A4">
              <w:rPr>
                <w:rFonts w:ascii="Calibri" w:eastAsia="Calibri" w:hAnsi="Calibri" w:cs="Calibri"/>
                <w:color w:val="000000"/>
              </w:rPr>
              <w:t>,000=</w:t>
            </w:r>
          </w:p>
          <w:p w14:paraId="136943A4" w14:textId="77777777" w:rsidR="00045D7C" w:rsidRPr="004536A4" w:rsidRDefault="00045D7C" w:rsidP="00B86002">
            <w:pPr>
              <w:keepNext/>
              <w:spacing w:before="60" w:after="60" w:line="276" w:lineRule="auto"/>
              <w:jc w:val="center"/>
              <w:rPr>
                <w:rFonts w:ascii="Calibri" w:eastAsia="Calibri" w:hAnsi="Calibri" w:cs="Calibri"/>
                <w:color w:val="000000"/>
              </w:rPr>
            </w:pPr>
            <w:r w:rsidRPr="004536A4">
              <w:rPr>
                <w:rFonts w:ascii="Calibri" w:eastAsia="Calibri" w:hAnsi="Calibri" w:cs="Calibri"/>
                <w:color w:val="000000"/>
              </w:rPr>
              <w:t>£</w:t>
            </w:r>
            <w:r>
              <w:rPr>
                <w:rFonts w:ascii="Calibri" w:eastAsia="Calibri" w:hAnsi="Calibri" w:cs="Calibri"/>
                <w:color w:val="000000"/>
              </w:rPr>
              <w:t>20</w:t>
            </w:r>
            <w:r w:rsidRPr="004536A4">
              <w:rPr>
                <w:rFonts w:ascii="Calibri" w:eastAsia="Calibri" w:hAnsi="Calibri" w:cs="Calibri"/>
                <w:color w:val="000000"/>
              </w:rPr>
              <w:t>,</w:t>
            </w:r>
            <w:r>
              <w:rPr>
                <w:rFonts w:ascii="Calibri" w:eastAsia="Calibri" w:hAnsi="Calibri" w:cs="Calibri"/>
                <w:color w:val="000000"/>
              </w:rPr>
              <w:t>0</w:t>
            </w:r>
            <w:r w:rsidRPr="004536A4">
              <w:rPr>
                <w:rFonts w:ascii="Calibri" w:eastAsia="Calibri" w:hAnsi="Calibri" w:cs="Calibri"/>
                <w:color w:val="000000"/>
              </w:rPr>
              <w:t>00</w:t>
            </w:r>
          </w:p>
        </w:tc>
        <w:tc>
          <w:tcPr>
            <w:tcW w:w="1468" w:type="dxa"/>
            <w:gridSpan w:val="2"/>
            <w:vMerge w:val="restart"/>
            <w:tcBorders>
              <w:top w:val="single" w:sz="8" w:space="0" w:color="auto"/>
              <w:left w:val="single" w:sz="8" w:space="0" w:color="000000"/>
              <w:right w:val="single" w:sz="8" w:space="0" w:color="auto"/>
            </w:tcBorders>
            <w:vAlign w:val="center"/>
            <w:hideMark/>
          </w:tcPr>
          <w:p w14:paraId="4854A339" w14:textId="77777777"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20,0</w:t>
            </w:r>
            <w:r w:rsidRPr="004536A4">
              <w:rPr>
                <w:rFonts w:ascii="Calibri" w:eastAsia="Calibri" w:hAnsi="Calibri" w:cs="Calibri"/>
              </w:rPr>
              <w:t>00</w:t>
            </w:r>
          </w:p>
        </w:tc>
      </w:tr>
      <w:tr w:rsidR="00045D7C" w:rsidRPr="004536A4" w14:paraId="74F842AC" w14:textId="77777777" w:rsidTr="00B86002">
        <w:trPr>
          <w:trHeight w:val="255"/>
        </w:trPr>
        <w:tc>
          <w:tcPr>
            <w:tcW w:w="4578" w:type="dxa"/>
            <w:gridSpan w:val="3"/>
            <w:tcBorders>
              <w:top w:val="single" w:sz="8" w:space="0" w:color="auto"/>
              <w:left w:val="single" w:sz="8" w:space="0" w:color="auto"/>
              <w:bottom w:val="single" w:sz="8" w:space="0" w:color="auto"/>
              <w:right w:val="single" w:sz="8" w:space="0" w:color="auto"/>
            </w:tcBorders>
            <w:vAlign w:val="center"/>
            <w:hideMark/>
          </w:tcPr>
          <w:p w14:paraId="04618653" w14:textId="77777777" w:rsidR="00045D7C" w:rsidRPr="004536A4" w:rsidRDefault="00045D7C" w:rsidP="00B86002">
            <w:pPr>
              <w:keepNext/>
              <w:spacing w:before="60" w:after="60" w:line="276" w:lineRule="auto"/>
              <w:rPr>
                <w:rFonts w:ascii="Calibri" w:eastAsia="Yu Mincho" w:hAnsi="Calibri" w:cs="Arial"/>
              </w:rPr>
            </w:pPr>
            <w:r w:rsidRPr="004536A4">
              <w:rPr>
                <w:rFonts w:ascii="Calibri" w:eastAsia="Yu Mincho" w:hAnsi="Calibri" w:cs="Arial"/>
              </w:rPr>
              <w:t xml:space="preserve">Replacement 11kV switchboard  </w:t>
            </w:r>
          </w:p>
        </w:tc>
        <w:tc>
          <w:tcPr>
            <w:tcW w:w="1276" w:type="dxa"/>
            <w:gridSpan w:val="2"/>
            <w:tcBorders>
              <w:top w:val="single" w:sz="8" w:space="0" w:color="auto"/>
              <w:left w:val="single" w:sz="8" w:space="0" w:color="auto"/>
              <w:bottom w:val="single" w:sz="8" w:space="0" w:color="auto"/>
              <w:right w:val="single" w:sz="8" w:space="0" w:color="000000"/>
            </w:tcBorders>
            <w:vAlign w:val="center"/>
            <w:hideMark/>
          </w:tcPr>
          <w:p w14:paraId="2C6AE004" w14:textId="77777777"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80</w:t>
            </w:r>
            <w:r w:rsidRPr="004536A4">
              <w:rPr>
                <w:rFonts w:ascii="Calibri" w:eastAsia="Calibri" w:hAnsi="Calibri" w:cs="Calibri"/>
              </w:rPr>
              <w:t>0,000</w:t>
            </w:r>
          </w:p>
        </w:tc>
        <w:tc>
          <w:tcPr>
            <w:tcW w:w="1843" w:type="dxa"/>
            <w:vMerge/>
            <w:tcBorders>
              <w:top w:val="single" w:sz="8" w:space="0" w:color="auto"/>
              <w:left w:val="single" w:sz="8" w:space="0" w:color="000000"/>
              <w:bottom w:val="single" w:sz="8" w:space="0" w:color="auto"/>
              <w:right w:val="single" w:sz="8" w:space="0" w:color="000000"/>
            </w:tcBorders>
            <w:vAlign w:val="center"/>
            <w:hideMark/>
          </w:tcPr>
          <w:p w14:paraId="1B20C655" w14:textId="77777777" w:rsidR="00045D7C" w:rsidRPr="004536A4" w:rsidRDefault="00045D7C" w:rsidP="00B86002">
            <w:pPr>
              <w:keepNext/>
              <w:spacing w:after="0" w:line="276" w:lineRule="auto"/>
              <w:rPr>
                <w:rFonts w:ascii="Calibri" w:eastAsia="Calibri" w:hAnsi="Calibri" w:cs="Calibri"/>
                <w:color w:val="000000"/>
              </w:rPr>
            </w:pPr>
          </w:p>
        </w:tc>
        <w:tc>
          <w:tcPr>
            <w:tcW w:w="1468" w:type="dxa"/>
            <w:gridSpan w:val="2"/>
            <w:vMerge/>
            <w:tcBorders>
              <w:left w:val="single" w:sz="8" w:space="0" w:color="000000"/>
              <w:bottom w:val="single" w:sz="8" w:space="0" w:color="auto"/>
              <w:right w:val="single" w:sz="8" w:space="0" w:color="auto"/>
            </w:tcBorders>
            <w:vAlign w:val="center"/>
          </w:tcPr>
          <w:p w14:paraId="53656C4A" w14:textId="77777777" w:rsidR="00045D7C" w:rsidRPr="004536A4" w:rsidRDefault="00045D7C" w:rsidP="00B86002">
            <w:pPr>
              <w:keepNext/>
              <w:spacing w:before="60" w:after="60" w:line="276" w:lineRule="auto"/>
              <w:jc w:val="center"/>
              <w:rPr>
                <w:rFonts w:ascii="Calibri" w:eastAsia="Calibri" w:hAnsi="Calibri" w:cs="Calibri"/>
              </w:rPr>
            </w:pPr>
          </w:p>
        </w:tc>
      </w:tr>
      <w:tr w:rsidR="00045D7C" w:rsidRPr="004536A4" w14:paraId="155085F5" w14:textId="77777777" w:rsidTr="00B86002">
        <w:trPr>
          <w:trHeight w:val="315"/>
        </w:trPr>
        <w:tc>
          <w:tcPr>
            <w:tcW w:w="4578" w:type="dxa"/>
            <w:gridSpan w:val="3"/>
            <w:tcBorders>
              <w:top w:val="single" w:sz="8" w:space="0" w:color="auto"/>
              <w:left w:val="single" w:sz="8" w:space="0" w:color="auto"/>
              <w:bottom w:val="single" w:sz="4" w:space="0" w:color="auto"/>
              <w:right w:val="single" w:sz="8" w:space="0" w:color="auto"/>
            </w:tcBorders>
            <w:vAlign w:val="center"/>
            <w:hideMark/>
          </w:tcPr>
          <w:p w14:paraId="7322C0FC" w14:textId="77777777" w:rsidR="00045D7C" w:rsidRPr="004536A4" w:rsidRDefault="00045D7C" w:rsidP="00B86002">
            <w:pPr>
              <w:keepNext/>
              <w:spacing w:before="60" w:after="60" w:line="276" w:lineRule="auto"/>
              <w:rPr>
                <w:rFonts w:ascii="Calibri" w:eastAsia="Calibri" w:hAnsi="Calibri" w:cs="Calibri"/>
                <w:b/>
                <w:bCs/>
              </w:rPr>
            </w:pPr>
            <w:r w:rsidRPr="004536A4">
              <w:rPr>
                <w:rFonts w:ascii="Calibri" w:eastAsia="Calibri" w:hAnsi="Calibri" w:cs="Calibri"/>
                <w:b/>
                <w:bCs/>
              </w:rPr>
              <w:t xml:space="preserve">Total Reinforcement Cost </w:t>
            </w:r>
          </w:p>
        </w:tc>
        <w:tc>
          <w:tcPr>
            <w:tcW w:w="1276" w:type="dxa"/>
            <w:gridSpan w:val="2"/>
            <w:tcBorders>
              <w:top w:val="single" w:sz="8" w:space="0" w:color="auto"/>
              <w:left w:val="single" w:sz="8" w:space="0" w:color="auto"/>
              <w:bottom w:val="single" w:sz="4" w:space="0" w:color="auto"/>
              <w:right w:val="single" w:sz="8" w:space="0" w:color="auto"/>
            </w:tcBorders>
            <w:vAlign w:val="center"/>
            <w:hideMark/>
          </w:tcPr>
          <w:p w14:paraId="1752712B" w14:textId="77777777" w:rsidR="00045D7C" w:rsidRPr="004536A4" w:rsidRDefault="00045D7C" w:rsidP="00B86002">
            <w:pPr>
              <w:keepNext/>
              <w:spacing w:before="60" w:after="60" w:line="276" w:lineRule="auto"/>
              <w:jc w:val="center"/>
              <w:rPr>
                <w:rFonts w:ascii="Calibri" w:eastAsia="Calibri" w:hAnsi="Calibri" w:cs="Calibri"/>
              </w:rPr>
            </w:pPr>
            <w:r w:rsidRPr="004536A4">
              <w:rPr>
                <w:rFonts w:ascii="Calibri" w:eastAsia="Calibri" w:hAnsi="Calibri" w:cs="Calibri"/>
              </w:rPr>
              <w:t>£</w:t>
            </w:r>
            <w:r>
              <w:rPr>
                <w:rFonts w:ascii="Calibri" w:eastAsia="Calibri" w:hAnsi="Calibri" w:cs="Calibri"/>
              </w:rPr>
              <w:t>820</w:t>
            </w:r>
            <w:r w:rsidRPr="004536A4">
              <w:rPr>
                <w:rFonts w:ascii="Calibri" w:eastAsia="Calibri" w:hAnsi="Calibri" w:cs="Calibri"/>
              </w:rPr>
              <w:t>,</w:t>
            </w:r>
            <w:r>
              <w:rPr>
                <w:rFonts w:ascii="Calibri" w:eastAsia="Calibri" w:hAnsi="Calibri" w:cs="Calibri"/>
              </w:rPr>
              <w:t>0</w:t>
            </w:r>
            <w:r w:rsidRPr="004536A4">
              <w:rPr>
                <w:rFonts w:ascii="Calibri" w:eastAsia="Calibri" w:hAnsi="Calibri" w:cs="Calibri"/>
              </w:rPr>
              <w:t>00</w:t>
            </w:r>
          </w:p>
        </w:tc>
        <w:tc>
          <w:tcPr>
            <w:tcW w:w="1843" w:type="dxa"/>
            <w:tcBorders>
              <w:top w:val="single" w:sz="8" w:space="0" w:color="auto"/>
              <w:left w:val="single" w:sz="8" w:space="0" w:color="auto"/>
              <w:bottom w:val="single" w:sz="4" w:space="0" w:color="auto"/>
              <w:right w:val="single" w:sz="8" w:space="0" w:color="auto"/>
            </w:tcBorders>
            <w:vAlign w:val="center"/>
          </w:tcPr>
          <w:p w14:paraId="50CC4E92" w14:textId="77777777" w:rsidR="00045D7C" w:rsidRPr="004536A4" w:rsidRDefault="00045D7C" w:rsidP="00B86002">
            <w:pPr>
              <w:keepNext/>
              <w:spacing w:before="60" w:after="60" w:line="276" w:lineRule="auto"/>
              <w:jc w:val="center"/>
              <w:rPr>
                <w:rFonts w:ascii="Calibri" w:eastAsia="Calibri" w:hAnsi="Calibri" w:cs="Calibri"/>
              </w:rPr>
            </w:pPr>
          </w:p>
        </w:tc>
        <w:tc>
          <w:tcPr>
            <w:tcW w:w="1468" w:type="dxa"/>
            <w:gridSpan w:val="2"/>
            <w:tcBorders>
              <w:top w:val="single" w:sz="8" w:space="0" w:color="auto"/>
              <w:left w:val="single" w:sz="8" w:space="0" w:color="auto"/>
              <w:bottom w:val="single" w:sz="4" w:space="0" w:color="auto"/>
              <w:right w:val="single" w:sz="8" w:space="0" w:color="auto"/>
            </w:tcBorders>
            <w:vAlign w:val="center"/>
            <w:hideMark/>
          </w:tcPr>
          <w:p w14:paraId="48EF099C" w14:textId="77777777" w:rsidR="00045D7C" w:rsidRPr="004536A4" w:rsidRDefault="00045D7C" w:rsidP="00B86002">
            <w:pPr>
              <w:keepNext/>
              <w:spacing w:before="60" w:after="60" w:line="276" w:lineRule="auto"/>
              <w:jc w:val="center"/>
              <w:rPr>
                <w:rFonts w:ascii="Calibri" w:eastAsia="Calibri" w:hAnsi="Calibri" w:cs="Calibri"/>
                <w:b/>
                <w:bCs/>
              </w:rPr>
            </w:pPr>
            <w:r w:rsidRPr="004536A4">
              <w:rPr>
                <w:rFonts w:ascii="Calibri" w:eastAsia="Calibri" w:hAnsi="Calibri" w:cs="Calibri"/>
                <w:b/>
                <w:bCs/>
              </w:rPr>
              <w:t>£</w:t>
            </w:r>
            <w:r>
              <w:rPr>
                <w:rFonts w:ascii="Calibri" w:eastAsia="Calibri" w:hAnsi="Calibri" w:cs="Calibri"/>
                <w:b/>
                <w:bCs/>
              </w:rPr>
              <w:t>2</w:t>
            </w:r>
            <w:r w:rsidRPr="004536A4">
              <w:rPr>
                <w:rFonts w:ascii="Calibri" w:eastAsia="Calibri" w:hAnsi="Calibri" w:cs="Calibri"/>
                <w:b/>
                <w:bCs/>
              </w:rPr>
              <w:t>0,</w:t>
            </w:r>
            <w:r>
              <w:rPr>
                <w:rFonts w:ascii="Calibri" w:eastAsia="Calibri" w:hAnsi="Calibri" w:cs="Calibri"/>
                <w:b/>
                <w:bCs/>
              </w:rPr>
              <w:t>0</w:t>
            </w:r>
            <w:r w:rsidRPr="004536A4">
              <w:rPr>
                <w:rFonts w:ascii="Calibri" w:eastAsia="Calibri" w:hAnsi="Calibri" w:cs="Calibri"/>
                <w:b/>
                <w:bCs/>
              </w:rPr>
              <w:t>00</w:t>
            </w:r>
          </w:p>
        </w:tc>
      </w:tr>
      <w:tr w:rsidR="00045D7C" w:rsidRPr="004536A4" w14:paraId="76EAAF4F" w14:textId="77777777" w:rsidTr="00B86002">
        <w:trPr>
          <w:gridAfter w:val="1"/>
          <w:wAfter w:w="51" w:type="dxa"/>
          <w:trHeight w:val="315"/>
        </w:trPr>
        <w:tc>
          <w:tcPr>
            <w:tcW w:w="4578" w:type="dxa"/>
            <w:gridSpan w:val="3"/>
            <w:tcBorders>
              <w:top w:val="single" w:sz="4" w:space="0" w:color="auto"/>
              <w:left w:val="nil"/>
              <w:bottom w:val="single" w:sz="4" w:space="0" w:color="auto"/>
              <w:right w:val="nil"/>
            </w:tcBorders>
          </w:tcPr>
          <w:p w14:paraId="4D2FCB24" w14:textId="77777777" w:rsidR="00045D7C" w:rsidRPr="004536A4" w:rsidRDefault="00045D7C" w:rsidP="00B86002">
            <w:pPr>
              <w:keepNext/>
              <w:spacing w:after="0" w:line="240" w:lineRule="auto"/>
              <w:rPr>
                <w:rFonts w:ascii="Calibri" w:eastAsia="Yu Mincho" w:hAnsi="Calibri" w:cs="Arial"/>
              </w:rPr>
            </w:pPr>
          </w:p>
        </w:tc>
        <w:tc>
          <w:tcPr>
            <w:tcW w:w="1276" w:type="dxa"/>
            <w:gridSpan w:val="2"/>
            <w:tcBorders>
              <w:top w:val="single" w:sz="4" w:space="0" w:color="auto"/>
              <w:left w:val="nil"/>
              <w:bottom w:val="single" w:sz="4" w:space="0" w:color="auto"/>
              <w:right w:val="nil"/>
            </w:tcBorders>
          </w:tcPr>
          <w:p w14:paraId="3D90F454" w14:textId="77777777" w:rsidR="00045D7C" w:rsidRPr="004536A4" w:rsidRDefault="00045D7C" w:rsidP="00B86002">
            <w:pPr>
              <w:keepNext/>
              <w:spacing w:after="0" w:line="240" w:lineRule="auto"/>
              <w:rPr>
                <w:rFonts w:ascii="Calibri" w:eastAsia="Yu Mincho" w:hAnsi="Calibri" w:cs="Arial"/>
              </w:rPr>
            </w:pPr>
          </w:p>
        </w:tc>
        <w:tc>
          <w:tcPr>
            <w:tcW w:w="1843" w:type="dxa"/>
            <w:tcBorders>
              <w:top w:val="single" w:sz="4" w:space="0" w:color="auto"/>
              <w:left w:val="nil"/>
              <w:bottom w:val="single" w:sz="4" w:space="0" w:color="auto"/>
              <w:right w:val="nil"/>
            </w:tcBorders>
          </w:tcPr>
          <w:p w14:paraId="7CFA0298" w14:textId="77777777" w:rsidR="00045D7C" w:rsidRPr="004536A4" w:rsidRDefault="00045D7C" w:rsidP="00B86002">
            <w:pPr>
              <w:keepNext/>
              <w:spacing w:after="0" w:line="240" w:lineRule="auto"/>
              <w:rPr>
                <w:rFonts w:ascii="Calibri" w:eastAsia="Yu Mincho" w:hAnsi="Calibri" w:cs="Arial"/>
              </w:rPr>
            </w:pPr>
          </w:p>
        </w:tc>
        <w:tc>
          <w:tcPr>
            <w:tcW w:w="1417" w:type="dxa"/>
            <w:tcBorders>
              <w:top w:val="single" w:sz="4" w:space="0" w:color="auto"/>
              <w:left w:val="nil"/>
              <w:bottom w:val="single" w:sz="4" w:space="0" w:color="auto"/>
              <w:right w:val="nil"/>
            </w:tcBorders>
          </w:tcPr>
          <w:p w14:paraId="1E427762" w14:textId="77777777" w:rsidR="00045D7C" w:rsidRPr="004536A4" w:rsidRDefault="00045D7C" w:rsidP="00B86002">
            <w:pPr>
              <w:keepNext/>
              <w:spacing w:after="0" w:line="240" w:lineRule="auto"/>
              <w:rPr>
                <w:rFonts w:ascii="Calibri" w:eastAsia="Yu Mincho" w:hAnsi="Calibri" w:cs="Arial"/>
              </w:rPr>
            </w:pPr>
          </w:p>
        </w:tc>
      </w:tr>
      <w:tr w:rsidR="00045D7C" w:rsidRPr="004536A4" w14:paraId="521F1A00" w14:textId="77777777" w:rsidTr="00B860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3" w:type="dxa"/>
          <w:trHeight w:val="600"/>
        </w:trPr>
        <w:tc>
          <w:tcPr>
            <w:tcW w:w="453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4545932" w14:textId="77777777" w:rsidR="00045D7C" w:rsidRPr="004536A4" w:rsidRDefault="00045D7C" w:rsidP="00B86002">
            <w:pPr>
              <w:keepNext/>
              <w:spacing w:before="60" w:after="60" w:line="276" w:lineRule="auto"/>
              <w:rPr>
                <w:rFonts w:ascii="Calibri" w:eastAsia="Yu Mincho" w:hAnsi="Calibri" w:cs="Calibri"/>
              </w:rPr>
            </w:pPr>
            <w:r w:rsidRPr="004536A4">
              <w:rPr>
                <w:rFonts w:ascii="Calibri" w:eastAsia="Yu Mincho" w:hAnsi="Calibri" w:cs="Calibri"/>
                <w:b/>
              </w:rPr>
              <w:t>Reinforcement</w:t>
            </w:r>
          </w:p>
        </w:tc>
        <w:tc>
          <w:tcPr>
            <w:tcW w:w="1277"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52EE916E" w14:textId="77777777" w:rsidR="00045D7C" w:rsidRPr="004536A4" w:rsidRDefault="00045D7C" w:rsidP="00B86002">
            <w:pPr>
              <w:keepNext/>
              <w:spacing w:before="60" w:after="60" w:line="276" w:lineRule="auto"/>
              <w:jc w:val="center"/>
              <w:rPr>
                <w:rFonts w:ascii="Calibri" w:eastAsia="Yu Mincho" w:hAnsi="Calibri" w:cs="Calibri"/>
                <w:b/>
              </w:rPr>
            </w:pPr>
            <w:r w:rsidRPr="004536A4">
              <w:rPr>
                <w:rFonts w:ascii="Calibri" w:eastAsia="Yu Mincho" w:hAnsi="Calibri" w:cs="Calibri"/>
                <w:b/>
              </w:rPr>
              <w:t>Cost</w:t>
            </w:r>
          </w:p>
        </w:tc>
        <w:tc>
          <w:tcPr>
            <w:tcW w:w="1868"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254E00A1" w14:textId="77777777" w:rsidR="00045D7C" w:rsidRPr="004536A4" w:rsidRDefault="00045D7C" w:rsidP="00B86002">
            <w:pPr>
              <w:keepNext/>
              <w:spacing w:before="60" w:after="60" w:line="276" w:lineRule="auto"/>
              <w:jc w:val="center"/>
              <w:rPr>
                <w:rFonts w:ascii="Calibri" w:eastAsia="Yu Mincho" w:hAnsi="Calibri" w:cs="Calibri"/>
                <w:b/>
              </w:rPr>
            </w:pPr>
            <w:r w:rsidRPr="004536A4">
              <w:rPr>
                <w:rFonts w:ascii="Calibri" w:eastAsia="Yu Mincho" w:hAnsi="Calibri" w:cs="Calibri"/>
                <w:b/>
              </w:rPr>
              <w:t>Apportionment</w:t>
            </w:r>
          </w:p>
        </w:tc>
        <w:tc>
          <w:tcPr>
            <w:tcW w:w="1468"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3C7AE7E5" w14:textId="77777777" w:rsidR="00045D7C" w:rsidRPr="004536A4" w:rsidRDefault="00045D7C" w:rsidP="00B86002">
            <w:pPr>
              <w:keepNext/>
              <w:spacing w:before="60" w:after="60" w:line="276" w:lineRule="auto"/>
              <w:jc w:val="center"/>
              <w:rPr>
                <w:rFonts w:ascii="Calibri" w:eastAsia="Yu Mincho" w:hAnsi="Calibri" w:cs="Calibri"/>
                <w:b/>
              </w:rPr>
            </w:pPr>
            <w:r w:rsidRPr="004536A4">
              <w:rPr>
                <w:rFonts w:ascii="Calibri" w:eastAsia="Yu Mincho" w:hAnsi="Calibri" w:cs="Calibri"/>
                <w:b/>
              </w:rPr>
              <w:t>Customer Contribution</w:t>
            </w:r>
          </w:p>
        </w:tc>
      </w:tr>
      <w:tr w:rsidR="00045D7C" w:rsidRPr="004536A4" w14:paraId="048840FE" w14:textId="77777777" w:rsidTr="00B860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3" w:type="dxa"/>
          <w:trHeight w:val="260"/>
        </w:trPr>
        <w:tc>
          <w:tcPr>
            <w:tcW w:w="4539" w:type="dxa"/>
            <w:tcBorders>
              <w:top w:val="single" w:sz="4" w:space="0" w:color="auto"/>
              <w:left w:val="single" w:sz="4" w:space="0" w:color="auto"/>
              <w:bottom w:val="single" w:sz="4" w:space="0" w:color="auto"/>
              <w:right w:val="single" w:sz="4" w:space="0" w:color="auto"/>
            </w:tcBorders>
            <w:vAlign w:val="center"/>
            <w:hideMark/>
          </w:tcPr>
          <w:p w14:paraId="0E355BBA" w14:textId="77777777" w:rsidR="00045D7C" w:rsidRPr="004536A4" w:rsidRDefault="00045D7C" w:rsidP="00B86002">
            <w:pPr>
              <w:keepNext/>
              <w:spacing w:before="60" w:after="60" w:line="276" w:lineRule="auto"/>
              <w:rPr>
                <w:rFonts w:ascii="Calibri" w:eastAsia="Yu Mincho" w:hAnsi="Calibri" w:cs="Arial"/>
              </w:rPr>
            </w:pPr>
            <w:r w:rsidRPr="004536A4">
              <w:rPr>
                <w:rFonts w:ascii="Calibri" w:eastAsia="Yu Mincho" w:hAnsi="Calibri" w:cs="Arial"/>
              </w:rPr>
              <w:t>Re-conductor of 500m of 11kV overhead line</w:t>
            </w: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14:paraId="71638480" w14:textId="0D91AF43" w:rsidR="00045D7C" w:rsidRPr="004536A4" w:rsidRDefault="00045D7C" w:rsidP="00244FB6">
            <w:pPr>
              <w:keepNext/>
              <w:spacing w:before="60" w:after="60" w:line="276" w:lineRule="auto"/>
              <w:jc w:val="center"/>
              <w:rPr>
                <w:rFonts w:ascii="Calibri" w:eastAsia="Yu Mincho" w:hAnsi="Calibri" w:cs="Calibri"/>
              </w:rPr>
            </w:pPr>
            <w:r>
              <w:rPr>
                <w:rFonts w:ascii="Calibri" w:eastAsia="Calibri" w:hAnsi="Calibri" w:cs="Calibri"/>
              </w:rPr>
              <w:t>£</w:t>
            </w:r>
            <w:r w:rsidR="00244FB6">
              <w:rPr>
                <w:rFonts w:ascii="Calibri" w:eastAsia="Calibri" w:hAnsi="Calibri" w:cs="Calibri"/>
              </w:rPr>
              <w:t>20,000</w:t>
            </w:r>
          </w:p>
        </w:tc>
        <w:tc>
          <w:tcPr>
            <w:tcW w:w="1868" w:type="dxa"/>
            <w:gridSpan w:val="2"/>
            <w:tcBorders>
              <w:top w:val="single" w:sz="4" w:space="0" w:color="auto"/>
              <w:left w:val="single" w:sz="4" w:space="0" w:color="auto"/>
              <w:bottom w:val="single" w:sz="4" w:space="0" w:color="auto"/>
              <w:right w:val="single" w:sz="4" w:space="0" w:color="auto"/>
            </w:tcBorders>
            <w:vAlign w:val="center"/>
            <w:hideMark/>
          </w:tcPr>
          <w:p w14:paraId="11DF19CA" w14:textId="7F40AF9F" w:rsidR="00045D7C" w:rsidRPr="004536A4" w:rsidRDefault="00FE4DC6" w:rsidP="00B86002">
            <w:pPr>
              <w:keepNext/>
              <w:spacing w:before="60" w:after="60" w:line="276" w:lineRule="auto"/>
              <w:jc w:val="center"/>
              <w:rPr>
                <w:rFonts w:ascii="Calibri" w:eastAsia="Yu Mincho" w:hAnsi="Calibri" w:cs="Calibri"/>
              </w:rPr>
            </w:pPr>
            <w:r w:rsidRPr="00FE4DC6">
              <w:rPr>
                <w:rFonts w:ascii="Calibri" w:eastAsia="Yu Mincho" w:hAnsi="Calibri" w:cs="Calibri"/>
              </w:rPr>
              <w:t>(£</w:t>
            </w:r>
            <w:r w:rsidR="00392532">
              <w:rPr>
                <w:rFonts w:ascii="Calibri" w:eastAsia="Yu Mincho" w:hAnsi="Calibri" w:cs="Calibri"/>
              </w:rPr>
              <w:t>800</w:t>
            </w:r>
            <w:r w:rsidRPr="00FE4DC6">
              <w:rPr>
                <w:rFonts w:ascii="Calibri" w:eastAsia="Yu Mincho" w:hAnsi="Calibri" w:cs="Calibri"/>
              </w:rPr>
              <w:t>,000 x (</w:t>
            </w:r>
            <w:r w:rsidR="00045D7C">
              <w:rPr>
                <w:rFonts w:ascii="Calibri" w:eastAsia="Yu Mincho" w:hAnsi="Calibri" w:cs="Calibri"/>
              </w:rPr>
              <w:t>4</w:t>
            </w:r>
            <w:r w:rsidR="00045D7C" w:rsidRPr="004536A4">
              <w:rPr>
                <w:rFonts w:ascii="Calibri" w:eastAsia="Yu Mincho" w:hAnsi="Calibri" w:cs="Calibri"/>
              </w:rPr>
              <w:t>/7.6</w:t>
            </w:r>
            <w:r w:rsidR="00392532">
              <w:rPr>
                <w:rFonts w:ascii="Calibri" w:eastAsia="Yu Mincho" w:hAnsi="Calibri" w:cs="Calibri"/>
              </w:rPr>
              <w:t>)</w:t>
            </w:r>
            <w:r w:rsidR="000C422A">
              <w:rPr>
                <w:rFonts w:ascii="Calibri" w:eastAsia="Yu Mincho" w:hAnsi="Calibri" w:cs="Calibri"/>
              </w:rPr>
              <w:t>)</w:t>
            </w:r>
            <w:r w:rsidR="00045D7C" w:rsidRPr="004536A4">
              <w:rPr>
                <w:rFonts w:ascii="Calibri" w:eastAsia="Yu Mincho" w:hAnsi="Calibri" w:cs="Calibri"/>
              </w:rPr>
              <w:t xml:space="preserve"> </w:t>
            </w:r>
            <w:r w:rsidR="00392532">
              <w:rPr>
                <w:rFonts w:ascii="Calibri" w:eastAsia="Yu Mincho" w:hAnsi="Calibri" w:cs="Calibri"/>
              </w:rPr>
              <w:t>/</w:t>
            </w:r>
            <w:r w:rsidR="000C422A">
              <w:rPr>
                <w:rFonts w:ascii="Calibri" w:eastAsia="Yu Mincho" w:hAnsi="Calibri" w:cs="Calibri"/>
              </w:rPr>
              <w:t xml:space="preserve"> £820,000)</w:t>
            </w:r>
            <w:r w:rsidR="00045D7C" w:rsidRPr="004536A4">
              <w:rPr>
                <w:rFonts w:ascii="Calibri" w:eastAsia="Yu Mincho" w:hAnsi="Calibri" w:cs="Calibri"/>
              </w:rPr>
              <w:t xml:space="preserve"> = </w:t>
            </w:r>
            <w:r w:rsidR="00045D7C">
              <w:rPr>
                <w:rFonts w:ascii="Calibri" w:eastAsia="Yu Mincho" w:hAnsi="Calibri" w:cs="Calibri"/>
              </w:rPr>
              <w:t>5</w:t>
            </w:r>
            <w:r w:rsidR="008066A5">
              <w:rPr>
                <w:rFonts w:ascii="Calibri" w:eastAsia="Yu Mincho" w:hAnsi="Calibri" w:cs="Calibri"/>
              </w:rPr>
              <w:t>1</w:t>
            </w:r>
            <w:r w:rsidR="00045D7C">
              <w:rPr>
                <w:rFonts w:ascii="Calibri" w:eastAsia="Yu Mincho" w:hAnsi="Calibri" w:cs="Calibri"/>
              </w:rPr>
              <w:t>.</w:t>
            </w:r>
            <w:r w:rsidR="008066A5">
              <w:rPr>
                <w:rFonts w:ascii="Calibri" w:eastAsia="Yu Mincho" w:hAnsi="Calibri" w:cs="Calibri"/>
              </w:rPr>
              <w:t>35</w:t>
            </w:r>
            <w:r w:rsidR="00045D7C" w:rsidRPr="004536A4">
              <w:rPr>
                <w:rFonts w:ascii="Calibri" w:eastAsia="Yu Mincho" w:hAnsi="Calibri" w:cs="Calibri"/>
              </w:rPr>
              <w:t>%</w:t>
            </w:r>
          </w:p>
          <w:p w14:paraId="36ED1474" w14:textId="77777777" w:rsidR="00045D7C" w:rsidRPr="004536A4" w:rsidRDefault="00045D7C" w:rsidP="00B86002">
            <w:pPr>
              <w:keepNext/>
              <w:spacing w:before="60" w:after="60" w:line="276" w:lineRule="auto"/>
              <w:jc w:val="center"/>
              <w:rPr>
                <w:rFonts w:ascii="Calibri" w:eastAsia="Yu Mincho" w:hAnsi="Calibri" w:cs="Calibri"/>
              </w:rPr>
            </w:pPr>
            <w:r w:rsidRPr="004536A4">
              <w:rPr>
                <w:rFonts w:ascii="Calibri" w:eastAsia="Yu Mincho" w:hAnsi="Calibri" w:cs="Calibri"/>
              </w:rPr>
              <w:t>Security CAF</w:t>
            </w:r>
          </w:p>
        </w:tc>
        <w:tc>
          <w:tcPr>
            <w:tcW w:w="1468" w:type="dxa"/>
            <w:gridSpan w:val="2"/>
            <w:tcBorders>
              <w:top w:val="single" w:sz="4" w:space="0" w:color="auto"/>
              <w:left w:val="single" w:sz="4" w:space="0" w:color="auto"/>
              <w:bottom w:val="single" w:sz="4" w:space="0" w:color="auto"/>
              <w:right w:val="single" w:sz="4" w:space="0" w:color="auto"/>
            </w:tcBorders>
            <w:vAlign w:val="center"/>
            <w:hideMark/>
          </w:tcPr>
          <w:p w14:paraId="40367737" w14:textId="2E5E5D05" w:rsidR="00045D7C" w:rsidRPr="004536A4" w:rsidRDefault="00045D7C" w:rsidP="00B86002">
            <w:pPr>
              <w:keepNext/>
              <w:spacing w:before="60" w:after="60" w:line="276" w:lineRule="auto"/>
              <w:jc w:val="center"/>
              <w:rPr>
                <w:rFonts w:ascii="Calibri" w:eastAsia="Yu Mincho" w:hAnsi="Calibri" w:cs="Calibri"/>
              </w:rPr>
            </w:pPr>
            <w:r w:rsidRPr="004536A4">
              <w:rPr>
                <w:rFonts w:ascii="Calibri" w:eastAsia="Yu Mincho" w:hAnsi="Calibri" w:cs="Calibri"/>
              </w:rPr>
              <w:t>£</w:t>
            </w:r>
            <w:r>
              <w:rPr>
                <w:rFonts w:ascii="Calibri" w:eastAsia="Yu Mincho" w:hAnsi="Calibri" w:cs="Calibri"/>
              </w:rPr>
              <w:t>10,2</w:t>
            </w:r>
            <w:r w:rsidR="008066A5">
              <w:rPr>
                <w:rFonts w:ascii="Calibri" w:eastAsia="Yu Mincho" w:hAnsi="Calibri" w:cs="Calibri"/>
              </w:rPr>
              <w:t>70</w:t>
            </w:r>
          </w:p>
        </w:tc>
      </w:tr>
      <w:tr w:rsidR="00045D7C" w:rsidRPr="004536A4" w14:paraId="704B8DF4" w14:textId="77777777" w:rsidTr="00B860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3" w:type="dxa"/>
          <w:trHeight w:val="269"/>
        </w:trPr>
        <w:tc>
          <w:tcPr>
            <w:tcW w:w="4539" w:type="dxa"/>
            <w:tcBorders>
              <w:top w:val="single" w:sz="4" w:space="0" w:color="auto"/>
              <w:left w:val="single" w:sz="4" w:space="0" w:color="auto"/>
              <w:bottom w:val="single" w:sz="4" w:space="0" w:color="auto"/>
              <w:right w:val="single" w:sz="4" w:space="0" w:color="auto"/>
            </w:tcBorders>
            <w:vAlign w:val="center"/>
            <w:hideMark/>
          </w:tcPr>
          <w:p w14:paraId="7A31F2BD" w14:textId="77777777" w:rsidR="00045D7C" w:rsidRPr="004536A4" w:rsidRDefault="00045D7C" w:rsidP="00B86002">
            <w:pPr>
              <w:keepNext/>
              <w:spacing w:before="60" w:after="60" w:line="276" w:lineRule="auto"/>
              <w:rPr>
                <w:rFonts w:ascii="Calibri" w:eastAsia="Yu Mincho" w:hAnsi="Calibri" w:cs="Arial"/>
              </w:rPr>
            </w:pPr>
            <w:r w:rsidRPr="004536A4">
              <w:rPr>
                <w:rFonts w:ascii="Calibri" w:eastAsia="Yu Mincho" w:hAnsi="Calibri" w:cs="Arial"/>
              </w:rPr>
              <w:t xml:space="preserve">Replacement 11kV switchboard  </w:t>
            </w: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14:paraId="77AE5984" w14:textId="071E60F1" w:rsidR="00045D7C" w:rsidRPr="004536A4" w:rsidRDefault="00045D7C" w:rsidP="00244FB6">
            <w:pPr>
              <w:keepNext/>
              <w:spacing w:before="60" w:after="60" w:line="276" w:lineRule="auto"/>
              <w:jc w:val="center"/>
              <w:rPr>
                <w:rFonts w:ascii="Calibri" w:eastAsia="Yu Mincho" w:hAnsi="Calibri" w:cs="Calibri"/>
              </w:rPr>
            </w:pPr>
            <w:r>
              <w:rPr>
                <w:rFonts w:ascii="Calibri" w:eastAsia="Calibri" w:hAnsi="Calibri" w:cs="Calibri"/>
              </w:rPr>
              <w:t>£</w:t>
            </w:r>
            <w:r w:rsidR="00244FB6">
              <w:rPr>
                <w:rFonts w:ascii="Calibri" w:eastAsia="Calibri" w:hAnsi="Calibri" w:cs="Calibri"/>
              </w:rPr>
              <w:t>800</w:t>
            </w:r>
            <w:r w:rsidR="00D33F3D">
              <w:rPr>
                <w:rFonts w:ascii="Calibri" w:eastAsia="Calibri" w:hAnsi="Calibri" w:cs="Calibri"/>
              </w:rPr>
              <w:t>,000</w:t>
            </w:r>
          </w:p>
        </w:tc>
        <w:tc>
          <w:tcPr>
            <w:tcW w:w="1868" w:type="dxa"/>
            <w:gridSpan w:val="2"/>
            <w:tcBorders>
              <w:top w:val="single" w:sz="4" w:space="0" w:color="auto"/>
              <w:left w:val="single" w:sz="4" w:space="0" w:color="auto"/>
              <w:bottom w:val="single" w:sz="4" w:space="0" w:color="auto"/>
              <w:right w:val="single" w:sz="4" w:space="0" w:color="auto"/>
            </w:tcBorders>
            <w:vAlign w:val="center"/>
            <w:hideMark/>
          </w:tcPr>
          <w:p w14:paraId="68530FB9" w14:textId="579799E0" w:rsidR="00045D7C" w:rsidRPr="004536A4" w:rsidRDefault="000C422A" w:rsidP="00B86002">
            <w:pPr>
              <w:keepNext/>
              <w:spacing w:before="60" w:after="60" w:line="276" w:lineRule="auto"/>
              <w:jc w:val="center"/>
              <w:rPr>
                <w:rFonts w:ascii="Calibri" w:eastAsia="Yu Mincho" w:hAnsi="Calibri" w:cs="Calibri"/>
              </w:rPr>
            </w:pPr>
            <w:r w:rsidRPr="000C422A">
              <w:rPr>
                <w:rFonts w:ascii="Calibri" w:eastAsia="Yu Mincho" w:hAnsi="Calibri" w:cs="Calibri"/>
              </w:rPr>
              <w:t>(£</w:t>
            </w:r>
            <w:r w:rsidR="007B5E50">
              <w:rPr>
                <w:rFonts w:ascii="Calibri" w:eastAsia="Yu Mincho" w:hAnsi="Calibri" w:cs="Calibri"/>
              </w:rPr>
              <w:t>800</w:t>
            </w:r>
            <w:r w:rsidRPr="000C422A">
              <w:rPr>
                <w:rFonts w:ascii="Calibri" w:eastAsia="Yu Mincho" w:hAnsi="Calibri" w:cs="Calibri"/>
              </w:rPr>
              <w:t>,000 x (</w:t>
            </w:r>
            <w:r w:rsidR="00D91393" w:rsidRPr="00D91393">
              <w:rPr>
                <w:rFonts w:ascii="Calibri" w:eastAsia="Yu Mincho" w:hAnsi="Calibri" w:cs="Calibri"/>
              </w:rPr>
              <w:t>3x (10/250)</w:t>
            </w:r>
            <w:r w:rsidRPr="000C422A">
              <w:rPr>
                <w:rFonts w:ascii="Calibri" w:eastAsia="Yu Mincho" w:hAnsi="Calibri" w:cs="Calibri"/>
              </w:rPr>
              <w:t>)) / £</w:t>
            </w:r>
            <w:r w:rsidR="00D91393">
              <w:rPr>
                <w:rFonts w:ascii="Calibri" w:eastAsia="Yu Mincho" w:hAnsi="Calibri" w:cs="Calibri"/>
              </w:rPr>
              <w:t>820</w:t>
            </w:r>
            <w:r w:rsidRPr="000C422A">
              <w:rPr>
                <w:rFonts w:ascii="Calibri" w:eastAsia="Yu Mincho" w:hAnsi="Calibri" w:cs="Calibri"/>
              </w:rPr>
              <w:t xml:space="preserve">,000 = </w:t>
            </w:r>
            <w:r w:rsidR="00C267AE">
              <w:rPr>
                <w:rFonts w:ascii="Calibri" w:eastAsia="Yu Mincho" w:hAnsi="Calibri" w:cs="Calibri"/>
              </w:rPr>
              <w:t>11.71</w:t>
            </w:r>
            <w:r w:rsidRPr="000C422A">
              <w:rPr>
                <w:rFonts w:ascii="Calibri" w:eastAsia="Yu Mincho" w:hAnsi="Calibri" w:cs="Calibri"/>
              </w:rPr>
              <w:t>%</w:t>
            </w:r>
          </w:p>
        </w:tc>
        <w:tc>
          <w:tcPr>
            <w:tcW w:w="1468" w:type="dxa"/>
            <w:gridSpan w:val="2"/>
            <w:tcBorders>
              <w:top w:val="single" w:sz="4" w:space="0" w:color="auto"/>
              <w:left w:val="single" w:sz="4" w:space="0" w:color="auto"/>
              <w:bottom w:val="single" w:sz="4" w:space="0" w:color="auto"/>
              <w:right w:val="single" w:sz="4" w:space="0" w:color="auto"/>
            </w:tcBorders>
            <w:vAlign w:val="center"/>
            <w:hideMark/>
          </w:tcPr>
          <w:p w14:paraId="558F2A03" w14:textId="3738839B" w:rsidR="00045D7C" w:rsidRPr="004536A4" w:rsidRDefault="00045D7C" w:rsidP="00B86002">
            <w:pPr>
              <w:keepNext/>
              <w:spacing w:before="60" w:after="60" w:line="276" w:lineRule="auto"/>
              <w:jc w:val="center"/>
              <w:rPr>
                <w:rFonts w:ascii="Calibri" w:eastAsia="Yu Mincho" w:hAnsi="Calibri" w:cs="Calibri"/>
              </w:rPr>
            </w:pPr>
            <w:r w:rsidRPr="004536A4">
              <w:rPr>
                <w:rFonts w:ascii="Calibri" w:eastAsia="Yu Mincho" w:hAnsi="Calibri" w:cs="Calibri"/>
              </w:rPr>
              <w:t>£9</w:t>
            </w:r>
            <w:r>
              <w:rPr>
                <w:rFonts w:ascii="Calibri" w:eastAsia="Yu Mincho" w:hAnsi="Calibri" w:cs="Calibri"/>
              </w:rPr>
              <w:t>3,6</w:t>
            </w:r>
            <w:r w:rsidR="00C267AE">
              <w:rPr>
                <w:rFonts w:ascii="Calibri" w:eastAsia="Yu Mincho" w:hAnsi="Calibri" w:cs="Calibri"/>
              </w:rPr>
              <w:t>80</w:t>
            </w:r>
          </w:p>
        </w:tc>
      </w:tr>
      <w:tr w:rsidR="00045D7C" w:rsidRPr="004536A4" w14:paraId="3A24F9C3" w14:textId="77777777" w:rsidTr="00B860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3" w:type="dxa"/>
          <w:trHeight w:val="315"/>
        </w:trPr>
        <w:tc>
          <w:tcPr>
            <w:tcW w:w="4539" w:type="dxa"/>
            <w:tcBorders>
              <w:top w:val="single" w:sz="4" w:space="0" w:color="auto"/>
              <w:left w:val="single" w:sz="4" w:space="0" w:color="auto"/>
              <w:bottom w:val="single" w:sz="4" w:space="0" w:color="auto"/>
              <w:right w:val="single" w:sz="4" w:space="0" w:color="auto"/>
            </w:tcBorders>
            <w:vAlign w:val="center"/>
            <w:hideMark/>
          </w:tcPr>
          <w:p w14:paraId="1D91B3D1" w14:textId="77777777" w:rsidR="00045D7C" w:rsidRPr="004536A4" w:rsidRDefault="00045D7C" w:rsidP="00B86002">
            <w:pPr>
              <w:keepNext/>
              <w:spacing w:before="60" w:after="60" w:line="276" w:lineRule="auto"/>
              <w:rPr>
                <w:rFonts w:ascii="Calibri" w:eastAsia="Yu Mincho" w:hAnsi="Calibri" w:cs="Calibri"/>
                <w:b/>
              </w:rPr>
            </w:pPr>
            <w:r w:rsidRPr="004536A4">
              <w:rPr>
                <w:rFonts w:ascii="Calibri" w:eastAsia="Calibri" w:hAnsi="Calibri" w:cs="Calibri"/>
                <w:b/>
                <w:bCs/>
              </w:rPr>
              <w:t xml:space="preserve">Total Reinforcement Cost </w:t>
            </w:r>
            <w:r>
              <w:rPr>
                <w:rFonts w:ascii="Calibri" w:eastAsia="Calibri" w:hAnsi="Calibri" w:cs="Calibri"/>
                <w:b/>
                <w:bCs/>
              </w:rPr>
              <w:t>(to be apportioned)</w:t>
            </w: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14:paraId="79AC1B3C" w14:textId="5FBF9D3F" w:rsidR="00045D7C" w:rsidRPr="004536A4" w:rsidRDefault="00045D7C" w:rsidP="00B86002">
            <w:pPr>
              <w:keepNext/>
              <w:spacing w:before="60" w:after="60" w:line="276" w:lineRule="auto"/>
              <w:jc w:val="center"/>
              <w:rPr>
                <w:rFonts w:ascii="Calibri" w:eastAsia="Yu Mincho" w:hAnsi="Calibri" w:cs="Calibri"/>
                <w:b/>
                <w:bCs/>
              </w:rPr>
            </w:pPr>
            <w:r w:rsidRPr="004536A4">
              <w:rPr>
                <w:rFonts w:ascii="Calibri" w:eastAsia="Yu Mincho" w:hAnsi="Calibri" w:cs="Calibri"/>
                <w:b/>
                <w:bCs/>
              </w:rPr>
              <w:t>£</w:t>
            </w:r>
            <w:r>
              <w:rPr>
                <w:rFonts w:ascii="Calibri" w:eastAsia="Yu Mincho" w:hAnsi="Calibri" w:cs="Calibri"/>
                <w:b/>
                <w:bCs/>
              </w:rPr>
              <w:t>8</w:t>
            </w:r>
            <w:r w:rsidR="00D33F3D">
              <w:rPr>
                <w:rFonts w:ascii="Calibri" w:eastAsia="Yu Mincho" w:hAnsi="Calibri" w:cs="Calibri"/>
                <w:b/>
                <w:bCs/>
              </w:rPr>
              <w:t>2</w:t>
            </w:r>
            <w:r w:rsidRPr="004536A4">
              <w:rPr>
                <w:rFonts w:ascii="Calibri" w:eastAsia="Yu Mincho" w:hAnsi="Calibri" w:cs="Calibri"/>
                <w:b/>
                <w:bCs/>
              </w:rPr>
              <w:t>0,000</w:t>
            </w:r>
          </w:p>
        </w:tc>
        <w:tc>
          <w:tcPr>
            <w:tcW w:w="1868" w:type="dxa"/>
            <w:gridSpan w:val="2"/>
            <w:tcBorders>
              <w:top w:val="single" w:sz="4" w:space="0" w:color="auto"/>
              <w:left w:val="single" w:sz="4" w:space="0" w:color="auto"/>
              <w:bottom w:val="single" w:sz="4" w:space="0" w:color="auto"/>
              <w:right w:val="single" w:sz="4" w:space="0" w:color="auto"/>
            </w:tcBorders>
            <w:vAlign w:val="center"/>
          </w:tcPr>
          <w:p w14:paraId="5A9DC37B" w14:textId="77777777" w:rsidR="00045D7C" w:rsidRPr="004536A4" w:rsidRDefault="00045D7C" w:rsidP="00B86002">
            <w:pPr>
              <w:keepNext/>
              <w:spacing w:before="60" w:after="60" w:line="276" w:lineRule="auto"/>
              <w:jc w:val="center"/>
              <w:rPr>
                <w:rFonts w:ascii="Calibri" w:eastAsia="Yu Mincho" w:hAnsi="Calibri" w:cs="Calibri"/>
              </w:rPr>
            </w:pPr>
          </w:p>
        </w:tc>
        <w:tc>
          <w:tcPr>
            <w:tcW w:w="1468" w:type="dxa"/>
            <w:gridSpan w:val="2"/>
            <w:tcBorders>
              <w:top w:val="single" w:sz="4" w:space="0" w:color="auto"/>
              <w:left w:val="single" w:sz="4" w:space="0" w:color="auto"/>
              <w:bottom w:val="single" w:sz="4" w:space="0" w:color="auto"/>
              <w:right w:val="single" w:sz="4" w:space="0" w:color="auto"/>
            </w:tcBorders>
            <w:vAlign w:val="center"/>
            <w:hideMark/>
          </w:tcPr>
          <w:p w14:paraId="71613B18" w14:textId="7B3580E8" w:rsidR="00045D7C" w:rsidRPr="004536A4" w:rsidRDefault="00045D7C" w:rsidP="00B86002">
            <w:pPr>
              <w:keepNext/>
              <w:spacing w:before="60" w:after="60" w:line="276" w:lineRule="auto"/>
              <w:jc w:val="center"/>
              <w:rPr>
                <w:rFonts w:ascii="Calibri" w:eastAsia="Yu Mincho" w:hAnsi="Calibri" w:cs="Calibri"/>
                <w:b/>
              </w:rPr>
            </w:pPr>
            <w:r w:rsidRPr="004536A4">
              <w:rPr>
                <w:rFonts w:ascii="Calibri" w:eastAsia="Yu Mincho" w:hAnsi="Calibri" w:cs="Calibri"/>
                <w:b/>
              </w:rPr>
              <w:t>£1</w:t>
            </w:r>
            <w:r>
              <w:rPr>
                <w:rFonts w:ascii="Calibri" w:eastAsia="Yu Mincho" w:hAnsi="Calibri" w:cs="Calibri"/>
                <w:b/>
              </w:rPr>
              <w:t>03,9</w:t>
            </w:r>
            <w:r w:rsidR="00C267AE">
              <w:rPr>
                <w:rFonts w:ascii="Calibri" w:eastAsia="Yu Mincho" w:hAnsi="Calibri" w:cs="Calibri"/>
                <w:b/>
              </w:rPr>
              <w:t>50</w:t>
            </w:r>
          </w:p>
        </w:tc>
      </w:tr>
    </w:tbl>
    <w:p w14:paraId="378E7300" w14:textId="77777777" w:rsidR="00045D7C" w:rsidRPr="004536A4" w:rsidRDefault="00045D7C" w:rsidP="00045D7C">
      <w:pPr>
        <w:spacing w:after="0" w:line="240" w:lineRule="auto"/>
        <w:rPr>
          <w:rFonts w:ascii="Calibri" w:eastAsia="Yu Mincho" w:hAnsi="Calibri" w:cs="Arial"/>
        </w:rPr>
      </w:pPr>
    </w:p>
    <w:tbl>
      <w:tblPr>
        <w:tblW w:w="91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9"/>
        <w:gridCol w:w="1277"/>
        <w:gridCol w:w="1844"/>
        <w:gridCol w:w="1490"/>
      </w:tblGrid>
      <w:tr w:rsidR="00045D7C" w:rsidRPr="004536A4" w14:paraId="3E4080AD" w14:textId="77777777" w:rsidTr="00B86002">
        <w:trPr>
          <w:trHeight w:val="600"/>
        </w:trPr>
        <w:tc>
          <w:tcPr>
            <w:tcW w:w="453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EDE9393" w14:textId="77777777" w:rsidR="00045D7C" w:rsidRPr="004536A4" w:rsidRDefault="00045D7C" w:rsidP="00B86002">
            <w:pPr>
              <w:keepNext/>
              <w:spacing w:before="60" w:after="60" w:line="276" w:lineRule="auto"/>
              <w:rPr>
                <w:rFonts w:ascii="Calibri" w:eastAsia="Yu Mincho" w:hAnsi="Calibri" w:cs="Calibri"/>
              </w:rPr>
            </w:pPr>
            <w:r w:rsidRPr="004536A4">
              <w:rPr>
                <w:rFonts w:ascii="Calibri" w:eastAsia="Yu Mincho" w:hAnsi="Calibri" w:cs="Calibri"/>
                <w:b/>
              </w:rPr>
              <w:t>Extension Assets</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BD060AA" w14:textId="77777777" w:rsidR="00045D7C" w:rsidRPr="004536A4" w:rsidRDefault="00045D7C" w:rsidP="00B86002">
            <w:pPr>
              <w:keepNext/>
              <w:spacing w:before="60" w:after="60" w:line="276" w:lineRule="auto"/>
              <w:jc w:val="center"/>
              <w:rPr>
                <w:rFonts w:ascii="Calibri" w:eastAsia="Yu Mincho" w:hAnsi="Calibri" w:cs="Calibri"/>
                <w:b/>
              </w:rPr>
            </w:pPr>
            <w:r w:rsidRPr="004536A4">
              <w:rPr>
                <w:rFonts w:ascii="Calibri" w:eastAsia="Yu Mincho" w:hAnsi="Calibri" w:cs="Calibri"/>
                <w:b/>
              </w:rPr>
              <w:t>Cost</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34195A1C" w14:textId="77777777" w:rsidR="00045D7C" w:rsidRPr="004536A4" w:rsidRDefault="00045D7C" w:rsidP="00B86002">
            <w:pPr>
              <w:keepNext/>
              <w:spacing w:before="60" w:after="60" w:line="276" w:lineRule="auto"/>
              <w:jc w:val="center"/>
              <w:rPr>
                <w:rFonts w:ascii="Calibri" w:eastAsia="Yu Mincho" w:hAnsi="Calibri" w:cs="Calibri"/>
                <w:b/>
              </w:rPr>
            </w:pPr>
            <w:r w:rsidRPr="004536A4">
              <w:rPr>
                <w:rFonts w:ascii="Calibri" w:eastAsia="Yu Mincho" w:hAnsi="Calibri" w:cs="Calibri"/>
                <w:b/>
              </w:rPr>
              <w:t>Apportionment</w:t>
            </w:r>
          </w:p>
        </w:tc>
        <w:tc>
          <w:tcPr>
            <w:tcW w:w="148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BA2C3DB" w14:textId="77777777" w:rsidR="00045D7C" w:rsidRPr="004536A4" w:rsidRDefault="00045D7C" w:rsidP="00B86002">
            <w:pPr>
              <w:keepNext/>
              <w:spacing w:before="60" w:after="60" w:line="276" w:lineRule="auto"/>
              <w:jc w:val="center"/>
              <w:rPr>
                <w:rFonts w:ascii="Calibri" w:eastAsia="Yu Mincho" w:hAnsi="Calibri" w:cs="Calibri"/>
                <w:b/>
              </w:rPr>
            </w:pPr>
            <w:r w:rsidRPr="004536A4">
              <w:rPr>
                <w:rFonts w:ascii="Calibri" w:eastAsia="Yu Mincho" w:hAnsi="Calibri" w:cs="Calibri"/>
                <w:b/>
              </w:rPr>
              <w:t>Customer Contribution</w:t>
            </w:r>
          </w:p>
        </w:tc>
      </w:tr>
      <w:tr w:rsidR="00045D7C" w:rsidRPr="004536A4" w14:paraId="64FB9296" w14:textId="77777777" w:rsidTr="00B86002">
        <w:trPr>
          <w:trHeight w:val="260"/>
        </w:trPr>
        <w:tc>
          <w:tcPr>
            <w:tcW w:w="4536" w:type="dxa"/>
            <w:tcBorders>
              <w:top w:val="single" w:sz="4" w:space="0" w:color="auto"/>
              <w:left w:val="single" w:sz="4" w:space="0" w:color="auto"/>
              <w:bottom w:val="single" w:sz="4" w:space="0" w:color="auto"/>
              <w:right w:val="single" w:sz="4" w:space="0" w:color="auto"/>
            </w:tcBorders>
            <w:vAlign w:val="center"/>
            <w:hideMark/>
          </w:tcPr>
          <w:p w14:paraId="4B9537B3" w14:textId="77777777" w:rsidR="00045D7C" w:rsidRPr="004536A4" w:rsidRDefault="00045D7C" w:rsidP="00B86002">
            <w:pPr>
              <w:keepNext/>
              <w:spacing w:before="60" w:after="60" w:line="276" w:lineRule="auto"/>
              <w:rPr>
                <w:rFonts w:ascii="Calibri" w:eastAsia="Yu Mincho" w:hAnsi="Calibri" w:cs="Arial"/>
              </w:rPr>
            </w:pPr>
            <w:r w:rsidRPr="004536A4">
              <w:rPr>
                <w:rFonts w:ascii="Calibri" w:eastAsia="Yu Mincho" w:hAnsi="Calibri" w:cs="Arial"/>
              </w:rPr>
              <w:t>Installation of 500m 11kV cable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686B97A" w14:textId="77777777" w:rsidR="00045D7C" w:rsidRPr="004536A4" w:rsidRDefault="00045D7C" w:rsidP="00B86002">
            <w:pPr>
              <w:keepNext/>
              <w:spacing w:before="60" w:after="60" w:line="276" w:lineRule="auto"/>
              <w:jc w:val="center"/>
              <w:rPr>
                <w:rFonts w:ascii="Calibri" w:eastAsia="Yu Mincho" w:hAnsi="Calibri" w:cs="Calibri"/>
              </w:rPr>
            </w:pPr>
            <w:r w:rsidRPr="004536A4">
              <w:rPr>
                <w:rFonts w:ascii="Calibri" w:eastAsia="Yu Mincho" w:hAnsi="Calibri" w:cs="Calibri"/>
              </w:rPr>
              <w:t>£150,000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98642ED" w14:textId="77777777" w:rsidR="00045D7C" w:rsidRPr="004536A4" w:rsidRDefault="00045D7C" w:rsidP="00B86002">
            <w:pPr>
              <w:keepNext/>
              <w:spacing w:before="60" w:after="60" w:line="276" w:lineRule="auto"/>
              <w:jc w:val="center"/>
              <w:rPr>
                <w:rFonts w:ascii="Calibri" w:eastAsia="Yu Mincho" w:hAnsi="Calibri" w:cs="Calibri"/>
              </w:rPr>
            </w:pPr>
            <w:r w:rsidRPr="004536A4">
              <w:rPr>
                <w:rFonts w:ascii="Calibri" w:eastAsia="Yu Mincho" w:hAnsi="Calibri" w:cs="Calibri"/>
              </w:rPr>
              <w:t>n/a</w:t>
            </w:r>
          </w:p>
        </w:tc>
        <w:tc>
          <w:tcPr>
            <w:tcW w:w="1489" w:type="dxa"/>
            <w:tcBorders>
              <w:top w:val="single" w:sz="4" w:space="0" w:color="auto"/>
              <w:left w:val="single" w:sz="4" w:space="0" w:color="auto"/>
              <w:bottom w:val="single" w:sz="4" w:space="0" w:color="auto"/>
              <w:right w:val="single" w:sz="4" w:space="0" w:color="auto"/>
            </w:tcBorders>
            <w:vAlign w:val="center"/>
            <w:hideMark/>
          </w:tcPr>
          <w:p w14:paraId="5EC2747C" w14:textId="77777777" w:rsidR="00045D7C" w:rsidRPr="004536A4" w:rsidRDefault="00045D7C" w:rsidP="00B86002">
            <w:pPr>
              <w:keepNext/>
              <w:spacing w:before="60" w:after="60" w:line="276" w:lineRule="auto"/>
              <w:jc w:val="center"/>
              <w:rPr>
                <w:rFonts w:ascii="Calibri" w:eastAsia="Yu Mincho" w:hAnsi="Calibri" w:cs="Calibri"/>
              </w:rPr>
            </w:pPr>
            <w:r w:rsidRPr="004536A4">
              <w:rPr>
                <w:rFonts w:ascii="Calibri" w:eastAsia="Yu Mincho" w:hAnsi="Calibri" w:cs="Calibri"/>
              </w:rPr>
              <w:t>£150,000</w:t>
            </w:r>
          </w:p>
        </w:tc>
      </w:tr>
      <w:tr w:rsidR="00045D7C" w:rsidRPr="004536A4" w14:paraId="71D29988" w14:textId="77777777" w:rsidTr="00B86002">
        <w:trPr>
          <w:trHeight w:val="260"/>
        </w:trPr>
        <w:tc>
          <w:tcPr>
            <w:tcW w:w="4536" w:type="dxa"/>
            <w:tcBorders>
              <w:top w:val="single" w:sz="4" w:space="0" w:color="auto"/>
              <w:left w:val="single" w:sz="4" w:space="0" w:color="auto"/>
              <w:bottom w:val="single" w:sz="4" w:space="0" w:color="auto"/>
              <w:right w:val="single" w:sz="4" w:space="0" w:color="auto"/>
            </w:tcBorders>
            <w:vAlign w:val="center"/>
            <w:hideMark/>
          </w:tcPr>
          <w:p w14:paraId="223360A8" w14:textId="77777777" w:rsidR="00045D7C" w:rsidRPr="004536A4" w:rsidRDefault="00045D7C" w:rsidP="00B86002">
            <w:pPr>
              <w:keepNext/>
              <w:spacing w:before="60" w:after="60" w:line="276" w:lineRule="auto"/>
              <w:rPr>
                <w:rFonts w:ascii="Calibri" w:eastAsia="Yu Mincho" w:hAnsi="Calibri" w:cs="Arial"/>
              </w:rPr>
            </w:pPr>
            <w:r w:rsidRPr="004536A4">
              <w:rPr>
                <w:rFonts w:ascii="Calibri" w:eastAsia="Yu Mincho" w:hAnsi="Calibri" w:cs="Arial"/>
              </w:rPr>
              <w:t>11kV circuit breaker at Customer’s substation</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0FD08B" w14:textId="77777777" w:rsidR="00045D7C" w:rsidRPr="004536A4" w:rsidRDefault="00045D7C" w:rsidP="00B86002">
            <w:pPr>
              <w:keepNext/>
              <w:spacing w:before="60" w:after="60" w:line="276" w:lineRule="auto"/>
              <w:jc w:val="center"/>
              <w:rPr>
                <w:rFonts w:ascii="Calibri" w:eastAsia="Yu Mincho" w:hAnsi="Calibri" w:cs="Calibri"/>
              </w:rPr>
            </w:pPr>
            <w:r w:rsidRPr="004536A4">
              <w:rPr>
                <w:rFonts w:ascii="Calibri" w:eastAsia="Yu Mincho" w:hAnsi="Calibri" w:cs="Calibri"/>
              </w:rPr>
              <w:t>£12,000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1C0313A" w14:textId="77777777" w:rsidR="00045D7C" w:rsidRPr="004536A4" w:rsidRDefault="00045D7C" w:rsidP="00B86002">
            <w:pPr>
              <w:keepNext/>
              <w:spacing w:before="60" w:after="60" w:line="276" w:lineRule="auto"/>
              <w:jc w:val="center"/>
              <w:rPr>
                <w:rFonts w:ascii="Calibri" w:eastAsia="Yu Mincho" w:hAnsi="Calibri" w:cs="Calibri"/>
              </w:rPr>
            </w:pPr>
            <w:r w:rsidRPr="004536A4">
              <w:rPr>
                <w:rFonts w:ascii="Calibri" w:eastAsia="Yu Mincho" w:hAnsi="Calibri" w:cs="Calibri"/>
              </w:rPr>
              <w:t>n/a</w:t>
            </w:r>
          </w:p>
        </w:tc>
        <w:tc>
          <w:tcPr>
            <w:tcW w:w="1489" w:type="dxa"/>
            <w:tcBorders>
              <w:top w:val="single" w:sz="4" w:space="0" w:color="auto"/>
              <w:left w:val="single" w:sz="4" w:space="0" w:color="auto"/>
              <w:bottom w:val="single" w:sz="4" w:space="0" w:color="auto"/>
              <w:right w:val="single" w:sz="4" w:space="0" w:color="auto"/>
            </w:tcBorders>
            <w:vAlign w:val="center"/>
            <w:hideMark/>
          </w:tcPr>
          <w:p w14:paraId="452D318C" w14:textId="77777777" w:rsidR="00045D7C" w:rsidRPr="004536A4" w:rsidRDefault="00045D7C" w:rsidP="00B86002">
            <w:pPr>
              <w:keepNext/>
              <w:spacing w:before="60" w:after="60" w:line="276" w:lineRule="auto"/>
              <w:jc w:val="center"/>
              <w:rPr>
                <w:rFonts w:ascii="Calibri" w:eastAsia="Yu Mincho" w:hAnsi="Calibri" w:cs="Calibri"/>
              </w:rPr>
            </w:pPr>
            <w:r w:rsidRPr="004536A4">
              <w:rPr>
                <w:rFonts w:ascii="Calibri" w:eastAsia="Yu Mincho" w:hAnsi="Calibri" w:cs="Calibri"/>
              </w:rPr>
              <w:t>£12,000</w:t>
            </w:r>
          </w:p>
        </w:tc>
      </w:tr>
      <w:tr w:rsidR="00045D7C" w:rsidRPr="004536A4" w14:paraId="661CE532" w14:textId="77777777" w:rsidTr="00B86002">
        <w:trPr>
          <w:trHeight w:val="285"/>
        </w:trPr>
        <w:tc>
          <w:tcPr>
            <w:tcW w:w="4536" w:type="dxa"/>
            <w:tcBorders>
              <w:top w:val="single" w:sz="4" w:space="0" w:color="auto"/>
              <w:left w:val="single" w:sz="4" w:space="0" w:color="auto"/>
              <w:bottom w:val="single" w:sz="4" w:space="0" w:color="auto"/>
              <w:right w:val="single" w:sz="4" w:space="0" w:color="auto"/>
            </w:tcBorders>
            <w:vAlign w:val="center"/>
            <w:hideMark/>
          </w:tcPr>
          <w:p w14:paraId="3758E6CD" w14:textId="77777777" w:rsidR="00045D7C" w:rsidRPr="004536A4" w:rsidRDefault="00045D7C" w:rsidP="00B86002">
            <w:pPr>
              <w:keepNext/>
              <w:spacing w:before="60" w:after="60" w:line="276" w:lineRule="auto"/>
              <w:rPr>
                <w:rFonts w:ascii="Calibri" w:eastAsia="Yu Mincho" w:hAnsi="Calibri" w:cs="Arial"/>
              </w:rPr>
            </w:pPr>
            <w:r w:rsidRPr="004536A4">
              <w:rPr>
                <w:rFonts w:ascii="Calibri" w:eastAsia="Yu Mincho" w:hAnsi="Calibri" w:cs="Arial"/>
              </w:rPr>
              <w:t>11kV pole top termination</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89B0BA1" w14:textId="77777777" w:rsidR="00045D7C" w:rsidRPr="004536A4" w:rsidRDefault="00045D7C" w:rsidP="00B86002">
            <w:pPr>
              <w:keepNext/>
              <w:spacing w:before="60" w:after="60" w:line="276" w:lineRule="auto"/>
              <w:jc w:val="center"/>
              <w:rPr>
                <w:rFonts w:ascii="Calibri" w:eastAsia="Yu Mincho" w:hAnsi="Calibri" w:cs="Calibri"/>
              </w:rPr>
            </w:pPr>
            <w:r w:rsidRPr="004536A4">
              <w:rPr>
                <w:rFonts w:ascii="Calibri" w:eastAsia="Yu Mincho" w:hAnsi="Calibri" w:cs="Calibri"/>
              </w:rPr>
              <w:t>£2,500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F1A126E" w14:textId="77777777" w:rsidR="00045D7C" w:rsidRPr="004536A4" w:rsidRDefault="00045D7C" w:rsidP="00B86002">
            <w:pPr>
              <w:keepNext/>
              <w:spacing w:before="60" w:after="60" w:line="276" w:lineRule="auto"/>
              <w:jc w:val="center"/>
              <w:rPr>
                <w:rFonts w:ascii="Calibri" w:eastAsia="Yu Mincho" w:hAnsi="Calibri" w:cs="Calibri"/>
              </w:rPr>
            </w:pPr>
            <w:r w:rsidRPr="004536A4">
              <w:rPr>
                <w:rFonts w:ascii="Calibri" w:eastAsia="Yu Mincho" w:hAnsi="Calibri" w:cs="Calibri"/>
              </w:rPr>
              <w:t>n/a</w:t>
            </w:r>
          </w:p>
        </w:tc>
        <w:tc>
          <w:tcPr>
            <w:tcW w:w="1489" w:type="dxa"/>
            <w:tcBorders>
              <w:top w:val="single" w:sz="4" w:space="0" w:color="auto"/>
              <w:left w:val="single" w:sz="4" w:space="0" w:color="auto"/>
              <w:bottom w:val="single" w:sz="4" w:space="0" w:color="auto"/>
              <w:right w:val="single" w:sz="4" w:space="0" w:color="auto"/>
            </w:tcBorders>
            <w:vAlign w:val="center"/>
            <w:hideMark/>
          </w:tcPr>
          <w:p w14:paraId="4641D1DD" w14:textId="77777777" w:rsidR="00045D7C" w:rsidRPr="004536A4" w:rsidRDefault="00045D7C" w:rsidP="00B86002">
            <w:pPr>
              <w:keepNext/>
              <w:spacing w:before="60" w:after="60" w:line="276" w:lineRule="auto"/>
              <w:jc w:val="center"/>
              <w:rPr>
                <w:rFonts w:ascii="Calibri" w:eastAsia="Yu Mincho" w:hAnsi="Calibri" w:cs="Calibri"/>
              </w:rPr>
            </w:pPr>
            <w:r w:rsidRPr="004536A4">
              <w:rPr>
                <w:rFonts w:ascii="Calibri" w:eastAsia="Yu Mincho" w:hAnsi="Calibri" w:cs="Calibri"/>
              </w:rPr>
              <w:t>£2,500</w:t>
            </w:r>
          </w:p>
        </w:tc>
      </w:tr>
      <w:tr w:rsidR="00045D7C" w:rsidRPr="004536A4" w14:paraId="1F12AA52" w14:textId="77777777" w:rsidTr="00B86002">
        <w:trPr>
          <w:trHeight w:val="315"/>
        </w:trPr>
        <w:tc>
          <w:tcPr>
            <w:tcW w:w="4536" w:type="dxa"/>
            <w:tcBorders>
              <w:top w:val="single" w:sz="4" w:space="0" w:color="auto"/>
              <w:left w:val="single" w:sz="4" w:space="0" w:color="auto"/>
              <w:bottom w:val="single" w:sz="4" w:space="0" w:color="auto"/>
              <w:right w:val="single" w:sz="4" w:space="0" w:color="auto"/>
            </w:tcBorders>
            <w:vAlign w:val="center"/>
            <w:hideMark/>
          </w:tcPr>
          <w:p w14:paraId="7D91AE2A" w14:textId="77777777" w:rsidR="00045D7C" w:rsidRPr="004536A4" w:rsidRDefault="00045D7C" w:rsidP="00B86002">
            <w:pPr>
              <w:keepNext/>
              <w:spacing w:before="60" w:after="60" w:line="276" w:lineRule="auto"/>
              <w:rPr>
                <w:rFonts w:ascii="Calibri" w:eastAsia="Yu Mincho" w:hAnsi="Calibri" w:cs="Calibri"/>
                <w:b/>
              </w:rPr>
            </w:pPr>
            <w:r w:rsidRPr="004536A4">
              <w:rPr>
                <w:rFonts w:ascii="Calibri" w:eastAsia="Yu Mincho" w:hAnsi="Calibri" w:cs="Calibri"/>
                <w:b/>
              </w:rPr>
              <w:t>Total Extension Asset Cost</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8D37CE3" w14:textId="77777777" w:rsidR="00045D7C" w:rsidRPr="004536A4" w:rsidRDefault="00045D7C" w:rsidP="00B86002">
            <w:pPr>
              <w:keepNext/>
              <w:spacing w:before="60" w:after="60" w:line="276" w:lineRule="auto"/>
              <w:jc w:val="center"/>
              <w:rPr>
                <w:rFonts w:ascii="Calibri" w:eastAsia="Yu Mincho" w:hAnsi="Calibri" w:cs="Calibri"/>
                <w:b/>
                <w:bCs/>
              </w:rPr>
            </w:pPr>
            <w:r w:rsidRPr="004536A4">
              <w:rPr>
                <w:rFonts w:ascii="Calibri" w:eastAsia="Yu Mincho" w:hAnsi="Calibri" w:cs="Calibri"/>
                <w:b/>
                <w:bCs/>
              </w:rPr>
              <w:t>£164,500</w:t>
            </w:r>
          </w:p>
        </w:tc>
        <w:tc>
          <w:tcPr>
            <w:tcW w:w="1843" w:type="dxa"/>
            <w:tcBorders>
              <w:top w:val="single" w:sz="4" w:space="0" w:color="auto"/>
              <w:left w:val="single" w:sz="4" w:space="0" w:color="auto"/>
              <w:bottom w:val="single" w:sz="4" w:space="0" w:color="auto"/>
              <w:right w:val="single" w:sz="4" w:space="0" w:color="auto"/>
            </w:tcBorders>
            <w:vAlign w:val="center"/>
          </w:tcPr>
          <w:p w14:paraId="446B0594" w14:textId="77777777" w:rsidR="00045D7C" w:rsidRPr="004536A4" w:rsidRDefault="00045D7C" w:rsidP="00B86002">
            <w:pPr>
              <w:keepNext/>
              <w:spacing w:before="60" w:after="60" w:line="276" w:lineRule="auto"/>
              <w:jc w:val="center"/>
              <w:rPr>
                <w:rFonts w:ascii="Calibri" w:eastAsia="Yu Mincho" w:hAnsi="Calibri" w:cs="Calibri"/>
              </w:rPr>
            </w:pPr>
          </w:p>
        </w:tc>
        <w:tc>
          <w:tcPr>
            <w:tcW w:w="1489" w:type="dxa"/>
            <w:tcBorders>
              <w:top w:val="single" w:sz="4" w:space="0" w:color="auto"/>
              <w:left w:val="single" w:sz="4" w:space="0" w:color="auto"/>
              <w:bottom w:val="single" w:sz="4" w:space="0" w:color="auto"/>
              <w:right w:val="single" w:sz="4" w:space="0" w:color="auto"/>
            </w:tcBorders>
            <w:vAlign w:val="center"/>
            <w:hideMark/>
          </w:tcPr>
          <w:p w14:paraId="58C1D4EF" w14:textId="77777777" w:rsidR="00045D7C" w:rsidRPr="004536A4" w:rsidRDefault="00045D7C" w:rsidP="00B86002">
            <w:pPr>
              <w:keepNext/>
              <w:spacing w:before="60" w:after="60" w:line="276" w:lineRule="auto"/>
              <w:jc w:val="center"/>
              <w:rPr>
                <w:rFonts w:ascii="Calibri" w:eastAsia="Yu Mincho" w:hAnsi="Calibri" w:cs="Calibri"/>
                <w:b/>
              </w:rPr>
            </w:pPr>
            <w:r w:rsidRPr="004536A4">
              <w:rPr>
                <w:rFonts w:ascii="Calibri" w:eastAsia="Yu Mincho" w:hAnsi="Calibri" w:cs="Calibri"/>
                <w:b/>
              </w:rPr>
              <w:t>£164,500</w:t>
            </w:r>
          </w:p>
        </w:tc>
      </w:tr>
    </w:tbl>
    <w:p w14:paraId="2A1CC8EF" w14:textId="77777777" w:rsidR="00045D7C" w:rsidRPr="004536A4" w:rsidRDefault="00045D7C" w:rsidP="00045D7C">
      <w:pPr>
        <w:spacing w:after="0" w:line="240" w:lineRule="auto"/>
        <w:rPr>
          <w:rFonts w:ascii="Calibri" w:eastAsia="Yu Mincho" w:hAnsi="Calibri" w:cs="Arial"/>
        </w:rPr>
      </w:pPr>
    </w:p>
    <w:p w14:paraId="2D5534B2" w14:textId="77777777" w:rsidR="00045D7C" w:rsidRPr="004536A4" w:rsidRDefault="00045D7C" w:rsidP="00045D7C">
      <w:pPr>
        <w:spacing w:after="200" w:line="276" w:lineRule="auto"/>
        <w:rPr>
          <w:rFonts w:ascii="Calibri" w:eastAsia="Yu Mincho" w:hAnsi="Calibri" w:cs="Calibri"/>
          <w:b/>
        </w:rPr>
      </w:pPr>
      <w:r w:rsidRPr="004536A4">
        <w:rPr>
          <w:rFonts w:ascii="Calibri" w:eastAsia="Yu Mincho" w:hAnsi="Calibri" w:cs="Calibri"/>
          <w:b/>
        </w:rPr>
        <w:t>Total cost of the work:</w:t>
      </w:r>
      <w:r w:rsidRPr="004536A4">
        <w:rPr>
          <w:rFonts w:ascii="Calibri" w:eastAsia="Yu Mincho" w:hAnsi="Calibri" w:cs="Calibri"/>
          <w:b/>
        </w:rPr>
        <w:tab/>
      </w:r>
      <w:r w:rsidRPr="004536A4">
        <w:rPr>
          <w:rFonts w:ascii="Calibri" w:eastAsia="Yu Mincho" w:hAnsi="Calibri" w:cs="Calibri"/>
          <w:b/>
        </w:rPr>
        <w:tab/>
      </w:r>
      <w:r w:rsidRPr="004536A4">
        <w:rPr>
          <w:rFonts w:ascii="Calibri" w:eastAsia="Yu Mincho" w:hAnsi="Calibri" w:cs="Calibri"/>
          <w:b/>
        </w:rPr>
        <w:tab/>
      </w:r>
      <w:r w:rsidRPr="004536A4">
        <w:rPr>
          <w:rFonts w:ascii="Calibri" w:eastAsia="Yu Mincho" w:hAnsi="Calibri" w:cs="Calibri"/>
          <w:bCs/>
        </w:rPr>
        <w:t>= £820,000 + £164,500</w:t>
      </w:r>
      <w:r w:rsidRPr="004536A4">
        <w:rPr>
          <w:rFonts w:ascii="Calibri" w:eastAsia="Yu Mincho" w:hAnsi="Calibri" w:cs="Calibri"/>
          <w:bCs/>
        </w:rPr>
        <w:tab/>
      </w:r>
      <w:r w:rsidRPr="004536A4">
        <w:rPr>
          <w:rFonts w:ascii="Calibri" w:eastAsia="Yu Mincho" w:hAnsi="Calibri" w:cs="Calibri"/>
          <w:b/>
        </w:rPr>
        <w:t>= £984,500</w:t>
      </w:r>
    </w:p>
    <w:p w14:paraId="38D34929" w14:textId="646D76BD" w:rsidR="00045D7C" w:rsidRDefault="00045D7C" w:rsidP="00045D7C">
      <w:pPr>
        <w:spacing w:after="200" w:line="276" w:lineRule="auto"/>
        <w:rPr>
          <w:rFonts w:ascii="Calibri" w:eastAsia="Yu Mincho" w:hAnsi="Calibri" w:cs="Calibri"/>
          <w:b/>
        </w:rPr>
      </w:pPr>
      <w:r w:rsidRPr="004536A4">
        <w:rPr>
          <w:rFonts w:ascii="Calibri" w:eastAsia="Yu Mincho" w:hAnsi="Calibri" w:cs="Calibri"/>
          <w:b/>
        </w:rPr>
        <w:t xml:space="preserve">Total Connection Charge to Customer </w:t>
      </w:r>
      <w:r w:rsidRPr="004536A4">
        <w:rPr>
          <w:rFonts w:ascii="Calibri" w:eastAsia="Yu Mincho" w:hAnsi="Calibri" w:cs="Calibri"/>
          <w:b/>
        </w:rPr>
        <w:tab/>
      </w:r>
      <w:r w:rsidRPr="004536A4">
        <w:rPr>
          <w:rFonts w:ascii="Calibri" w:eastAsia="Yu Mincho" w:hAnsi="Calibri" w:cs="Calibri"/>
          <w:bCs/>
        </w:rPr>
        <w:t xml:space="preserve">= </w:t>
      </w:r>
      <w:r>
        <w:rPr>
          <w:rFonts w:ascii="Calibri" w:eastAsia="Yu Mincho" w:hAnsi="Calibri" w:cs="Calibri"/>
          <w:bCs/>
        </w:rPr>
        <w:t xml:space="preserve">£20,000 + </w:t>
      </w:r>
      <w:r w:rsidRPr="004536A4">
        <w:rPr>
          <w:rFonts w:ascii="Calibri" w:eastAsia="Yu Mincho" w:hAnsi="Calibri" w:cs="Calibri"/>
          <w:bCs/>
        </w:rPr>
        <w:t>£</w:t>
      </w:r>
      <w:r>
        <w:rPr>
          <w:rFonts w:ascii="Calibri" w:eastAsia="Yu Mincho" w:hAnsi="Calibri" w:cs="Calibri"/>
          <w:bCs/>
        </w:rPr>
        <w:t>103,9</w:t>
      </w:r>
      <w:r w:rsidR="00C267AE">
        <w:rPr>
          <w:rFonts w:ascii="Calibri" w:eastAsia="Yu Mincho" w:hAnsi="Calibri" w:cs="Calibri"/>
          <w:bCs/>
        </w:rPr>
        <w:t>50</w:t>
      </w:r>
      <w:r w:rsidRPr="004536A4">
        <w:rPr>
          <w:rFonts w:ascii="Calibri" w:eastAsia="Yu Mincho" w:hAnsi="Calibri" w:cs="Calibri"/>
          <w:bCs/>
        </w:rPr>
        <w:t xml:space="preserve"> + £164,500</w:t>
      </w:r>
      <w:r w:rsidRPr="004536A4">
        <w:rPr>
          <w:rFonts w:ascii="Calibri" w:eastAsia="Yu Mincho" w:hAnsi="Calibri" w:cs="Calibri"/>
          <w:b/>
        </w:rPr>
        <w:t xml:space="preserve"> = £</w:t>
      </w:r>
      <w:r>
        <w:rPr>
          <w:rFonts w:ascii="Calibri" w:eastAsia="Yu Mincho" w:hAnsi="Calibri" w:cs="Calibri"/>
          <w:b/>
        </w:rPr>
        <w:t>288,4</w:t>
      </w:r>
      <w:r w:rsidR="00F32C4C">
        <w:rPr>
          <w:rFonts w:ascii="Calibri" w:eastAsia="Yu Mincho" w:hAnsi="Calibri" w:cs="Calibri"/>
          <w:b/>
        </w:rPr>
        <w:t>50</w:t>
      </w:r>
    </w:p>
    <w:p w14:paraId="52A771D7" w14:textId="77777777" w:rsidR="0022371F" w:rsidRDefault="0022371F" w:rsidP="0022371F">
      <w:pPr>
        <w:rPr>
          <w:rFonts w:ascii="Calibri" w:eastAsia="Yu Mincho" w:hAnsi="Calibri" w:cs="Calibri"/>
          <w:b/>
        </w:rPr>
      </w:pPr>
    </w:p>
    <w:p w14:paraId="12F5236D" w14:textId="77777777" w:rsidR="0022371F" w:rsidRPr="009138B9" w:rsidRDefault="0022371F" w:rsidP="0022371F">
      <w:pPr>
        <w:tabs>
          <w:tab w:val="left" w:pos="1470"/>
        </w:tabs>
      </w:pPr>
      <w:r>
        <w:tab/>
      </w:r>
    </w:p>
    <w:p w14:paraId="40B9A720" w14:textId="77777777" w:rsidR="0022371F" w:rsidRPr="009138B9" w:rsidRDefault="0022371F" w:rsidP="00D323B8">
      <w:pPr>
        <w:tabs>
          <w:tab w:val="left" w:pos="1470"/>
        </w:tabs>
      </w:pPr>
    </w:p>
    <w:sectPr w:rsidR="0022371F" w:rsidRPr="009138B9">
      <w:headerReference w:type="default" r:id="rId14"/>
      <w:footerReference w:type="default" r:id="rId15"/>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Brian Hoy" w:date="2023-12-21T11:00:00Z" w:initials="BAH">
    <w:p w14:paraId="13D1C9AC" w14:textId="77777777" w:rsidR="009C6EC8" w:rsidRDefault="009F08AD" w:rsidP="00DF1AE2">
      <w:pPr>
        <w:pStyle w:val="CommentText"/>
      </w:pPr>
      <w:r>
        <w:rPr>
          <w:rStyle w:val="CommentReference"/>
        </w:rPr>
        <w:annotationRef/>
      </w:r>
      <w:r w:rsidR="009C6EC8">
        <w:t>Why is this being deleted?  Is it going somewhere else?</w:t>
      </w:r>
    </w:p>
  </w:comment>
  <w:comment w:id="5" w:author="Wells, Lee (Northern Powergrid)" w:date="2024-01-09T10:07:00Z" w:initials="WL(P">
    <w:p w14:paraId="4CD17D56" w14:textId="77777777" w:rsidR="002A20B7" w:rsidRDefault="00AA6AC5" w:rsidP="00F0439C">
      <w:pPr>
        <w:pStyle w:val="CommentText"/>
      </w:pPr>
      <w:r>
        <w:rPr>
          <w:rStyle w:val="CommentReference"/>
        </w:rPr>
        <w:annotationRef/>
      </w:r>
      <w:r w:rsidR="002A20B7">
        <w:t>That bit shouldn't be deleted (now amended)</w:t>
      </w:r>
    </w:p>
  </w:comment>
  <w:comment w:id="24" w:author="Brian Hoy" w:date="2023-12-21T11:04:00Z" w:initials="BAH">
    <w:p w14:paraId="404B271F" w14:textId="5D49D7A9" w:rsidR="00000D3B" w:rsidRDefault="00000D3B" w:rsidP="00C246AF">
      <w:pPr>
        <w:pStyle w:val="CommentText"/>
      </w:pPr>
      <w:r>
        <w:rPr>
          <w:rStyle w:val="CommentReference"/>
        </w:rPr>
        <w:annotationRef/>
      </w:r>
      <w:r>
        <w:t>Suggest change to Reinforcement costs to be consistent with 1.16</w:t>
      </w:r>
    </w:p>
  </w:comment>
  <w:comment w:id="25" w:author="Wells, Lee (Northern Powergrid)" w:date="2024-01-09T10:41:00Z" w:initials="WL(P">
    <w:p w14:paraId="3A305ECD" w14:textId="77777777" w:rsidR="001746A7" w:rsidRDefault="001746A7" w:rsidP="007A2AA9">
      <w:pPr>
        <w:pStyle w:val="CommentText"/>
      </w:pPr>
      <w:r>
        <w:rPr>
          <w:rStyle w:val="CommentReference"/>
        </w:rPr>
        <w:annotationRef/>
      </w:r>
      <w:r>
        <w:t>Looks like 1.16 has a mixed approach but no issue either way</w:t>
      </w:r>
    </w:p>
  </w:comment>
  <w:comment w:id="27" w:author="Brian Hoy" w:date="2023-12-21T11:06:00Z" w:initials="BAH">
    <w:p w14:paraId="4A639CEB" w14:textId="25F0F890" w:rsidR="008605EB" w:rsidRDefault="008605EB" w:rsidP="000A25DD">
      <w:pPr>
        <w:pStyle w:val="CommentText"/>
      </w:pPr>
      <w:r>
        <w:rPr>
          <w:rStyle w:val="CommentReference"/>
        </w:rPr>
        <w:annotationRef/>
      </w:r>
      <w:r>
        <w:t>Again Reinforcement costs</w:t>
      </w:r>
    </w:p>
  </w:comment>
  <w:comment w:id="28" w:author="Wells, Lee (Northern Powergrid)" w:date="2024-01-09T10:42:00Z" w:initials="WL(P">
    <w:p w14:paraId="57FF2A75" w14:textId="77777777" w:rsidR="001746A7" w:rsidRDefault="001746A7" w:rsidP="00E72C98">
      <w:pPr>
        <w:pStyle w:val="CommentText"/>
      </w:pPr>
      <w:r>
        <w:rPr>
          <w:rStyle w:val="CommentReference"/>
        </w:rPr>
        <w:annotationRef/>
      </w:r>
      <w:r>
        <w:t>As above</w:t>
      </w:r>
    </w:p>
  </w:comment>
  <w:comment w:id="39" w:author="Brian Hoy" w:date="2023-12-21T11:13:00Z" w:initials="BAH">
    <w:p w14:paraId="77EA2CBF" w14:textId="563EFF31" w:rsidR="00DB61F6" w:rsidRDefault="0041158C">
      <w:pPr>
        <w:pStyle w:val="CommentText"/>
      </w:pPr>
      <w:r>
        <w:rPr>
          <w:rStyle w:val="CommentReference"/>
        </w:rPr>
        <w:annotationRef/>
      </w:r>
      <w:r w:rsidR="00DB61F6">
        <w:t>Suggest just type it in as using the formula writer it looks a subtraction in the top line!</w:t>
      </w:r>
    </w:p>
    <w:p w14:paraId="3F5C07BB" w14:textId="77777777" w:rsidR="00DB61F6" w:rsidRDefault="00DB61F6" w:rsidP="00627599">
      <w:pPr>
        <w:pStyle w:val="CommentText"/>
      </w:pPr>
      <w:r>
        <w:t>(sorry, forgot to track changes)</w:t>
      </w:r>
    </w:p>
  </w:comment>
  <w:comment w:id="40" w:author="Wells, Lee (Northern Powergrid)" w:date="2024-01-09T10:43:00Z" w:initials="WL(P">
    <w:p w14:paraId="60DE782C" w14:textId="77777777" w:rsidR="002A20B7" w:rsidRDefault="001746A7" w:rsidP="00FE45A5">
      <w:pPr>
        <w:pStyle w:val="CommentText"/>
      </w:pPr>
      <w:r>
        <w:rPr>
          <w:rStyle w:val="CommentReference"/>
        </w:rPr>
        <w:annotationRef/>
      </w:r>
      <w:r w:rsidR="002A20B7">
        <w:t>Agreed, but I've managed to sort using the equation (inserting a symbol)</w:t>
      </w:r>
    </w:p>
  </w:comment>
  <w:comment w:id="53" w:author="Brian Hoy" w:date="2023-12-21T11:15:00Z" w:initials="BAH">
    <w:p w14:paraId="32600148" w14:textId="473500BF" w:rsidR="005878AC" w:rsidRDefault="005878AC" w:rsidP="00A573FB">
      <w:pPr>
        <w:pStyle w:val="CommentText"/>
      </w:pPr>
      <w:r>
        <w:rPr>
          <w:rStyle w:val="CommentReference"/>
        </w:rPr>
        <w:annotationRef/>
      </w:r>
      <w:r>
        <w:t>This would also need changes to 1.16 as this isnt caught in the existing legal text</w:t>
      </w:r>
    </w:p>
  </w:comment>
  <w:comment w:id="54" w:author="Wells, Lee (Northern Powergrid)" w:date="2024-01-09T10:52:00Z" w:initials="WL(P">
    <w:p w14:paraId="0A0C029D" w14:textId="77777777" w:rsidR="001B3BA5" w:rsidRDefault="002A20B7" w:rsidP="005F0958">
      <w:pPr>
        <w:pStyle w:val="CommentText"/>
      </w:pPr>
      <w:r>
        <w:rPr>
          <w:rStyle w:val="CommentReference"/>
        </w:rPr>
        <w:annotationRef/>
      </w:r>
      <w:r w:rsidR="001B3BA5">
        <w:t>Agreed (in hindsight). I've included 1.16 in each option to (same for 1 and 2, but 3 removes what was introduced via DCP 422 as it would no longer be true for this option).</w:t>
      </w:r>
    </w:p>
  </w:comment>
  <w:comment w:id="55" w:author="Brian Hoy" w:date="2023-12-21T11:13:00Z" w:initials="BAH">
    <w:p w14:paraId="71926A62" w14:textId="41BD9E87" w:rsidR="00AB7F36" w:rsidRDefault="0041158C" w:rsidP="00EB096D">
      <w:pPr>
        <w:pStyle w:val="CommentText"/>
      </w:pPr>
      <w:r>
        <w:rPr>
          <w:rStyle w:val="CommentReference"/>
        </w:rPr>
        <w:annotationRef/>
      </w:r>
      <w:r w:rsidR="00AB7F36">
        <w:t>This would need a new definition.  Also it seems to be an add approach to change something so fundamental as CAF calculations.</w:t>
      </w:r>
    </w:p>
  </w:comment>
  <w:comment w:id="56" w:author="Wells, Lee (Northern Powergrid)" w:date="2024-01-09T10:54:00Z" w:initials="WL(P">
    <w:p w14:paraId="03136BC2" w14:textId="77777777" w:rsidR="002A20B7" w:rsidRDefault="002A20B7" w:rsidP="00ED7439">
      <w:pPr>
        <w:pStyle w:val="CommentText"/>
      </w:pPr>
      <w:r>
        <w:rPr>
          <w:rStyle w:val="CommentReference"/>
        </w:rPr>
        <w:annotationRef/>
      </w:r>
      <w:r>
        <w:t>We don't define Security CAF or Fault Level CAF as such, but (a) it would do no harm and (b) I agree with the general point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3D1C9AC" w15:done="0"/>
  <w15:commentEx w15:paraId="4CD17D56" w15:paraIdParent="13D1C9AC" w15:done="0"/>
  <w15:commentEx w15:paraId="404B271F" w15:done="0"/>
  <w15:commentEx w15:paraId="3A305ECD" w15:paraIdParent="404B271F" w15:done="0"/>
  <w15:commentEx w15:paraId="4A639CEB" w15:done="0"/>
  <w15:commentEx w15:paraId="57FF2A75" w15:paraIdParent="4A639CEB" w15:done="0"/>
  <w15:commentEx w15:paraId="3F5C07BB" w15:done="0"/>
  <w15:commentEx w15:paraId="60DE782C" w15:paraIdParent="3F5C07BB" w15:done="0"/>
  <w15:commentEx w15:paraId="32600148" w15:done="0"/>
  <w15:commentEx w15:paraId="0A0C029D" w15:paraIdParent="32600148" w15:done="0"/>
  <w15:commentEx w15:paraId="71926A62" w15:done="0"/>
  <w15:commentEx w15:paraId="03136BC2" w15:paraIdParent="71926A6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E49864A" w16cex:dateUtc="2023-12-21T11:00:00Z"/>
  <w16cex:commentExtensible w16cex:durableId="29479960" w16cex:dateUtc="2024-01-09T10:07:00Z"/>
  <w16cex:commentExtensible w16cex:durableId="10412118" w16cex:dateUtc="2023-12-21T11:04:00Z"/>
  <w16cex:commentExtensible w16cex:durableId="2947A151" w16cex:dateUtc="2024-01-09T10:41:00Z"/>
  <w16cex:commentExtensible w16cex:durableId="1BE0BB0B" w16cex:dateUtc="2023-12-21T11:06:00Z"/>
  <w16cex:commentExtensible w16cex:durableId="2947A1AB" w16cex:dateUtc="2024-01-09T10:42:00Z"/>
  <w16cex:commentExtensible w16cex:durableId="20FE87E1" w16cex:dateUtc="2023-12-21T11:13:00Z"/>
  <w16cex:commentExtensible w16cex:durableId="2947A1E4" w16cex:dateUtc="2024-01-09T10:43:00Z"/>
  <w16cex:commentExtensible w16cex:durableId="64FFDDE2" w16cex:dateUtc="2023-12-21T11:15:00Z"/>
  <w16cex:commentExtensible w16cex:durableId="2947A3E0" w16cex:dateUtc="2024-01-09T10:52:00Z"/>
  <w16cex:commentExtensible w16cex:durableId="71F5A4B5" w16cex:dateUtc="2023-12-21T11:13:00Z"/>
  <w16cex:commentExtensible w16cex:durableId="2947A44E" w16cex:dateUtc="2024-01-09T10: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D1C9AC" w16cid:durableId="6E49864A"/>
  <w16cid:commentId w16cid:paraId="4CD17D56" w16cid:durableId="29479960"/>
  <w16cid:commentId w16cid:paraId="404B271F" w16cid:durableId="10412118"/>
  <w16cid:commentId w16cid:paraId="3A305ECD" w16cid:durableId="2947A151"/>
  <w16cid:commentId w16cid:paraId="4A639CEB" w16cid:durableId="1BE0BB0B"/>
  <w16cid:commentId w16cid:paraId="57FF2A75" w16cid:durableId="2947A1AB"/>
  <w16cid:commentId w16cid:paraId="3F5C07BB" w16cid:durableId="20FE87E1"/>
  <w16cid:commentId w16cid:paraId="60DE782C" w16cid:durableId="2947A1E4"/>
  <w16cid:commentId w16cid:paraId="32600148" w16cid:durableId="64FFDDE2"/>
  <w16cid:commentId w16cid:paraId="0A0C029D" w16cid:durableId="2947A3E0"/>
  <w16cid:commentId w16cid:paraId="71926A62" w16cid:durableId="71F5A4B5"/>
  <w16cid:commentId w16cid:paraId="03136BC2" w16cid:durableId="2947A44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11DA9" w14:textId="77777777" w:rsidR="00405275" w:rsidRDefault="00405275" w:rsidP="00422CB0">
      <w:pPr>
        <w:spacing w:after="0" w:line="240" w:lineRule="auto"/>
      </w:pPr>
      <w:r>
        <w:separator/>
      </w:r>
    </w:p>
  </w:endnote>
  <w:endnote w:type="continuationSeparator" w:id="0">
    <w:p w14:paraId="5733064C" w14:textId="77777777" w:rsidR="00405275" w:rsidRDefault="00405275" w:rsidP="00422CB0">
      <w:pPr>
        <w:spacing w:after="0" w:line="240" w:lineRule="auto"/>
      </w:pPr>
      <w:r>
        <w:continuationSeparator/>
      </w:r>
    </w:p>
  </w:endnote>
  <w:endnote w:type="continuationNotice" w:id="1">
    <w:p w14:paraId="2BFE83D8" w14:textId="77777777" w:rsidR="00405275" w:rsidRDefault="004052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BEA25" w14:textId="77777777" w:rsidR="006B748E" w:rsidRDefault="006B748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64FB2" w14:textId="77777777" w:rsidR="00405275" w:rsidRDefault="00405275" w:rsidP="00422CB0">
      <w:pPr>
        <w:spacing w:after="0" w:line="240" w:lineRule="auto"/>
      </w:pPr>
      <w:r>
        <w:separator/>
      </w:r>
    </w:p>
  </w:footnote>
  <w:footnote w:type="continuationSeparator" w:id="0">
    <w:p w14:paraId="6B3374E1" w14:textId="77777777" w:rsidR="00405275" w:rsidRDefault="00405275" w:rsidP="00422CB0">
      <w:pPr>
        <w:spacing w:after="0" w:line="240" w:lineRule="auto"/>
      </w:pPr>
      <w:r>
        <w:continuationSeparator/>
      </w:r>
    </w:p>
  </w:footnote>
  <w:footnote w:type="continuationNotice" w:id="1">
    <w:p w14:paraId="1E9CBB74" w14:textId="77777777" w:rsidR="00405275" w:rsidRDefault="0040527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28CB4" w14:textId="77777777" w:rsidR="006B748E" w:rsidRDefault="006B748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11101"/>
    <w:multiLevelType w:val="hybridMultilevel"/>
    <w:tmpl w:val="90B26C3E"/>
    <w:lvl w:ilvl="0" w:tplc="FFFFFFFF">
      <w:start w:val="1"/>
      <w:numFmt w:val="lowerLetter"/>
      <w:lvlText w:val="(%1)"/>
      <w:lvlJc w:val="left"/>
      <w:pPr>
        <w:ind w:left="1080" w:hanging="360"/>
      </w:pPr>
      <w:rPr>
        <w:rFonts w:hint="default"/>
      </w:rPr>
    </w:lvl>
    <w:lvl w:ilvl="1" w:tplc="FFFFFFFF">
      <w:start w:val="1"/>
      <w:numFmt w:val="lowerRoman"/>
      <w:lvlText w:val="(%2)"/>
      <w:lvlJc w:val="righ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CA003AE"/>
    <w:multiLevelType w:val="hybridMultilevel"/>
    <w:tmpl w:val="D0E446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DEC2114"/>
    <w:multiLevelType w:val="hybridMultilevel"/>
    <w:tmpl w:val="90B26C3E"/>
    <w:lvl w:ilvl="0" w:tplc="3B1896D8">
      <w:start w:val="1"/>
      <w:numFmt w:val="lowerLetter"/>
      <w:lvlText w:val="(%1)"/>
      <w:lvlJc w:val="left"/>
      <w:pPr>
        <w:ind w:left="1080" w:hanging="360"/>
      </w:pPr>
      <w:rPr>
        <w:rFonts w:hint="default"/>
      </w:rPr>
    </w:lvl>
    <w:lvl w:ilvl="1" w:tplc="78781250">
      <w:start w:val="1"/>
      <w:numFmt w:val="lowerRoman"/>
      <w:lvlText w:val="(%2)"/>
      <w:lvlJc w:val="right"/>
      <w:pPr>
        <w:ind w:left="1800" w:hanging="360"/>
      </w:pPr>
      <w:rPr>
        <w:rFonts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316B0810"/>
    <w:multiLevelType w:val="hybridMultilevel"/>
    <w:tmpl w:val="90B26C3E"/>
    <w:lvl w:ilvl="0" w:tplc="FFFFFFFF">
      <w:start w:val="1"/>
      <w:numFmt w:val="lowerLetter"/>
      <w:lvlText w:val="(%1)"/>
      <w:lvlJc w:val="left"/>
      <w:pPr>
        <w:ind w:left="1080" w:hanging="360"/>
      </w:pPr>
      <w:rPr>
        <w:rFonts w:hint="default"/>
      </w:rPr>
    </w:lvl>
    <w:lvl w:ilvl="1" w:tplc="FFFFFFFF">
      <w:start w:val="1"/>
      <w:numFmt w:val="lowerRoman"/>
      <w:lvlText w:val="(%2)"/>
      <w:lvlJc w:val="righ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36EF2223"/>
    <w:multiLevelType w:val="hybridMultilevel"/>
    <w:tmpl w:val="95AC5A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5292018D"/>
    <w:multiLevelType w:val="hybridMultilevel"/>
    <w:tmpl w:val="61A0CC72"/>
    <w:lvl w:ilvl="0" w:tplc="3B1896D8">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58DC2B6E"/>
    <w:multiLevelType w:val="hybridMultilevel"/>
    <w:tmpl w:val="7862A376"/>
    <w:lvl w:ilvl="0" w:tplc="3B1896D8">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5A8F6546"/>
    <w:multiLevelType w:val="hybridMultilevel"/>
    <w:tmpl w:val="0986B42C"/>
    <w:lvl w:ilvl="0" w:tplc="F10E3B5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02E2005"/>
    <w:multiLevelType w:val="hybridMultilevel"/>
    <w:tmpl w:val="4A2AAD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DA62FF7"/>
    <w:multiLevelType w:val="hybridMultilevel"/>
    <w:tmpl w:val="40A8D918"/>
    <w:lvl w:ilvl="0" w:tplc="F10E3B5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74019530">
    <w:abstractNumId w:val="1"/>
  </w:num>
  <w:num w:numId="2" w16cid:durableId="666901307">
    <w:abstractNumId w:val="8"/>
  </w:num>
  <w:num w:numId="3" w16cid:durableId="1347364849">
    <w:abstractNumId w:val="9"/>
  </w:num>
  <w:num w:numId="4" w16cid:durableId="1859616741">
    <w:abstractNumId w:val="7"/>
  </w:num>
  <w:num w:numId="5" w16cid:durableId="126288616">
    <w:abstractNumId w:val="2"/>
  </w:num>
  <w:num w:numId="6" w16cid:durableId="1739397032">
    <w:abstractNumId w:val="6"/>
  </w:num>
  <w:num w:numId="7" w16cid:durableId="447743944">
    <w:abstractNumId w:val="5"/>
  </w:num>
  <w:num w:numId="8" w16cid:durableId="1950310904">
    <w:abstractNumId w:val="3"/>
  </w:num>
  <w:num w:numId="9" w16cid:durableId="257566769">
    <w:abstractNumId w:val="0"/>
  </w:num>
  <w:num w:numId="10" w16cid:durableId="1451583571">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ells, Lee (Northern Powergrid)">
    <w15:presenceInfo w15:providerId="AD" w15:userId="S::Lee.Wells@northernpowergrid.com::dd1dec0f-ba3a-4fc8-9206-521f8bae02dc"/>
  </w15:person>
  <w15:person w15:author="Brian Hoy">
    <w15:presenceInfo w15:providerId="None" w15:userId="Brian Ho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C03"/>
    <w:rsid w:val="00000D3B"/>
    <w:rsid w:val="00007722"/>
    <w:rsid w:val="00007A41"/>
    <w:rsid w:val="00015DDC"/>
    <w:rsid w:val="0004535E"/>
    <w:rsid w:val="00045D7C"/>
    <w:rsid w:val="000474CF"/>
    <w:rsid w:val="0007466C"/>
    <w:rsid w:val="00076A20"/>
    <w:rsid w:val="00096481"/>
    <w:rsid w:val="000B1ABF"/>
    <w:rsid w:val="000B342D"/>
    <w:rsid w:val="000B50EF"/>
    <w:rsid w:val="000B6A16"/>
    <w:rsid w:val="000B7A6A"/>
    <w:rsid w:val="000C159D"/>
    <w:rsid w:val="000C21CB"/>
    <w:rsid w:val="000C3CE2"/>
    <w:rsid w:val="000C422A"/>
    <w:rsid w:val="000C661A"/>
    <w:rsid w:val="000D2A35"/>
    <w:rsid w:val="000D77BD"/>
    <w:rsid w:val="000E7239"/>
    <w:rsid w:val="000F3916"/>
    <w:rsid w:val="000F74DD"/>
    <w:rsid w:val="00104CFB"/>
    <w:rsid w:val="00105AE7"/>
    <w:rsid w:val="00114B1C"/>
    <w:rsid w:val="00117638"/>
    <w:rsid w:val="0012354E"/>
    <w:rsid w:val="0013560A"/>
    <w:rsid w:val="00141E1D"/>
    <w:rsid w:val="00147AAB"/>
    <w:rsid w:val="001515F3"/>
    <w:rsid w:val="00161136"/>
    <w:rsid w:val="001669CD"/>
    <w:rsid w:val="0017047B"/>
    <w:rsid w:val="001746A7"/>
    <w:rsid w:val="001957CF"/>
    <w:rsid w:val="001B3BA5"/>
    <w:rsid w:val="001B4759"/>
    <w:rsid w:val="001B6AE4"/>
    <w:rsid w:val="001C18E5"/>
    <w:rsid w:val="001C3888"/>
    <w:rsid w:val="001C5130"/>
    <w:rsid w:val="001C7CA2"/>
    <w:rsid w:val="00201FD5"/>
    <w:rsid w:val="0020407F"/>
    <w:rsid w:val="0022371F"/>
    <w:rsid w:val="00226E1E"/>
    <w:rsid w:val="00233204"/>
    <w:rsid w:val="00244FB6"/>
    <w:rsid w:val="00245F22"/>
    <w:rsid w:val="00255F60"/>
    <w:rsid w:val="00263CCF"/>
    <w:rsid w:val="00264023"/>
    <w:rsid w:val="002809C3"/>
    <w:rsid w:val="00290C72"/>
    <w:rsid w:val="002A02C7"/>
    <w:rsid w:val="002A0EB9"/>
    <w:rsid w:val="002A1A19"/>
    <w:rsid w:val="002A20B7"/>
    <w:rsid w:val="002A342A"/>
    <w:rsid w:val="002B1A72"/>
    <w:rsid w:val="002B76C9"/>
    <w:rsid w:val="002B7C91"/>
    <w:rsid w:val="002B7F1A"/>
    <w:rsid w:val="002C01F0"/>
    <w:rsid w:val="002C5AFE"/>
    <w:rsid w:val="002C6912"/>
    <w:rsid w:val="002E205B"/>
    <w:rsid w:val="002E75F9"/>
    <w:rsid w:val="002F3988"/>
    <w:rsid w:val="002F5657"/>
    <w:rsid w:val="002F65DC"/>
    <w:rsid w:val="00320DEB"/>
    <w:rsid w:val="00323237"/>
    <w:rsid w:val="00326919"/>
    <w:rsid w:val="00335EC9"/>
    <w:rsid w:val="003413A9"/>
    <w:rsid w:val="00365C3A"/>
    <w:rsid w:val="003741DE"/>
    <w:rsid w:val="00382BC9"/>
    <w:rsid w:val="00392532"/>
    <w:rsid w:val="00395C75"/>
    <w:rsid w:val="003A425C"/>
    <w:rsid w:val="003B57D0"/>
    <w:rsid w:val="003C3F73"/>
    <w:rsid w:val="003C44BB"/>
    <w:rsid w:val="003D419C"/>
    <w:rsid w:val="003E797C"/>
    <w:rsid w:val="003F3016"/>
    <w:rsid w:val="003F40C9"/>
    <w:rsid w:val="003F6C03"/>
    <w:rsid w:val="004036D9"/>
    <w:rsid w:val="00405275"/>
    <w:rsid w:val="0040601F"/>
    <w:rsid w:val="004061BA"/>
    <w:rsid w:val="0041158C"/>
    <w:rsid w:val="004116AD"/>
    <w:rsid w:val="004121F8"/>
    <w:rsid w:val="00413A5F"/>
    <w:rsid w:val="00422CB0"/>
    <w:rsid w:val="00427D09"/>
    <w:rsid w:val="004310D5"/>
    <w:rsid w:val="00431A11"/>
    <w:rsid w:val="0043424A"/>
    <w:rsid w:val="00444F75"/>
    <w:rsid w:val="00452035"/>
    <w:rsid w:val="0045339D"/>
    <w:rsid w:val="004661D3"/>
    <w:rsid w:val="00466FF4"/>
    <w:rsid w:val="004749B2"/>
    <w:rsid w:val="004878C8"/>
    <w:rsid w:val="00487F31"/>
    <w:rsid w:val="0049468E"/>
    <w:rsid w:val="004C613B"/>
    <w:rsid w:val="004D3B8A"/>
    <w:rsid w:val="004E09FD"/>
    <w:rsid w:val="004E3DFC"/>
    <w:rsid w:val="004E5458"/>
    <w:rsid w:val="004E6717"/>
    <w:rsid w:val="004F04CA"/>
    <w:rsid w:val="00510716"/>
    <w:rsid w:val="00517370"/>
    <w:rsid w:val="005220BD"/>
    <w:rsid w:val="00523389"/>
    <w:rsid w:val="005252F4"/>
    <w:rsid w:val="005411D4"/>
    <w:rsid w:val="00553E58"/>
    <w:rsid w:val="005561E1"/>
    <w:rsid w:val="005601B0"/>
    <w:rsid w:val="00565476"/>
    <w:rsid w:val="00566E13"/>
    <w:rsid w:val="00571494"/>
    <w:rsid w:val="00583DDF"/>
    <w:rsid w:val="00585EC0"/>
    <w:rsid w:val="005878AC"/>
    <w:rsid w:val="00595CB7"/>
    <w:rsid w:val="005A475C"/>
    <w:rsid w:val="005C53EC"/>
    <w:rsid w:val="005E2C70"/>
    <w:rsid w:val="005E489A"/>
    <w:rsid w:val="005F2DD3"/>
    <w:rsid w:val="005F6363"/>
    <w:rsid w:val="00606422"/>
    <w:rsid w:val="00607003"/>
    <w:rsid w:val="00613014"/>
    <w:rsid w:val="00615384"/>
    <w:rsid w:val="00615EF6"/>
    <w:rsid w:val="00620994"/>
    <w:rsid w:val="00622585"/>
    <w:rsid w:val="00633F5C"/>
    <w:rsid w:val="00643A12"/>
    <w:rsid w:val="00655D21"/>
    <w:rsid w:val="00674440"/>
    <w:rsid w:val="0068008E"/>
    <w:rsid w:val="006803D4"/>
    <w:rsid w:val="006840C2"/>
    <w:rsid w:val="006931FA"/>
    <w:rsid w:val="006B5397"/>
    <w:rsid w:val="006B748E"/>
    <w:rsid w:val="006C6CF4"/>
    <w:rsid w:val="006D422E"/>
    <w:rsid w:val="006D6B5E"/>
    <w:rsid w:val="006D7370"/>
    <w:rsid w:val="006E7503"/>
    <w:rsid w:val="006F4C7C"/>
    <w:rsid w:val="007025AD"/>
    <w:rsid w:val="00706948"/>
    <w:rsid w:val="007366BB"/>
    <w:rsid w:val="0075563A"/>
    <w:rsid w:val="007608C5"/>
    <w:rsid w:val="00761F90"/>
    <w:rsid w:val="00764C00"/>
    <w:rsid w:val="007736D8"/>
    <w:rsid w:val="007745A2"/>
    <w:rsid w:val="00776490"/>
    <w:rsid w:val="00777A78"/>
    <w:rsid w:val="007865CF"/>
    <w:rsid w:val="0079273B"/>
    <w:rsid w:val="00792B28"/>
    <w:rsid w:val="007931AF"/>
    <w:rsid w:val="00793454"/>
    <w:rsid w:val="007A36B0"/>
    <w:rsid w:val="007A449A"/>
    <w:rsid w:val="007B0495"/>
    <w:rsid w:val="007B5737"/>
    <w:rsid w:val="007B5E50"/>
    <w:rsid w:val="007C2D6F"/>
    <w:rsid w:val="007C55E4"/>
    <w:rsid w:val="007D4940"/>
    <w:rsid w:val="007E3DD2"/>
    <w:rsid w:val="007E644C"/>
    <w:rsid w:val="007E78C6"/>
    <w:rsid w:val="007E7FC6"/>
    <w:rsid w:val="008066A5"/>
    <w:rsid w:val="00812A38"/>
    <w:rsid w:val="00813A68"/>
    <w:rsid w:val="00834DCC"/>
    <w:rsid w:val="0085193C"/>
    <w:rsid w:val="00852F37"/>
    <w:rsid w:val="00854F04"/>
    <w:rsid w:val="00855075"/>
    <w:rsid w:val="008605EB"/>
    <w:rsid w:val="00861561"/>
    <w:rsid w:val="00861C1E"/>
    <w:rsid w:val="00862460"/>
    <w:rsid w:val="0086582D"/>
    <w:rsid w:val="00872DE0"/>
    <w:rsid w:val="00873920"/>
    <w:rsid w:val="008778BF"/>
    <w:rsid w:val="00883755"/>
    <w:rsid w:val="008860D5"/>
    <w:rsid w:val="00894602"/>
    <w:rsid w:val="008A7B5A"/>
    <w:rsid w:val="008B4F88"/>
    <w:rsid w:val="008C0EF2"/>
    <w:rsid w:val="008C6B50"/>
    <w:rsid w:val="008D0D88"/>
    <w:rsid w:val="008D3A59"/>
    <w:rsid w:val="008E75F3"/>
    <w:rsid w:val="008F132F"/>
    <w:rsid w:val="009138B9"/>
    <w:rsid w:val="0093066C"/>
    <w:rsid w:val="00931ED1"/>
    <w:rsid w:val="00935C03"/>
    <w:rsid w:val="00940BBC"/>
    <w:rsid w:val="00944F44"/>
    <w:rsid w:val="00950ADA"/>
    <w:rsid w:val="00951AA4"/>
    <w:rsid w:val="00953A8A"/>
    <w:rsid w:val="0096084E"/>
    <w:rsid w:val="00971C79"/>
    <w:rsid w:val="00973479"/>
    <w:rsid w:val="0097713A"/>
    <w:rsid w:val="00987602"/>
    <w:rsid w:val="00987739"/>
    <w:rsid w:val="0099017F"/>
    <w:rsid w:val="009A53B6"/>
    <w:rsid w:val="009B0C6F"/>
    <w:rsid w:val="009B11A6"/>
    <w:rsid w:val="009C1EF4"/>
    <w:rsid w:val="009C6EC8"/>
    <w:rsid w:val="009D1E91"/>
    <w:rsid w:val="009D3196"/>
    <w:rsid w:val="009E27A9"/>
    <w:rsid w:val="009E384F"/>
    <w:rsid w:val="009E5BCC"/>
    <w:rsid w:val="009F08AD"/>
    <w:rsid w:val="009F4363"/>
    <w:rsid w:val="009F5165"/>
    <w:rsid w:val="00A03252"/>
    <w:rsid w:val="00A05753"/>
    <w:rsid w:val="00A22B6B"/>
    <w:rsid w:val="00A269F3"/>
    <w:rsid w:val="00A348F3"/>
    <w:rsid w:val="00A36D18"/>
    <w:rsid w:val="00A526A0"/>
    <w:rsid w:val="00A73FD3"/>
    <w:rsid w:val="00A805E1"/>
    <w:rsid w:val="00A92BB1"/>
    <w:rsid w:val="00A97FE6"/>
    <w:rsid w:val="00AA42AA"/>
    <w:rsid w:val="00AA5DD9"/>
    <w:rsid w:val="00AA6AC5"/>
    <w:rsid w:val="00AA6CA1"/>
    <w:rsid w:val="00AB7F36"/>
    <w:rsid w:val="00AC0B53"/>
    <w:rsid w:val="00AC6CED"/>
    <w:rsid w:val="00AD5E20"/>
    <w:rsid w:val="00AE78C7"/>
    <w:rsid w:val="00AF0919"/>
    <w:rsid w:val="00AF2548"/>
    <w:rsid w:val="00AF456E"/>
    <w:rsid w:val="00B031B9"/>
    <w:rsid w:val="00B16B3B"/>
    <w:rsid w:val="00B25415"/>
    <w:rsid w:val="00B3049B"/>
    <w:rsid w:val="00B32518"/>
    <w:rsid w:val="00B36991"/>
    <w:rsid w:val="00B478B4"/>
    <w:rsid w:val="00B63681"/>
    <w:rsid w:val="00B63955"/>
    <w:rsid w:val="00B648F1"/>
    <w:rsid w:val="00B6599F"/>
    <w:rsid w:val="00B741A9"/>
    <w:rsid w:val="00B77682"/>
    <w:rsid w:val="00B844A5"/>
    <w:rsid w:val="00B86D0A"/>
    <w:rsid w:val="00B91DC1"/>
    <w:rsid w:val="00BC3B20"/>
    <w:rsid w:val="00BC5262"/>
    <w:rsid w:val="00BC702A"/>
    <w:rsid w:val="00BE5779"/>
    <w:rsid w:val="00BE6083"/>
    <w:rsid w:val="00BE6E66"/>
    <w:rsid w:val="00BF20AA"/>
    <w:rsid w:val="00BF3E94"/>
    <w:rsid w:val="00BF5A90"/>
    <w:rsid w:val="00BF5CC2"/>
    <w:rsid w:val="00C03C32"/>
    <w:rsid w:val="00C04EC9"/>
    <w:rsid w:val="00C07041"/>
    <w:rsid w:val="00C2078C"/>
    <w:rsid w:val="00C264E1"/>
    <w:rsid w:val="00C267AE"/>
    <w:rsid w:val="00C34A79"/>
    <w:rsid w:val="00C400B9"/>
    <w:rsid w:val="00C422D2"/>
    <w:rsid w:val="00C445ED"/>
    <w:rsid w:val="00C60130"/>
    <w:rsid w:val="00C610AC"/>
    <w:rsid w:val="00C61549"/>
    <w:rsid w:val="00C62467"/>
    <w:rsid w:val="00C70804"/>
    <w:rsid w:val="00C76307"/>
    <w:rsid w:val="00C77567"/>
    <w:rsid w:val="00C83364"/>
    <w:rsid w:val="00C91F64"/>
    <w:rsid w:val="00C950CE"/>
    <w:rsid w:val="00C95C44"/>
    <w:rsid w:val="00CA169B"/>
    <w:rsid w:val="00CA2934"/>
    <w:rsid w:val="00CA44FA"/>
    <w:rsid w:val="00CC3254"/>
    <w:rsid w:val="00CC3510"/>
    <w:rsid w:val="00CC620E"/>
    <w:rsid w:val="00CD3CE6"/>
    <w:rsid w:val="00CE586F"/>
    <w:rsid w:val="00CF3708"/>
    <w:rsid w:val="00D021DD"/>
    <w:rsid w:val="00D14CD0"/>
    <w:rsid w:val="00D21395"/>
    <w:rsid w:val="00D30F67"/>
    <w:rsid w:val="00D323B8"/>
    <w:rsid w:val="00D33F3D"/>
    <w:rsid w:val="00D444FA"/>
    <w:rsid w:val="00D44607"/>
    <w:rsid w:val="00D6613E"/>
    <w:rsid w:val="00D70C59"/>
    <w:rsid w:val="00D70FBD"/>
    <w:rsid w:val="00D73BCD"/>
    <w:rsid w:val="00D745B4"/>
    <w:rsid w:val="00D75B57"/>
    <w:rsid w:val="00D851FC"/>
    <w:rsid w:val="00D91393"/>
    <w:rsid w:val="00DA2330"/>
    <w:rsid w:val="00DA7548"/>
    <w:rsid w:val="00DB61F6"/>
    <w:rsid w:val="00DC3DA2"/>
    <w:rsid w:val="00DD23B7"/>
    <w:rsid w:val="00DD5FE2"/>
    <w:rsid w:val="00DE5349"/>
    <w:rsid w:val="00E04215"/>
    <w:rsid w:val="00E1242B"/>
    <w:rsid w:val="00E12906"/>
    <w:rsid w:val="00E21B0F"/>
    <w:rsid w:val="00E228F9"/>
    <w:rsid w:val="00E2384E"/>
    <w:rsid w:val="00E26DF2"/>
    <w:rsid w:val="00E27362"/>
    <w:rsid w:val="00E312E7"/>
    <w:rsid w:val="00E34F06"/>
    <w:rsid w:val="00E430EC"/>
    <w:rsid w:val="00E471A7"/>
    <w:rsid w:val="00E473C6"/>
    <w:rsid w:val="00E475A7"/>
    <w:rsid w:val="00E51EDE"/>
    <w:rsid w:val="00E667E6"/>
    <w:rsid w:val="00E67319"/>
    <w:rsid w:val="00E74966"/>
    <w:rsid w:val="00E84B1C"/>
    <w:rsid w:val="00E84F8A"/>
    <w:rsid w:val="00E85E95"/>
    <w:rsid w:val="00E863E9"/>
    <w:rsid w:val="00E9483A"/>
    <w:rsid w:val="00EA53A5"/>
    <w:rsid w:val="00EC0336"/>
    <w:rsid w:val="00EC05F8"/>
    <w:rsid w:val="00EC23BA"/>
    <w:rsid w:val="00ED0A73"/>
    <w:rsid w:val="00ED1DE8"/>
    <w:rsid w:val="00ED62C4"/>
    <w:rsid w:val="00ED7172"/>
    <w:rsid w:val="00ED7A61"/>
    <w:rsid w:val="00EE536D"/>
    <w:rsid w:val="00EF140B"/>
    <w:rsid w:val="00F24B9E"/>
    <w:rsid w:val="00F32C4C"/>
    <w:rsid w:val="00F32D3F"/>
    <w:rsid w:val="00F4770C"/>
    <w:rsid w:val="00F5405A"/>
    <w:rsid w:val="00F6229C"/>
    <w:rsid w:val="00F6526B"/>
    <w:rsid w:val="00F66750"/>
    <w:rsid w:val="00F7539D"/>
    <w:rsid w:val="00F77B7C"/>
    <w:rsid w:val="00F77D5C"/>
    <w:rsid w:val="00F81C68"/>
    <w:rsid w:val="00FA7C49"/>
    <w:rsid w:val="00FB26F5"/>
    <w:rsid w:val="00FC2B24"/>
    <w:rsid w:val="00FE4DC6"/>
    <w:rsid w:val="00FE53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31FF9"/>
  <w15:chartTrackingRefBased/>
  <w15:docId w15:val="{13793179-3641-4686-8B26-08147296D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935C03"/>
    <w:pPr>
      <w:spacing w:after="0" w:line="240" w:lineRule="auto"/>
    </w:pPr>
  </w:style>
  <w:style w:type="paragraph" w:styleId="ListParagraph">
    <w:name w:val="List Paragraph"/>
    <w:basedOn w:val="Normal"/>
    <w:uiPriority w:val="34"/>
    <w:qFormat/>
    <w:rsid w:val="00935C03"/>
    <w:pPr>
      <w:ind w:left="720"/>
      <w:contextualSpacing/>
    </w:pPr>
  </w:style>
  <w:style w:type="character" w:styleId="PlaceholderText">
    <w:name w:val="Placeholder Text"/>
    <w:basedOn w:val="DefaultParagraphFont"/>
    <w:uiPriority w:val="99"/>
    <w:semiHidden/>
    <w:rsid w:val="00953A8A"/>
    <w:rPr>
      <w:color w:val="808080"/>
    </w:rPr>
  </w:style>
  <w:style w:type="paragraph" w:styleId="Header">
    <w:name w:val="header"/>
    <w:basedOn w:val="Normal"/>
    <w:link w:val="HeaderChar"/>
    <w:uiPriority w:val="99"/>
    <w:unhideWhenUsed/>
    <w:rsid w:val="00422CB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22CB0"/>
  </w:style>
  <w:style w:type="paragraph" w:styleId="Footer">
    <w:name w:val="footer"/>
    <w:basedOn w:val="Normal"/>
    <w:link w:val="FooterChar"/>
    <w:uiPriority w:val="99"/>
    <w:unhideWhenUsed/>
    <w:rsid w:val="00422CB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22CB0"/>
  </w:style>
  <w:style w:type="table" w:customStyle="1" w:styleId="GridTable44">
    <w:name w:val="Grid Table 44"/>
    <w:basedOn w:val="TableNormal"/>
    <w:next w:val="GridTable4"/>
    <w:uiPriority w:val="49"/>
    <w:rsid w:val="00B3049B"/>
    <w:pPr>
      <w:spacing w:after="0" w:line="240" w:lineRule="auto"/>
    </w:pPr>
    <w:rPr>
      <w:rFonts w:ascii="Times New Roman" w:eastAsia="Times New Roman" w:hAnsi="Times New Roman" w:cs="Times New Roman"/>
      <w:sz w:val="20"/>
      <w:szCs w:val="20"/>
    </w:rPr>
    <w:tblPr>
      <w:tblStyleRowBandSize w:val="1"/>
      <w:tblStyleColBandSize w:val="1"/>
      <w:tblInd w:w="0" w:type="nil"/>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GridTable4">
    <w:name w:val="Grid Table 4"/>
    <w:basedOn w:val="TableNormal"/>
    <w:uiPriority w:val="49"/>
    <w:rsid w:val="00B3049B"/>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ui-provider">
    <w:name w:val="ui-provider"/>
    <w:basedOn w:val="DefaultParagraphFont"/>
    <w:rsid w:val="00862460"/>
  </w:style>
  <w:style w:type="character" w:styleId="CommentReference">
    <w:name w:val="annotation reference"/>
    <w:basedOn w:val="DefaultParagraphFont"/>
    <w:uiPriority w:val="99"/>
    <w:semiHidden/>
    <w:unhideWhenUsed/>
    <w:rsid w:val="009F08AD"/>
    <w:rPr>
      <w:sz w:val="16"/>
      <w:szCs w:val="16"/>
    </w:rPr>
  </w:style>
  <w:style w:type="paragraph" w:styleId="CommentText">
    <w:name w:val="annotation text"/>
    <w:basedOn w:val="Normal"/>
    <w:link w:val="CommentTextChar"/>
    <w:uiPriority w:val="99"/>
    <w:unhideWhenUsed/>
    <w:rsid w:val="009F08AD"/>
    <w:pPr>
      <w:spacing w:line="240" w:lineRule="auto"/>
    </w:pPr>
    <w:rPr>
      <w:sz w:val="20"/>
      <w:szCs w:val="20"/>
    </w:rPr>
  </w:style>
  <w:style w:type="character" w:customStyle="1" w:styleId="CommentTextChar">
    <w:name w:val="Comment Text Char"/>
    <w:basedOn w:val="DefaultParagraphFont"/>
    <w:link w:val="CommentText"/>
    <w:uiPriority w:val="99"/>
    <w:rsid w:val="009F08AD"/>
    <w:rPr>
      <w:sz w:val="20"/>
      <w:szCs w:val="20"/>
    </w:rPr>
  </w:style>
  <w:style w:type="paragraph" w:styleId="CommentSubject">
    <w:name w:val="annotation subject"/>
    <w:basedOn w:val="CommentText"/>
    <w:next w:val="CommentText"/>
    <w:link w:val="CommentSubjectChar"/>
    <w:uiPriority w:val="99"/>
    <w:semiHidden/>
    <w:unhideWhenUsed/>
    <w:rsid w:val="009F08AD"/>
    <w:rPr>
      <w:b/>
      <w:bCs/>
    </w:rPr>
  </w:style>
  <w:style w:type="character" w:customStyle="1" w:styleId="CommentSubjectChar">
    <w:name w:val="Comment Subject Char"/>
    <w:basedOn w:val="CommentTextChar"/>
    <w:link w:val="CommentSubject"/>
    <w:uiPriority w:val="99"/>
    <w:semiHidden/>
    <w:rsid w:val="009F08A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7607947">
      <w:bodyDiv w:val="1"/>
      <w:marLeft w:val="0"/>
      <w:marRight w:val="0"/>
      <w:marTop w:val="0"/>
      <w:marBottom w:val="0"/>
      <w:divBdr>
        <w:top w:val="none" w:sz="0" w:space="0" w:color="auto"/>
        <w:left w:val="none" w:sz="0" w:space="0" w:color="auto"/>
        <w:bottom w:val="none" w:sz="0" w:space="0" w:color="auto"/>
        <w:right w:val="none" w:sz="0" w:space="0" w:color="auto"/>
      </w:divBdr>
    </w:div>
    <w:div w:id="180102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260FC9-9F15-430A-962F-944066695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5142</Words>
  <Characters>29310</Characters>
  <Application>Microsoft Office Word</Application>
  <DocSecurity>4</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Wells, Lee (Northern Powergrid)</dc:creator>
  <cp:keywords/>
  <dc:description/>
  <cp:lastModifiedBy>Andy Green</cp:lastModifiedBy>
  <cp:revision>2</cp:revision>
  <dcterms:created xsi:type="dcterms:W3CDTF">2024-01-26T13:59:00Z</dcterms:created>
  <dcterms:modified xsi:type="dcterms:W3CDTF">2024-01-26T13:59:00Z</dcterms:modified>
</cp:coreProperties>
</file>