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55A880A"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6376697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0B89C8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BC494D0"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D21D807" w14:textId="4890382C" w:rsidR="00A77FCF" w:rsidRPr="009456EB" w:rsidRDefault="00A77FCF" w:rsidP="00A77FCF">
            <w:pPr>
              <w:ind w:left="113" w:right="113"/>
              <w:rPr>
                <w:rFonts w:cs="Arial"/>
                <w:b/>
                <w:i/>
                <w:color w:val="00B274"/>
                <w:sz w:val="24"/>
              </w:rPr>
            </w:pPr>
            <w:r w:rsidRPr="009456EB">
              <w:rPr>
                <w:rFonts w:cs="Arial"/>
                <w:b/>
                <w:color w:val="008576"/>
                <w:sz w:val="80"/>
                <w:szCs w:val="80"/>
              </w:rPr>
              <w:t xml:space="preserve">DCP </w:t>
            </w:r>
            <w:r w:rsidR="006E7CA8">
              <w:rPr>
                <w:rFonts w:cs="Arial"/>
                <w:b/>
                <w:color w:val="008576"/>
                <w:sz w:val="80"/>
                <w:szCs w:val="80"/>
              </w:rPr>
              <w:t>4</w:t>
            </w:r>
            <w:r w:rsidR="00FD0EF7">
              <w:rPr>
                <w:rFonts w:cs="Arial"/>
                <w:b/>
                <w:color w:val="008576"/>
                <w:sz w:val="80"/>
                <w:szCs w:val="80"/>
              </w:rPr>
              <w:t>17</w:t>
            </w:r>
            <w:r w:rsidR="00A42D73">
              <w:rPr>
                <w:rFonts w:cs="Arial"/>
                <w:b/>
                <w:color w:val="008576"/>
                <w:sz w:val="80"/>
                <w:szCs w:val="80"/>
              </w:rPr>
              <w:t>:</w:t>
            </w:r>
          </w:p>
          <w:tbl>
            <w:tblPr>
              <w:tblW w:w="0" w:type="auto"/>
              <w:tblBorders>
                <w:top w:val="nil"/>
                <w:left w:val="nil"/>
                <w:bottom w:val="nil"/>
                <w:right w:val="nil"/>
              </w:tblBorders>
              <w:tblLayout w:type="fixed"/>
              <w:tblLook w:val="0000" w:firstRow="0" w:lastRow="0" w:firstColumn="0" w:lastColumn="0" w:noHBand="0" w:noVBand="0"/>
            </w:tblPr>
            <w:tblGrid>
              <w:gridCol w:w="7002"/>
            </w:tblGrid>
            <w:tr w:rsidR="007044B2" w:rsidRPr="00C30383" w14:paraId="0D2525BF" w14:textId="77777777" w:rsidTr="007F0125">
              <w:trPr>
                <w:trHeight w:val="777"/>
              </w:trPr>
              <w:tc>
                <w:tcPr>
                  <w:tcW w:w="7002" w:type="dxa"/>
                </w:tcPr>
                <w:p w14:paraId="79996784" w14:textId="49162D2E" w:rsidR="007044B2" w:rsidRPr="00B2041E" w:rsidRDefault="00BA7A77" w:rsidP="00D8374B">
                  <w:pPr>
                    <w:framePr w:hSpace="180" w:wrap="around" w:vAnchor="page" w:hAnchor="page" w:x="775" w:y="1474"/>
                    <w:ind w:left="113" w:right="113"/>
                    <w:rPr>
                      <w:rFonts w:cs="Arial"/>
                      <w:i/>
                      <w:color w:val="00B274"/>
                      <w:sz w:val="24"/>
                    </w:rPr>
                  </w:pPr>
                  <w:r>
                    <w:rPr>
                      <w:rFonts w:cs="Arial"/>
                      <w:b/>
                      <w:bCs/>
                      <w:color w:val="008000"/>
                      <w:sz w:val="48"/>
                      <w:szCs w:val="48"/>
                    </w:rPr>
                    <w:t>Ability for the DCUSA Secretariat to Raise Change Proposals</w:t>
                  </w:r>
                </w:p>
              </w:tc>
            </w:tr>
          </w:tbl>
          <w:p w14:paraId="07D36704" w14:textId="77777777" w:rsidR="00312776" w:rsidRPr="001613C6" w:rsidRDefault="00312776" w:rsidP="00312776">
            <w:pPr>
              <w:ind w:left="113" w:right="113"/>
              <w:rPr>
                <w:rFonts w:cs="Arial"/>
                <w:i/>
                <w:sz w:val="24"/>
              </w:rPr>
            </w:pPr>
            <w:r w:rsidRPr="001613C6">
              <w:rPr>
                <w:rFonts w:cs="Arial"/>
                <w:i/>
                <w:sz w:val="24"/>
              </w:rPr>
              <w:t>Date raised: 16 November 2022</w:t>
            </w:r>
          </w:p>
          <w:p w14:paraId="5423AFD6" w14:textId="77777777" w:rsidR="00312776" w:rsidRPr="001613C6" w:rsidRDefault="00312776" w:rsidP="00312776">
            <w:pPr>
              <w:spacing w:before="40" w:after="80"/>
              <w:ind w:left="113"/>
              <w:rPr>
                <w:rFonts w:cs="Arial"/>
                <w:sz w:val="24"/>
              </w:rPr>
            </w:pPr>
            <w:r w:rsidRPr="001613C6">
              <w:rPr>
                <w:rFonts w:cs="Arial"/>
                <w:i/>
                <w:sz w:val="24"/>
              </w:rPr>
              <w:t>Proposer Name: Simon Yeo</w:t>
            </w:r>
          </w:p>
          <w:p w14:paraId="781D8519" w14:textId="77777777" w:rsidR="00312776" w:rsidRPr="001613C6" w:rsidRDefault="00312776" w:rsidP="00312776">
            <w:pPr>
              <w:ind w:left="113" w:right="113"/>
              <w:rPr>
                <w:rFonts w:cs="Arial"/>
                <w:iCs/>
                <w:sz w:val="24"/>
              </w:rPr>
            </w:pPr>
            <w:r w:rsidRPr="001613C6">
              <w:rPr>
                <w:rFonts w:cs="Arial"/>
                <w:i/>
                <w:sz w:val="24"/>
              </w:rPr>
              <w:t xml:space="preserve">Company Name: </w:t>
            </w:r>
            <w:sdt>
              <w:sdtPr>
                <w:rPr>
                  <w:rStyle w:val="TemplateFill"/>
                  <w:rFonts w:ascii="Arial" w:eastAsia="MS Gothic" w:hAnsi="Arial" w:cs="Arial"/>
                  <w:sz w:val="24"/>
                </w:rPr>
                <w:alias w:val="Party Name"/>
                <w:tag w:val="Party Name"/>
                <w:id w:val="-660461895"/>
                <w:placeholder>
                  <w:docPart w:val="5DA40BA9E9864AEAA6DB92FE9EFC337B"/>
                </w:placeholder>
              </w:sdtPr>
              <w:sdtEndPr>
                <w:rPr>
                  <w:rStyle w:val="DefaultParagraphFont"/>
                  <w:rFonts w:eastAsia="Times New Roman"/>
                  <w:color w:val="000000" w:themeColor="text1"/>
                </w:rPr>
              </w:sdtEndPr>
              <w:sdtContent>
                <w:r w:rsidRPr="001613C6">
                  <w:rPr>
                    <w:rStyle w:val="TemplateFill"/>
                    <w:rFonts w:ascii="Arial" w:eastAsia="MS Gothic" w:hAnsi="Arial" w:cs="Arial"/>
                    <w:i/>
                    <w:iCs/>
                    <w:sz w:val="24"/>
                  </w:rPr>
                  <w:t>National Grid Electricity Distribution</w:t>
                </w:r>
              </w:sdtContent>
            </w:sdt>
          </w:p>
          <w:p w14:paraId="7A71D7FE" w14:textId="1F88008D" w:rsidR="006F19E3" w:rsidRPr="008667CC" w:rsidRDefault="00312776" w:rsidP="00312776">
            <w:pPr>
              <w:ind w:left="113" w:right="113"/>
              <w:rPr>
                <w:rFonts w:cs="Arial"/>
                <w:i/>
                <w:color w:val="00B274"/>
                <w:sz w:val="24"/>
              </w:rPr>
            </w:pPr>
            <w:r w:rsidRPr="001613C6">
              <w:rPr>
                <w:rFonts w:cs="Arial"/>
                <w:i/>
                <w:sz w:val="24"/>
              </w:rPr>
              <w:t>Company Category: DNO</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92E78CF" w14:textId="77777777" w:rsidTr="000E1892">
              <w:trPr>
                <w:trHeight w:val="820"/>
              </w:trPr>
              <w:tc>
                <w:tcPr>
                  <w:tcW w:w="2075" w:type="dxa"/>
                  <w:shd w:val="clear" w:color="auto" w:fill="auto"/>
                  <w:vAlign w:val="center"/>
                </w:tcPr>
                <w:p w14:paraId="7C782B9F" w14:textId="77777777" w:rsidR="000E1892" w:rsidRPr="000E1892" w:rsidRDefault="000E1892" w:rsidP="00D8374B">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28ED4F27" w14:textId="77777777" w:rsidTr="001A1612">
              <w:trPr>
                <w:trHeight w:val="802"/>
              </w:trPr>
              <w:tc>
                <w:tcPr>
                  <w:tcW w:w="2075" w:type="dxa"/>
                  <w:shd w:val="clear" w:color="auto" w:fill="FFFFFF"/>
                  <w:vAlign w:val="center"/>
                </w:tcPr>
                <w:p w14:paraId="76DD7563" w14:textId="77777777" w:rsidR="000E1892" w:rsidRPr="00881D23" w:rsidRDefault="000E1892" w:rsidP="00D8374B">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A2F7A55" w14:textId="77777777" w:rsidTr="000E1892">
              <w:trPr>
                <w:trHeight w:val="800"/>
              </w:trPr>
              <w:tc>
                <w:tcPr>
                  <w:tcW w:w="2075" w:type="dxa"/>
                  <w:shd w:val="clear" w:color="auto" w:fill="9A4D9E"/>
                  <w:vAlign w:val="center"/>
                </w:tcPr>
                <w:p w14:paraId="33024C22" w14:textId="77777777" w:rsidR="000E1892" w:rsidRPr="001A1612" w:rsidRDefault="000E1892" w:rsidP="00D8374B">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45D0C165" w14:textId="77777777" w:rsidTr="001A1612">
              <w:trPr>
                <w:trHeight w:val="795"/>
              </w:trPr>
              <w:tc>
                <w:tcPr>
                  <w:tcW w:w="2075" w:type="dxa"/>
                  <w:shd w:val="clear" w:color="auto" w:fill="FFFFFF"/>
                  <w:vAlign w:val="center"/>
                </w:tcPr>
                <w:p w14:paraId="0A7501BF" w14:textId="77777777" w:rsidR="000E1892" w:rsidRPr="00881D23" w:rsidRDefault="000E1892" w:rsidP="00D8374B">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749824B1" w14:textId="77777777" w:rsidR="006F19E3" w:rsidRPr="00EB32BB" w:rsidRDefault="006F19E3" w:rsidP="00FE4A41">
            <w:pPr>
              <w:spacing w:line="240" w:lineRule="auto"/>
              <w:ind w:left="28" w:right="28"/>
              <w:rPr>
                <w:rFonts w:cs="Arial"/>
                <w:color w:val="008576"/>
                <w:szCs w:val="20"/>
              </w:rPr>
            </w:pPr>
          </w:p>
        </w:tc>
      </w:tr>
      <w:tr w:rsidR="006F19E3" w:rsidRPr="00EB32BB" w14:paraId="01AAA2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0F8DA271"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479D8957" w14:textId="04CC5B54" w:rsidR="00502763" w:rsidRPr="00EB32BB" w:rsidRDefault="00AC4835" w:rsidP="00E24232">
            <w:pPr>
              <w:ind w:left="113" w:right="113"/>
              <w:jc w:val="both"/>
              <w:rPr>
                <w:rFonts w:cs="Arial"/>
              </w:rPr>
            </w:pPr>
            <w:sdt>
              <w:sdtPr>
                <w:rPr>
                  <w:rStyle w:val="BodyText3Char"/>
                  <w:rFonts w:ascii="Arial" w:eastAsia="MS Gothic" w:hAnsi="Arial" w:cs="Arial"/>
                  <w:sz w:val="24"/>
                  <w:szCs w:val="24"/>
                </w:rPr>
                <w:alias w:val="Purpose of CP"/>
                <w:tag w:val="Purpose of CP"/>
                <w:id w:val="-1012148391"/>
                <w:placeholder>
                  <w:docPart w:val="33B54573D36D4F9A9CA4583DC40A0F30"/>
                </w:placeholder>
              </w:sdtPr>
              <w:sdtEndPr>
                <w:rPr>
                  <w:rStyle w:val="DefaultParagraphFont"/>
                  <w:rFonts w:eastAsia="Times New Roman"/>
                  <w:color w:val="000000" w:themeColor="text1"/>
                </w:rPr>
              </w:sdtEndPr>
              <w:sdtContent>
                <w:sdt>
                  <w:sdtPr>
                    <w:rPr>
                      <w:rFonts w:eastAsia="MS Gothic" w:cs="Arial"/>
                      <w:sz w:val="24"/>
                    </w:rPr>
                    <w:alias w:val="Purpose of CP"/>
                    <w:tag w:val="Purpose of CP"/>
                    <w:id w:val="-1503963124"/>
                    <w:placeholder>
                      <w:docPart w:val="07190BF98AFE4635BD41B02ECC4FC4DC"/>
                    </w:placeholder>
                  </w:sdtPr>
                  <w:sdtEndPr/>
                  <w:sdtContent>
                    <w:sdt>
                      <w:sdtPr>
                        <w:rPr>
                          <w:rFonts w:eastAsia="MS Gothic" w:cs="Arial"/>
                          <w:sz w:val="24"/>
                        </w:rPr>
                        <w:alias w:val="Purpose of CP"/>
                        <w:tag w:val="Purpose of CP"/>
                        <w:id w:val="-1311791823"/>
                        <w:placeholder>
                          <w:docPart w:val="B1269358FE4F4C158D29EC33B695F1DC"/>
                        </w:placeholder>
                      </w:sdtPr>
                      <w:sdtEndPr/>
                      <w:sdtContent>
                        <w:sdt>
                          <w:sdtPr>
                            <w:rPr>
                              <w:rFonts w:eastAsia="MS Gothic" w:cs="Arial"/>
                              <w:sz w:val="24"/>
                            </w:rPr>
                            <w:alias w:val="Purpose of CP"/>
                            <w:tag w:val="Purpose of CP"/>
                            <w:id w:val="-1538427838"/>
                            <w:placeholder>
                              <w:docPart w:val="B16D6C3FFAA941289E55302709A20BBC"/>
                            </w:placeholder>
                          </w:sdtPr>
                          <w:sdtEndPr/>
                          <w:sdtContent>
                            <w:sdt>
                              <w:sdtPr>
                                <w:rPr>
                                  <w:rFonts w:eastAsia="MS Gothic" w:cs="Arial"/>
                                  <w:sz w:val="24"/>
                                </w:rPr>
                                <w:alias w:val="Purpose of CP"/>
                                <w:tag w:val="Purpose of CP"/>
                                <w:id w:val="-204491457"/>
                                <w:placeholder>
                                  <w:docPart w:val="8656DCB2F4DE40E9A6041F0D30D67B34"/>
                                </w:placeholder>
                              </w:sdtPr>
                              <w:sdtEndPr/>
                              <w:sdtContent>
                                <w:r w:rsidR="008E1893" w:rsidRPr="008E1893">
                                  <w:rPr>
                                    <w:rFonts w:eastAsia="MS Gothic" w:cs="Arial"/>
                                    <w:bCs/>
                                    <w:sz w:val="24"/>
                                  </w:rPr>
                                  <w:t>This change seeks to grant the ability to the Secretariat to raise Change Proposals where it identifies a change that would better facilitate the DCUSA Objectives and to introduce an obligation for the Secretariat to raise Change Proposals in certain circumstances, such as at the direction of the Authority.</w:t>
                                </w:r>
                              </w:sdtContent>
                            </w:sdt>
                          </w:sdtContent>
                        </w:sdt>
                      </w:sdtContent>
                    </w:sdt>
                  </w:sdtContent>
                </w:sdt>
              </w:sdtContent>
            </w:sdt>
          </w:p>
        </w:tc>
      </w:tr>
      <w:tr w:rsidR="006F19E3" w:rsidRPr="00EB32BB" w14:paraId="4D0B36F5"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A2CB92D" w14:textId="71CE3B27" w:rsidR="006F19E3" w:rsidRPr="00EB32BB" w:rsidRDefault="008B547E" w:rsidP="006F19E3">
            <w:pPr>
              <w:ind w:firstLine="9"/>
              <w:jc w:val="center"/>
              <w:rPr>
                <w:rFonts w:cs="Arial"/>
              </w:rPr>
            </w:pPr>
            <w:r w:rsidRPr="00AF30A5">
              <w:rPr>
                <w:rFonts w:cs="Arial"/>
                <w:noProof/>
                <w:lang w:val="en-US" w:eastAsia="en-US"/>
              </w:rPr>
              <w:drawing>
                <wp:inline distT="0" distB="0" distL="0" distR="0" wp14:anchorId="2AB107B1" wp14:editId="41D3B4DC">
                  <wp:extent cx="468630" cy="468630"/>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2674213" w14:textId="054E9613" w:rsidR="0048245D" w:rsidRDefault="007F41DB" w:rsidP="0048245D">
            <w:pPr>
              <w:pStyle w:val="BodyText3"/>
              <w:ind w:left="113" w:right="113"/>
            </w:pPr>
            <w:r w:rsidRPr="007F41DB">
              <w:t xml:space="preserve">This document is issued in accordance with Clause 11.20 of the DCUSA, and </w:t>
            </w:r>
            <w:proofErr w:type="gramStart"/>
            <w:r w:rsidRPr="007F41DB">
              <w:t xml:space="preserve">details </w:t>
            </w:r>
            <w:r w:rsidR="0048245D" w:rsidRPr="003328B8">
              <w:t xml:space="preserve"> on</w:t>
            </w:r>
            <w:proofErr w:type="gramEnd"/>
            <w:r w:rsidR="0048245D">
              <w:t xml:space="preserve"> DCP 417 ‘Secretariat to Raise Change Proposals’.</w:t>
            </w:r>
          </w:p>
          <w:p w14:paraId="70C8B4E9" w14:textId="69080560" w:rsidR="007A794B" w:rsidRDefault="007A794B" w:rsidP="0048245D">
            <w:pPr>
              <w:ind w:right="170"/>
              <w:jc w:val="both"/>
              <w:rPr>
                <w:sz w:val="24"/>
              </w:rPr>
            </w:pPr>
            <w:r w:rsidRPr="00C736BA">
              <w:rPr>
                <w:sz w:val="24"/>
              </w:rPr>
              <w:t xml:space="preserve">Parties are invited to consider the proposed </w:t>
            </w:r>
            <w:r w:rsidRPr="00284F86">
              <w:rPr>
                <w:sz w:val="24"/>
              </w:rPr>
              <w:t>amendment (Attachment 1) and submit their votes using the Voting form (Attachment 2)</w:t>
            </w:r>
            <w:r w:rsidRPr="00C90A25">
              <w:rPr>
                <w:sz w:val="24"/>
              </w:rPr>
              <w:t xml:space="preserve"> to</w:t>
            </w:r>
            <w:r w:rsidRPr="007A794B">
              <w:rPr>
                <w:sz w:val="24"/>
              </w:rPr>
              <w:t xml:space="preserve"> </w:t>
            </w:r>
            <w:hyperlink r:id="rId12" w:history="1">
              <w:r w:rsidRPr="00AE665E">
                <w:rPr>
                  <w:rStyle w:val="Hyperlink"/>
                  <w:sz w:val="24"/>
                </w:rPr>
                <w:t>dcusa@electralink.co.uk</w:t>
              </w:r>
            </w:hyperlink>
            <w:r>
              <w:rPr>
                <w:sz w:val="24"/>
              </w:rPr>
              <w:t xml:space="preserve"> </w:t>
            </w:r>
            <w:r w:rsidRPr="007A794B">
              <w:rPr>
                <w:sz w:val="24"/>
              </w:rPr>
              <w:t xml:space="preserve"> by </w:t>
            </w:r>
            <w:commentRangeStart w:id="0"/>
            <w:r w:rsidR="00A52897">
              <w:rPr>
                <w:sz w:val="24"/>
              </w:rPr>
              <w:t>XXX</w:t>
            </w:r>
            <w:commentRangeEnd w:id="0"/>
            <w:r w:rsidR="00A52897">
              <w:rPr>
                <w:rStyle w:val="CommentReference"/>
              </w:rPr>
              <w:commentReference w:id="0"/>
            </w:r>
            <w:r w:rsidR="00415742">
              <w:rPr>
                <w:sz w:val="24"/>
              </w:rPr>
              <w:t xml:space="preserve">. </w:t>
            </w:r>
          </w:p>
          <w:p w14:paraId="5ED13D01" w14:textId="77777777" w:rsidR="007A794B" w:rsidRDefault="007F41DB" w:rsidP="001021F6">
            <w:pPr>
              <w:ind w:left="113" w:right="170"/>
              <w:jc w:val="both"/>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1C1E2F59" w14:textId="77777777" w:rsidR="00D519A7" w:rsidRPr="008667CC" w:rsidRDefault="007A794B" w:rsidP="001021F6">
            <w:pPr>
              <w:ind w:left="113" w:right="170"/>
              <w:jc w:val="both"/>
              <w:rPr>
                <w:sz w:val="24"/>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5322E6" w:rsidRPr="00EB32BB" w14:paraId="778CDA6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24835BD" w14:textId="0FCE2053" w:rsidR="005322E6" w:rsidRPr="00EB32BB" w:rsidRDefault="005322E6" w:rsidP="005322E6">
            <w:pPr>
              <w:spacing w:before="60" w:after="60"/>
              <w:ind w:firstLine="9"/>
              <w:jc w:val="center"/>
              <w:rPr>
                <w:rFonts w:cs="Arial"/>
              </w:rPr>
            </w:pPr>
            <w:r w:rsidRPr="00AF30A5">
              <w:rPr>
                <w:rFonts w:cs="Arial"/>
                <w:noProof/>
                <w:lang w:val="en-US" w:eastAsia="en-US"/>
              </w:rPr>
              <w:drawing>
                <wp:inline distT="0" distB="0" distL="0" distR="0" wp14:anchorId="6480DB2E" wp14:editId="63F381F9">
                  <wp:extent cx="468630" cy="468630"/>
                  <wp:effectExtent l="0" t="0" r="0" b="0"/>
                  <wp:docPr id="1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F23B8B1" w14:textId="77777777" w:rsidR="005322E6" w:rsidRDefault="005322E6" w:rsidP="005322E6">
            <w:pPr>
              <w:ind w:left="113" w:right="113"/>
              <w:rPr>
                <w:sz w:val="24"/>
              </w:rPr>
            </w:pPr>
            <w:r>
              <w:rPr>
                <w:sz w:val="24"/>
              </w:rPr>
              <w:t xml:space="preserve">Impacted Parties: </w:t>
            </w:r>
          </w:p>
          <w:p w14:paraId="67425A3E" w14:textId="38711560" w:rsidR="005322E6" w:rsidRPr="00277121" w:rsidRDefault="005322E6" w:rsidP="005322E6">
            <w:pPr>
              <w:ind w:left="113" w:right="170"/>
              <w:jc w:val="both"/>
              <w:rPr>
                <w:sz w:val="24"/>
              </w:rPr>
            </w:pPr>
            <w:r>
              <w:rPr>
                <w:sz w:val="24"/>
              </w:rPr>
              <w:t>Suppliers / DNOs / IDNOs / CVA Registrants / Gas Suppliers / OTSO Party</w:t>
            </w:r>
          </w:p>
        </w:tc>
      </w:tr>
      <w:tr w:rsidR="005322E6" w:rsidRPr="00EB32BB" w14:paraId="7025FE70"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1A3B878" w14:textId="6D7D54CD" w:rsidR="005322E6" w:rsidRPr="00EB32BB" w:rsidRDefault="005322E6" w:rsidP="005322E6">
            <w:pPr>
              <w:spacing w:before="60" w:after="60"/>
              <w:ind w:firstLine="9"/>
              <w:jc w:val="center"/>
              <w:rPr>
                <w:rFonts w:cs="Arial"/>
              </w:rPr>
            </w:pPr>
            <w:r w:rsidRPr="00AF30A5">
              <w:rPr>
                <w:rFonts w:cs="Arial"/>
                <w:noProof/>
                <w:lang w:val="en-US" w:eastAsia="en-US"/>
              </w:rPr>
              <w:drawing>
                <wp:inline distT="0" distB="0" distL="0" distR="0" wp14:anchorId="3E65514C" wp14:editId="7F1F43EA">
                  <wp:extent cx="468630" cy="468630"/>
                  <wp:effectExtent l="0" t="0" r="0" b="0"/>
                  <wp:docPr id="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46847DE" w14:textId="77777777" w:rsidR="005322E6" w:rsidRDefault="005322E6" w:rsidP="005322E6">
            <w:pPr>
              <w:ind w:left="113" w:right="113"/>
              <w:rPr>
                <w:sz w:val="24"/>
              </w:rPr>
            </w:pPr>
            <w:r w:rsidRPr="501CEB3F">
              <w:rPr>
                <w:sz w:val="24"/>
              </w:rPr>
              <w:t xml:space="preserve">Impacted Clauses: </w:t>
            </w:r>
          </w:p>
          <w:sdt>
            <w:sdtPr>
              <w:rPr>
                <w:rStyle w:val="BodyText3Char"/>
                <w:rFonts w:eastAsia="MS Gothic"/>
              </w:rPr>
              <w:alias w:val="Impacted Clauses"/>
              <w:tag w:val="Impacted Clauses"/>
              <w:id w:val="139848024"/>
              <w:placeholder>
                <w:docPart w:val="F18655FD86F64426BCA36B3AA78A4AC5"/>
              </w:placeholder>
            </w:sdtPr>
            <w:sdtEndPr>
              <w:rPr>
                <w:rStyle w:val="DefaultParagraphFont"/>
                <w:rFonts w:ascii="Arial" w:eastAsia="Times New Roman" w:hAnsi="Arial" w:cs="Arial"/>
                <w:color w:val="000000" w:themeColor="text1"/>
                <w:sz w:val="24"/>
                <w:szCs w:val="24"/>
              </w:rPr>
            </w:sdtEndPr>
            <w:sdtContent>
              <w:sdt>
                <w:sdtPr>
                  <w:rPr>
                    <w:rStyle w:val="BodyText3Char"/>
                    <w:rFonts w:ascii="Arial" w:eastAsia="MS Gothic" w:hAnsi="Arial" w:cs="Arial"/>
                    <w:sz w:val="24"/>
                    <w:szCs w:val="20"/>
                  </w:rPr>
                  <w:alias w:val="Impacted Clauses"/>
                  <w:tag w:val="Impacted Clauses"/>
                  <w:id w:val="224501242"/>
                  <w:placeholder>
                    <w:docPart w:val="97089EBA3A0C4E5980E88C5448006F53"/>
                  </w:placeholder>
                </w:sdtPr>
                <w:sdtEndPr>
                  <w:rPr>
                    <w:rStyle w:val="DefaultParagraphFont"/>
                    <w:rFonts w:eastAsia="Times New Roman"/>
                    <w:color w:val="000000" w:themeColor="text1"/>
                    <w:sz w:val="32"/>
                    <w:szCs w:val="32"/>
                  </w:rPr>
                </w:sdtEndPr>
                <w:sdtContent>
                  <w:p w14:paraId="30E8DAFE" w14:textId="5F9A1638" w:rsidR="005322E6" w:rsidRPr="00EB32BB" w:rsidRDefault="00AC4835" w:rsidP="005322E6">
                    <w:pPr>
                      <w:ind w:left="113" w:right="170"/>
                      <w:jc w:val="both"/>
                      <w:rPr>
                        <w:rFonts w:cs="Arial"/>
                      </w:rPr>
                    </w:pPr>
                    <w:sdt>
                      <w:sdtPr>
                        <w:rPr>
                          <w:rStyle w:val="BodyText3Char"/>
                          <w:rFonts w:ascii="Arial" w:eastAsia="MS Gothic" w:hAnsi="Arial" w:cs="Arial"/>
                          <w:sz w:val="24"/>
                          <w:szCs w:val="20"/>
                        </w:rPr>
                        <w:alias w:val="Impacted Clauses"/>
                        <w:tag w:val="Impacted Clauses"/>
                        <w:id w:val="2064747983"/>
                        <w:placeholder>
                          <w:docPart w:val="B34C918D6EA14B6896D520A184455621"/>
                        </w:placeholder>
                      </w:sdtPr>
                      <w:sdtEndPr>
                        <w:rPr>
                          <w:rStyle w:val="DefaultParagraphFont"/>
                          <w:rFonts w:eastAsia="Times New Roman"/>
                          <w:color w:val="000000" w:themeColor="text1"/>
                          <w:sz w:val="32"/>
                          <w:szCs w:val="32"/>
                        </w:rPr>
                      </w:sdtEndPr>
                      <w:sdtContent>
                        <w:sdt>
                          <w:sdtPr>
                            <w:rPr>
                              <w:rStyle w:val="BodyText3Char"/>
                              <w:rFonts w:eastAsia="MS Gothic"/>
                            </w:rPr>
                            <w:alias w:val="Impacted Clauses"/>
                            <w:tag w:val="Impacted Clauses"/>
                            <w:id w:val="-935290863"/>
                            <w:placeholder>
                              <w:docPart w:val="19EEB2AA98F547009F373F0E7F752897"/>
                            </w:placeholder>
                          </w:sdtPr>
                          <w:sdtEndPr>
                            <w:rPr>
                              <w:rStyle w:val="DefaultParagraphFont"/>
                              <w:rFonts w:ascii="Arial" w:eastAsia="Times New Roman" w:hAnsi="Arial" w:cs="Arial"/>
                              <w:color w:val="000000" w:themeColor="text1"/>
                              <w:sz w:val="24"/>
                              <w:szCs w:val="24"/>
                            </w:rPr>
                          </w:sdtEndPr>
                          <w:sdtContent>
                            <w:r w:rsidR="005322E6" w:rsidRPr="00F3643E">
                              <w:rPr>
                                <w:rStyle w:val="BodyText3Char"/>
                                <w:rFonts w:ascii="Arial" w:eastAsia="MS Gothic" w:hAnsi="Arial" w:cs="Arial"/>
                                <w:sz w:val="24"/>
                                <w:szCs w:val="24"/>
                              </w:rPr>
                              <w:t xml:space="preserve">Amendments to Section 1C – Clause 9.4.6, Clause 10.2, Clause </w:t>
                            </w:r>
                            <w:proofErr w:type="gramStart"/>
                            <w:r w:rsidR="005322E6" w:rsidRPr="00F3643E">
                              <w:rPr>
                                <w:rStyle w:val="BodyText3Char"/>
                                <w:rFonts w:ascii="Arial" w:eastAsia="MS Gothic" w:hAnsi="Arial" w:cs="Arial"/>
                                <w:sz w:val="24"/>
                                <w:szCs w:val="24"/>
                              </w:rPr>
                              <w:t>10.11</w:t>
                            </w:r>
                            <w:proofErr w:type="gramEnd"/>
                            <w:r w:rsidR="005322E6" w:rsidRPr="00F3643E">
                              <w:rPr>
                                <w:rStyle w:val="BodyText3Char"/>
                                <w:rFonts w:ascii="Arial" w:eastAsia="MS Gothic" w:hAnsi="Arial" w:cs="Arial"/>
                                <w:sz w:val="24"/>
                                <w:szCs w:val="24"/>
                              </w:rPr>
                              <w:t xml:space="preserve"> and new Clauses (10.2A, 10.2B and 10.2C, as currently drafted in this Proposal.)</w:t>
                            </w:r>
                          </w:sdtContent>
                        </w:sdt>
                      </w:sdtContent>
                    </w:sdt>
                  </w:p>
                </w:sdtContent>
              </w:sdt>
            </w:sdtContent>
          </w:sdt>
        </w:tc>
      </w:tr>
    </w:tbl>
    <w:p w14:paraId="7C9F096B"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68"/>
        <w:gridCol w:w="2239"/>
      </w:tblGrid>
      <w:tr w:rsidR="007D4DDE" w:rsidRPr="00EB32BB" w14:paraId="3A873F52" w14:textId="77777777" w:rsidTr="00194176">
        <w:trPr>
          <w:trHeight w:val="617"/>
        </w:trPr>
        <w:tc>
          <w:tcPr>
            <w:tcW w:w="7968"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C393C16" w14:textId="77777777" w:rsidR="007D4DDE" w:rsidRPr="00EB32BB" w:rsidRDefault="007D4DDE" w:rsidP="007D4DDE">
            <w:pPr>
              <w:pStyle w:val="Contents03"/>
              <w:rPr>
                <w:noProof/>
              </w:rPr>
            </w:pPr>
            <w:r w:rsidRPr="00EB32BB">
              <w:rPr>
                <w:noProof/>
              </w:rPr>
              <w:lastRenderedPageBreak/>
              <w:t>Contents</w:t>
            </w:r>
          </w:p>
          <w:commentRangeStart w:id="1"/>
          <w:p w14:paraId="22002982" w14:textId="3476A135" w:rsidR="007D4DDE" w:rsidRDefault="007D4DDE" w:rsidP="007D4DDE">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25191620" w:history="1">
              <w:r w:rsidRPr="0021220F">
                <w:rPr>
                  <w:rStyle w:val="Hyperlink"/>
                </w:rPr>
                <w:t>1</w:t>
              </w:r>
              <w:r>
                <w:rPr>
                  <w:rFonts w:asciiTheme="minorHAnsi" w:eastAsiaTheme="minorEastAsia" w:hAnsiTheme="minorHAnsi" w:cstheme="minorBidi"/>
                  <w:b w:val="0"/>
                  <w:bCs w:val="0"/>
                  <w:color w:val="auto"/>
                  <w:sz w:val="22"/>
                  <w:szCs w:val="22"/>
                </w:rPr>
                <w:tab/>
              </w:r>
              <w:r w:rsidRPr="0021220F">
                <w:rPr>
                  <w:rStyle w:val="Hyperlink"/>
                </w:rPr>
                <w:t>Executive Summary</w:t>
              </w:r>
              <w:r>
                <w:rPr>
                  <w:webHidden/>
                </w:rPr>
                <w:tab/>
              </w:r>
              <w:r>
                <w:rPr>
                  <w:webHidden/>
                </w:rPr>
                <w:fldChar w:fldCharType="begin"/>
              </w:r>
              <w:r>
                <w:rPr>
                  <w:webHidden/>
                </w:rPr>
                <w:instrText xml:space="preserve"> PAGEREF _Toc125191620 \h </w:instrText>
              </w:r>
              <w:r>
                <w:rPr>
                  <w:webHidden/>
                </w:rPr>
              </w:r>
              <w:r>
                <w:rPr>
                  <w:webHidden/>
                </w:rPr>
                <w:fldChar w:fldCharType="separate"/>
              </w:r>
              <w:r>
                <w:rPr>
                  <w:webHidden/>
                </w:rPr>
                <w:t>3</w:t>
              </w:r>
              <w:r>
                <w:rPr>
                  <w:webHidden/>
                </w:rPr>
                <w:fldChar w:fldCharType="end"/>
              </w:r>
            </w:hyperlink>
          </w:p>
          <w:p w14:paraId="7B451460" w14:textId="56424870"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1" w:history="1">
              <w:r w:rsidR="007D4DDE" w:rsidRPr="0021220F">
                <w:rPr>
                  <w:rStyle w:val="Hyperlink"/>
                </w:rPr>
                <w:t>2</w:t>
              </w:r>
              <w:r w:rsidR="007D4DDE">
                <w:rPr>
                  <w:rFonts w:asciiTheme="minorHAnsi" w:eastAsiaTheme="minorEastAsia" w:hAnsiTheme="minorHAnsi" w:cstheme="minorBidi"/>
                  <w:b w:val="0"/>
                  <w:bCs w:val="0"/>
                  <w:color w:val="auto"/>
                  <w:sz w:val="22"/>
                  <w:szCs w:val="22"/>
                </w:rPr>
                <w:tab/>
              </w:r>
              <w:r w:rsidR="007D4DDE" w:rsidRPr="0021220F">
                <w:rPr>
                  <w:rStyle w:val="Hyperlink"/>
                </w:rPr>
                <w:t>Governance</w:t>
              </w:r>
              <w:r w:rsidR="007D4DDE">
                <w:rPr>
                  <w:webHidden/>
                </w:rPr>
                <w:tab/>
              </w:r>
            </w:hyperlink>
            <w:r w:rsidR="007D4DDE">
              <w:t>3</w:t>
            </w:r>
          </w:p>
          <w:p w14:paraId="242B90E7" w14:textId="3F39EB27"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2" w:history="1">
              <w:r w:rsidR="007D4DDE" w:rsidRPr="0021220F">
                <w:rPr>
                  <w:rStyle w:val="Hyperlink"/>
                </w:rPr>
                <w:t>3</w:t>
              </w:r>
              <w:r w:rsidR="007D4DDE">
                <w:rPr>
                  <w:rFonts w:asciiTheme="minorHAnsi" w:eastAsiaTheme="minorEastAsia" w:hAnsiTheme="minorHAnsi" w:cstheme="minorBidi"/>
                  <w:b w:val="0"/>
                  <w:bCs w:val="0"/>
                  <w:color w:val="auto"/>
                  <w:sz w:val="22"/>
                  <w:szCs w:val="22"/>
                </w:rPr>
                <w:tab/>
              </w:r>
              <w:r w:rsidR="007D4DDE" w:rsidRPr="0021220F">
                <w:rPr>
                  <w:rStyle w:val="Hyperlink"/>
                </w:rPr>
                <w:t>Why Change?</w:t>
              </w:r>
              <w:r w:rsidR="007D4DDE">
                <w:rPr>
                  <w:webHidden/>
                </w:rPr>
                <w:tab/>
                <w:t>3</w:t>
              </w:r>
            </w:hyperlink>
          </w:p>
          <w:p w14:paraId="3662A24B" w14:textId="42C5E0A5"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3" w:history="1">
              <w:r w:rsidR="007D4DDE" w:rsidRPr="0021220F">
                <w:rPr>
                  <w:rStyle w:val="Hyperlink"/>
                </w:rPr>
                <w:t>4</w:t>
              </w:r>
              <w:r w:rsidR="007D4DDE">
                <w:rPr>
                  <w:rFonts w:asciiTheme="minorHAnsi" w:eastAsiaTheme="minorEastAsia" w:hAnsiTheme="minorHAnsi" w:cstheme="minorBidi"/>
                  <w:b w:val="0"/>
                  <w:bCs w:val="0"/>
                  <w:color w:val="auto"/>
                  <w:sz w:val="22"/>
                  <w:szCs w:val="22"/>
                </w:rPr>
                <w:tab/>
              </w:r>
              <w:r w:rsidR="007D4DDE" w:rsidRPr="0021220F">
                <w:rPr>
                  <w:rStyle w:val="Hyperlink"/>
                </w:rPr>
                <w:t>DCP 4</w:t>
              </w:r>
              <w:r w:rsidR="007D4DDE">
                <w:rPr>
                  <w:rStyle w:val="Hyperlink"/>
                </w:rPr>
                <w:t>29</w:t>
              </w:r>
              <w:r w:rsidR="007D4DDE" w:rsidRPr="0021220F">
                <w:rPr>
                  <w:rStyle w:val="Hyperlink"/>
                </w:rPr>
                <w:t xml:space="preserve"> Working Group Assessment</w:t>
              </w:r>
              <w:r w:rsidR="007D4DDE">
                <w:rPr>
                  <w:webHidden/>
                </w:rPr>
                <w:tab/>
                <w:t>4</w:t>
              </w:r>
            </w:hyperlink>
          </w:p>
          <w:p w14:paraId="00F8EFD1" w14:textId="2F828FC7"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4" w:history="1">
              <w:r w:rsidR="007D4DDE" w:rsidRPr="0021220F">
                <w:rPr>
                  <w:rStyle w:val="Hyperlink"/>
                </w:rPr>
                <w:t>5</w:t>
              </w:r>
              <w:r w:rsidR="007D4DDE">
                <w:rPr>
                  <w:rFonts w:asciiTheme="minorHAnsi" w:eastAsiaTheme="minorEastAsia" w:hAnsiTheme="minorHAnsi" w:cstheme="minorBidi"/>
                  <w:b w:val="0"/>
                  <w:bCs w:val="0"/>
                  <w:color w:val="auto"/>
                  <w:sz w:val="22"/>
                  <w:szCs w:val="22"/>
                </w:rPr>
                <w:tab/>
              </w:r>
              <w:r w:rsidR="007D4DDE" w:rsidRPr="0021220F">
                <w:rPr>
                  <w:rStyle w:val="Hyperlink"/>
                </w:rPr>
                <w:t>DCP4</w:t>
              </w:r>
              <w:r w:rsidR="007D4DDE">
                <w:rPr>
                  <w:rStyle w:val="Hyperlink"/>
                </w:rPr>
                <w:t>29</w:t>
              </w:r>
              <w:r w:rsidR="007D4DDE" w:rsidRPr="0021220F">
                <w:rPr>
                  <w:rStyle w:val="Hyperlink"/>
                </w:rPr>
                <w:t xml:space="preserve"> Consultation</w:t>
              </w:r>
              <w:r w:rsidR="007D4DDE">
                <w:rPr>
                  <w:webHidden/>
                </w:rPr>
                <w:tab/>
                <w:t>4</w:t>
              </w:r>
            </w:hyperlink>
          </w:p>
          <w:p w14:paraId="6914CCDC" w14:textId="2F7500F1"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5" w:history="1">
              <w:r w:rsidR="007D4DDE" w:rsidRPr="0021220F">
                <w:rPr>
                  <w:rStyle w:val="Hyperlink"/>
                </w:rPr>
                <w:t>6</w:t>
              </w:r>
              <w:r w:rsidR="007D4DDE">
                <w:rPr>
                  <w:rFonts w:asciiTheme="minorHAnsi" w:eastAsiaTheme="minorEastAsia" w:hAnsiTheme="minorHAnsi" w:cstheme="minorBidi"/>
                  <w:b w:val="0"/>
                  <w:bCs w:val="0"/>
                  <w:color w:val="auto"/>
                  <w:sz w:val="22"/>
                  <w:szCs w:val="22"/>
                </w:rPr>
                <w:tab/>
              </w:r>
              <w:r w:rsidR="007D4DDE" w:rsidRPr="0021220F">
                <w:rPr>
                  <w:rStyle w:val="Hyperlink"/>
                </w:rPr>
                <w:t>Working Group Conclusions &amp; Final Solution</w:t>
              </w:r>
              <w:r w:rsidR="007D4DDE">
                <w:rPr>
                  <w:webHidden/>
                </w:rPr>
                <w:tab/>
                <w:t>6</w:t>
              </w:r>
            </w:hyperlink>
          </w:p>
          <w:p w14:paraId="5E040D01" w14:textId="474A9504"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6" w:history="1">
              <w:r w:rsidR="007D4DDE" w:rsidRPr="0021220F">
                <w:rPr>
                  <w:rStyle w:val="Hyperlink"/>
                </w:rPr>
                <w:t>7</w:t>
              </w:r>
              <w:r w:rsidR="007D4DDE">
                <w:rPr>
                  <w:rFonts w:asciiTheme="minorHAnsi" w:eastAsiaTheme="minorEastAsia" w:hAnsiTheme="minorHAnsi" w:cstheme="minorBidi"/>
                  <w:b w:val="0"/>
                  <w:bCs w:val="0"/>
                  <w:color w:val="auto"/>
                  <w:sz w:val="22"/>
                  <w:szCs w:val="22"/>
                </w:rPr>
                <w:tab/>
              </w:r>
              <w:r w:rsidR="007D4DDE" w:rsidRPr="0021220F">
                <w:rPr>
                  <w:rStyle w:val="Hyperlink"/>
                </w:rPr>
                <w:t>Relevant Objectives</w:t>
              </w:r>
              <w:r w:rsidR="007D4DDE">
                <w:rPr>
                  <w:webHidden/>
                </w:rPr>
                <w:tab/>
                <w:t>7</w:t>
              </w:r>
            </w:hyperlink>
          </w:p>
          <w:p w14:paraId="5C73D90C" w14:textId="2412821C"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7" w:history="1">
              <w:r w:rsidR="007D4DDE" w:rsidRPr="0021220F">
                <w:rPr>
                  <w:rStyle w:val="Hyperlink"/>
                </w:rPr>
                <w:t>8</w:t>
              </w:r>
              <w:r w:rsidR="007D4DDE">
                <w:rPr>
                  <w:rFonts w:asciiTheme="minorHAnsi" w:eastAsiaTheme="minorEastAsia" w:hAnsiTheme="minorHAnsi" w:cstheme="minorBidi"/>
                  <w:b w:val="0"/>
                  <w:bCs w:val="0"/>
                  <w:color w:val="auto"/>
                  <w:sz w:val="22"/>
                  <w:szCs w:val="22"/>
                </w:rPr>
                <w:tab/>
              </w:r>
              <w:r w:rsidR="007D4DDE" w:rsidRPr="0021220F">
                <w:rPr>
                  <w:rStyle w:val="Hyperlink"/>
                </w:rPr>
                <w:t>Impacts &amp; Other Considerations</w:t>
              </w:r>
              <w:r w:rsidR="007D4DDE">
                <w:rPr>
                  <w:webHidden/>
                </w:rPr>
                <w:tab/>
                <w:t>7</w:t>
              </w:r>
            </w:hyperlink>
          </w:p>
          <w:p w14:paraId="635A7A99" w14:textId="61BAA809"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8" w:history="1">
              <w:r w:rsidR="007D4DDE" w:rsidRPr="0021220F">
                <w:rPr>
                  <w:rStyle w:val="Hyperlink"/>
                </w:rPr>
                <w:t>9</w:t>
              </w:r>
              <w:r w:rsidR="007D4DDE">
                <w:rPr>
                  <w:rFonts w:asciiTheme="minorHAnsi" w:eastAsiaTheme="minorEastAsia" w:hAnsiTheme="minorHAnsi" w:cstheme="minorBidi"/>
                  <w:b w:val="0"/>
                  <w:bCs w:val="0"/>
                  <w:color w:val="auto"/>
                  <w:sz w:val="22"/>
                  <w:szCs w:val="22"/>
                </w:rPr>
                <w:tab/>
              </w:r>
              <w:r w:rsidR="007D4DDE" w:rsidRPr="0021220F">
                <w:rPr>
                  <w:rStyle w:val="Hyperlink"/>
                </w:rPr>
                <w:t>Implementation</w:t>
              </w:r>
              <w:r w:rsidR="007D4DDE">
                <w:rPr>
                  <w:webHidden/>
                </w:rPr>
                <w:tab/>
                <w:t>8</w:t>
              </w:r>
            </w:hyperlink>
          </w:p>
          <w:p w14:paraId="211E263C" w14:textId="70CDFFE3"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29" w:history="1">
              <w:r w:rsidR="007D4DDE" w:rsidRPr="0021220F">
                <w:rPr>
                  <w:rStyle w:val="Hyperlink"/>
                </w:rPr>
                <w:t>10</w:t>
              </w:r>
              <w:r w:rsidR="007D4DDE">
                <w:rPr>
                  <w:rFonts w:asciiTheme="minorHAnsi" w:eastAsiaTheme="minorEastAsia" w:hAnsiTheme="minorHAnsi" w:cstheme="minorBidi"/>
                  <w:b w:val="0"/>
                  <w:bCs w:val="0"/>
                  <w:color w:val="auto"/>
                  <w:sz w:val="22"/>
                  <w:szCs w:val="22"/>
                </w:rPr>
                <w:tab/>
              </w:r>
              <w:r w:rsidR="007D4DDE" w:rsidRPr="0021220F">
                <w:rPr>
                  <w:rStyle w:val="Hyperlink"/>
                </w:rPr>
                <w:t>Legal Text</w:t>
              </w:r>
              <w:r w:rsidR="007D4DDE">
                <w:rPr>
                  <w:webHidden/>
                </w:rPr>
                <w:tab/>
                <w:t>8</w:t>
              </w:r>
            </w:hyperlink>
          </w:p>
          <w:p w14:paraId="1CAD9FCB" w14:textId="5BE4B31C"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30" w:history="1">
              <w:r w:rsidR="007D4DDE" w:rsidRPr="0021220F">
                <w:rPr>
                  <w:rStyle w:val="Hyperlink"/>
                </w:rPr>
                <w:t>11</w:t>
              </w:r>
              <w:r w:rsidR="007D4DDE">
                <w:rPr>
                  <w:rFonts w:asciiTheme="minorHAnsi" w:eastAsiaTheme="minorEastAsia" w:hAnsiTheme="minorHAnsi" w:cstheme="minorBidi"/>
                  <w:b w:val="0"/>
                  <w:bCs w:val="0"/>
                  <w:color w:val="auto"/>
                  <w:sz w:val="22"/>
                  <w:szCs w:val="22"/>
                </w:rPr>
                <w:tab/>
              </w:r>
              <w:r w:rsidR="007D4DDE" w:rsidRPr="0021220F">
                <w:rPr>
                  <w:rStyle w:val="Hyperlink"/>
                </w:rPr>
                <w:t>Code Specific Matters</w:t>
              </w:r>
              <w:r w:rsidR="007D4DDE">
                <w:rPr>
                  <w:webHidden/>
                </w:rPr>
                <w:tab/>
                <w:t>8</w:t>
              </w:r>
            </w:hyperlink>
          </w:p>
          <w:p w14:paraId="4BD7F9F9" w14:textId="0775A0F5"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31" w:history="1">
              <w:r w:rsidR="007D4DDE" w:rsidRPr="0021220F">
                <w:rPr>
                  <w:rStyle w:val="Hyperlink"/>
                </w:rPr>
                <w:t>12</w:t>
              </w:r>
              <w:r w:rsidR="007D4DDE">
                <w:rPr>
                  <w:rFonts w:asciiTheme="minorHAnsi" w:eastAsiaTheme="minorEastAsia" w:hAnsiTheme="minorHAnsi" w:cstheme="minorBidi"/>
                  <w:b w:val="0"/>
                  <w:bCs w:val="0"/>
                  <w:color w:val="auto"/>
                  <w:sz w:val="22"/>
                  <w:szCs w:val="22"/>
                </w:rPr>
                <w:tab/>
              </w:r>
              <w:r w:rsidR="007D4DDE" w:rsidRPr="0021220F">
                <w:rPr>
                  <w:rStyle w:val="Hyperlink"/>
                </w:rPr>
                <w:t>Recommendations</w:t>
              </w:r>
              <w:r w:rsidR="007D4DDE">
                <w:rPr>
                  <w:webHidden/>
                </w:rPr>
                <w:tab/>
                <w:t>8</w:t>
              </w:r>
            </w:hyperlink>
          </w:p>
          <w:p w14:paraId="379DAD62" w14:textId="66C785A5" w:rsidR="007D4DDE" w:rsidRDefault="00AC4835" w:rsidP="007D4DDE">
            <w:pPr>
              <w:pStyle w:val="TOC1"/>
              <w:framePr w:wrap="around"/>
              <w:rPr>
                <w:rFonts w:asciiTheme="minorHAnsi" w:eastAsiaTheme="minorEastAsia" w:hAnsiTheme="minorHAnsi" w:cstheme="minorBidi"/>
                <w:b w:val="0"/>
                <w:bCs w:val="0"/>
                <w:color w:val="auto"/>
                <w:sz w:val="22"/>
                <w:szCs w:val="22"/>
              </w:rPr>
            </w:pPr>
            <w:hyperlink w:anchor="_Toc125191632" w:history="1">
              <w:r w:rsidR="007D4DDE" w:rsidRPr="0021220F">
                <w:rPr>
                  <w:rStyle w:val="Hyperlink"/>
                </w:rPr>
                <w:t>13</w:t>
              </w:r>
              <w:r w:rsidR="007D4DDE">
                <w:rPr>
                  <w:rFonts w:asciiTheme="minorHAnsi" w:eastAsiaTheme="minorEastAsia" w:hAnsiTheme="minorHAnsi" w:cstheme="minorBidi"/>
                  <w:b w:val="0"/>
                  <w:bCs w:val="0"/>
                  <w:color w:val="auto"/>
                  <w:sz w:val="22"/>
                  <w:szCs w:val="22"/>
                </w:rPr>
                <w:tab/>
              </w:r>
              <w:r w:rsidR="007D4DDE" w:rsidRPr="0021220F">
                <w:rPr>
                  <w:rStyle w:val="Hyperlink"/>
                </w:rPr>
                <w:t>Attachments</w:t>
              </w:r>
              <w:r w:rsidR="007D4DDE">
                <w:rPr>
                  <w:webHidden/>
                </w:rPr>
                <w:tab/>
                <w:t>9</w:t>
              </w:r>
            </w:hyperlink>
          </w:p>
          <w:p w14:paraId="6CFD22F5" w14:textId="37115FF8" w:rsidR="007D4DDE" w:rsidRPr="008C78ED" w:rsidRDefault="007D4DDE" w:rsidP="007D4DDE">
            <w:pPr>
              <w:pStyle w:val="TOC1"/>
              <w:framePr w:wrap="around"/>
              <w:rPr>
                <w:rFonts w:asciiTheme="minorHAnsi" w:eastAsiaTheme="minorEastAsia" w:hAnsiTheme="minorHAnsi" w:cstheme="minorBidi"/>
                <w:color w:val="auto"/>
                <w:sz w:val="22"/>
                <w:szCs w:val="22"/>
              </w:rPr>
            </w:pPr>
            <w:r>
              <w:fldChar w:fldCharType="end"/>
            </w:r>
            <w:commentRangeEnd w:id="1"/>
            <w:r>
              <w:rPr>
                <w:rStyle w:val="CommentReference"/>
                <w:b w:val="0"/>
                <w:bCs w:val="0"/>
                <w:noProof w:val="0"/>
                <w:color w:val="auto"/>
              </w:rPr>
              <w:commentReference w:id="1"/>
            </w:r>
          </w:p>
          <w:p w14:paraId="463310AF" w14:textId="77777777" w:rsidR="007D4DDE" w:rsidRPr="00EB32BB" w:rsidRDefault="007D4DDE" w:rsidP="007D4DDE">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098"/>
              <w:gridCol w:w="2835"/>
            </w:tblGrid>
            <w:tr w:rsidR="007D4DDE" w:rsidRPr="00EB32BB" w14:paraId="2E36C838" w14:textId="77777777" w:rsidTr="00FF0C32">
              <w:trPr>
                <w:trHeight w:val="983"/>
              </w:trPr>
              <w:tc>
                <w:tcPr>
                  <w:tcW w:w="7933" w:type="dxa"/>
                  <w:gridSpan w:val="2"/>
                  <w:shd w:val="clear" w:color="auto" w:fill="auto"/>
                </w:tcPr>
                <w:p w14:paraId="3013D0D5" w14:textId="77777777" w:rsidR="007D4DDE" w:rsidRPr="00FF0C32" w:rsidRDefault="007D4DDE" w:rsidP="007D4DDE">
                  <w:pPr>
                    <w:rPr>
                      <w:szCs w:val="20"/>
                      <w:lang w:val="en-US"/>
                    </w:rPr>
                  </w:pPr>
                  <w:r w:rsidRPr="00FF0C32">
                    <w:rPr>
                      <w:szCs w:val="20"/>
                      <w:lang w:val="en-US"/>
                    </w:rPr>
                    <w:t>The timetable for the progression of the CP is as follows:</w:t>
                  </w:r>
                </w:p>
                <w:p w14:paraId="033F4B42" w14:textId="77777777" w:rsidR="007D4DDE" w:rsidRPr="00FF0C32" w:rsidRDefault="007D4DDE" w:rsidP="007D4DDE">
                  <w:pPr>
                    <w:pStyle w:val="Heading4"/>
                  </w:pPr>
                  <w:r w:rsidRPr="00FF0C32">
                    <w:t>Change Proposal timetable</w:t>
                  </w:r>
                </w:p>
              </w:tc>
            </w:tr>
            <w:tr w:rsidR="007D4DDE" w:rsidRPr="00EB32BB" w14:paraId="5734FDA3" w14:textId="77777777" w:rsidTr="00194176">
              <w:trPr>
                <w:trHeight w:val="319"/>
              </w:trPr>
              <w:tc>
                <w:tcPr>
                  <w:tcW w:w="5098" w:type="dxa"/>
                  <w:shd w:val="clear" w:color="auto" w:fill="BDD6EE"/>
                </w:tcPr>
                <w:p w14:paraId="06ABCA64" w14:textId="77777777" w:rsidR="007D4DDE" w:rsidRPr="00FF0C32" w:rsidRDefault="007D4DDE" w:rsidP="007D4DDE">
                  <w:pPr>
                    <w:pStyle w:val="Heading4"/>
                  </w:pPr>
                  <w:r w:rsidRPr="00FF0C32">
                    <w:t>Activity</w:t>
                  </w:r>
                </w:p>
              </w:tc>
              <w:tc>
                <w:tcPr>
                  <w:tcW w:w="2835" w:type="dxa"/>
                  <w:shd w:val="clear" w:color="auto" w:fill="BDD6EE"/>
                  <w:vAlign w:val="center"/>
                </w:tcPr>
                <w:p w14:paraId="078011BC" w14:textId="77777777" w:rsidR="007D4DDE" w:rsidRPr="007F41DB" w:rsidRDefault="007D4DDE" w:rsidP="007D4DDE">
                  <w:pPr>
                    <w:pStyle w:val="Heading4"/>
                  </w:pPr>
                  <w:r w:rsidRPr="007F41DB">
                    <w:t>Date</w:t>
                  </w:r>
                </w:p>
              </w:tc>
            </w:tr>
            <w:tr w:rsidR="00303B13" w:rsidRPr="00EB32BB" w14:paraId="312BE282" w14:textId="77777777" w:rsidTr="00F150D4">
              <w:tc>
                <w:tcPr>
                  <w:tcW w:w="5098" w:type="dxa"/>
                  <w:shd w:val="clear" w:color="auto" w:fill="auto"/>
                  <w:vAlign w:val="center"/>
                </w:tcPr>
                <w:p w14:paraId="26F333BA" w14:textId="5EEDC451" w:rsidR="00303B13" w:rsidRPr="00EB32BB" w:rsidRDefault="00303B13" w:rsidP="00303B13">
                  <w:pPr>
                    <w:tabs>
                      <w:tab w:val="left" w:pos="171"/>
                    </w:tabs>
                    <w:spacing w:before="40" w:after="40"/>
                    <w:rPr>
                      <w:rFonts w:cs="Arial"/>
                      <w:szCs w:val="20"/>
                    </w:rPr>
                  </w:pPr>
                  <w:r w:rsidRPr="00D733B3">
                    <w:rPr>
                      <w:szCs w:val="16"/>
                    </w:rPr>
                    <w:t>Initial Assessment Report</w:t>
                  </w:r>
                </w:p>
              </w:tc>
              <w:tc>
                <w:tcPr>
                  <w:tcW w:w="2835" w:type="dxa"/>
                  <w:shd w:val="clear" w:color="auto" w:fill="auto"/>
                  <w:vAlign w:val="center"/>
                </w:tcPr>
                <w:p w14:paraId="5B14346B" w14:textId="79E1CF6E" w:rsidR="00303B13" w:rsidRPr="00EB32BB" w:rsidRDefault="00303B13" w:rsidP="00303B13">
                  <w:pPr>
                    <w:spacing w:before="40" w:after="40"/>
                    <w:rPr>
                      <w:rFonts w:cs="Arial"/>
                      <w:szCs w:val="20"/>
                    </w:rPr>
                  </w:pPr>
                  <w:r>
                    <w:rPr>
                      <w:szCs w:val="16"/>
                    </w:rPr>
                    <w:t>21</w:t>
                  </w:r>
                  <w:r w:rsidRPr="00D733B3">
                    <w:rPr>
                      <w:szCs w:val="16"/>
                    </w:rPr>
                    <w:t xml:space="preserve"> </w:t>
                  </w:r>
                  <w:r>
                    <w:rPr>
                      <w:szCs w:val="16"/>
                    </w:rPr>
                    <w:t>December</w:t>
                  </w:r>
                  <w:r w:rsidRPr="00D733B3">
                    <w:rPr>
                      <w:szCs w:val="16"/>
                    </w:rPr>
                    <w:t xml:space="preserve"> 2022</w:t>
                  </w:r>
                </w:p>
              </w:tc>
            </w:tr>
            <w:tr w:rsidR="00303B13" w:rsidRPr="00EB32BB" w14:paraId="16E08862" w14:textId="77777777" w:rsidTr="00F150D4">
              <w:tc>
                <w:tcPr>
                  <w:tcW w:w="5098" w:type="dxa"/>
                  <w:shd w:val="clear" w:color="auto" w:fill="auto"/>
                  <w:vAlign w:val="center"/>
                </w:tcPr>
                <w:p w14:paraId="7B9D75CE" w14:textId="2B2DB403" w:rsidR="00303B13" w:rsidRDefault="00303B13" w:rsidP="00303B13">
                  <w:pPr>
                    <w:tabs>
                      <w:tab w:val="left" w:pos="171"/>
                    </w:tabs>
                    <w:spacing w:before="40" w:after="40"/>
                    <w:rPr>
                      <w:rFonts w:cs="Arial"/>
                      <w:szCs w:val="20"/>
                    </w:rPr>
                  </w:pPr>
                  <w:r w:rsidRPr="00D733B3">
                    <w:rPr>
                      <w:szCs w:val="16"/>
                    </w:rPr>
                    <w:t>Consultation Issued to Industry Participants</w:t>
                  </w:r>
                </w:p>
              </w:tc>
              <w:tc>
                <w:tcPr>
                  <w:tcW w:w="2835" w:type="dxa"/>
                  <w:shd w:val="clear" w:color="auto" w:fill="auto"/>
                  <w:vAlign w:val="center"/>
                </w:tcPr>
                <w:p w14:paraId="62BD6535" w14:textId="58D70ED9" w:rsidR="00303B13" w:rsidRPr="00EB32BB" w:rsidRDefault="00303B13" w:rsidP="00303B13">
                  <w:pPr>
                    <w:spacing w:before="40" w:after="40"/>
                    <w:rPr>
                      <w:rFonts w:cs="Arial"/>
                      <w:szCs w:val="20"/>
                    </w:rPr>
                  </w:pPr>
                  <w:r>
                    <w:rPr>
                      <w:rFonts w:cs="Arial"/>
                      <w:szCs w:val="20"/>
                    </w:rPr>
                    <w:t>05 May 2023</w:t>
                  </w:r>
                </w:p>
              </w:tc>
            </w:tr>
            <w:tr w:rsidR="00303B13" w:rsidRPr="00EB32BB" w14:paraId="76778C61" w14:textId="77777777" w:rsidTr="00F150D4">
              <w:tc>
                <w:tcPr>
                  <w:tcW w:w="5098" w:type="dxa"/>
                  <w:shd w:val="clear" w:color="auto" w:fill="auto"/>
                  <w:vAlign w:val="center"/>
                </w:tcPr>
                <w:p w14:paraId="4A58C49B" w14:textId="302D0BFE" w:rsidR="00303B13" w:rsidRDefault="00303B13" w:rsidP="00303B13">
                  <w:pPr>
                    <w:tabs>
                      <w:tab w:val="left" w:pos="171"/>
                    </w:tabs>
                    <w:spacing w:before="40" w:after="40"/>
                    <w:rPr>
                      <w:rFonts w:cs="Arial"/>
                      <w:szCs w:val="20"/>
                    </w:rPr>
                  </w:pPr>
                  <w:r>
                    <w:rPr>
                      <w:szCs w:val="16"/>
                    </w:rPr>
                    <w:t>Second c</w:t>
                  </w:r>
                  <w:r w:rsidRPr="00D733B3">
                    <w:rPr>
                      <w:szCs w:val="16"/>
                    </w:rPr>
                    <w:t>onsultation Issued to Industry Participants</w:t>
                  </w:r>
                </w:p>
              </w:tc>
              <w:tc>
                <w:tcPr>
                  <w:tcW w:w="2835" w:type="dxa"/>
                  <w:shd w:val="clear" w:color="auto" w:fill="auto"/>
                  <w:vAlign w:val="center"/>
                </w:tcPr>
                <w:p w14:paraId="4A7B479F" w14:textId="52420C4E" w:rsidR="00303B13" w:rsidRDefault="00303B13" w:rsidP="00303B13">
                  <w:pPr>
                    <w:spacing w:before="40" w:after="40"/>
                    <w:rPr>
                      <w:rFonts w:cs="Arial"/>
                      <w:szCs w:val="20"/>
                    </w:rPr>
                  </w:pPr>
                  <w:r>
                    <w:rPr>
                      <w:rFonts w:cs="Arial"/>
                      <w:szCs w:val="20"/>
                    </w:rPr>
                    <w:t>13 October 2023</w:t>
                  </w:r>
                </w:p>
              </w:tc>
            </w:tr>
            <w:tr w:rsidR="00303B13" w:rsidRPr="00EB32BB" w14:paraId="2E2DC953" w14:textId="77777777" w:rsidTr="00F150D4">
              <w:tc>
                <w:tcPr>
                  <w:tcW w:w="5098" w:type="dxa"/>
                  <w:shd w:val="clear" w:color="auto" w:fill="auto"/>
                  <w:vAlign w:val="center"/>
                </w:tcPr>
                <w:p w14:paraId="3EDCE12E" w14:textId="6519F38B" w:rsidR="00303B13" w:rsidRPr="00EB32BB" w:rsidRDefault="00303B13" w:rsidP="00303B13">
                  <w:pPr>
                    <w:tabs>
                      <w:tab w:val="left" w:pos="171"/>
                    </w:tabs>
                    <w:spacing w:before="40" w:after="40"/>
                    <w:rPr>
                      <w:rFonts w:cs="Arial"/>
                      <w:szCs w:val="20"/>
                    </w:rPr>
                  </w:pPr>
                  <w:r w:rsidRPr="00D733B3">
                    <w:rPr>
                      <w:szCs w:val="16"/>
                    </w:rPr>
                    <w:t>Change Report Approved by Panel</w:t>
                  </w:r>
                </w:p>
              </w:tc>
              <w:tc>
                <w:tcPr>
                  <w:tcW w:w="2835" w:type="dxa"/>
                  <w:shd w:val="clear" w:color="auto" w:fill="auto"/>
                  <w:vAlign w:val="center"/>
                </w:tcPr>
                <w:p w14:paraId="3AB789C9" w14:textId="2147C0F9" w:rsidR="00303B13" w:rsidRPr="00EB32BB" w:rsidRDefault="00303B13" w:rsidP="00303B13">
                  <w:pPr>
                    <w:spacing w:before="40" w:after="40"/>
                    <w:rPr>
                      <w:rFonts w:cs="Arial"/>
                      <w:szCs w:val="20"/>
                    </w:rPr>
                  </w:pPr>
                  <w:r>
                    <w:rPr>
                      <w:rFonts w:cs="Arial"/>
                      <w:szCs w:val="20"/>
                    </w:rPr>
                    <w:t>2</w:t>
                  </w:r>
                  <w:r w:rsidR="00E55068">
                    <w:rPr>
                      <w:rFonts w:cs="Arial"/>
                      <w:szCs w:val="20"/>
                    </w:rPr>
                    <w:t>1</w:t>
                  </w:r>
                  <w:r>
                    <w:rPr>
                      <w:rFonts w:cs="Arial"/>
                      <w:szCs w:val="20"/>
                    </w:rPr>
                    <w:t xml:space="preserve"> </w:t>
                  </w:r>
                  <w:r w:rsidR="00E55068">
                    <w:rPr>
                      <w:rFonts w:cs="Arial"/>
                      <w:szCs w:val="20"/>
                    </w:rPr>
                    <w:t>February</w:t>
                  </w:r>
                  <w:r>
                    <w:rPr>
                      <w:rFonts w:cs="Arial"/>
                      <w:szCs w:val="20"/>
                    </w:rPr>
                    <w:t xml:space="preserve"> 202</w:t>
                  </w:r>
                  <w:r w:rsidR="00E55068">
                    <w:rPr>
                      <w:rFonts w:cs="Arial"/>
                      <w:szCs w:val="20"/>
                    </w:rPr>
                    <w:t>4</w:t>
                  </w:r>
                </w:p>
              </w:tc>
            </w:tr>
            <w:tr w:rsidR="00303B13" w:rsidRPr="00EB32BB" w14:paraId="3E55BFEC" w14:textId="77777777" w:rsidTr="00F150D4">
              <w:tc>
                <w:tcPr>
                  <w:tcW w:w="5098" w:type="dxa"/>
                  <w:shd w:val="clear" w:color="auto" w:fill="auto"/>
                  <w:vAlign w:val="center"/>
                </w:tcPr>
                <w:p w14:paraId="2D913ECF" w14:textId="26B14417" w:rsidR="00303B13" w:rsidRPr="00EB32BB" w:rsidRDefault="00303B13" w:rsidP="00303B13">
                  <w:pPr>
                    <w:tabs>
                      <w:tab w:val="left" w:pos="171"/>
                    </w:tabs>
                    <w:spacing w:before="40" w:after="40"/>
                    <w:rPr>
                      <w:rFonts w:cs="Arial"/>
                      <w:szCs w:val="20"/>
                    </w:rPr>
                  </w:pPr>
                  <w:r w:rsidRPr="00D733B3">
                    <w:rPr>
                      <w:szCs w:val="16"/>
                    </w:rPr>
                    <w:t>Change Report issued for Voting</w:t>
                  </w:r>
                </w:p>
              </w:tc>
              <w:tc>
                <w:tcPr>
                  <w:tcW w:w="2835" w:type="dxa"/>
                  <w:shd w:val="clear" w:color="auto" w:fill="auto"/>
                  <w:vAlign w:val="center"/>
                </w:tcPr>
                <w:p w14:paraId="382353E1" w14:textId="4430EA7F" w:rsidR="00303B13" w:rsidRPr="00EB32BB" w:rsidRDefault="00E55068" w:rsidP="00303B13">
                  <w:pPr>
                    <w:spacing w:before="40" w:after="40"/>
                    <w:rPr>
                      <w:rFonts w:cs="Arial"/>
                      <w:szCs w:val="20"/>
                    </w:rPr>
                  </w:pPr>
                  <w:r>
                    <w:rPr>
                      <w:rFonts w:cs="Arial"/>
                      <w:szCs w:val="20"/>
                    </w:rPr>
                    <w:t>22</w:t>
                  </w:r>
                  <w:r w:rsidR="00303B13">
                    <w:rPr>
                      <w:rFonts w:cs="Arial"/>
                      <w:szCs w:val="20"/>
                    </w:rPr>
                    <w:t xml:space="preserve"> </w:t>
                  </w:r>
                  <w:r>
                    <w:rPr>
                      <w:rFonts w:cs="Arial"/>
                      <w:szCs w:val="20"/>
                    </w:rPr>
                    <w:t xml:space="preserve">February </w:t>
                  </w:r>
                  <w:r w:rsidR="00303B13">
                    <w:rPr>
                      <w:rFonts w:cs="Arial"/>
                      <w:szCs w:val="20"/>
                    </w:rPr>
                    <w:t>202</w:t>
                  </w:r>
                  <w:r>
                    <w:rPr>
                      <w:rFonts w:cs="Arial"/>
                      <w:szCs w:val="20"/>
                    </w:rPr>
                    <w:t>4</w:t>
                  </w:r>
                </w:p>
              </w:tc>
            </w:tr>
            <w:tr w:rsidR="00303B13" w:rsidRPr="00EB32BB" w14:paraId="5B402A6F" w14:textId="77777777" w:rsidTr="00F150D4">
              <w:tc>
                <w:tcPr>
                  <w:tcW w:w="5098" w:type="dxa"/>
                  <w:shd w:val="clear" w:color="auto" w:fill="auto"/>
                  <w:vAlign w:val="center"/>
                </w:tcPr>
                <w:p w14:paraId="7AB08AC3" w14:textId="78DD0306" w:rsidR="00303B13" w:rsidRPr="00EB32BB" w:rsidRDefault="00303B13" w:rsidP="00303B13">
                  <w:pPr>
                    <w:tabs>
                      <w:tab w:val="left" w:pos="171"/>
                    </w:tabs>
                    <w:spacing w:before="40" w:after="40"/>
                    <w:rPr>
                      <w:rFonts w:cs="Arial"/>
                      <w:szCs w:val="20"/>
                    </w:rPr>
                  </w:pPr>
                  <w:r w:rsidRPr="00D733B3">
                    <w:rPr>
                      <w:szCs w:val="16"/>
                    </w:rPr>
                    <w:t>Party Voting Closes</w:t>
                  </w:r>
                </w:p>
              </w:tc>
              <w:tc>
                <w:tcPr>
                  <w:tcW w:w="2835" w:type="dxa"/>
                  <w:shd w:val="clear" w:color="auto" w:fill="auto"/>
                  <w:vAlign w:val="center"/>
                </w:tcPr>
                <w:p w14:paraId="61C8465C" w14:textId="37C03B76" w:rsidR="00303B13" w:rsidRPr="00EB32BB" w:rsidRDefault="00811A13" w:rsidP="00303B13">
                  <w:pPr>
                    <w:spacing w:before="40" w:after="40"/>
                    <w:rPr>
                      <w:rFonts w:cs="Arial"/>
                      <w:szCs w:val="20"/>
                    </w:rPr>
                  </w:pPr>
                  <w:r>
                    <w:rPr>
                      <w:szCs w:val="16"/>
                    </w:rPr>
                    <w:t>14</w:t>
                  </w:r>
                  <w:r w:rsidR="00303B13">
                    <w:rPr>
                      <w:szCs w:val="16"/>
                    </w:rPr>
                    <w:t xml:space="preserve"> </w:t>
                  </w:r>
                  <w:r w:rsidR="00E55068">
                    <w:rPr>
                      <w:szCs w:val="16"/>
                    </w:rPr>
                    <w:t>March</w:t>
                  </w:r>
                  <w:r w:rsidR="00303B13">
                    <w:rPr>
                      <w:szCs w:val="16"/>
                    </w:rPr>
                    <w:t xml:space="preserve"> 2024</w:t>
                  </w:r>
                </w:p>
              </w:tc>
            </w:tr>
            <w:tr w:rsidR="00303B13" w:rsidRPr="00EB32BB" w14:paraId="5E4C2E09" w14:textId="77777777" w:rsidTr="00F150D4">
              <w:tc>
                <w:tcPr>
                  <w:tcW w:w="5098" w:type="dxa"/>
                  <w:shd w:val="clear" w:color="auto" w:fill="auto"/>
                  <w:vAlign w:val="center"/>
                </w:tcPr>
                <w:p w14:paraId="47A8DD8F" w14:textId="28516938" w:rsidR="00303B13" w:rsidRPr="00B81F70" w:rsidRDefault="00303B13" w:rsidP="00303B13">
                  <w:pPr>
                    <w:tabs>
                      <w:tab w:val="left" w:pos="171"/>
                    </w:tabs>
                    <w:spacing w:before="40" w:after="40"/>
                    <w:rPr>
                      <w:rFonts w:cs="Arial"/>
                      <w:szCs w:val="20"/>
                    </w:rPr>
                  </w:pPr>
                  <w:r w:rsidRPr="00D733B3">
                    <w:rPr>
                      <w:szCs w:val="16"/>
                    </w:rPr>
                    <w:t>Change Declaration Issued to the Authority</w:t>
                  </w:r>
                </w:p>
              </w:tc>
              <w:tc>
                <w:tcPr>
                  <w:tcW w:w="2835" w:type="dxa"/>
                  <w:shd w:val="clear" w:color="auto" w:fill="auto"/>
                  <w:vAlign w:val="center"/>
                </w:tcPr>
                <w:p w14:paraId="34488CBE" w14:textId="2DF4EDF9" w:rsidR="00303B13" w:rsidRPr="00951FDE" w:rsidRDefault="009543C3" w:rsidP="00303B13">
                  <w:pPr>
                    <w:spacing w:before="40" w:after="40"/>
                    <w:rPr>
                      <w:rFonts w:cs="Arial"/>
                      <w:szCs w:val="20"/>
                    </w:rPr>
                  </w:pPr>
                  <w:r>
                    <w:rPr>
                      <w:szCs w:val="16"/>
                    </w:rPr>
                    <w:t>15</w:t>
                  </w:r>
                  <w:r w:rsidR="00303B13">
                    <w:rPr>
                      <w:szCs w:val="16"/>
                    </w:rPr>
                    <w:t xml:space="preserve"> </w:t>
                  </w:r>
                  <w:r>
                    <w:rPr>
                      <w:szCs w:val="16"/>
                    </w:rPr>
                    <w:t>March</w:t>
                  </w:r>
                  <w:r w:rsidR="00303B13">
                    <w:rPr>
                      <w:szCs w:val="16"/>
                    </w:rPr>
                    <w:t xml:space="preserve"> 2024</w:t>
                  </w:r>
                </w:p>
              </w:tc>
            </w:tr>
            <w:tr w:rsidR="00B82AFC" w:rsidRPr="00EB32BB" w14:paraId="17599C7E" w14:textId="77777777" w:rsidTr="00F150D4">
              <w:tc>
                <w:tcPr>
                  <w:tcW w:w="5098" w:type="dxa"/>
                  <w:shd w:val="clear" w:color="auto" w:fill="auto"/>
                  <w:vAlign w:val="center"/>
                </w:tcPr>
                <w:p w14:paraId="61E148C2" w14:textId="29A49596" w:rsidR="00B82AFC" w:rsidRPr="00D733B3" w:rsidRDefault="00B82AFC" w:rsidP="00B82AFC">
                  <w:pPr>
                    <w:tabs>
                      <w:tab w:val="left" w:pos="171"/>
                    </w:tabs>
                    <w:spacing w:before="40" w:after="40"/>
                    <w:rPr>
                      <w:szCs w:val="16"/>
                    </w:rPr>
                  </w:pPr>
                  <w:r w:rsidRPr="00D733B3">
                    <w:rPr>
                      <w:szCs w:val="16"/>
                    </w:rPr>
                    <w:t>Authority Decision</w:t>
                  </w:r>
                </w:p>
              </w:tc>
              <w:tc>
                <w:tcPr>
                  <w:tcW w:w="2835" w:type="dxa"/>
                  <w:shd w:val="clear" w:color="auto" w:fill="auto"/>
                  <w:vAlign w:val="center"/>
                </w:tcPr>
                <w:p w14:paraId="1AB11AB0" w14:textId="2A0B6214" w:rsidR="00B82AFC" w:rsidRDefault="00B82AFC" w:rsidP="00B82AFC">
                  <w:pPr>
                    <w:spacing w:before="40" w:after="40"/>
                    <w:rPr>
                      <w:szCs w:val="16"/>
                    </w:rPr>
                  </w:pPr>
                  <w:r>
                    <w:rPr>
                      <w:rFonts w:cs="Arial"/>
                      <w:szCs w:val="20"/>
                    </w:rPr>
                    <w:t>TBC</w:t>
                  </w:r>
                </w:p>
              </w:tc>
            </w:tr>
            <w:tr w:rsidR="00B82AFC" w:rsidRPr="00EB32BB" w14:paraId="6C4ACF52" w14:textId="77777777" w:rsidTr="00F150D4">
              <w:tc>
                <w:tcPr>
                  <w:tcW w:w="5098" w:type="dxa"/>
                  <w:shd w:val="clear" w:color="auto" w:fill="auto"/>
                  <w:vAlign w:val="center"/>
                </w:tcPr>
                <w:p w14:paraId="21562520" w14:textId="11BE50CA" w:rsidR="00B82AFC" w:rsidRPr="00D733B3" w:rsidRDefault="00B82AFC" w:rsidP="00B82AFC">
                  <w:pPr>
                    <w:tabs>
                      <w:tab w:val="left" w:pos="171"/>
                    </w:tabs>
                    <w:spacing w:before="40" w:after="40"/>
                    <w:rPr>
                      <w:szCs w:val="16"/>
                    </w:rPr>
                  </w:pPr>
                  <w:r w:rsidRPr="00D733B3">
                    <w:rPr>
                      <w:szCs w:val="16"/>
                    </w:rPr>
                    <w:t>Implementation</w:t>
                  </w:r>
                </w:p>
              </w:tc>
              <w:tc>
                <w:tcPr>
                  <w:tcW w:w="2835" w:type="dxa"/>
                  <w:shd w:val="clear" w:color="auto" w:fill="auto"/>
                  <w:vAlign w:val="center"/>
                </w:tcPr>
                <w:p w14:paraId="00DAFDE4" w14:textId="4D2E1FB6" w:rsidR="00B82AFC" w:rsidRDefault="00B82AFC" w:rsidP="00B82AFC">
                  <w:pPr>
                    <w:spacing w:before="40" w:after="40"/>
                    <w:rPr>
                      <w:szCs w:val="16"/>
                    </w:rPr>
                  </w:pPr>
                  <w:r>
                    <w:rPr>
                      <w:rFonts w:cs="Arial"/>
                    </w:rPr>
                    <w:t>Next DCUSA release following Authority approval</w:t>
                  </w:r>
                </w:p>
              </w:tc>
            </w:tr>
          </w:tbl>
          <w:p w14:paraId="327CAA54" w14:textId="77777777" w:rsidR="007D4DDE" w:rsidRPr="00EB32BB" w:rsidRDefault="007D4DDE" w:rsidP="007D4DDE">
            <w:pPr>
              <w:pStyle w:val="BodyTextFirstIndent"/>
              <w:ind w:firstLine="0"/>
              <w:rPr>
                <w:rFonts w:cs="Arial"/>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39F1F78" w14:textId="44844502" w:rsidR="007D4DDE" w:rsidRPr="00EB32BB" w:rsidRDefault="007D4DDE" w:rsidP="007D4DDE">
            <w:pPr>
              <w:pStyle w:val="BodyText"/>
              <w:spacing w:before="60" w:after="60" w:line="240" w:lineRule="auto"/>
              <w:rPr>
                <w:rFonts w:cs="Arial"/>
                <w:szCs w:val="20"/>
              </w:rPr>
            </w:pPr>
            <w:r w:rsidRPr="00AF30A5">
              <w:rPr>
                <w:rFonts w:cs="Arial"/>
                <w:noProof/>
                <w:szCs w:val="20"/>
              </w:rPr>
              <w:drawing>
                <wp:inline distT="0" distB="0" distL="0" distR="0" wp14:anchorId="2158474D" wp14:editId="52B42C30">
                  <wp:extent cx="288290" cy="2882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sidRPr="6C8BB694">
              <w:rPr>
                <w:rFonts w:cs="Arial"/>
                <w:b/>
                <w:bCs/>
                <w:color w:val="008576"/>
              </w:rPr>
              <w:t xml:space="preserve"> Any questions?</w:t>
            </w:r>
          </w:p>
        </w:tc>
      </w:tr>
      <w:tr w:rsidR="007D4DDE" w:rsidRPr="00EB32BB" w14:paraId="6786EB0C"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71950906"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56C6404" w14:textId="77777777" w:rsidR="007D4DDE" w:rsidRPr="00EB32BB" w:rsidRDefault="007D4DDE" w:rsidP="007D4DDE">
            <w:pPr>
              <w:spacing w:before="60" w:after="60" w:line="240" w:lineRule="auto"/>
              <w:rPr>
                <w:rFonts w:cs="Arial"/>
                <w:color w:val="008576"/>
                <w:szCs w:val="20"/>
              </w:rPr>
            </w:pPr>
            <w:r w:rsidRPr="00EB32BB">
              <w:rPr>
                <w:rFonts w:cs="Arial"/>
                <w:color w:val="008576"/>
                <w:szCs w:val="20"/>
              </w:rPr>
              <w:t>Contact:</w:t>
            </w:r>
          </w:p>
          <w:p w14:paraId="69A7DAEF" w14:textId="1A45AE92" w:rsidR="007D4DDE" w:rsidRPr="00EB32BB" w:rsidRDefault="007D4DDE" w:rsidP="007D4DDE">
            <w:pPr>
              <w:pStyle w:val="BodyText"/>
              <w:spacing w:before="60" w:after="60" w:line="240" w:lineRule="auto"/>
              <w:rPr>
                <w:rFonts w:cs="Arial"/>
                <w:color w:val="008576"/>
                <w:szCs w:val="20"/>
              </w:rPr>
            </w:pPr>
            <w:r w:rsidRPr="00EB32BB">
              <w:rPr>
                <w:rFonts w:cs="Arial"/>
                <w:b/>
                <w:color w:val="008576"/>
                <w:szCs w:val="20"/>
              </w:rPr>
              <w:t>Code Administrator</w:t>
            </w:r>
          </w:p>
        </w:tc>
      </w:tr>
      <w:tr w:rsidR="007D4DDE" w:rsidRPr="00EB32BB" w14:paraId="098E81DB"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DF41E99"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5946BB5B" w14:textId="7BF0E5D7" w:rsidR="007D4DDE" w:rsidRPr="00EB32BB" w:rsidRDefault="007D4DDE" w:rsidP="007D4DDE">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63AE553A" wp14:editId="3208701B">
                  <wp:extent cx="288290" cy="288290"/>
                  <wp:effectExtent l="0" t="0" r="0" b="0"/>
                  <wp:docPr id="1182646505" name="Picture 1182646505"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Pr>
                <w:rFonts w:cs="Arial"/>
                <w:b/>
                <w:color w:val="008576"/>
                <w:szCs w:val="20"/>
                <w:lang w:val="en-US"/>
              </w:rPr>
              <w:t>DCUSA@electralink.co.uk</w:t>
            </w:r>
          </w:p>
        </w:tc>
      </w:tr>
      <w:tr w:rsidR="007D4DDE" w:rsidRPr="00EB32BB" w14:paraId="472AD281"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B186256"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181446D" w14:textId="055A75B2" w:rsidR="007D4DDE" w:rsidRPr="00EB32BB" w:rsidRDefault="007D4DDE" w:rsidP="007D4DDE">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7A61EA81" wp14:editId="196E4396">
                  <wp:extent cx="288290" cy="288290"/>
                  <wp:effectExtent l="0" t="0" r="0" b="0"/>
                  <wp:docPr id="1281243477" name="Picture 1281243477"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sidRPr="004528C4">
              <w:rPr>
                <w:rFonts w:cs="Arial"/>
                <w:b/>
                <w:color w:val="008576"/>
                <w:szCs w:val="20"/>
                <w:lang w:val="en-US"/>
              </w:rPr>
              <w:t>0207 432 3011</w:t>
            </w:r>
            <w:r>
              <w:t xml:space="preserve"> </w:t>
            </w:r>
          </w:p>
        </w:tc>
      </w:tr>
      <w:tr w:rsidR="007D4DDE" w:rsidRPr="00EB32BB" w14:paraId="47DBEBBE"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0DA6E96"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0EECCA86" w14:textId="77777777" w:rsidR="007D4DDE" w:rsidRDefault="007D4DDE" w:rsidP="007D4DDE">
            <w:pPr>
              <w:spacing w:before="60" w:after="60" w:line="240" w:lineRule="auto"/>
              <w:rPr>
                <w:rFonts w:cs="Arial"/>
                <w:color w:val="008576"/>
                <w:szCs w:val="20"/>
              </w:rPr>
            </w:pPr>
            <w:r w:rsidRPr="00EB32BB">
              <w:rPr>
                <w:rFonts w:cs="Arial"/>
                <w:color w:val="008576"/>
                <w:szCs w:val="20"/>
              </w:rPr>
              <w:t>Proposer:</w:t>
            </w:r>
          </w:p>
          <w:p w14:paraId="07A45EF7" w14:textId="2D222C1B" w:rsidR="007D4DDE" w:rsidRPr="004E5503" w:rsidRDefault="007D4DDE" w:rsidP="007D4DDE">
            <w:pPr>
              <w:spacing w:before="60" w:after="60" w:line="240" w:lineRule="auto"/>
              <w:rPr>
                <w:rFonts w:cs="Arial"/>
                <w:b/>
                <w:color w:val="008576"/>
                <w:szCs w:val="20"/>
              </w:rPr>
            </w:pPr>
            <w:r>
              <w:rPr>
                <w:rFonts w:cs="Arial"/>
                <w:b/>
                <w:color w:val="008576"/>
                <w:szCs w:val="20"/>
              </w:rPr>
              <w:t>Simon Yeo</w:t>
            </w:r>
          </w:p>
        </w:tc>
      </w:tr>
      <w:tr w:rsidR="007D4DDE" w:rsidRPr="00EB32BB" w14:paraId="7FD76F8D"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AEFB2D6"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50CDBCF9" w14:textId="6DC5EF6F" w:rsidR="007D4DDE" w:rsidRPr="0054531B" w:rsidRDefault="007D4DDE" w:rsidP="007D4DDE">
            <w:pPr>
              <w:pStyle w:val="BodyText"/>
              <w:spacing w:before="60" w:after="60" w:line="240" w:lineRule="auto"/>
            </w:pPr>
            <w:r w:rsidRPr="00AF30A5">
              <w:rPr>
                <w:rFonts w:cs="Arial"/>
                <w:b/>
                <w:noProof/>
                <w:color w:val="008576"/>
                <w:szCs w:val="20"/>
              </w:rPr>
              <w:drawing>
                <wp:inline distT="0" distB="0" distL="0" distR="0" wp14:anchorId="5D7F73A7" wp14:editId="7D84B118">
                  <wp:extent cx="288290" cy="288290"/>
                  <wp:effectExtent l="0" t="0" r="0" b="0"/>
                  <wp:docPr id="1940449726" name="Picture 1940449726"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Pr>
                <w:rFonts w:cs="Arial"/>
                <w:b/>
                <w:color w:val="008576"/>
                <w:szCs w:val="20"/>
              </w:rPr>
              <w:t xml:space="preserve"> </w:t>
            </w:r>
            <w:hyperlink r:id="rId21" w:history="1">
              <w:r w:rsidRPr="00C700AE">
                <w:rPr>
                  <w:rStyle w:val="Hyperlink"/>
                  <w:rFonts w:cs="Arial"/>
                  <w:b/>
                  <w:szCs w:val="20"/>
                </w:rPr>
                <w:t>syeo@nationalgrid.co.uk</w:t>
              </w:r>
            </w:hyperlink>
          </w:p>
        </w:tc>
      </w:tr>
      <w:tr w:rsidR="007D4DDE" w:rsidRPr="00EB32BB" w14:paraId="6AC8BF88"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06DF5EED" w14:textId="77777777" w:rsidR="007D4DDE" w:rsidRPr="00EB32BB" w:rsidRDefault="007D4DDE" w:rsidP="007D4DD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119DB8D7" w14:textId="79D9FE18" w:rsidR="007D4DDE" w:rsidRPr="00EB32BB" w:rsidRDefault="007D4DDE" w:rsidP="007D4DDE">
            <w:pPr>
              <w:pStyle w:val="BodyText"/>
              <w:spacing w:before="60" w:after="60" w:line="240" w:lineRule="auto"/>
              <w:rPr>
                <w:rFonts w:cs="Arial"/>
                <w:color w:val="008576"/>
                <w:szCs w:val="20"/>
              </w:rPr>
            </w:pPr>
            <w:r w:rsidRPr="004528C4">
              <w:rPr>
                <w:rFonts w:cs="Arial"/>
                <w:b/>
                <w:noProof/>
                <w:color w:val="008576"/>
                <w:szCs w:val="20"/>
              </w:rPr>
              <w:drawing>
                <wp:inline distT="0" distB="0" distL="0" distR="0" wp14:anchorId="3AF5EAD6" wp14:editId="073EE0FF">
                  <wp:extent cx="288290" cy="288290"/>
                  <wp:effectExtent l="0" t="0" r="0" b="0"/>
                  <wp:docPr id="2" name="Picture 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sidRPr="00EB32BB">
              <w:rPr>
                <w:rFonts w:cs="Arial"/>
                <w:b/>
                <w:color w:val="008576"/>
                <w:szCs w:val="20"/>
              </w:rPr>
              <w:t xml:space="preserve"> </w:t>
            </w:r>
            <w:r>
              <w:rPr>
                <w:rFonts w:cs="Arial"/>
                <w:b/>
                <w:color w:val="008576"/>
                <w:szCs w:val="20"/>
              </w:rPr>
              <w:t xml:space="preserve">- </w:t>
            </w:r>
          </w:p>
        </w:tc>
      </w:tr>
      <w:tr w:rsidR="0076023E" w:rsidRPr="00EB32BB" w14:paraId="782BC7C3" w14:textId="77777777" w:rsidTr="00194176">
        <w:trPr>
          <w:gridAfter w:val="1"/>
          <w:wAfter w:w="2239" w:type="dxa"/>
          <w:trHeight w:val="722"/>
        </w:trPr>
        <w:tc>
          <w:tcPr>
            <w:tcW w:w="7968" w:type="dxa"/>
            <w:vMerge/>
            <w:tcBorders>
              <w:left w:val="single" w:sz="4" w:space="0" w:color="4A8958"/>
              <w:bottom w:val="single" w:sz="4" w:space="0" w:color="4A8958"/>
              <w:right w:val="single" w:sz="4" w:space="0" w:color="4A8958"/>
            </w:tcBorders>
            <w:shd w:val="clear" w:color="auto" w:fill="auto"/>
          </w:tcPr>
          <w:p w14:paraId="3268C3C9" w14:textId="77777777" w:rsidR="0076023E" w:rsidRPr="00EB32BB" w:rsidRDefault="0076023E" w:rsidP="00A809BC">
            <w:pPr>
              <w:pStyle w:val="Contents01"/>
              <w:rPr>
                <w:noProof/>
              </w:rPr>
            </w:pPr>
          </w:p>
        </w:tc>
      </w:tr>
      <w:tr w:rsidR="0076023E" w:rsidRPr="00EB32BB" w14:paraId="641F8091"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29B8A90" w14:textId="77777777" w:rsidR="0076023E" w:rsidRPr="00EB32BB" w:rsidRDefault="0076023E" w:rsidP="004A3386">
            <w:pPr>
              <w:pStyle w:val="BodyText"/>
              <w:rPr>
                <w:rFonts w:cs="Arial"/>
                <w:b/>
                <w:bCs/>
                <w:noProof/>
                <w:color w:val="00B274"/>
                <w:szCs w:val="32"/>
              </w:rPr>
            </w:pPr>
          </w:p>
        </w:tc>
      </w:tr>
      <w:tr w:rsidR="0076023E" w:rsidRPr="00EB32BB" w14:paraId="76EC7D3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279414BE" w14:textId="77777777" w:rsidR="0076023E" w:rsidRPr="00EB32BB" w:rsidRDefault="0076023E" w:rsidP="004A3386">
            <w:pPr>
              <w:pStyle w:val="BodyText"/>
              <w:rPr>
                <w:rFonts w:cs="Arial"/>
                <w:b/>
                <w:bCs/>
                <w:noProof/>
                <w:color w:val="00B274"/>
                <w:szCs w:val="32"/>
              </w:rPr>
            </w:pPr>
          </w:p>
        </w:tc>
      </w:tr>
      <w:tr w:rsidR="0076023E" w:rsidRPr="00EB32BB" w14:paraId="6EC9B2C9"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698D5A2F" w14:textId="77777777" w:rsidR="0076023E" w:rsidRPr="00EB32BB" w:rsidRDefault="0076023E" w:rsidP="004A3386">
            <w:pPr>
              <w:pStyle w:val="BodyText"/>
              <w:rPr>
                <w:rFonts w:cs="Arial"/>
                <w:b/>
                <w:bCs/>
                <w:noProof/>
                <w:color w:val="00B274"/>
                <w:szCs w:val="32"/>
              </w:rPr>
            </w:pPr>
          </w:p>
        </w:tc>
      </w:tr>
      <w:tr w:rsidR="0076023E" w:rsidRPr="00EB32BB" w14:paraId="0F6EAC15"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ADCB092" w14:textId="77777777" w:rsidR="0076023E" w:rsidRPr="00EB32BB" w:rsidRDefault="0076023E" w:rsidP="004A3386">
            <w:pPr>
              <w:pStyle w:val="BodyText"/>
              <w:rPr>
                <w:rFonts w:cs="Arial"/>
                <w:b/>
                <w:bCs/>
                <w:noProof/>
                <w:color w:val="00B274"/>
                <w:szCs w:val="32"/>
              </w:rPr>
            </w:pPr>
          </w:p>
        </w:tc>
      </w:tr>
      <w:tr w:rsidR="0076023E" w:rsidRPr="00EB32BB" w14:paraId="6F2672C8" w14:textId="77777777" w:rsidTr="00194176">
        <w:trPr>
          <w:gridAfter w:val="1"/>
          <w:wAfter w:w="2239" w:type="dxa"/>
          <w:trHeight w:val="628"/>
        </w:trPr>
        <w:tc>
          <w:tcPr>
            <w:tcW w:w="7968" w:type="dxa"/>
            <w:vMerge/>
            <w:tcBorders>
              <w:left w:val="single" w:sz="4" w:space="0" w:color="4A8958"/>
              <w:bottom w:val="single" w:sz="4" w:space="0" w:color="4A8958"/>
              <w:right w:val="single" w:sz="4" w:space="0" w:color="4A8958"/>
            </w:tcBorders>
            <w:shd w:val="clear" w:color="auto" w:fill="auto"/>
          </w:tcPr>
          <w:p w14:paraId="23CC4958" w14:textId="77777777" w:rsidR="0076023E" w:rsidRPr="00EB32BB" w:rsidRDefault="0076023E" w:rsidP="004A3386">
            <w:pPr>
              <w:pStyle w:val="BodyText"/>
              <w:rPr>
                <w:rFonts w:cs="Arial"/>
                <w:b/>
                <w:bCs/>
                <w:noProof/>
                <w:color w:val="00B274"/>
                <w:szCs w:val="32"/>
              </w:rPr>
            </w:pPr>
          </w:p>
        </w:tc>
      </w:tr>
      <w:tr w:rsidR="0076023E" w:rsidRPr="00EB32BB" w14:paraId="0F1BCD4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10E5D3D" w14:textId="77777777" w:rsidR="0076023E" w:rsidRPr="00EB32BB" w:rsidRDefault="0076023E" w:rsidP="004A3386">
            <w:pPr>
              <w:pStyle w:val="BodyText"/>
              <w:spacing w:line="240" w:lineRule="auto"/>
              <w:rPr>
                <w:rFonts w:cs="Arial"/>
                <w:szCs w:val="20"/>
              </w:rPr>
            </w:pPr>
          </w:p>
        </w:tc>
      </w:tr>
      <w:tr w:rsidR="0076023E" w:rsidRPr="00EB32BB" w14:paraId="5CA98AB0"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89F91CF" w14:textId="77777777" w:rsidR="0076023E" w:rsidRPr="00EB32BB" w:rsidRDefault="0076023E" w:rsidP="004A3386">
            <w:pPr>
              <w:pStyle w:val="BodyText"/>
              <w:spacing w:line="240" w:lineRule="auto"/>
              <w:rPr>
                <w:rFonts w:cs="Arial"/>
                <w:szCs w:val="20"/>
              </w:rPr>
            </w:pPr>
          </w:p>
        </w:tc>
      </w:tr>
      <w:tr w:rsidR="0076023E" w:rsidRPr="00EB32BB" w14:paraId="2FD970B2" w14:textId="77777777" w:rsidTr="0000683D">
        <w:trPr>
          <w:gridAfter w:val="1"/>
          <w:wAfter w:w="2239" w:type="dxa"/>
          <w:trHeight w:val="540"/>
        </w:trPr>
        <w:tc>
          <w:tcPr>
            <w:tcW w:w="7968" w:type="dxa"/>
            <w:vMerge/>
            <w:tcBorders>
              <w:left w:val="single" w:sz="4" w:space="0" w:color="4A8958"/>
              <w:right w:val="single" w:sz="4" w:space="0" w:color="4A8958"/>
            </w:tcBorders>
            <w:shd w:val="clear" w:color="auto" w:fill="auto"/>
          </w:tcPr>
          <w:p w14:paraId="6F3A6FA1" w14:textId="77777777" w:rsidR="0076023E" w:rsidRPr="00EB32BB" w:rsidRDefault="0076023E" w:rsidP="004A3386">
            <w:pPr>
              <w:pStyle w:val="BodyText"/>
              <w:spacing w:line="240" w:lineRule="auto"/>
              <w:rPr>
                <w:rFonts w:cs="Arial"/>
                <w:szCs w:val="20"/>
              </w:rPr>
            </w:pPr>
          </w:p>
        </w:tc>
      </w:tr>
      <w:tr w:rsidR="0000683D" w:rsidRPr="00EB32BB" w14:paraId="3758618E" w14:textId="77777777" w:rsidTr="0000683D">
        <w:trPr>
          <w:gridAfter w:val="1"/>
          <w:wAfter w:w="2239" w:type="dxa"/>
          <w:trHeight w:hRule="exact" w:val="301"/>
        </w:trPr>
        <w:tc>
          <w:tcPr>
            <w:tcW w:w="7968" w:type="dxa"/>
            <w:tcBorders>
              <w:left w:val="single" w:sz="4" w:space="0" w:color="4A8958"/>
              <w:bottom w:val="single" w:sz="4" w:space="0" w:color="4A8958"/>
              <w:right w:val="single" w:sz="4" w:space="0" w:color="4A8958"/>
            </w:tcBorders>
            <w:shd w:val="clear" w:color="auto" w:fill="auto"/>
          </w:tcPr>
          <w:p w14:paraId="1696195F" w14:textId="77777777" w:rsidR="0000683D" w:rsidRDefault="0000683D" w:rsidP="004A3386">
            <w:pPr>
              <w:pStyle w:val="BodyText"/>
              <w:spacing w:line="240" w:lineRule="auto"/>
              <w:rPr>
                <w:rFonts w:cs="Arial"/>
                <w:szCs w:val="20"/>
              </w:rPr>
            </w:pPr>
          </w:p>
          <w:p w14:paraId="2A536696" w14:textId="77777777" w:rsidR="0000683D" w:rsidRDefault="0000683D" w:rsidP="004A3386">
            <w:pPr>
              <w:pStyle w:val="BodyText"/>
              <w:spacing w:line="240" w:lineRule="auto"/>
              <w:rPr>
                <w:rFonts w:cs="Arial"/>
                <w:szCs w:val="20"/>
              </w:rPr>
            </w:pPr>
          </w:p>
          <w:p w14:paraId="07468491" w14:textId="17581CBE" w:rsidR="0000683D" w:rsidRPr="00EB32BB" w:rsidRDefault="0000683D" w:rsidP="004A3386">
            <w:pPr>
              <w:pStyle w:val="BodyText"/>
              <w:spacing w:line="240" w:lineRule="auto"/>
              <w:rPr>
                <w:rFonts w:cs="Arial"/>
                <w:szCs w:val="20"/>
              </w:rPr>
            </w:pPr>
          </w:p>
        </w:tc>
      </w:tr>
    </w:tbl>
    <w:p w14:paraId="03CEDBDB" w14:textId="32E5939C" w:rsidR="007E2EF2" w:rsidRDefault="007E2EF2" w:rsidP="007E2EF2">
      <w:pPr>
        <w:pStyle w:val="Heading3"/>
        <w:ind w:left="0" w:firstLine="0"/>
      </w:pPr>
      <w:bookmarkStart w:id="2" w:name="_Toc318967195"/>
    </w:p>
    <w:p w14:paraId="5FE1879A" w14:textId="77777777" w:rsidR="00FC29A9" w:rsidRDefault="00FC29A9" w:rsidP="007E2EF2">
      <w:pPr>
        <w:pStyle w:val="Heading3"/>
        <w:ind w:left="0" w:firstLine="0"/>
      </w:pPr>
    </w:p>
    <w:p w14:paraId="2C5C99A5" w14:textId="77777777" w:rsidR="007E2EF2" w:rsidRDefault="007E2EF2" w:rsidP="007E2EF2">
      <w:pPr>
        <w:pStyle w:val="Heading3"/>
        <w:ind w:left="0" w:firstLine="0"/>
      </w:pPr>
    </w:p>
    <w:p w14:paraId="57AD8096" w14:textId="6A1E059C" w:rsidR="007E2EF2" w:rsidRPr="007E2EF2" w:rsidRDefault="000E5301" w:rsidP="007E2EF2">
      <w:pPr>
        <w:pStyle w:val="Heading03"/>
      </w:pPr>
      <w:bookmarkStart w:id="3" w:name="_Toc125191620"/>
      <w:r>
        <w:t>Executive Summary</w:t>
      </w:r>
      <w:bookmarkEnd w:id="3"/>
    </w:p>
    <w:p w14:paraId="24994EDA" w14:textId="197375D9" w:rsidR="00D86289" w:rsidRPr="00E45140" w:rsidRDefault="00D86289" w:rsidP="00E45140">
      <w:pPr>
        <w:pStyle w:val="Heading4"/>
      </w:pPr>
      <w:r w:rsidRPr="00E45140">
        <w:t>What</w:t>
      </w:r>
      <w:r w:rsidR="001E6639">
        <w:t>?</w:t>
      </w:r>
    </w:p>
    <w:p w14:paraId="6B0104CF" w14:textId="43178FBD" w:rsidR="00911C80" w:rsidRPr="00911C80" w:rsidRDefault="00AC4835" w:rsidP="005F24BC">
      <w:pPr>
        <w:pStyle w:val="ListParagraph"/>
        <w:numPr>
          <w:ilvl w:val="1"/>
          <w:numId w:val="18"/>
        </w:numPr>
        <w:rPr>
          <w:rFonts w:eastAsia="MS Gothic" w:cs="Arial"/>
          <w:iCs/>
          <w:color w:val="000000" w:themeColor="text1"/>
        </w:rPr>
      </w:pPr>
      <w:hyperlink r:id="rId22" w:history="1">
        <w:r w:rsidR="00F15498" w:rsidRPr="00962348">
          <w:rPr>
            <w:rStyle w:val="Hyperlink"/>
            <w:b/>
            <w:bCs/>
            <w:color w:val="538135" w:themeColor="accent6" w:themeShade="BF"/>
          </w:rPr>
          <w:t>DCP 417 ‘Ability for the DCUSA Secretariat to Raise Change Proposals’</w:t>
        </w:r>
      </w:hyperlink>
      <w:r w:rsidR="00911C80" w:rsidRPr="00911C80">
        <w:rPr>
          <w:rFonts w:eastAsia="MS Gothic" w:cs="Arial"/>
          <w:iCs/>
          <w:color w:val="000000" w:themeColor="text1"/>
        </w:rPr>
        <w:t xml:space="preserve"> was originally raised on 16 November 2022. The Working Group issued an initial consultation on 05 May 2023, see Attachment 2 for the full consultation documentation, along with industry responses and Working Group feedback. Following review of the consultation responses, the Working Group has revised the original solution. This second DCP 417 consultation details these changes and seeks industry views.</w:t>
      </w:r>
    </w:p>
    <w:p w14:paraId="14C31FCB" w14:textId="5946DFCC" w:rsidR="00D86289" w:rsidRDefault="00D86289" w:rsidP="00E45140">
      <w:pPr>
        <w:pStyle w:val="Heading4"/>
      </w:pPr>
      <w:r w:rsidRPr="004C6117">
        <w:t>Why</w:t>
      </w:r>
      <w:r w:rsidR="001E6639">
        <w:t>?</w:t>
      </w:r>
      <w:r>
        <w:t xml:space="preserve"> </w:t>
      </w:r>
    </w:p>
    <w:p w14:paraId="3F5521BC" w14:textId="34EA9934" w:rsidR="004751D6" w:rsidRDefault="004751D6" w:rsidP="005F24BC">
      <w:pPr>
        <w:pStyle w:val="Heading4"/>
        <w:numPr>
          <w:ilvl w:val="1"/>
          <w:numId w:val="18"/>
        </w:numPr>
        <w:rPr>
          <w:rFonts w:eastAsia="MS Gothic"/>
          <w:b w:val="0"/>
          <w:bCs w:val="0"/>
          <w:iCs/>
          <w:color w:val="000000" w:themeColor="text1"/>
          <w:sz w:val="20"/>
          <w:szCs w:val="24"/>
        </w:rPr>
      </w:pPr>
      <w:r w:rsidRPr="004751D6">
        <w:rPr>
          <w:rFonts w:eastAsia="MS Gothic"/>
          <w:b w:val="0"/>
          <w:bCs w:val="0"/>
          <w:iCs/>
          <w:color w:val="000000" w:themeColor="text1"/>
          <w:sz w:val="20"/>
          <w:szCs w:val="24"/>
        </w:rPr>
        <w:t>In the original CP (see Attachment 4), the proposer believed the Secretariat could deliver additional value in its role as Code Administrator of the DCUSA by using the skills and knowledge of its employees to identify opportunities for changes that better facilitate the DCUSA Objectives and raising Change Proposals itself to progress these changes, rather than expending time and resources trying to find a sponsor with the capacity to take sponsorship of an issue. It was also believed the Secretariat could progress changes where other priorities have prevented sponsors from taking on and progressing certain changes. For example, Change Proposals that have stalled due to other priority changes, such as during changes resulting from a Significant Code Review.</w:t>
      </w:r>
    </w:p>
    <w:p w14:paraId="4115978D" w14:textId="27FEF314" w:rsidR="00297798" w:rsidRPr="00297798" w:rsidRDefault="004751D6" w:rsidP="005F24BC">
      <w:pPr>
        <w:pStyle w:val="Heading3"/>
        <w:numPr>
          <w:ilvl w:val="1"/>
          <w:numId w:val="18"/>
        </w:numPr>
      </w:pPr>
      <w:r w:rsidRPr="00297798">
        <w:rPr>
          <w:rFonts w:eastAsia="MS Gothic"/>
          <w:iCs/>
          <w:color w:val="000000" w:themeColor="text1"/>
        </w:rPr>
        <w:t xml:space="preserve">Further to the above, the Working Group identified additional benefits such as the Secretariat could raise Change Proposals as directed by the Authority, raise housekeeping changes and changes that arise </w:t>
      </w:r>
      <w:proofErr w:type="gramStart"/>
      <w:r w:rsidRPr="00297798">
        <w:rPr>
          <w:rFonts w:eastAsia="MS Gothic"/>
          <w:iCs/>
          <w:color w:val="000000" w:themeColor="text1"/>
        </w:rPr>
        <w:t>as a consequence of</w:t>
      </w:r>
      <w:proofErr w:type="gramEnd"/>
      <w:r w:rsidRPr="00297798">
        <w:rPr>
          <w:rFonts w:eastAsia="MS Gothic"/>
          <w:iCs/>
          <w:color w:val="000000" w:themeColor="text1"/>
        </w:rPr>
        <w:t xml:space="preserve"> other code modifications.</w:t>
      </w:r>
    </w:p>
    <w:p w14:paraId="6978B872" w14:textId="19E6DE3E" w:rsidR="008A3C81" w:rsidRDefault="008A3C81" w:rsidP="00E45140">
      <w:pPr>
        <w:pStyle w:val="Heading4"/>
      </w:pPr>
      <w:r w:rsidRPr="004C6117">
        <w:t>How</w:t>
      </w:r>
      <w:r w:rsidR="001E6639">
        <w:t>?</w:t>
      </w:r>
    </w:p>
    <w:p w14:paraId="53D2AF0F" w14:textId="5764278D" w:rsidR="00E27D12" w:rsidRPr="00E27D12" w:rsidRDefault="00E27D12" w:rsidP="005F24BC">
      <w:pPr>
        <w:pStyle w:val="ListParagraph"/>
        <w:numPr>
          <w:ilvl w:val="1"/>
          <w:numId w:val="18"/>
        </w:numPr>
        <w:rPr>
          <w:rFonts w:cs="Arial"/>
          <w:bCs/>
          <w:iCs/>
          <w:szCs w:val="2"/>
        </w:rPr>
      </w:pPr>
      <w:r w:rsidRPr="00E27D12">
        <w:rPr>
          <w:rFonts w:cs="Arial"/>
          <w:bCs/>
          <w:iCs/>
          <w:szCs w:val="2"/>
        </w:rPr>
        <w:t xml:space="preserve">In the first consultation, it was proposed that the Secretariat should be able to raise CPs utilising the existing DCUSA governance that DCUSA Parties follow (albeit the Secretariat would not be a DCUSA Party). Respondents from the first consultation raised concerns that the Secretariat could raise changes that benefits itself and particular concerns were raised </w:t>
      </w:r>
      <w:proofErr w:type="gramStart"/>
      <w:r w:rsidRPr="00E27D12">
        <w:rPr>
          <w:rFonts w:cs="Arial"/>
          <w:bCs/>
          <w:iCs/>
          <w:szCs w:val="2"/>
        </w:rPr>
        <w:t>in regard to</w:t>
      </w:r>
      <w:proofErr w:type="gramEnd"/>
      <w:r w:rsidRPr="00E27D12">
        <w:rPr>
          <w:rFonts w:cs="Arial"/>
          <w:bCs/>
          <w:iCs/>
          <w:szCs w:val="2"/>
        </w:rPr>
        <w:t xml:space="preserve"> lack of industry input prior to a change being approved to progress to Working Group or Change Report. Some respondents stated that they would be supportive of a reduced scope such as the ability for Secretariat to raise housekeeping changes and Authority lead changes only. In relation to the reduced scope, the Proposer felt that this would take away most of the benefits identified within the first consultation and an alternative solution was provided whereby it was felt that the benefits identified would be maintained </w:t>
      </w:r>
      <w:proofErr w:type="gramStart"/>
      <w:r w:rsidRPr="00E27D12">
        <w:rPr>
          <w:rFonts w:cs="Arial"/>
          <w:bCs/>
          <w:iCs/>
          <w:szCs w:val="2"/>
        </w:rPr>
        <w:t>and also</w:t>
      </w:r>
      <w:proofErr w:type="gramEnd"/>
      <w:r w:rsidRPr="00E27D12">
        <w:rPr>
          <w:rFonts w:cs="Arial"/>
          <w:bCs/>
          <w:iCs/>
          <w:szCs w:val="2"/>
        </w:rPr>
        <w:t xml:space="preserve"> the risks identified above mitigated.</w:t>
      </w:r>
    </w:p>
    <w:p w14:paraId="2E1C867B" w14:textId="6001791D" w:rsidR="001A6A08" w:rsidRDefault="001A6A08" w:rsidP="005F24BC">
      <w:pPr>
        <w:pStyle w:val="ListParagraph"/>
        <w:numPr>
          <w:ilvl w:val="1"/>
          <w:numId w:val="18"/>
        </w:numPr>
        <w:jc w:val="both"/>
      </w:pPr>
      <w:r w:rsidRPr="00867F5B">
        <w:t>Following review of the consultation responses, the Proposer, with input from the Working Group, has revised the proposed solution.</w:t>
      </w:r>
      <w:r w:rsidRPr="001E1C60">
        <w:t xml:space="preserve"> There are two existing DCUSA forums – the Standing Issues Group (SIG) and the Distribution Charging Methodologies Development Group (DCMDG) – which are held monthly. </w:t>
      </w:r>
      <w:r w:rsidRPr="00867F5B">
        <w:t>The suggested amendment is that where the Secretariat identifies an area of DCUSA that it believes would benefit from a change, this is initially raised at one of these forums by completing an issues form.</w:t>
      </w:r>
      <w:r w:rsidRPr="001E1C60">
        <w:t xml:space="preserve"> This will then be reviewed at the relevant group and next steps will be determined by the members. It may be that following discussions, an industry member wishes to take on the change and a Change Proposal (CP) is submitted through an existing DCUSA Party. </w:t>
      </w:r>
      <w:r w:rsidRPr="00867F5B">
        <w:t xml:space="preserve">Alternatively, the group </w:t>
      </w:r>
      <w:r>
        <w:t>c</w:t>
      </w:r>
      <w:r w:rsidRPr="00867F5B">
        <w:t xml:space="preserve">ould instruct the Secretariat to take the lead on raising the CP, or it could be decided that the issue is not </w:t>
      </w:r>
      <w:r w:rsidRPr="00867F5B">
        <w:lastRenderedPageBreak/>
        <w:t>progressed any further at that stage. This would all be formally recorded in the minutes and published on the DCUSA website.</w:t>
      </w:r>
    </w:p>
    <w:p w14:paraId="2B93CBE2" w14:textId="77777777" w:rsidR="00317CD8" w:rsidRDefault="00317CD8" w:rsidP="00317CD8">
      <w:pPr>
        <w:jc w:val="both"/>
      </w:pPr>
    </w:p>
    <w:p w14:paraId="19B70D33" w14:textId="77777777" w:rsidR="00317CD8" w:rsidRDefault="00317CD8" w:rsidP="00317CD8">
      <w:pPr>
        <w:pStyle w:val="ListParagraph"/>
        <w:ind w:left="360"/>
        <w:jc w:val="both"/>
      </w:pPr>
    </w:p>
    <w:p w14:paraId="75A17C5D" w14:textId="77777777" w:rsidR="00E27D12" w:rsidRPr="00E27D12" w:rsidRDefault="00E27D12" w:rsidP="001A6A08">
      <w:pPr>
        <w:pStyle w:val="ListParagraph"/>
        <w:ind w:left="360"/>
        <w:rPr>
          <w:rFonts w:cs="Arial"/>
          <w:bCs/>
          <w:iCs/>
          <w:szCs w:val="2"/>
        </w:rPr>
      </w:pPr>
    </w:p>
    <w:p w14:paraId="605F4095" w14:textId="77777777" w:rsidR="00E2106E" w:rsidRPr="00530D7C" w:rsidRDefault="00E2106E" w:rsidP="00530D7C">
      <w:pPr>
        <w:jc w:val="both"/>
        <w:rPr>
          <w:iCs/>
        </w:rPr>
      </w:pPr>
    </w:p>
    <w:p w14:paraId="7F7AF739" w14:textId="42BB4ECE" w:rsidR="00E6212D" w:rsidRDefault="00E6212D" w:rsidP="00E45140">
      <w:pPr>
        <w:pStyle w:val="Heading03"/>
      </w:pPr>
      <w:bookmarkStart w:id="4" w:name="_Toc125191621"/>
      <w:r w:rsidRPr="00E45140">
        <w:t>Governance</w:t>
      </w:r>
      <w:bookmarkEnd w:id="2"/>
      <w:bookmarkEnd w:id="4"/>
    </w:p>
    <w:p w14:paraId="5C6C8FA7" w14:textId="77777777" w:rsidR="00845FE1" w:rsidRDefault="00E45140" w:rsidP="008172D1">
      <w:pPr>
        <w:pStyle w:val="Heading4"/>
      </w:pPr>
      <w:r w:rsidRPr="00E45140">
        <w:t>Justification for Part 1 Or Part 2</w:t>
      </w:r>
      <w:bookmarkStart w:id="5" w:name="_Hlk125021992"/>
      <w:r w:rsidRPr="00E45140">
        <w:t xml:space="preserve"> </w:t>
      </w:r>
      <w:r w:rsidRPr="00B9336C">
        <w:t>Matter</w:t>
      </w:r>
      <w:bookmarkEnd w:id="5"/>
    </w:p>
    <w:p w14:paraId="79747800" w14:textId="766D0713" w:rsidR="00846F90" w:rsidRDefault="00846F90" w:rsidP="00846F90">
      <w:pPr>
        <w:numPr>
          <w:ilvl w:val="1"/>
          <w:numId w:val="0"/>
        </w:numPr>
        <w:ind w:left="576" w:hanging="576"/>
      </w:pPr>
      <w:r>
        <w:rPr>
          <w:rStyle w:val="BookTitle"/>
          <w:b w:val="0"/>
          <w:bCs w:val="0"/>
          <w:i w:val="0"/>
          <w:iCs w:val="0"/>
        </w:rPr>
        <w:t xml:space="preserve">2.1 </w:t>
      </w:r>
      <w:r w:rsidR="00343C06" w:rsidRPr="00343C06">
        <w:t>This proposal seeks to grant the ability to the Secretariat to raise Issues at either the SIG or DCMDG that may subsequently lead to Change Proposals, which is a change to the change control arrangements for the DCUSA. As per DCUSA Schedule 9 Paragraph 9.4.5, “it concerns the governance or the change control arrangements applying to this Agreement”, this would be categorised as a Part 1 Matter, requiring a decision by the Authority.</w:t>
      </w:r>
    </w:p>
    <w:p w14:paraId="62AA5FAB" w14:textId="52F769E0" w:rsidR="006806F3" w:rsidRPr="001E1C60" w:rsidRDefault="006806F3" w:rsidP="009908CD">
      <w:pPr>
        <w:pStyle w:val="Default"/>
        <w:rPr>
          <w:rFonts w:eastAsia="Times New Roman"/>
          <w:color w:val="008576"/>
          <w:sz w:val="23"/>
          <w:szCs w:val="23"/>
        </w:rPr>
      </w:pPr>
      <w:r w:rsidRPr="001E1C60">
        <w:rPr>
          <w:b/>
          <w:bCs/>
          <w:color w:val="008576"/>
          <w:sz w:val="23"/>
          <w:szCs w:val="23"/>
        </w:rPr>
        <w:t>Requested Next Steps</w:t>
      </w:r>
    </w:p>
    <w:p w14:paraId="3A4BDD9C" w14:textId="1320B5CA" w:rsidR="000D720A" w:rsidRPr="00B00582" w:rsidRDefault="00B00582" w:rsidP="005F24BC">
      <w:pPr>
        <w:pStyle w:val="ListParagraph"/>
        <w:numPr>
          <w:ilvl w:val="1"/>
          <w:numId w:val="20"/>
        </w:numPr>
        <w:rPr>
          <w:rStyle w:val="BookTitle"/>
          <w:b w:val="0"/>
          <w:bCs w:val="0"/>
          <w:i w:val="0"/>
          <w:iCs w:val="0"/>
          <w:spacing w:val="0"/>
        </w:rPr>
      </w:pPr>
      <w:bookmarkStart w:id="6" w:name="_Hlk155175435"/>
      <w:r w:rsidRPr="00B00582">
        <w:t>The Panel recommends that this CP should be issued to Parties for Voting.</w:t>
      </w:r>
      <w:bookmarkEnd w:id="6"/>
      <w:r w:rsidR="000D720A">
        <w:rPr>
          <w:rStyle w:val="BookTitle"/>
        </w:rPr>
        <w:br w:type="page"/>
      </w:r>
    </w:p>
    <w:p w14:paraId="45F91B20" w14:textId="6C715D88" w:rsidR="004C6117" w:rsidRPr="00E45140" w:rsidRDefault="004C6117" w:rsidP="00E45140">
      <w:pPr>
        <w:pStyle w:val="Heading03"/>
      </w:pPr>
      <w:bookmarkStart w:id="7" w:name="_Toc318967196"/>
      <w:bookmarkStart w:id="8" w:name="_Toc125191622"/>
      <w:r w:rsidRPr="00E45140">
        <w:lastRenderedPageBreak/>
        <w:t>Why Change?</w:t>
      </w:r>
      <w:bookmarkEnd w:id="7"/>
      <w:bookmarkEnd w:id="8"/>
    </w:p>
    <w:p w14:paraId="6F46D832" w14:textId="64CEF7FF" w:rsidR="00C02641" w:rsidRDefault="005445B1" w:rsidP="00271869">
      <w:pPr>
        <w:pStyle w:val="Heading4"/>
      </w:pPr>
      <w:r w:rsidRPr="00845FD4">
        <w:t xml:space="preserve">Background of DCP </w:t>
      </w:r>
      <w:r w:rsidR="00A05001">
        <w:t>4</w:t>
      </w:r>
      <w:r w:rsidR="00FD7099">
        <w:t>17</w:t>
      </w:r>
      <w:r w:rsidR="00C02641">
        <w:t>.</w:t>
      </w:r>
    </w:p>
    <w:p w14:paraId="01B2A22F" w14:textId="43B2CD63" w:rsidR="00054B33" w:rsidRPr="0019780F" w:rsidRDefault="00D17A14" w:rsidP="005F24BC">
      <w:pPr>
        <w:pStyle w:val="ListParagraph"/>
        <w:numPr>
          <w:ilvl w:val="1"/>
          <w:numId w:val="29"/>
        </w:numPr>
        <w:jc w:val="both"/>
      </w:pPr>
      <w:r>
        <w:t>Further to the above, the proposer believes that by granting the DCUSA Secretariat the ability to raise issues at either the SIG or the DCMDG, that may subsequently lead to CPs being raised, the Secretariat will add additional value in its role as Code Administrator of the DCUSA by utilising the skills and knowledge it has developed to help drive improvements that better facilitate the DCUSA Objectives.</w:t>
      </w:r>
    </w:p>
    <w:p w14:paraId="7A42BE63" w14:textId="43433B14" w:rsidR="000C4696" w:rsidRDefault="000E5301" w:rsidP="000C4696">
      <w:pPr>
        <w:pStyle w:val="Heading03"/>
      </w:pPr>
      <w:bookmarkStart w:id="9" w:name="_Toc125191623"/>
      <w:r w:rsidRPr="000E5301">
        <w:t>DCP 4</w:t>
      </w:r>
      <w:r w:rsidR="005B18D2">
        <w:t>17</w:t>
      </w:r>
      <w:r w:rsidRPr="000E5301">
        <w:t xml:space="preserve"> Working Group </w:t>
      </w:r>
      <w:r w:rsidR="00C34C2D">
        <w:t xml:space="preserve">Initial </w:t>
      </w:r>
      <w:r w:rsidRPr="000E5301">
        <w:t>Assessment</w:t>
      </w:r>
      <w:bookmarkEnd w:id="9"/>
      <w:r w:rsidR="005376CF">
        <w:t xml:space="preserve"> and Consultation</w:t>
      </w:r>
    </w:p>
    <w:p w14:paraId="06024E51" w14:textId="5980AF20" w:rsidR="00252D18" w:rsidRDefault="00252D18" w:rsidP="005F24BC">
      <w:pPr>
        <w:pStyle w:val="ListParagraph"/>
        <w:numPr>
          <w:ilvl w:val="1"/>
          <w:numId w:val="28"/>
        </w:numPr>
        <w:jc w:val="both"/>
      </w:pPr>
      <w:bookmarkStart w:id="10" w:name="_Toc110371101"/>
      <w:bookmarkStart w:id="11" w:name="_Toc125191624"/>
      <w:bookmarkStart w:id="12" w:name="_Toc318967199"/>
      <w:bookmarkEnd w:id="10"/>
      <w:r w:rsidRPr="00CE3594">
        <w:t xml:space="preserve">This </w:t>
      </w:r>
      <w:r>
        <w:t xml:space="preserve">DCP 417 </w:t>
      </w:r>
      <w:r w:rsidRPr="00CE3594">
        <w:t xml:space="preserve">Working Group consists of Supplier, DNO, IDNO and Generator representatives. There was also an Ofgem observer present on the Working group. Meetings were held in open session and the minutes and papers of each meeting are available on the DCUSA website – </w:t>
      </w:r>
      <w:hyperlink r:id="rId23" w:history="1">
        <w:r w:rsidRPr="00CE3594">
          <w:t>www.dcusa.co.uk</w:t>
        </w:r>
      </w:hyperlink>
      <w:r w:rsidRPr="00CE3594">
        <w:t>.</w:t>
      </w:r>
    </w:p>
    <w:p w14:paraId="21832DA7" w14:textId="08D607B2" w:rsidR="00252D18" w:rsidRPr="00EC20C7" w:rsidRDefault="00252D18" w:rsidP="005F24BC">
      <w:pPr>
        <w:pStyle w:val="ListParagraph"/>
        <w:numPr>
          <w:ilvl w:val="1"/>
          <w:numId w:val="28"/>
        </w:numPr>
        <w:rPr>
          <w:b/>
          <w:bCs/>
        </w:rPr>
      </w:pPr>
      <w:r>
        <w:t xml:space="preserve">In the </w:t>
      </w:r>
      <w:r w:rsidR="003B36EB">
        <w:t>first</w:t>
      </w:r>
      <w:r>
        <w:t xml:space="preserve"> consultation</w:t>
      </w:r>
      <w:r w:rsidRPr="007914AC">
        <w:t xml:space="preserve"> the Working Group considered the potential risks of granting the new powers. This was partly because SECAS, the code administrator for the Smart Energy Code, had twice tried to request additional powers as code administrator to enable it to raise change proposals itself, with each proposal being rejected by Ofgem. The Working Group noted the rejection reasons for each proposal, SECMP881 and SECMP1492 and carried out an analysis against each of these. In addition, the Working Group discussed additional risks not noted in the Ofgem rejections of the SECAS change proposals. The issues and risks identified between the rejections of the SECAS change proposals and the Working Group’s analysis can be found in the first consultation</w:t>
      </w:r>
      <w:r>
        <w:t xml:space="preserve"> </w:t>
      </w:r>
      <w:r w:rsidRPr="00EC20C7">
        <w:rPr>
          <w:b/>
          <w:bCs/>
        </w:rPr>
        <w:t>(Attachment 2</w:t>
      </w:r>
      <w:r w:rsidR="00EC20C7" w:rsidRPr="00EC20C7">
        <w:rPr>
          <w:b/>
          <w:bCs/>
        </w:rPr>
        <w:t xml:space="preserve"> DCP 417 Consultation1 and Industry Responses</w:t>
      </w:r>
      <w:r w:rsidRPr="00EC20C7">
        <w:rPr>
          <w:b/>
          <w:bCs/>
        </w:rPr>
        <w:t>).</w:t>
      </w:r>
    </w:p>
    <w:p w14:paraId="368BE5DC" w14:textId="4873598D" w:rsidR="00347AC4" w:rsidRDefault="00347AC4" w:rsidP="005F24BC">
      <w:pPr>
        <w:pStyle w:val="ListParagraph"/>
        <w:numPr>
          <w:ilvl w:val="1"/>
          <w:numId w:val="28"/>
        </w:numPr>
        <w:tabs>
          <w:tab w:val="left" w:pos="851"/>
        </w:tabs>
        <w:spacing w:line="360" w:lineRule="auto"/>
        <w:jc w:val="both"/>
      </w:pPr>
      <w:r w:rsidRPr="000C4696">
        <w:t xml:space="preserve">The consultation was issued to parties on </w:t>
      </w:r>
      <w:r w:rsidR="00EC55A9">
        <w:rPr>
          <w:rFonts w:cs="Arial"/>
          <w:szCs w:val="20"/>
        </w:rPr>
        <w:t>05</w:t>
      </w:r>
      <w:r w:rsidRPr="00187E3D">
        <w:rPr>
          <w:rFonts w:cs="Arial"/>
          <w:szCs w:val="20"/>
        </w:rPr>
        <w:t xml:space="preserve"> </w:t>
      </w:r>
      <w:r w:rsidR="00EC55A9">
        <w:rPr>
          <w:rFonts w:cs="Arial"/>
          <w:szCs w:val="20"/>
        </w:rPr>
        <w:t>May</w:t>
      </w:r>
      <w:r w:rsidRPr="00187E3D">
        <w:rPr>
          <w:rFonts w:cs="Arial"/>
          <w:szCs w:val="20"/>
        </w:rPr>
        <w:t xml:space="preserve"> 2023</w:t>
      </w:r>
      <w:r w:rsidRPr="000C4696">
        <w:t xml:space="preserve">. There were </w:t>
      </w:r>
      <w:r w:rsidR="00463F8C">
        <w:t>nine</w:t>
      </w:r>
      <w:r w:rsidRPr="000C4696">
        <w:t xml:space="preserve"> responses received to the consultation. The Working Group’s conclusions can be found in </w:t>
      </w:r>
      <w:r w:rsidRPr="00187E3D">
        <w:rPr>
          <w:b/>
          <w:bCs/>
        </w:rPr>
        <w:t xml:space="preserve">Attachment </w:t>
      </w:r>
      <w:r w:rsidR="00761C1F">
        <w:rPr>
          <w:b/>
          <w:bCs/>
        </w:rPr>
        <w:t>2</w:t>
      </w:r>
      <w:r w:rsidR="00DD304C">
        <w:rPr>
          <w:b/>
          <w:bCs/>
        </w:rPr>
        <w:t xml:space="preserve">. </w:t>
      </w:r>
      <w:r w:rsidR="00463F8C">
        <w:t xml:space="preserve">A summary of the </w:t>
      </w:r>
      <w:r w:rsidR="00DD304C">
        <w:t xml:space="preserve">Working Groups findings and </w:t>
      </w:r>
      <w:r w:rsidR="00463F8C">
        <w:t>conclusions to the responses can be found below.</w:t>
      </w:r>
    </w:p>
    <w:p w14:paraId="6C6BB82E" w14:textId="58072388" w:rsidR="00A72CE9" w:rsidRPr="00A72CE9" w:rsidRDefault="00A72CE9" w:rsidP="005F24BC">
      <w:pPr>
        <w:pStyle w:val="ListParagraph"/>
        <w:numPr>
          <w:ilvl w:val="1"/>
          <w:numId w:val="28"/>
        </w:numPr>
        <w:jc w:val="both"/>
      </w:pPr>
      <w:r w:rsidRPr="00A72CE9">
        <w:t>After consideration of the consultation responses, the Working Group identified the following areas that needed further consideration:</w:t>
      </w:r>
    </w:p>
    <w:p w14:paraId="108A29E9" w14:textId="77777777" w:rsidR="00A72CE9" w:rsidRPr="00A72CE9" w:rsidRDefault="00A72CE9" w:rsidP="005F24BC">
      <w:pPr>
        <w:numPr>
          <w:ilvl w:val="0"/>
          <w:numId w:val="19"/>
        </w:numPr>
        <w:jc w:val="both"/>
        <w:rPr>
          <w:rFonts w:cs="Arial"/>
          <w:szCs w:val="20"/>
        </w:rPr>
      </w:pPr>
      <w:r w:rsidRPr="00A72CE9">
        <w:rPr>
          <w:rFonts w:cs="Arial"/>
          <w:szCs w:val="20"/>
        </w:rPr>
        <w:t xml:space="preserve">insufficient industry engagement prior to a Secretariat lead CP being </w:t>
      </w:r>
      <w:proofErr w:type="gramStart"/>
      <w:r w:rsidRPr="00A72CE9">
        <w:rPr>
          <w:rFonts w:cs="Arial"/>
          <w:szCs w:val="20"/>
        </w:rPr>
        <w:t>raised;</w:t>
      </w:r>
      <w:proofErr w:type="gramEnd"/>
    </w:p>
    <w:p w14:paraId="1F76866B" w14:textId="77777777" w:rsidR="00A72CE9" w:rsidRPr="00A72CE9" w:rsidRDefault="00A72CE9" w:rsidP="005F24BC">
      <w:pPr>
        <w:numPr>
          <w:ilvl w:val="0"/>
          <w:numId w:val="19"/>
        </w:numPr>
        <w:jc w:val="both"/>
        <w:rPr>
          <w:rFonts w:cs="Arial"/>
          <w:szCs w:val="20"/>
        </w:rPr>
      </w:pPr>
      <w:r w:rsidRPr="00A72CE9">
        <w:rPr>
          <w:rFonts w:cs="Arial"/>
          <w:szCs w:val="20"/>
        </w:rPr>
        <w:t>the Secretariat would have the ability to raise Change Proposals and effectively be able to “mark its own homework</w:t>
      </w:r>
      <w:proofErr w:type="gramStart"/>
      <w:r w:rsidRPr="00A72CE9">
        <w:rPr>
          <w:rFonts w:cs="Arial"/>
          <w:szCs w:val="20"/>
        </w:rPr>
        <w:t>”;</w:t>
      </w:r>
      <w:proofErr w:type="gramEnd"/>
    </w:p>
    <w:p w14:paraId="210F883F" w14:textId="77777777" w:rsidR="00A72CE9" w:rsidRPr="00A72CE9" w:rsidRDefault="00A72CE9" w:rsidP="005F24BC">
      <w:pPr>
        <w:numPr>
          <w:ilvl w:val="0"/>
          <w:numId w:val="19"/>
        </w:numPr>
        <w:spacing w:before="0" w:after="200" w:line="259" w:lineRule="auto"/>
        <w:jc w:val="both"/>
        <w:rPr>
          <w:rFonts w:cs="Arial"/>
          <w:szCs w:val="20"/>
        </w:rPr>
      </w:pPr>
      <w:r w:rsidRPr="00A72CE9">
        <w:rPr>
          <w:rFonts w:cs="Arial"/>
          <w:szCs w:val="20"/>
        </w:rPr>
        <w:t xml:space="preserve">the Secretariat could raise Change Proposals to change or enhance its own </w:t>
      </w:r>
      <w:proofErr w:type="gramStart"/>
      <w:r w:rsidRPr="00A72CE9">
        <w:rPr>
          <w:rFonts w:cs="Arial"/>
          <w:szCs w:val="20"/>
        </w:rPr>
        <w:t>abilities;</w:t>
      </w:r>
      <w:proofErr w:type="gramEnd"/>
    </w:p>
    <w:p w14:paraId="6BEA9667" w14:textId="77777777" w:rsidR="00A72CE9" w:rsidRPr="00A72CE9" w:rsidRDefault="00A72CE9" w:rsidP="005F24BC">
      <w:pPr>
        <w:numPr>
          <w:ilvl w:val="0"/>
          <w:numId w:val="19"/>
        </w:numPr>
        <w:spacing w:before="0" w:after="200" w:line="259" w:lineRule="auto"/>
        <w:jc w:val="both"/>
        <w:rPr>
          <w:rFonts w:cs="Arial"/>
          <w:szCs w:val="20"/>
        </w:rPr>
      </w:pPr>
      <w:r w:rsidRPr="00A72CE9">
        <w:rPr>
          <w:rFonts w:cs="Arial"/>
          <w:szCs w:val="20"/>
        </w:rPr>
        <w:t xml:space="preserve">the Secretariat could raise Change Proposals for subjects where it lacks the expertise to do </w:t>
      </w:r>
      <w:proofErr w:type="gramStart"/>
      <w:r w:rsidRPr="00A72CE9">
        <w:rPr>
          <w:rFonts w:cs="Arial"/>
          <w:szCs w:val="20"/>
        </w:rPr>
        <w:t>so;</w:t>
      </w:r>
      <w:proofErr w:type="gramEnd"/>
    </w:p>
    <w:p w14:paraId="2198CC21" w14:textId="77777777" w:rsidR="00A72CE9" w:rsidRPr="00A72CE9" w:rsidRDefault="00A72CE9" w:rsidP="005F24BC">
      <w:pPr>
        <w:numPr>
          <w:ilvl w:val="0"/>
          <w:numId w:val="19"/>
        </w:numPr>
        <w:spacing w:before="0" w:after="200" w:line="259" w:lineRule="auto"/>
        <w:jc w:val="both"/>
        <w:rPr>
          <w:rFonts w:cs="Arial"/>
          <w:szCs w:val="20"/>
        </w:rPr>
      </w:pPr>
      <w:r w:rsidRPr="00A72CE9">
        <w:rPr>
          <w:rFonts w:cs="Arial"/>
          <w:szCs w:val="20"/>
        </w:rPr>
        <w:t xml:space="preserve">the Secretariat could raise </w:t>
      </w:r>
      <w:proofErr w:type="gramStart"/>
      <w:r w:rsidRPr="00A72CE9">
        <w:rPr>
          <w:rFonts w:cs="Arial"/>
          <w:szCs w:val="20"/>
        </w:rPr>
        <w:t>a large number of</w:t>
      </w:r>
      <w:proofErr w:type="gramEnd"/>
      <w:r w:rsidRPr="00A72CE9">
        <w:rPr>
          <w:rFonts w:cs="Arial"/>
          <w:szCs w:val="20"/>
        </w:rPr>
        <w:t xml:space="preserve"> Change Proposals, resulting in resource and prioritisation issues for itself, the Panel and industry as a whole; and</w:t>
      </w:r>
    </w:p>
    <w:p w14:paraId="7DDBD83D" w14:textId="77777777" w:rsidR="00A72CE9" w:rsidRDefault="00A72CE9" w:rsidP="005F24BC">
      <w:pPr>
        <w:numPr>
          <w:ilvl w:val="0"/>
          <w:numId w:val="19"/>
        </w:numPr>
        <w:jc w:val="both"/>
        <w:rPr>
          <w:rFonts w:cs="Arial"/>
          <w:szCs w:val="20"/>
        </w:rPr>
      </w:pPr>
      <w:r w:rsidRPr="00A72CE9">
        <w:rPr>
          <w:rFonts w:cs="Arial"/>
          <w:szCs w:val="20"/>
        </w:rPr>
        <w:t>the current proposed governance gives the Panel limited powers to reject a Secretariat raised CP.</w:t>
      </w:r>
    </w:p>
    <w:p w14:paraId="07C3999A" w14:textId="5E9BB805" w:rsidR="003C6C98" w:rsidRPr="00A72CE9" w:rsidRDefault="003C6C98" w:rsidP="003C6C98">
      <w:pPr>
        <w:jc w:val="both"/>
        <w:rPr>
          <w:b/>
          <w:bCs/>
        </w:rPr>
      </w:pPr>
      <w:r>
        <w:rPr>
          <w:b/>
          <w:bCs/>
        </w:rPr>
        <w:t>Proposed New Solution</w:t>
      </w:r>
    </w:p>
    <w:p w14:paraId="34DF3049" w14:textId="77777777" w:rsidR="004B0A39" w:rsidRDefault="004B0A39" w:rsidP="005F24BC">
      <w:pPr>
        <w:pStyle w:val="ListParagraph"/>
        <w:numPr>
          <w:ilvl w:val="1"/>
          <w:numId w:val="28"/>
        </w:numPr>
        <w:jc w:val="both"/>
      </w:pPr>
      <w:r>
        <w:lastRenderedPageBreak/>
        <w:t>F</w:t>
      </w:r>
      <w:r w:rsidRPr="002E0EC1">
        <w:t xml:space="preserve">ollowing review of the consultation responses, the </w:t>
      </w:r>
      <w:r>
        <w:t xml:space="preserve">Proposer, with input from the </w:t>
      </w:r>
      <w:r w:rsidRPr="002E0EC1">
        <w:t>DCP 417 Working Group</w:t>
      </w:r>
      <w:r>
        <w:t>,</w:t>
      </w:r>
      <w:r w:rsidRPr="002E0EC1">
        <w:t xml:space="preserve"> has revised the proposed solution. There are two existing DCUSA forums – the Standing Issues Group (SIG) and the Distribution Charging Methodologies Development Group (DCMDG) </w:t>
      </w:r>
      <w:r w:rsidRPr="006E6FA8">
        <w:t>–</w:t>
      </w:r>
      <w:r>
        <w:t xml:space="preserve"> which </w:t>
      </w:r>
      <w:r w:rsidRPr="002E0EC1">
        <w:t xml:space="preserve">are held monthly. The suggested amendment is that where the Secretariat identifies an area of DCUSA that </w:t>
      </w:r>
      <w:r>
        <w:t xml:space="preserve">it </w:t>
      </w:r>
      <w:r w:rsidRPr="002E0EC1">
        <w:t>believe</w:t>
      </w:r>
      <w:r>
        <w:t>s</w:t>
      </w:r>
      <w:r w:rsidRPr="002E0EC1">
        <w:t xml:space="preserve"> would benefit from a change, this is initially raised at one of these forums by completing an issues form.</w:t>
      </w:r>
      <w:r>
        <w:t xml:space="preserve"> If the issue is in relation to charging the DCMDG issues form should be completed (see Attachment 5) and if the issue is related to any other aspect of DCUSA the SIG issue form should be completed (see Attachment 6). These issue forms will be submitted to the respective group no later than five working days prior to the meeting. </w:t>
      </w:r>
    </w:p>
    <w:p w14:paraId="2E3255D2" w14:textId="77777777" w:rsidR="005F4C63" w:rsidRDefault="005F4C63" w:rsidP="005F24BC">
      <w:pPr>
        <w:pStyle w:val="ListParagraph"/>
        <w:numPr>
          <w:ilvl w:val="1"/>
          <w:numId w:val="28"/>
        </w:numPr>
        <w:jc w:val="both"/>
      </w:pPr>
      <w:r w:rsidRPr="002E0EC1">
        <w:t>Th</w:t>
      </w:r>
      <w:r>
        <w:t>ese issue forms</w:t>
      </w:r>
      <w:r w:rsidRPr="002E0EC1">
        <w:t xml:space="preserve"> will then be reviewed at the relevant group and next steps will be determined by the members. It may be that following discussions, an industry member wishes to take on the change and a CP is submitted through an existing DCUSA Party. Alternatively, the group can instruct that the Secretariat takes the lead on raising the CP or that the issue is not progressed any further at that stage. This will all be </w:t>
      </w:r>
      <w:r>
        <w:t xml:space="preserve">recorded </w:t>
      </w:r>
      <w:r w:rsidRPr="002E0EC1">
        <w:t xml:space="preserve">formally </w:t>
      </w:r>
      <w:r>
        <w:t xml:space="preserve">in the </w:t>
      </w:r>
      <w:r w:rsidRPr="002E0EC1">
        <w:t>minute</w:t>
      </w:r>
      <w:r>
        <w:t>s</w:t>
      </w:r>
      <w:r w:rsidRPr="002E0EC1">
        <w:t xml:space="preserve"> and published on the DCUSA website.</w:t>
      </w:r>
      <w:r>
        <w:t xml:space="preserve"> </w:t>
      </w:r>
    </w:p>
    <w:p w14:paraId="135CB9B3" w14:textId="77777777" w:rsidR="000D5625" w:rsidRDefault="000D5625" w:rsidP="005F24BC">
      <w:pPr>
        <w:pStyle w:val="ListParagraph"/>
        <w:numPr>
          <w:ilvl w:val="1"/>
          <w:numId w:val="28"/>
        </w:numPr>
        <w:jc w:val="both"/>
      </w:pPr>
      <w:r>
        <w:t xml:space="preserve">A quorum would need to be present at SIG or DCMDG </w:t>
      </w:r>
      <w:proofErr w:type="gramStart"/>
      <w:r>
        <w:t>in order for</w:t>
      </w:r>
      <w:proofErr w:type="gramEnd"/>
      <w:r>
        <w:t xml:space="preserve"> a decision to be made to instruct the Secretariat to raise a CP. There are existing quorum rules within the DCUSA document in relation to the DCUSA Panel as below: </w:t>
      </w:r>
    </w:p>
    <w:p w14:paraId="674CB788" w14:textId="77777777" w:rsidR="000D5625" w:rsidRPr="00466EDE" w:rsidRDefault="000D5625" w:rsidP="00466EDE">
      <w:pPr>
        <w:pStyle w:val="ListParagraph"/>
        <w:ind w:left="1001"/>
        <w:jc w:val="both"/>
        <w:rPr>
          <w:i/>
          <w:iCs/>
        </w:rPr>
      </w:pPr>
      <w:r w:rsidRPr="00466EDE">
        <w:rPr>
          <w:i/>
          <w:iCs/>
        </w:rPr>
        <w:t>“No business shall be transacted at any meeting of the Panel unless a quorum is present at that meeting. The quorum for each Panel meeting shall be four Panel Members, at least one of whom must have been elected by the DNO Parties and at least one of whom must have been elected by the Supplier Parties”.</w:t>
      </w:r>
    </w:p>
    <w:p w14:paraId="71800FBB" w14:textId="77777777" w:rsidR="00BC1899" w:rsidRDefault="00BC1899" w:rsidP="005F24BC">
      <w:pPr>
        <w:pStyle w:val="ListParagraph"/>
        <w:numPr>
          <w:ilvl w:val="1"/>
          <w:numId w:val="28"/>
        </w:numPr>
        <w:jc w:val="both"/>
      </w:pPr>
      <w:r>
        <w:t>It is proposed that the SIG and DCMDG follow a similar process requiring a minimum of four DCUSA Parties being present at the meeting, with at least one being a DNO Party and one being a Supplier Party. Decisions will be made on a majority vote.</w:t>
      </w:r>
    </w:p>
    <w:p w14:paraId="523749D6" w14:textId="4F62286B" w:rsidR="00A72CE9" w:rsidRDefault="00B62170" w:rsidP="005F24BC">
      <w:pPr>
        <w:pStyle w:val="ListParagraph"/>
        <w:numPr>
          <w:ilvl w:val="1"/>
          <w:numId w:val="28"/>
        </w:numPr>
        <w:jc w:val="both"/>
      </w:pPr>
      <w:r>
        <w:t xml:space="preserve">The following diagram shows how the process would </w:t>
      </w:r>
      <w:proofErr w:type="gramStart"/>
      <w:r>
        <w:t>work</w:t>
      </w:r>
      <w:proofErr w:type="gramEnd"/>
    </w:p>
    <w:p w14:paraId="4AAC9C12" w14:textId="6A5F1E75" w:rsidR="00B62170" w:rsidRDefault="00A20154" w:rsidP="00B62170">
      <w:pPr>
        <w:pStyle w:val="ListParagraph"/>
        <w:ind w:left="1001"/>
        <w:jc w:val="both"/>
      </w:pPr>
      <w:r>
        <w:object w:dxaOrig="11210" w:dyaOrig="9141" w14:anchorId="2B72B3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25pt;height:368.25pt" o:ole="">
            <v:imagedata r:id="rId24" o:title=""/>
          </v:shape>
          <o:OLEObject Type="Embed" ProgID="Visio.Drawing.15" ShapeID="_x0000_i1025" DrawAspect="Content" ObjectID="_1767774193" r:id="rId25"/>
        </w:object>
      </w:r>
    </w:p>
    <w:p w14:paraId="69BC71C9" w14:textId="77777777" w:rsidR="00A72CE9" w:rsidRPr="00E66587" w:rsidRDefault="00A72CE9" w:rsidP="00A72CE9">
      <w:pPr>
        <w:pStyle w:val="ListParagraph"/>
        <w:ind w:left="1440"/>
        <w:jc w:val="both"/>
        <w:rPr>
          <w:rFonts w:cs="Arial"/>
          <w:szCs w:val="20"/>
        </w:rPr>
      </w:pPr>
    </w:p>
    <w:p w14:paraId="1A31CF0A" w14:textId="1505B40B" w:rsidR="00530391" w:rsidRPr="00530391" w:rsidRDefault="00530391" w:rsidP="005F24BC">
      <w:pPr>
        <w:pStyle w:val="ListParagraph"/>
        <w:numPr>
          <w:ilvl w:val="1"/>
          <w:numId w:val="28"/>
        </w:numPr>
        <w:jc w:val="both"/>
      </w:pPr>
      <w:r w:rsidRPr="00530391">
        <w:t xml:space="preserve">As illustrated by the above process diagram, the Secretariat would raise </w:t>
      </w:r>
      <w:proofErr w:type="gramStart"/>
      <w:r w:rsidRPr="00530391">
        <w:t>an issues</w:t>
      </w:r>
      <w:proofErr w:type="gramEnd"/>
      <w:r w:rsidRPr="00530391">
        <w:t xml:space="preserve"> form at the SIG or DCMDG: </w:t>
      </w:r>
    </w:p>
    <w:p w14:paraId="3B995132" w14:textId="77777777" w:rsidR="00530391" w:rsidRPr="00530391" w:rsidRDefault="00530391" w:rsidP="005F24BC">
      <w:pPr>
        <w:numPr>
          <w:ilvl w:val="0"/>
          <w:numId w:val="19"/>
        </w:numPr>
      </w:pPr>
      <w:r w:rsidRPr="00530391">
        <w:t xml:space="preserve">where industry does not agree that an issue exists and that a CP form should be raised, the process is </w:t>
      </w:r>
      <w:proofErr w:type="gramStart"/>
      <w:r w:rsidRPr="00530391">
        <w:t>terminated;</w:t>
      </w:r>
      <w:proofErr w:type="gramEnd"/>
    </w:p>
    <w:p w14:paraId="03CCB4AC" w14:textId="77777777" w:rsidR="00530391" w:rsidRPr="00530391" w:rsidRDefault="00530391" w:rsidP="005F24BC">
      <w:pPr>
        <w:numPr>
          <w:ilvl w:val="0"/>
          <w:numId w:val="19"/>
        </w:numPr>
      </w:pPr>
      <w:r w:rsidRPr="00530391">
        <w:t xml:space="preserve">where industry agrees that an issue exists and that a CP form should be raised, a volunteer from an industry Party will be requested to take ownership of the issue and for raising a Change </w:t>
      </w:r>
      <w:proofErr w:type="gramStart"/>
      <w:r w:rsidRPr="00530391">
        <w:t>Proposal;</w:t>
      </w:r>
      <w:proofErr w:type="gramEnd"/>
    </w:p>
    <w:p w14:paraId="5F3BE53A" w14:textId="77777777" w:rsidR="00530391" w:rsidRPr="00530391" w:rsidRDefault="00530391" w:rsidP="005F24BC">
      <w:pPr>
        <w:numPr>
          <w:ilvl w:val="0"/>
          <w:numId w:val="19"/>
        </w:numPr>
      </w:pPr>
      <w:r w:rsidRPr="00530391">
        <w:t>where no such volunteer steps forward, the Secretariat will request the group’s approval to raise the CP on behalf of industry; and</w:t>
      </w:r>
    </w:p>
    <w:p w14:paraId="17D5CB7F" w14:textId="77777777" w:rsidR="00530391" w:rsidRPr="00530391" w:rsidRDefault="00530391" w:rsidP="005F24BC">
      <w:pPr>
        <w:numPr>
          <w:ilvl w:val="0"/>
          <w:numId w:val="19"/>
        </w:numPr>
      </w:pPr>
      <w:r w:rsidRPr="00530391">
        <w:t>where approval is granted by the group, and there is a quorum, the Secretariat will raise the Change Proposal; or</w:t>
      </w:r>
    </w:p>
    <w:p w14:paraId="7FEC906A" w14:textId="77777777" w:rsidR="00530391" w:rsidRPr="00530391" w:rsidRDefault="00530391" w:rsidP="005F24BC">
      <w:pPr>
        <w:numPr>
          <w:ilvl w:val="0"/>
          <w:numId w:val="19"/>
        </w:numPr>
        <w:spacing w:before="240" w:after="0" w:line="360" w:lineRule="auto"/>
        <w:jc w:val="both"/>
        <w:outlineLvl w:val="1"/>
      </w:pPr>
      <w:r w:rsidRPr="00530391">
        <w:t>where approval is not granted by the group, the issue would be logged, and the process is terminated.</w:t>
      </w:r>
    </w:p>
    <w:p w14:paraId="3E62A676" w14:textId="18E042FC" w:rsidR="00C06043" w:rsidRPr="00CB6211" w:rsidRDefault="00CB6211" w:rsidP="005F24BC">
      <w:pPr>
        <w:pStyle w:val="ListParagraph"/>
        <w:numPr>
          <w:ilvl w:val="1"/>
          <w:numId w:val="28"/>
        </w:numPr>
      </w:pPr>
      <w:r w:rsidRPr="00CB6211">
        <w:t>In establishing a process that embeds industry engagement and ownership as a core part of the Secretariat’s role in identifying issues and raising Change proposals, the Proposer believes that the risks and issues identified by the Working Group and consultation respondents are fully mitigated, whilst still realising the overall benefits of the proposal.</w:t>
      </w:r>
    </w:p>
    <w:p w14:paraId="1F635F53" w14:textId="77777777" w:rsidR="00184A94" w:rsidRDefault="00184A94" w:rsidP="005F24BC">
      <w:pPr>
        <w:pStyle w:val="ListParagraph"/>
        <w:numPr>
          <w:ilvl w:val="1"/>
          <w:numId w:val="28"/>
        </w:numPr>
        <w:jc w:val="both"/>
      </w:pPr>
      <w:r>
        <w:lastRenderedPageBreak/>
        <w:t>As noted above, some respondents stated that they would be supportive of a reduced scope such as the ability for Secretariat to raise housekeeping changes and Authority lead changes only. This approach was also supported by some Working Group members. After consideration, the Proposer and other Working Group members felt that this would take away most of the benefits identified within the first consultation and therefore this alternative solution is being presented.</w:t>
      </w:r>
    </w:p>
    <w:p w14:paraId="65486629" w14:textId="6E1716A0" w:rsidR="00184A94" w:rsidRPr="00DC0575" w:rsidRDefault="00DC0575" w:rsidP="00DC0575">
      <w:pPr>
        <w:jc w:val="both"/>
        <w:rPr>
          <w:b/>
          <w:bCs/>
        </w:rPr>
      </w:pPr>
      <w:r w:rsidRPr="00322059">
        <w:rPr>
          <w:b/>
          <w:bCs/>
        </w:rPr>
        <w:t>Review of risks against solution and mitigations</w:t>
      </w:r>
    </w:p>
    <w:p w14:paraId="71F29773" w14:textId="77777777" w:rsidR="00167825" w:rsidRDefault="00167825" w:rsidP="005F24BC">
      <w:pPr>
        <w:pStyle w:val="ListParagraph"/>
        <w:numPr>
          <w:ilvl w:val="1"/>
          <w:numId w:val="28"/>
        </w:numPr>
        <w:jc w:val="both"/>
      </w:pPr>
      <w:r w:rsidRPr="00322059">
        <w:t xml:space="preserve">The Working Group analysis </w:t>
      </w:r>
      <w:r>
        <w:t xml:space="preserve">of the risks identified in paragraph 5.3 above </w:t>
      </w:r>
      <w:r w:rsidRPr="00322059">
        <w:t>can be found in the following table</w:t>
      </w:r>
      <w:r>
        <w:t xml:space="preserve">: </w:t>
      </w:r>
    </w:p>
    <w:tbl>
      <w:tblPr>
        <w:tblW w:w="0" w:type="auto"/>
        <w:tblCellMar>
          <w:left w:w="0" w:type="dxa"/>
          <w:right w:w="0" w:type="dxa"/>
        </w:tblCellMar>
        <w:tblLook w:val="04A0" w:firstRow="1" w:lastRow="0" w:firstColumn="1" w:lastColumn="0" w:noHBand="0" w:noVBand="1"/>
      </w:tblPr>
      <w:tblGrid>
        <w:gridCol w:w="3111"/>
        <w:gridCol w:w="1274"/>
        <w:gridCol w:w="4951"/>
      </w:tblGrid>
      <w:tr w:rsidR="00CC6A6A" w14:paraId="322813B8" w14:textId="77777777" w:rsidTr="00737D11">
        <w:tc>
          <w:tcPr>
            <w:tcW w:w="3116" w:type="dxa"/>
            <w:tcBorders>
              <w:top w:val="single" w:sz="8" w:space="0" w:color="auto"/>
              <w:left w:val="single" w:sz="8" w:space="0" w:color="auto"/>
              <w:bottom w:val="single" w:sz="8" w:space="0" w:color="auto"/>
              <w:right w:val="single" w:sz="8" w:space="0" w:color="auto"/>
            </w:tcBorders>
            <w:shd w:val="clear" w:color="auto" w:fill="339966"/>
            <w:tcMar>
              <w:top w:w="0" w:type="dxa"/>
              <w:left w:w="108" w:type="dxa"/>
              <w:bottom w:w="0" w:type="dxa"/>
              <w:right w:w="108" w:type="dxa"/>
            </w:tcMar>
            <w:hideMark/>
          </w:tcPr>
          <w:p w14:paraId="54047939" w14:textId="77777777" w:rsidR="00CC6A6A" w:rsidRDefault="00CC6A6A" w:rsidP="00737D11">
            <w:pPr>
              <w:rPr>
                <w:rFonts w:ascii="Calibri" w:hAnsi="Calibri"/>
                <w:b/>
                <w:bCs/>
                <w:szCs w:val="22"/>
              </w:rPr>
            </w:pPr>
            <w:r>
              <w:rPr>
                <w:b/>
                <w:bCs/>
                <w:color w:val="000000"/>
              </w:rPr>
              <w:t>Issue</w:t>
            </w:r>
          </w:p>
        </w:tc>
        <w:tc>
          <w:tcPr>
            <w:tcW w:w="1274" w:type="dxa"/>
            <w:tcBorders>
              <w:top w:val="single" w:sz="8" w:space="0" w:color="auto"/>
              <w:left w:val="nil"/>
              <w:bottom w:val="single" w:sz="8" w:space="0" w:color="auto"/>
              <w:right w:val="single" w:sz="8" w:space="0" w:color="auto"/>
            </w:tcBorders>
            <w:shd w:val="clear" w:color="auto" w:fill="339966"/>
            <w:tcMar>
              <w:top w:w="0" w:type="dxa"/>
              <w:left w:w="108" w:type="dxa"/>
              <w:bottom w:w="0" w:type="dxa"/>
              <w:right w:w="108" w:type="dxa"/>
            </w:tcMar>
            <w:hideMark/>
          </w:tcPr>
          <w:p w14:paraId="4AAB5AF8" w14:textId="77777777" w:rsidR="00CC6A6A" w:rsidRDefault="00CC6A6A" w:rsidP="00737D11">
            <w:pPr>
              <w:rPr>
                <w:b/>
                <w:bCs/>
              </w:rPr>
            </w:pPr>
            <w:r>
              <w:rPr>
                <w:b/>
                <w:bCs/>
                <w:color w:val="000000"/>
              </w:rPr>
              <w:t>Mitigated</w:t>
            </w:r>
          </w:p>
        </w:tc>
        <w:tc>
          <w:tcPr>
            <w:tcW w:w="4960" w:type="dxa"/>
            <w:tcBorders>
              <w:top w:val="single" w:sz="8" w:space="0" w:color="auto"/>
              <w:left w:val="nil"/>
              <w:bottom w:val="single" w:sz="8" w:space="0" w:color="auto"/>
              <w:right w:val="single" w:sz="8" w:space="0" w:color="auto"/>
            </w:tcBorders>
            <w:shd w:val="clear" w:color="auto" w:fill="339966"/>
            <w:tcMar>
              <w:top w:w="0" w:type="dxa"/>
              <w:left w:w="108" w:type="dxa"/>
              <w:bottom w:w="0" w:type="dxa"/>
              <w:right w:w="108" w:type="dxa"/>
            </w:tcMar>
            <w:hideMark/>
          </w:tcPr>
          <w:p w14:paraId="2ACDBF13" w14:textId="77777777" w:rsidR="00CC6A6A" w:rsidRDefault="00CC6A6A" w:rsidP="00737D11">
            <w:pPr>
              <w:rPr>
                <w:b/>
                <w:bCs/>
              </w:rPr>
            </w:pPr>
            <w:r>
              <w:rPr>
                <w:b/>
                <w:bCs/>
                <w:color w:val="000000"/>
              </w:rPr>
              <w:t>Mitigation</w:t>
            </w:r>
          </w:p>
        </w:tc>
      </w:tr>
      <w:tr w:rsidR="00CC6A6A" w14:paraId="6796C9DA"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894F30" w14:textId="77777777" w:rsidR="00CC6A6A" w:rsidRDefault="00CC6A6A" w:rsidP="00737D11">
            <w:r>
              <w:t>Insufficient industry engagement prior to a Secretariat lead CP being raised.</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1CAFBA02"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1C7FA2D7" w14:textId="77777777" w:rsidR="00CC6A6A" w:rsidRDefault="00CC6A6A" w:rsidP="00737D11">
            <w:r>
              <w:t>Industry fully engaged in the discussion and decision around the creation of a CP, with the final decision on the creation of a CP being made by an industry forum (SIG/DCMDG).</w:t>
            </w:r>
          </w:p>
        </w:tc>
      </w:tr>
      <w:tr w:rsidR="00CC6A6A" w14:paraId="4ADA8460"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CA8F6E" w14:textId="77777777" w:rsidR="00CC6A6A" w:rsidRDefault="00CC6A6A" w:rsidP="00737D11">
            <w:r>
              <w:t>The Secretariat would have the ability to raise Change Proposals and effectively be able to “mark its own homework.</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5BED43A1"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38485B12" w14:textId="77777777" w:rsidR="00CC6A6A" w:rsidRDefault="00CC6A6A" w:rsidP="00737D11">
            <w:r>
              <w:t xml:space="preserve">Industry fully engaged in the discussion and decision around the creation of a CP, with the final decision on the creation of a CP being made by an industry forum (SIG/DCMDG), and </w:t>
            </w:r>
            <w:r>
              <w:rPr>
                <w:u w:val="single"/>
              </w:rPr>
              <w:t>not the Secretariat</w:t>
            </w:r>
            <w:r>
              <w:t>.</w:t>
            </w:r>
          </w:p>
        </w:tc>
      </w:tr>
      <w:tr w:rsidR="00CC6A6A" w14:paraId="730EE99B"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15319D" w14:textId="77777777" w:rsidR="00CC6A6A" w:rsidRDefault="00CC6A6A" w:rsidP="00737D11">
            <w:r>
              <w:t>The Secretariat could raise Change Proposals to change or enhance its own abilities.</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141D2C9A"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3E44DE3F" w14:textId="77777777" w:rsidR="00CC6A6A" w:rsidRDefault="00CC6A6A" w:rsidP="00737D11">
            <w:r>
              <w:t>In requiring the Secretariat to gain the support and approval of industry forums (SIG/DCMDG) to raise CPs, it is extremely unlikely either industry forum would endorse the creation of a CP that changes or enhances the Secretariat’s abilities.</w:t>
            </w:r>
          </w:p>
        </w:tc>
      </w:tr>
      <w:tr w:rsidR="00CC6A6A" w14:paraId="6F382A62"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24CD88" w14:textId="77777777" w:rsidR="00CC6A6A" w:rsidRDefault="00CC6A6A" w:rsidP="00737D11">
            <w:r>
              <w:t>The Secretariat could raise Change Proposals for subjects where it lacks the expertise to do so.</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04ED9561"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29885BD8" w14:textId="77777777" w:rsidR="00CC6A6A" w:rsidRDefault="00CC6A6A" w:rsidP="00737D11">
            <w:r>
              <w:t>All CPs raised by the Secretariat would have been discussed by industry experts at industry forums (SIG/DCDMG). Where those experts felt a Party would be better placed to raise a CP due to expertise requirements, this would be the outcome the forum would arrive at.</w:t>
            </w:r>
          </w:p>
        </w:tc>
      </w:tr>
      <w:tr w:rsidR="00CC6A6A" w14:paraId="0CD292C4"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BEE54A" w14:textId="77777777" w:rsidR="00CC6A6A" w:rsidRDefault="00CC6A6A" w:rsidP="00737D11">
            <w:r>
              <w:t xml:space="preserve">The Secretariat could raise </w:t>
            </w:r>
            <w:proofErr w:type="gramStart"/>
            <w:r>
              <w:t>a large number of</w:t>
            </w:r>
            <w:proofErr w:type="gramEnd"/>
            <w:r>
              <w:t xml:space="preserve"> Change Proposals, resulting in resource and prioritisation issues for itself, the Panel and industry as a whole.</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2E6F331B"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7B0869DF" w14:textId="77777777" w:rsidR="00CC6A6A" w:rsidRDefault="00CC6A6A" w:rsidP="00737D11">
            <w:r>
              <w:t>The Secretariat would only raise CPs after full engagement with industry (at the SIG/DCMDG) and industry would have agreed that a CP needed to be raised.</w:t>
            </w:r>
          </w:p>
        </w:tc>
      </w:tr>
      <w:tr w:rsidR="00CC6A6A" w14:paraId="7F4B1758" w14:textId="77777777" w:rsidTr="00737D11">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51B56" w14:textId="77777777" w:rsidR="00CC6A6A" w:rsidRDefault="00CC6A6A" w:rsidP="00737D11">
            <w:r>
              <w:t>Current proposed governance gives the Panel limited powers to reject a Secretariat raised CP.</w:t>
            </w:r>
          </w:p>
        </w:tc>
        <w:tc>
          <w:tcPr>
            <w:tcW w:w="1274" w:type="dxa"/>
            <w:tcBorders>
              <w:top w:val="nil"/>
              <w:left w:val="nil"/>
              <w:bottom w:val="single" w:sz="8" w:space="0" w:color="auto"/>
              <w:right w:val="single" w:sz="8" w:space="0" w:color="auto"/>
            </w:tcBorders>
            <w:tcMar>
              <w:top w:w="0" w:type="dxa"/>
              <w:left w:w="108" w:type="dxa"/>
              <w:bottom w:w="0" w:type="dxa"/>
              <w:right w:w="108" w:type="dxa"/>
            </w:tcMar>
            <w:hideMark/>
          </w:tcPr>
          <w:p w14:paraId="2D065336" w14:textId="77777777" w:rsidR="00CC6A6A" w:rsidRDefault="00CC6A6A" w:rsidP="00737D11">
            <w:r>
              <w:t>Yes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14:paraId="66B31575" w14:textId="77777777" w:rsidR="00CC6A6A" w:rsidRDefault="00CC6A6A" w:rsidP="00737D11">
            <w:r>
              <w:t xml:space="preserve">The existing Panel powers to reject a CP would be sufficient, as any CPs raised by the Secretariat would have already been approved by industry (at the SIG/DCMDG), and therefore the Panel should not </w:t>
            </w:r>
            <w:r>
              <w:lastRenderedPageBreak/>
              <w:t>need to have powers to veto this, as the CPs would represent an industry view.</w:t>
            </w:r>
          </w:p>
        </w:tc>
      </w:tr>
    </w:tbl>
    <w:p w14:paraId="635E5A5A" w14:textId="77777777" w:rsidR="00167825" w:rsidRPr="00322059" w:rsidRDefault="00167825" w:rsidP="00167825">
      <w:pPr>
        <w:pStyle w:val="ListParagraph"/>
        <w:ind w:left="1001"/>
        <w:jc w:val="both"/>
      </w:pPr>
    </w:p>
    <w:p w14:paraId="5CFB37C4" w14:textId="77777777" w:rsidR="00BC4875" w:rsidRPr="00BC4875" w:rsidRDefault="00BC4875" w:rsidP="00BC4875">
      <w:pPr>
        <w:rPr>
          <w:b/>
          <w:bCs/>
        </w:rPr>
      </w:pPr>
      <w:bookmarkStart w:id="13" w:name="_Hlk147399343"/>
      <w:r w:rsidRPr="00BC4875">
        <w:rPr>
          <w:b/>
          <w:bCs/>
        </w:rPr>
        <w:t xml:space="preserve">Case for Change </w:t>
      </w:r>
    </w:p>
    <w:bookmarkEnd w:id="13"/>
    <w:p w14:paraId="2C974CC5" w14:textId="77777777" w:rsidR="00BC4875" w:rsidRPr="00BC4875" w:rsidRDefault="00BC4875" w:rsidP="005F24BC">
      <w:pPr>
        <w:pStyle w:val="ListParagraph"/>
        <w:numPr>
          <w:ilvl w:val="1"/>
          <w:numId w:val="28"/>
        </w:numPr>
      </w:pPr>
      <w:r w:rsidRPr="00BC4875">
        <w:t xml:space="preserve">Some respondents to the first consultation stated that they did not consider that a sufficient case for change has been made. Below are some recent examples of where it is believed that an implemented DCP 417 would have been of benefit to industry: </w:t>
      </w:r>
    </w:p>
    <w:p w14:paraId="4368F0FE" w14:textId="77777777" w:rsidR="00BC4875" w:rsidRPr="00BC4875" w:rsidRDefault="00BC4875" w:rsidP="005F24BC">
      <w:pPr>
        <w:pStyle w:val="ListParagraph"/>
        <w:numPr>
          <w:ilvl w:val="1"/>
          <w:numId w:val="21"/>
        </w:numPr>
      </w:pPr>
      <w:r w:rsidRPr="00BC4875">
        <w:t xml:space="preserve">At the June SIG meeting, there was discussion between parties in relation to the submission of Rota Load Block Alpha Identifier data. It was established that issuing the data </w:t>
      </w:r>
      <w:proofErr w:type="gramStart"/>
      <w:r w:rsidRPr="00BC4875">
        <w:t>at a later date</w:t>
      </w:r>
      <w:proofErr w:type="gramEnd"/>
      <w:r w:rsidRPr="00BC4875">
        <w:t xml:space="preserve"> than currently stipulated would be of benefit as the data would be more accurate. At that stage the requirement for a CP was identified, along with the need for a proposer. This CP needed to be raised urgently if it was going to avoid the potential need of a derogation. At this stage a CP has not been raised. This is one example of where SIG members could have instructed the Secretariat to raise a CP on its behalf to push through the change as quickly as possible.</w:t>
      </w:r>
    </w:p>
    <w:p w14:paraId="2BF2086E" w14:textId="77777777" w:rsidR="00BC4875" w:rsidRPr="00BC4875" w:rsidRDefault="00BC4875" w:rsidP="005F24BC">
      <w:pPr>
        <w:pStyle w:val="ListParagraph"/>
        <w:numPr>
          <w:ilvl w:val="1"/>
          <w:numId w:val="21"/>
        </w:numPr>
      </w:pPr>
      <w:r w:rsidRPr="00BC4875">
        <w:t>There are times when Ofgem may make requests in their decision letters. For example, within their decision for DCP 386 ‘Sharing Network Information with Owners and Occupiers’ whilst they approved the implementation of the CP, they requested additional clarity in relation to the term ‘constraints’. In these types of scenarios, the Secretariat could take the lead on the change.</w:t>
      </w:r>
    </w:p>
    <w:p w14:paraId="7F3A3AB9" w14:textId="77777777" w:rsidR="00BC4875" w:rsidRPr="00BC4875" w:rsidRDefault="00BC4875" w:rsidP="005F24BC">
      <w:pPr>
        <w:pStyle w:val="ListParagraph"/>
        <w:numPr>
          <w:ilvl w:val="1"/>
          <w:numId w:val="21"/>
        </w:numPr>
      </w:pPr>
      <w:r w:rsidRPr="00BC4875">
        <w:t xml:space="preserve">DCP 408 ‘Energy Bills Support Scheme (EBSS) cost-recovery treatment’ was raised </w:t>
      </w:r>
      <w:proofErr w:type="gramStart"/>
      <w:r w:rsidRPr="00BC4875">
        <w:t>as a result of</w:t>
      </w:r>
      <w:proofErr w:type="gramEnd"/>
      <w:r w:rsidRPr="00BC4875">
        <w:t xml:space="preserve"> government policy. Whilst this CP was subsequently withdrawn due to a change of approach, this is an example of where DEZNS could have interacted directly with the Secretariat to initiate the change process. </w:t>
      </w:r>
    </w:p>
    <w:p w14:paraId="010D1588" w14:textId="77777777" w:rsidR="00542FB4" w:rsidRDefault="00542FB4" w:rsidP="005F24BC">
      <w:pPr>
        <w:pStyle w:val="ListParagraph"/>
        <w:numPr>
          <w:ilvl w:val="1"/>
          <w:numId w:val="28"/>
        </w:numPr>
        <w:jc w:val="both"/>
      </w:pPr>
      <w:r>
        <w:t>Whilst the above provides some recent examples of where an implemented DCP 417 could have helped, the main purpose of this CP is to bring extra scope for the Secretariat to provide value to industry moving forward. This could come from them identifying an issue through their various engagement with industry such as attendance at working groups or their attendance at the Cross Code Steering Group or the Code Administrators Code of Practice. Prior engagement with industry will always be at the heart of any Secretariat lead change.</w:t>
      </w:r>
    </w:p>
    <w:p w14:paraId="6DFFADA3" w14:textId="77777777" w:rsidR="00542FB4" w:rsidRDefault="00542FB4" w:rsidP="005F24BC">
      <w:pPr>
        <w:pStyle w:val="ListParagraph"/>
        <w:numPr>
          <w:ilvl w:val="1"/>
          <w:numId w:val="28"/>
        </w:numPr>
        <w:jc w:val="both"/>
      </w:pPr>
      <w:r>
        <w:t>It is believed that an implemented DCP 417 will provide more scope to the Authority who could instruct the Secretariat to investigate certain issues with industry that they be may be aware of or instruct the Secretariat to raise CPs for Significant Code Reviews. In a fast-changing industry allowing the Secretariat to have more involvement in the developing of change proposals can add valuable extra resource to industry, whilst still ensuring tight governance.</w:t>
      </w:r>
    </w:p>
    <w:p w14:paraId="04B53F01" w14:textId="77777777" w:rsidR="00542FB4" w:rsidRDefault="00542FB4" w:rsidP="005F24BC">
      <w:pPr>
        <w:pStyle w:val="ListParagraph"/>
        <w:numPr>
          <w:ilvl w:val="1"/>
          <w:numId w:val="28"/>
        </w:numPr>
        <w:jc w:val="both"/>
      </w:pPr>
      <w:r>
        <w:t>Other benefits would include the ability for the Secretariat to raise identified housekeeping changes without the need for a Party to be involved, albeit at the instruction of industry via SIG or DCMDG.</w:t>
      </w:r>
    </w:p>
    <w:p w14:paraId="383EC0E3" w14:textId="77777777" w:rsidR="00542FB4" w:rsidRDefault="00542FB4" w:rsidP="005F24BC">
      <w:pPr>
        <w:pStyle w:val="ListParagraph"/>
        <w:numPr>
          <w:ilvl w:val="1"/>
          <w:numId w:val="28"/>
        </w:numPr>
        <w:jc w:val="both"/>
      </w:pPr>
      <w:r>
        <w:t xml:space="preserve">One respondent raised a concern that, if implemented, DCP 417 could provide the DCUSA Secretariat an unfair competitive advantage with Ofgem’s Energy Code Reform. It should be noted that any Party acceding to any of the other codes could raise a modification similar in nature. </w:t>
      </w:r>
    </w:p>
    <w:p w14:paraId="6363D51D" w14:textId="77777777" w:rsidR="00A72CE9" w:rsidRDefault="00A72CE9" w:rsidP="00542FB4">
      <w:pPr>
        <w:pStyle w:val="ListParagraph"/>
        <w:ind w:left="1001"/>
        <w:jc w:val="both"/>
      </w:pPr>
    </w:p>
    <w:p w14:paraId="61E2CFF3" w14:textId="77777777" w:rsidR="000779D5" w:rsidRDefault="000779D5" w:rsidP="00591E9B">
      <w:pPr>
        <w:ind w:left="1002"/>
      </w:pPr>
    </w:p>
    <w:p w14:paraId="19E8396C" w14:textId="514F1E5A" w:rsidR="005A21BE" w:rsidRDefault="000E5301" w:rsidP="001021F6">
      <w:pPr>
        <w:pStyle w:val="Heading03"/>
      </w:pPr>
      <w:r>
        <w:lastRenderedPageBreak/>
        <w:t>DCP4</w:t>
      </w:r>
      <w:r w:rsidR="000D3685">
        <w:t>17</w:t>
      </w:r>
      <w:r>
        <w:t xml:space="preserve"> Consultation</w:t>
      </w:r>
      <w:bookmarkEnd w:id="11"/>
      <w:r w:rsidR="005376CF">
        <w:t xml:space="preserve"> 2</w:t>
      </w:r>
    </w:p>
    <w:p w14:paraId="4A24961F" w14:textId="263CD90F" w:rsidR="00614076" w:rsidRPr="00614076" w:rsidRDefault="000E5301" w:rsidP="005F24BC">
      <w:pPr>
        <w:pStyle w:val="ListParagraph"/>
        <w:numPr>
          <w:ilvl w:val="1"/>
          <w:numId w:val="27"/>
        </w:numPr>
        <w:spacing w:line="360" w:lineRule="auto"/>
        <w:jc w:val="both"/>
        <w:rPr>
          <w:b/>
          <w:bCs/>
          <w:color w:val="008576"/>
          <w:u w:val="single"/>
        </w:rPr>
      </w:pPr>
      <w:r>
        <w:t xml:space="preserve">The Working Group undertook </w:t>
      </w:r>
      <w:r w:rsidR="00332E68">
        <w:t>a</w:t>
      </w:r>
      <w:r>
        <w:t xml:space="preserve"> </w:t>
      </w:r>
      <w:r w:rsidR="004F044F">
        <w:t xml:space="preserve">second </w:t>
      </w:r>
      <w:r w:rsidR="00E97F03">
        <w:t>consultation</w:t>
      </w:r>
      <w:r w:rsidR="000F6DF2">
        <w:t xml:space="preserve"> during the development of the</w:t>
      </w:r>
      <w:r w:rsidR="00614076">
        <w:t xml:space="preserve"> </w:t>
      </w:r>
      <w:r w:rsidR="000F6DF2">
        <w:t>cha</w:t>
      </w:r>
      <w:r w:rsidR="00614076">
        <w:t>n</w:t>
      </w:r>
      <w:r w:rsidR="000F6DF2">
        <w:t>ge proposal.</w:t>
      </w:r>
    </w:p>
    <w:p w14:paraId="5F1B5144" w14:textId="7DB59135" w:rsidR="000E5301" w:rsidRPr="00614076" w:rsidRDefault="000E5301" w:rsidP="00CE641A">
      <w:pPr>
        <w:spacing w:line="360" w:lineRule="auto"/>
        <w:jc w:val="both"/>
        <w:rPr>
          <w:b/>
          <w:bCs/>
          <w:color w:val="008576"/>
          <w:u w:val="single"/>
        </w:rPr>
      </w:pPr>
      <w:r w:rsidRPr="00F80B3B">
        <w:rPr>
          <w:b/>
          <w:bCs/>
          <w:color w:val="008576"/>
          <w:u w:val="single"/>
        </w:rPr>
        <w:t>Consultation</w:t>
      </w:r>
      <w:r w:rsidR="005376CF">
        <w:rPr>
          <w:b/>
          <w:bCs/>
          <w:color w:val="008576"/>
          <w:u w:val="single"/>
        </w:rPr>
        <w:t xml:space="preserve"> 2</w:t>
      </w:r>
    </w:p>
    <w:p w14:paraId="2EFC3FEB" w14:textId="083E29A8" w:rsidR="00187E3D" w:rsidRDefault="000C4696" w:rsidP="005F24BC">
      <w:pPr>
        <w:pStyle w:val="ListParagraph"/>
        <w:numPr>
          <w:ilvl w:val="1"/>
          <w:numId w:val="27"/>
        </w:numPr>
        <w:tabs>
          <w:tab w:val="left" w:pos="851"/>
        </w:tabs>
        <w:spacing w:line="360" w:lineRule="auto"/>
        <w:jc w:val="both"/>
      </w:pPr>
      <w:r w:rsidRPr="000C4696">
        <w:t xml:space="preserve">The consultation was issued to parties on </w:t>
      </w:r>
      <w:r w:rsidR="005376CF">
        <w:rPr>
          <w:rFonts w:cs="Arial"/>
          <w:szCs w:val="20"/>
        </w:rPr>
        <w:t>13</w:t>
      </w:r>
      <w:r w:rsidR="006E7049" w:rsidRPr="00187E3D">
        <w:rPr>
          <w:rFonts w:cs="Arial"/>
          <w:szCs w:val="20"/>
        </w:rPr>
        <w:t xml:space="preserve"> </w:t>
      </w:r>
      <w:r w:rsidR="005376CF">
        <w:rPr>
          <w:rFonts w:cs="Arial"/>
          <w:szCs w:val="20"/>
        </w:rPr>
        <w:t>October</w:t>
      </w:r>
      <w:r w:rsidR="006E7049" w:rsidRPr="00187E3D">
        <w:rPr>
          <w:rFonts w:cs="Arial"/>
          <w:szCs w:val="20"/>
        </w:rPr>
        <w:t xml:space="preserve"> 2023</w:t>
      </w:r>
      <w:r w:rsidRPr="000C4696">
        <w:t xml:space="preserve">. There were </w:t>
      </w:r>
      <w:r w:rsidR="008B3F7D">
        <w:t>eight</w:t>
      </w:r>
      <w:r w:rsidRPr="000C4696">
        <w:t xml:space="preserve"> responses received to the consultation. The Working Group’s conclusions can be found in </w:t>
      </w:r>
      <w:r w:rsidRPr="00187E3D">
        <w:rPr>
          <w:b/>
          <w:bCs/>
        </w:rPr>
        <w:t xml:space="preserve">Attachment </w:t>
      </w:r>
      <w:r w:rsidR="00D5243F" w:rsidRPr="00187E3D">
        <w:rPr>
          <w:b/>
          <w:bCs/>
        </w:rPr>
        <w:t>3</w:t>
      </w:r>
      <w:r w:rsidRPr="00187E3D">
        <w:rPr>
          <w:b/>
          <w:bCs/>
        </w:rPr>
        <w:t xml:space="preserve"> DCP 4</w:t>
      </w:r>
      <w:r w:rsidR="001158F6" w:rsidRPr="00187E3D">
        <w:rPr>
          <w:b/>
          <w:bCs/>
        </w:rPr>
        <w:t>17</w:t>
      </w:r>
      <w:r w:rsidRPr="00187E3D">
        <w:rPr>
          <w:b/>
          <w:bCs/>
        </w:rPr>
        <w:t xml:space="preserve"> Consolidated Consultation </w:t>
      </w:r>
      <w:r w:rsidR="0036435A" w:rsidRPr="00187E3D">
        <w:rPr>
          <w:b/>
          <w:bCs/>
        </w:rPr>
        <w:t>2</w:t>
      </w:r>
      <w:r w:rsidRPr="00187E3D">
        <w:rPr>
          <w:b/>
          <w:bCs/>
        </w:rPr>
        <w:t xml:space="preserve"> Responses</w:t>
      </w:r>
      <w:r w:rsidRPr="000C4696">
        <w:t xml:space="preserve">, </w:t>
      </w:r>
      <w:r w:rsidRPr="00187E3D">
        <w:rPr>
          <w:sz w:val="16"/>
          <w:szCs w:val="16"/>
        </w:rPr>
        <w:t>w</w:t>
      </w:r>
      <w:r w:rsidRPr="000C4696">
        <w:t>ith a summary of each shown below.</w:t>
      </w:r>
    </w:p>
    <w:p w14:paraId="7350B3DB" w14:textId="4DF677AD" w:rsidR="00A21A1D" w:rsidRDefault="00A21A1D" w:rsidP="00DD2A30">
      <w:pPr>
        <w:pStyle w:val="Question"/>
        <w:numPr>
          <w:ilvl w:val="0"/>
          <w:numId w:val="0"/>
        </w:numPr>
        <w:pBdr>
          <w:bottom w:val="single" w:sz="48" w:space="0" w:color="339966"/>
        </w:pBdr>
        <w:ind w:left="425"/>
        <w:rPr>
          <w:szCs w:val="20"/>
        </w:rPr>
      </w:pPr>
      <w:bookmarkStart w:id="14" w:name="_Hlk133414745"/>
      <w:r w:rsidRPr="00F50C99">
        <w:t>Question</w:t>
      </w:r>
      <w:r>
        <w:t xml:space="preserve"> </w:t>
      </w:r>
      <w:r w:rsidR="008A4878">
        <w:t>1:</w:t>
      </w:r>
      <w:r w:rsidR="008A4878">
        <w:rPr>
          <w:szCs w:val="20"/>
        </w:rPr>
        <w:t xml:space="preserve"> Do</w:t>
      </w:r>
      <w:r>
        <w:rPr>
          <w:szCs w:val="20"/>
        </w:rPr>
        <w:t xml:space="preserve"> you consider that the above process mitigates the risks and issues identified by the Working Group and by the respondents to the previous consultation</w:t>
      </w:r>
      <w:r w:rsidRPr="00CE3594">
        <w:rPr>
          <w:szCs w:val="20"/>
        </w:rPr>
        <w:t>?</w:t>
      </w:r>
    </w:p>
    <w:bookmarkEnd w:id="14"/>
    <w:p w14:paraId="34041E08" w14:textId="09A2AEAA" w:rsidR="00D30BA7" w:rsidRDefault="00D30BA7" w:rsidP="005F24BC">
      <w:pPr>
        <w:pStyle w:val="ListParagraph"/>
        <w:numPr>
          <w:ilvl w:val="1"/>
          <w:numId w:val="27"/>
        </w:numPr>
        <w:tabs>
          <w:tab w:val="left" w:pos="851"/>
        </w:tabs>
        <w:spacing w:line="360" w:lineRule="auto"/>
        <w:jc w:val="both"/>
      </w:pPr>
      <w:r>
        <w:t>Six respondents believed the alternative approach mitigated any remaining risks.</w:t>
      </w:r>
    </w:p>
    <w:p w14:paraId="520C8093" w14:textId="2836520E" w:rsidR="00875747" w:rsidRDefault="00D30BA7" w:rsidP="005F24BC">
      <w:pPr>
        <w:pStyle w:val="ListParagraph"/>
        <w:numPr>
          <w:ilvl w:val="1"/>
          <w:numId w:val="27"/>
        </w:numPr>
        <w:tabs>
          <w:tab w:val="left" w:pos="851"/>
        </w:tabs>
        <w:spacing w:line="360" w:lineRule="auto"/>
        <w:jc w:val="both"/>
      </w:pPr>
      <w:r>
        <w:t xml:space="preserve">Two respondents partly believed that some of the risks were mitigated. One stating </w:t>
      </w:r>
      <w:proofErr w:type="spellStart"/>
      <w:r>
        <w:t>there</w:t>
      </w:r>
      <w:proofErr w:type="spellEnd"/>
      <w:r>
        <w:t xml:space="preserve"> needed to </w:t>
      </w:r>
      <w:r w:rsidR="00875747">
        <w:t xml:space="preserve">be </w:t>
      </w:r>
      <w:r>
        <w:t>some elaboration on the voting process which is expanded on in a later question.</w:t>
      </w:r>
    </w:p>
    <w:p w14:paraId="205AAB89" w14:textId="545CA9CF" w:rsidR="00D30BA7" w:rsidRDefault="00875747" w:rsidP="005F24BC">
      <w:pPr>
        <w:pStyle w:val="ListParagraph"/>
        <w:numPr>
          <w:ilvl w:val="1"/>
          <w:numId w:val="27"/>
        </w:numPr>
        <w:tabs>
          <w:tab w:val="left" w:pos="851"/>
        </w:tabs>
        <w:spacing w:line="360" w:lineRule="auto"/>
        <w:jc w:val="both"/>
      </w:pPr>
      <w:r>
        <w:t xml:space="preserve"> </w:t>
      </w:r>
      <w:r w:rsidR="00D30BA7">
        <w:t xml:space="preserve">The other </w:t>
      </w:r>
      <w:r w:rsidR="00A226FC">
        <w:t xml:space="preserve">respondent </w:t>
      </w:r>
      <w:r w:rsidR="00D30BA7">
        <w:t xml:space="preserve">who partly supported the solution stated that defining the events which would trigger the Secretariat raising a Change Proposal via the issues route would be useful and also </w:t>
      </w:r>
      <w:r w:rsidR="00580FA4">
        <w:t xml:space="preserve">that </w:t>
      </w:r>
      <w:r w:rsidR="00D30BA7">
        <w:t xml:space="preserve">the Secretariat are able to recover costs is only from the point the Change Proposal is tabled at the DCUSA Panel and subsequently enters the DCUSA Change Process with any preliminary work costs being at the discretion of </w:t>
      </w:r>
      <w:proofErr w:type="spellStart"/>
      <w:r w:rsidR="00D30BA7">
        <w:t>ElectraLink</w:t>
      </w:r>
      <w:proofErr w:type="spellEnd"/>
      <w:r w:rsidR="00D30BA7">
        <w:t xml:space="preserve"> and unrecoverable via DCUSA parties. It was </w:t>
      </w:r>
      <w:r w:rsidR="00580FA4">
        <w:t>agreed</w:t>
      </w:r>
      <w:r w:rsidR="00D30BA7">
        <w:t xml:space="preserve"> that further discussion was required on these two points.</w:t>
      </w:r>
    </w:p>
    <w:p w14:paraId="2B6FCC6F" w14:textId="1B537BB0" w:rsidR="00FC493B" w:rsidRPr="00A21A1D" w:rsidRDefault="00A21A1D" w:rsidP="00DD2A30">
      <w:pPr>
        <w:pStyle w:val="Question"/>
        <w:numPr>
          <w:ilvl w:val="0"/>
          <w:numId w:val="0"/>
        </w:numPr>
        <w:pBdr>
          <w:bottom w:val="single" w:sz="48" w:space="0" w:color="339966"/>
        </w:pBdr>
        <w:ind w:left="425"/>
        <w:rPr>
          <w:szCs w:val="20"/>
        </w:rPr>
      </w:pPr>
      <w:r>
        <w:t xml:space="preserve">Question 2: </w:t>
      </w:r>
      <w:r>
        <w:rPr>
          <w:szCs w:val="20"/>
        </w:rPr>
        <w:t>Do you believe there are any risks that are not mitigated by the above process</w:t>
      </w:r>
      <w:r w:rsidRPr="00CE3594">
        <w:rPr>
          <w:szCs w:val="20"/>
        </w:rPr>
        <w:t>?</w:t>
      </w:r>
      <w:r>
        <w:rPr>
          <w:szCs w:val="20"/>
        </w:rPr>
        <w:t xml:space="preserve"> Please provide your rationale.</w:t>
      </w:r>
    </w:p>
    <w:p w14:paraId="1EFD0166" w14:textId="32ABD074" w:rsidR="00FC493B" w:rsidRDefault="00FC493B" w:rsidP="005F24BC">
      <w:pPr>
        <w:pStyle w:val="ListParagraph"/>
        <w:numPr>
          <w:ilvl w:val="1"/>
          <w:numId w:val="27"/>
        </w:numPr>
        <w:tabs>
          <w:tab w:val="left" w:pos="851"/>
        </w:tabs>
        <w:spacing w:line="360" w:lineRule="auto"/>
        <w:jc w:val="both"/>
      </w:pPr>
      <w:r>
        <w:t xml:space="preserve">Five </w:t>
      </w:r>
      <w:r w:rsidR="00067818">
        <w:t>respondents</w:t>
      </w:r>
      <w:r>
        <w:t xml:space="preserve"> raised no additional risks.</w:t>
      </w:r>
    </w:p>
    <w:p w14:paraId="7B943212" w14:textId="4B54041C" w:rsidR="00425858" w:rsidRDefault="00F0230C" w:rsidP="0046226B">
      <w:pPr>
        <w:pStyle w:val="ListParagraph"/>
        <w:numPr>
          <w:ilvl w:val="1"/>
          <w:numId w:val="27"/>
        </w:numPr>
        <w:tabs>
          <w:tab w:val="left" w:pos="851"/>
        </w:tabs>
        <w:spacing w:line="360" w:lineRule="auto"/>
        <w:jc w:val="both"/>
        <w:rPr>
          <w:ins w:id="15" w:author="Dirks, Edda" w:date="2024-01-23T11:56:00Z"/>
        </w:rPr>
      </w:pPr>
      <w:ins w:id="16" w:author="Dirks, Edda" w:date="2024-01-23T11:56:00Z">
        <w:r>
          <w:t>One respondent didn’t consider that the Working Group has provided any evidence</w:t>
        </w:r>
      </w:ins>
      <w:ins w:id="17" w:author="Dirks, Edda" w:date="2024-01-23T11:57:00Z">
        <w:r w:rsidR="00467992">
          <w:t xml:space="preserve"> that the current arrangements block the efficient progression of modifications or that the proposed solution resulted in net benefits to consumers. They asked that the working group provide</w:t>
        </w:r>
      </w:ins>
      <w:ins w:id="18" w:author="Dirks, Edda" w:date="2024-01-23T11:58:00Z">
        <w:r w:rsidR="0046226B">
          <w:t>s</w:t>
        </w:r>
      </w:ins>
      <w:ins w:id="19" w:author="Dirks, Edda" w:date="2024-01-23T11:57:00Z">
        <w:r w:rsidR="00467992">
          <w:t xml:space="preserve"> evidence that changes have been unduly delayed, or not raised at all, </w:t>
        </w:r>
      </w:ins>
    </w:p>
    <w:p w14:paraId="6E4ED224" w14:textId="311E89AB" w:rsidR="00FC493B" w:rsidRDefault="00FC493B" w:rsidP="005F24BC">
      <w:pPr>
        <w:pStyle w:val="ListParagraph"/>
        <w:numPr>
          <w:ilvl w:val="1"/>
          <w:numId w:val="27"/>
        </w:numPr>
        <w:tabs>
          <w:tab w:val="left" w:pos="851"/>
        </w:tabs>
        <w:spacing w:line="360" w:lineRule="auto"/>
        <w:jc w:val="both"/>
      </w:pPr>
      <w:r>
        <w:t xml:space="preserve">Another respondent noted the risks highlighted in their response to Q1 and suggested these could be mitigated by defining the events which would trigger the Secretariat raising a Change Proposal </w:t>
      </w:r>
      <w:proofErr w:type="gramStart"/>
      <w:r>
        <w:t>and also</w:t>
      </w:r>
      <w:proofErr w:type="gramEnd"/>
      <w:r>
        <w:t xml:space="preserve"> that any preliminary work costs being at the discretion of </w:t>
      </w:r>
      <w:proofErr w:type="spellStart"/>
      <w:r>
        <w:t>ElectraLink</w:t>
      </w:r>
      <w:proofErr w:type="spellEnd"/>
      <w:r>
        <w:t xml:space="preserve"> and unrecoverable via DCUSA parties.</w:t>
      </w:r>
    </w:p>
    <w:p w14:paraId="34141DC5" w14:textId="77777777" w:rsidR="00E10CA5" w:rsidRDefault="00E10CA5" w:rsidP="00DD2A30">
      <w:pPr>
        <w:pStyle w:val="Question"/>
        <w:numPr>
          <w:ilvl w:val="0"/>
          <w:numId w:val="0"/>
        </w:numPr>
        <w:pBdr>
          <w:bottom w:val="single" w:sz="48" w:space="0" w:color="339966"/>
        </w:pBdr>
        <w:ind w:left="425"/>
      </w:pPr>
      <w:r>
        <w:rPr>
          <w:szCs w:val="20"/>
        </w:rPr>
        <w:t xml:space="preserve">Question 3: Can you think of any other risks and issues that the Working Group should consider? </w:t>
      </w:r>
      <w:r w:rsidRPr="008A2FAF">
        <w:rPr>
          <w:szCs w:val="20"/>
        </w:rPr>
        <w:t>Please provide your rationale.</w:t>
      </w:r>
    </w:p>
    <w:p w14:paraId="3FD1371C" w14:textId="18163016" w:rsidR="00067818" w:rsidRPr="008C4DF6" w:rsidRDefault="00F15D8F" w:rsidP="005F24BC">
      <w:pPr>
        <w:pStyle w:val="ListParagraph"/>
        <w:numPr>
          <w:ilvl w:val="1"/>
          <w:numId w:val="27"/>
        </w:numPr>
        <w:tabs>
          <w:tab w:val="left" w:pos="851"/>
        </w:tabs>
        <w:spacing w:line="360" w:lineRule="auto"/>
        <w:jc w:val="both"/>
      </w:pPr>
      <w:r w:rsidRPr="00F15D8F">
        <w:rPr>
          <w:bCs/>
        </w:rPr>
        <w:t>No additional risks were raised.</w:t>
      </w:r>
    </w:p>
    <w:p w14:paraId="1199272B" w14:textId="77777777" w:rsidR="008C4DF6" w:rsidRDefault="008C4DF6" w:rsidP="008C4DF6">
      <w:pPr>
        <w:pStyle w:val="Question"/>
        <w:numPr>
          <w:ilvl w:val="0"/>
          <w:numId w:val="0"/>
        </w:numPr>
        <w:ind w:left="425"/>
      </w:pPr>
      <w:r>
        <w:lastRenderedPageBreak/>
        <w:t xml:space="preserve">Question 4: </w:t>
      </w:r>
      <w:r w:rsidRPr="00DA2D3D">
        <w:t xml:space="preserve">Do you consider that the proposal better facilitates the DCUSA </w:t>
      </w:r>
      <w:r>
        <w:t xml:space="preserve">General </w:t>
      </w:r>
      <w:r w:rsidRPr="00DA2D3D">
        <w:t xml:space="preserve">Objectives? </w:t>
      </w:r>
    </w:p>
    <w:p w14:paraId="3B8049F4" w14:textId="02DAFC3E" w:rsidR="008C4DF6" w:rsidRDefault="008C4DF6" w:rsidP="008C4DF6">
      <w:pPr>
        <w:pStyle w:val="Question"/>
        <w:numPr>
          <w:ilvl w:val="0"/>
          <w:numId w:val="0"/>
        </w:numPr>
        <w:ind w:left="425"/>
      </w:pPr>
      <w:r w:rsidRPr="00C41BAC">
        <w:t>If so, please detail which of the General Objectives you believe are better facilitated and provide supporting reasons.</w:t>
      </w:r>
    </w:p>
    <w:p w14:paraId="2CAD8AF6" w14:textId="7A5194FA" w:rsidR="002D7D2C" w:rsidRPr="005F2628" w:rsidRDefault="008C4DF6" w:rsidP="00DD2A30">
      <w:pPr>
        <w:pStyle w:val="Question"/>
        <w:numPr>
          <w:ilvl w:val="0"/>
          <w:numId w:val="0"/>
        </w:numPr>
        <w:ind w:left="425"/>
      </w:pPr>
      <w:r w:rsidRPr="00C41BAC">
        <w:t>If not, please provide supporting reasons.</w:t>
      </w:r>
    </w:p>
    <w:p w14:paraId="3F82C62E" w14:textId="60F7A83E" w:rsidR="00D366BC" w:rsidRDefault="00D366BC" w:rsidP="005F24BC">
      <w:pPr>
        <w:pStyle w:val="ListParagraph"/>
        <w:numPr>
          <w:ilvl w:val="1"/>
          <w:numId w:val="27"/>
        </w:numPr>
        <w:tabs>
          <w:tab w:val="left" w:pos="851"/>
        </w:tabs>
        <w:spacing w:line="360" w:lineRule="auto"/>
        <w:jc w:val="both"/>
      </w:pPr>
      <w:r>
        <w:t>Six respondents believe objective 4 is better facilitated.</w:t>
      </w:r>
    </w:p>
    <w:p w14:paraId="16F9B52B" w14:textId="11FAC3C8" w:rsidR="00D366BC" w:rsidRDefault="00D366BC" w:rsidP="005F24BC">
      <w:pPr>
        <w:pStyle w:val="ListParagraph"/>
        <w:numPr>
          <w:ilvl w:val="1"/>
          <w:numId w:val="27"/>
        </w:numPr>
        <w:tabs>
          <w:tab w:val="left" w:pos="851"/>
        </w:tabs>
        <w:spacing w:line="360" w:lineRule="auto"/>
        <w:jc w:val="both"/>
      </w:pPr>
      <w:r>
        <w:t xml:space="preserve">One respondent stated that objective 4 was possibly better facilitated. </w:t>
      </w:r>
    </w:p>
    <w:p w14:paraId="04A80007" w14:textId="77777777" w:rsidR="00D366BC" w:rsidRDefault="00D366BC" w:rsidP="005F24BC">
      <w:pPr>
        <w:pStyle w:val="ListParagraph"/>
        <w:numPr>
          <w:ilvl w:val="1"/>
          <w:numId w:val="27"/>
        </w:numPr>
        <w:tabs>
          <w:tab w:val="left" w:pos="851"/>
        </w:tabs>
        <w:spacing w:line="360" w:lineRule="auto"/>
        <w:jc w:val="both"/>
      </w:pPr>
      <w:r>
        <w:t>Two stated none of the DCUSA objectives were better facilitated.</w:t>
      </w:r>
    </w:p>
    <w:p w14:paraId="6CB50878" w14:textId="3C15B202" w:rsidR="005F2628" w:rsidRDefault="00D366BC" w:rsidP="005F24BC">
      <w:pPr>
        <w:pStyle w:val="ListParagraph"/>
        <w:numPr>
          <w:ilvl w:val="1"/>
          <w:numId w:val="27"/>
        </w:numPr>
        <w:tabs>
          <w:tab w:val="left" w:pos="851"/>
        </w:tabs>
        <w:spacing w:line="360" w:lineRule="auto"/>
        <w:jc w:val="both"/>
      </w:pPr>
      <w:r>
        <w:t>No respondent believed the CP had any negative impacts to any DCUSA objective.</w:t>
      </w:r>
    </w:p>
    <w:p w14:paraId="10D3CC15" w14:textId="2F4A1EAB" w:rsidR="00DD2A30" w:rsidRDefault="003B7007" w:rsidP="003B7007">
      <w:pPr>
        <w:pStyle w:val="Question"/>
        <w:numPr>
          <w:ilvl w:val="0"/>
          <w:numId w:val="0"/>
        </w:numPr>
        <w:ind w:left="567"/>
      </w:pPr>
      <w:r w:rsidRPr="00D73AF2">
        <w:t>Q</w:t>
      </w:r>
      <w:r>
        <w:t>uestion 5:</w:t>
      </w:r>
      <w:r w:rsidRPr="001F3C27">
        <w:t xml:space="preserve"> </w:t>
      </w:r>
      <w:r>
        <w:t>Do you have any comments on the proposed legal text?</w:t>
      </w:r>
    </w:p>
    <w:p w14:paraId="52E4F375" w14:textId="77777777" w:rsidR="00E36468" w:rsidRDefault="00E36468" w:rsidP="005F24BC">
      <w:pPr>
        <w:pStyle w:val="ListParagraph"/>
        <w:numPr>
          <w:ilvl w:val="1"/>
          <w:numId w:val="27"/>
        </w:numPr>
        <w:tabs>
          <w:tab w:val="left" w:pos="851"/>
        </w:tabs>
        <w:spacing w:line="360" w:lineRule="auto"/>
        <w:jc w:val="both"/>
      </w:pPr>
      <w:r>
        <w:t>Five respondents had nothing to add to this question.</w:t>
      </w:r>
    </w:p>
    <w:p w14:paraId="345CA2C0" w14:textId="77777777" w:rsidR="00E36468" w:rsidRDefault="00E36468" w:rsidP="005F24BC">
      <w:pPr>
        <w:pStyle w:val="ListParagraph"/>
        <w:numPr>
          <w:ilvl w:val="1"/>
          <w:numId w:val="27"/>
        </w:numPr>
        <w:tabs>
          <w:tab w:val="left" w:pos="851"/>
        </w:tabs>
        <w:spacing w:line="360" w:lineRule="auto"/>
        <w:jc w:val="both"/>
      </w:pPr>
      <w:r>
        <w:t xml:space="preserve">One respondent stated that ‘housekeeping may need to be a defined term’ another raised that the quorum should include </w:t>
      </w:r>
      <w:proofErr w:type="gramStart"/>
      <w:r>
        <w:t>a</w:t>
      </w:r>
      <w:proofErr w:type="gramEnd"/>
      <w:r>
        <w:t xml:space="preserve"> IDNO. Another responder however believed that having to many parties mentioned for the quorum within the legal text could led to meetings being cancelled. It was agreed further discussion to be had as to whether this would add value or if the legal text should mirror the panel quorum rules as is currently proposed.</w:t>
      </w:r>
    </w:p>
    <w:p w14:paraId="60DC7205" w14:textId="77777777" w:rsidR="00E36468" w:rsidRDefault="00E36468" w:rsidP="005F24BC">
      <w:pPr>
        <w:pStyle w:val="ListParagraph"/>
        <w:numPr>
          <w:ilvl w:val="1"/>
          <w:numId w:val="27"/>
        </w:numPr>
        <w:tabs>
          <w:tab w:val="left" w:pos="851"/>
        </w:tabs>
        <w:spacing w:line="360" w:lineRule="auto"/>
        <w:jc w:val="both"/>
      </w:pPr>
      <w:r>
        <w:t>There was also some additional legal text provided by a respondent which the Working Group felt was clearer than the current drafted text but the Working Group agreed this would also be a discussion point.</w:t>
      </w:r>
    </w:p>
    <w:p w14:paraId="31859ADB" w14:textId="6D032BC1" w:rsidR="002D7D2C" w:rsidRDefault="00E36468" w:rsidP="005F24BC">
      <w:pPr>
        <w:pStyle w:val="ListParagraph"/>
        <w:numPr>
          <w:ilvl w:val="1"/>
          <w:numId w:val="27"/>
        </w:numPr>
        <w:tabs>
          <w:tab w:val="left" w:pos="851"/>
        </w:tabs>
        <w:spacing w:line="360" w:lineRule="auto"/>
        <w:jc w:val="both"/>
      </w:pPr>
      <w:r>
        <w:t>In relation to the comments raised stating the voting process should be set out within the legal text and suggested how the voting process should work, the Working Group agreed with this and that this would be another point for further discussion</w:t>
      </w:r>
      <w:r w:rsidR="004D365B">
        <w:t>.</w:t>
      </w:r>
    </w:p>
    <w:p w14:paraId="33CB88DE" w14:textId="3DC783C0" w:rsidR="004D365B" w:rsidRDefault="00FF53F2" w:rsidP="00FF53F2">
      <w:pPr>
        <w:pStyle w:val="Question"/>
        <w:numPr>
          <w:ilvl w:val="0"/>
          <w:numId w:val="0"/>
        </w:numPr>
        <w:pBdr>
          <w:top w:val="single" w:sz="48" w:space="0" w:color="339966"/>
        </w:pBdr>
        <w:ind w:left="720"/>
      </w:pPr>
      <w:r>
        <w:t xml:space="preserve">Question 6: </w:t>
      </w:r>
      <w:r w:rsidRPr="00B9095A">
        <w:t>Do you have any other comments on DCP 4</w:t>
      </w:r>
      <w:r>
        <w:t xml:space="preserve">17? </w:t>
      </w:r>
    </w:p>
    <w:p w14:paraId="215D3ACE" w14:textId="77777777" w:rsidR="00CA61AF" w:rsidRDefault="00CA61AF" w:rsidP="005F24BC">
      <w:pPr>
        <w:pStyle w:val="ListParagraph"/>
        <w:numPr>
          <w:ilvl w:val="1"/>
          <w:numId w:val="27"/>
        </w:numPr>
        <w:tabs>
          <w:tab w:val="left" w:pos="851"/>
        </w:tabs>
        <w:spacing w:line="360" w:lineRule="auto"/>
        <w:jc w:val="both"/>
      </w:pPr>
      <w:r>
        <w:t>There were no comments raised in this question that hadn’t been raised within a previous question.</w:t>
      </w:r>
    </w:p>
    <w:p w14:paraId="15BC9297" w14:textId="10A5A224" w:rsidR="004D365B" w:rsidRDefault="00CA61AF" w:rsidP="005F24BC">
      <w:pPr>
        <w:pStyle w:val="ListParagraph"/>
        <w:numPr>
          <w:ilvl w:val="1"/>
          <w:numId w:val="27"/>
        </w:numPr>
        <w:tabs>
          <w:tab w:val="left" w:pos="851"/>
        </w:tabs>
        <w:spacing w:line="360" w:lineRule="auto"/>
        <w:jc w:val="both"/>
      </w:pPr>
      <w:r>
        <w:t>One respondent stated that ‘housekeeping may need to be a defined term’ another raised that the quorum should include a DNO,</w:t>
      </w:r>
    </w:p>
    <w:p w14:paraId="48B857B0" w14:textId="77777777" w:rsidR="00187E3D" w:rsidRDefault="00187E3D" w:rsidP="00757ED7">
      <w:pPr>
        <w:tabs>
          <w:tab w:val="left" w:pos="851"/>
        </w:tabs>
        <w:spacing w:line="360" w:lineRule="auto"/>
        <w:ind w:left="425"/>
        <w:jc w:val="both"/>
      </w:pPr>
    </w:p>
    <w:p w14:paraId="0FBE5020" w14:textId="07CABF4E" w:rsidR="000E5301" w:rsidRPr="00EB32BB" w:rsidRDefault="000E5301" w:rsidP="000E5301">
      <w:pPr>
        <w:pStyle w:val="Heading03"/>
        <w:ind w:left="567" w:hanging="567"/>
      </w:pPr>
      <w:bookmarkStart w:id="20" w:name="_Toc125191625"/>
      <w:bookmarkStart w:id="21" w:name="_Toc318967200"/>
      <w:bookmarkEnd w:id="12"/>
      <w:r w:rsidRPr="00443D57">
        <w:t>Working Group Conclusions &amp; Final Solutio</w:t>
      </w:r>
      <w:r>
        <w:t>n</w:t>
      </w:r>
      <w:bookmarkEnd w:id="20"/>
    </w:p>
    <w:p w14:paraId="20CD2EB4" w14:textId="77777777" w:rsidR="000A5972" w:rsidRDefault="003B2B57" w:rsidP="005F24BC">
      <w:pPr>
        <w:pStyle w:val="ListParagraph"/>
        <w:numPr>
          <w:ilvl w:val="1"/>
          <w:numId w:val="25"/>
        </w:numPr>
        <w:spacing w:line="360" w:lineRule="auto"/>
      </w:pPr>
      <w:r w:rsidRPr="003B2B57">
        <w:t xml:space="preserve">After </w:t>
      </w:r>
      <w:r>
        <w:t xml:space="preserve">review of the consultation responses the Working Group </w:t>
      </w:r>
      <w:r w:rsidR="000A5972">
        <w:t>agreed that the below areas required further consideration.</w:t>
      </w:r>
    </w:p>
    <w:p w14:paraId="05943232" w14:textId="47594225" w:rsidR="00405B34" w:rsidRDefault="00405B34" w:rsidP="005F24BC">
      <w:pPr>
        <w:pStyle w:val="ListParagraph"/>
        <w:numPr>
          <w:ilvl w:val="0"/>
          <w:numId w:val="33"/>
        </w:numPr>
        <w:spacing w:line="360" w:lineRule="auto"/>
        <w:rPr>
          <w:ins w:id="22" w:author="Dirks, Edda" w:date="2024-01-23T14:11:00Z"/>
        </w:rPr>
      </w:pPr>
      <w:ins w:id="23" w:author="Dirks, Edda" w:date="2024-01-23T14:11:00Z">
        <w:r>
          <w:t>Evidence</w:t>
        </w:r>
        <w:r w:rsidR="00937CA5">
          <w:t xml:space="preserve"> to s</w:t>
        </w:r>
      </w:ins>
      <w:ins w:id="24" w:author="Dirks, Edda" w:date="2024-01-23T14:12:00Z">
        <w:r w:rsidR="00937CA5">
          <w:t xml:space="preserve">upport the case for </w:t>
        </w:r>
        <w:proofErr w:type="gramStart"/>
        <w:r w:rsidR="00937CA5">
          <w:t>change</w:t>
        </w:r>
      </w:ins>
      <w:proofErr w:type="gramEnd"/>
    </w:p>
    <w:p w14:paraId="7F14ED12" w14:textId="3229B868" w:rsidR="00964788" w:rsidRDefault="00964788" w:rsidP="005F24BC">
      <w:pPr>
        <w:pStyle w:val="ListParagraph"/>
        <w:numPr>
          <w:ilvl w:val="0"/>
          <w:numId w:val="33"/>
        </w:numPr>
        <w:spacing w:line="360" w:lineRule="auto"/>
      </w:pPr>
      <w:r>
        <w:t>Unfair advantages within the industry</w:t>
      </w:r>
    </w:p>
    <w:p w14:paraId="242A90E7" w14:textId="6F6E8C9A" w:rsidR="00CE33B5" w:rsidRDefault="00CE33B5" w:rsidP="005F24BC">
      <w:pPr>
        <w:pStyle w:val="ListParagraph"/>
        <w:numPr>
          <w:ilvl w:val="0"/>
          <w:numId w:val="33"/>
        </w:numPr>
        <w:spacing w:line="360" w:lineRule="auto"/>
      </w:pPr>
      <w:r>
        <w:lastRenderedPageBreak/>
        <w:t>The trigger for a change being raised by the secretariate.</w:t>
      </w:r>
    </w:p>
    <w:p w14:paraId="364F7972" w14:textId="77777777" w:rsidR="00D73D5C" w:rsidRDefault="00D73D5C" w:rsidP="005F24BC">
      <w:pPr>
        <w:pStyle w:val="ListParagraph"/>
        <w:numPr>
          <w:ilvl w:val="0"/>
          <w:numId w:val="32"/>
        </w:numPr>
        <w:spacing w:line="360" w:lineRule="auto"/>
      </w:pPr>
      <w:r w:rsidRPr="00D73D5C">
        <w:t>Quoracy requirements</w:t>
      </w:r>
    </w:p>
    <w:p w14:paraId="6FF318E0" w14:textId="77777777" w:rsidR="00D73D5C" w:rsidRDefault="00D73D5C" w:rsidP="005F24BC">
      <w:pPr>
        <w:pStyle w:val="ListParagraph"/>
        <w:numPr>
          <w:ilvl w:val="0"/>
          <w:numId w:val="32"/>
        </w:numPr>
        <w:spacing w:line="360" w:lineRule="auto"/>
      </w:pPr>
      <w:r w:rsidRPr="00D73D5C">
        <w:t>Voting procedure.</w:t>
      </w:r>
    </w:p>
    <w:p w14:paraId="18D3569A" w14:textId="601064AD" w:rsidR="00BD38A4" w:rsidRDefault="009443D8" w:rsidP="005F24BC">
      <w:pPr>
        <w:pStyle w:val="ListParagraph"/>
        <w:numPr>
          <w:ilvl w:val="0"/>
          <w:numId w:val="32"/>
        </w:numPr>
        <w:spacing w:line="360" w:lineRule="auto"/>
      </w:pPr>
      <w:r>
        <w:t>Ensuring the process is aligned to</w:t>
      </w:r>
      <w:r w:rsidR="00F90B7D">
        <w:t xml:space="preserve"> </w:t>
      </w:r>
      <w:r w:rsidR="00F90B7D" w:rsidRPr="00F90B7D">
        <w:t>CACOP principle 6</w:t>
      </w:r>
      <w:r w:rsidR="00F90B7D">
        <w:t>.</w:t>
      </w:r>
    </w:p>
    <w:p w14:paraId="3311AB96" w14:textId="56E7697F" w:rsidR="00937CA5" w:rsidRDefault="00DD2A11" w:rsidP="00E179E9">
      <w:pPr>
        <w:spacing w:line="360" w:lineRule="auto"/>
        <w:rPr>
          <w:ins w:id="25" w:author="Dirks, Edda" w:date="2024-01-23T14:12:00Z"/>
          <w:b/>
          <w:bCs/>
          <w:color w:val="008576"/>
          <w:u w:val="single"/>
        </w:rPr>
      </w:pPr>
      <w:ins w:id="26" w:author="Dirks, Edda" w:date="2024-01-23T14:12:00Z">
        <w:r>
          <w:rPr>
            <w:b/>
            <w:bCs/>
            <w:color w:val="008576"/>
            <w:u w:val="single"/>
          </w:rPr>
          <w:t xml:space="preserve">Evidence to support the case for </w:t>
        </w:r>
        <w:proofErr w:type="gramStart"/>
        <w:r>
          <w:rPr>
            <w:b/>
            <w:bCs/>
            <w:color w:val="008576"/>
            <w:u w:val="single"/>
          </w:rPr>
          <w:t>change</w:t>
        </w:r>
        <w:proofErr w:type="gramEnd"/>
      </w:ins>
    </w:p>
    <w:p w14:paraId="7B740ACA" w14:textId="66C7DDD6" w:rsidR="00937CA5" w:rsidRPr="008D669D" w:rsidRDefault="006E411E">
      <w:pPr>
        <w:pStyle w:val="ListParagraph"/>
        <w:numPr>
          <w:ilvl w:val="1"/>
          <w:numId w:val="27"/>
        </w:numPr>
        <w:tabs>
          <w:tab w:val="left" w:pos="851"/>
        </w:tabs>
        <w:spacing w:line="360" w:lineRule="auto"/>
        <w:jc w:val="both"/>
        <w:rPr>
          <w:ins w:id="27" w:author="Dirks, Edda" w:date="2024-01-23T14:12:00Z"/>
        </w:rPr>
        <w:pPrChange w:id="28" w:author="Dirks, Edda" w:date="2024-01-23T14:15:00Z">
          <w:pPr>
            <w:spacing w:line="360" w:lineRule="auto"/>
          </w:pPr>
        </w:pPrChange>
      </w:pPr>
      <w:ins w:id="29" w:author="Dirks, Edda" w:date="2024-01-26T11:18:00Z">
        <w:r>
          <w:t>T</w:t>
        </w:r>
      </w:ins>
      <w:ins w:id="30" w:author="Dirks, Edda" w:date="2024-01-23T14:12:00Z">
        <w:r w:rsidR="00937CA5">
          <w:t>he Secretariat carried out some analysis on the proposer statisti</w:t>
        </w:r>
      </w:ins>
      <w:ins w:id="31" w:author="Dirks, Edda" w:date="2024-01-26T11:18:00Z">
        <w:r>
          <w:t>cs</w:t>
        </w:r>
      </w:ins>
      <w:ins w:id="32" w:author="Dirks, Edda" w:date="2024-01-23T14:12:00Z">
        <w:r w:rsidR="00937CA5">
          <w:t xml:space="preserve"> for the </w:t>
        </w:r>
      </w:ins>
      <w:ins w:id="33" w:author="Dirks, Edda" w:date="2024-01-23T14:15:00Z">
        <w:r w:rsidR="00013335">
          <w:t>most recent</w:t>
        </w:r>
        <w:r w:rsidR="00340AE1">
          <w:t xml:space="preserve"> one</w:t>
        </w:r>
      </w:ins>
      <w:ins w:id="34" w:author="Dirks, Edda" w:date="2024-01-23T14:12:00Z">
        <w:r w:rsidR="00DD2A11">
          <w:t xml:space="preserve"> hundred</w:t>
        </w:r>
        <w:r w:rsidR="00937CA5">
          <w:t xml:space="preserve"> Change Proposal</w:t>
        </w:r>
      </w:ins>
      <w:ins w:id="35" w:author="Dirks, Edda" w:date="2024-01-23T14:15:00Z">
        <w:r w:rsidR="00340AE1">
          <w:t>s</w:t>
        </w:r>
      </w:ins>
      <w:ins w:id="36" w:author="Dirks, Edda" w:date="2024-01-26T11:20:00Z">
        <w:r w:rsidR="00F658F2">
          <w:t>, raised over a two-year period</w:t>
        </w:r>
      </w:ins>
      <w:ins w:id="37" w:author="Dirks, Edda" w:date="2024-01-26T11:18:00Z">
        <w:r>
          <w:t>, and th</w:t>
        </w:r>
      </w:ins>
      <w:ins w:id="38" w:author="Dirks, Edda" w:date="2024-01-26T11:19:00Z">
        <w:r>
          <w:t xml:space="preserve">is </w:t>
        </w:r>
      </w:ins>
      <w:ins w:id="39" w:author="Dirks, Edda" w:date="2024-01-23T14:15:00Z">
        <w:r w:rsidR="00340AE1">
          <w:t>is set out</w:t>
        </w:r>
      </w:ins>
      <w:ins w:id="40" w:author="Dirks, Edda" w:date="2024-01-23T14:12:00Z">
        <w:r w:rsidR="00937CA5">
          <w:t xml:space="preserve"> in </w:t>
        </w:r>
        <w:commentRangeStart w:id="41"/>
        <w:r w:rsidR="00937CA5">
          <w:t>Appendix [tbc]</w:t>
        </w:r>
      </w:ins>
      <w:commentRangeEnd w:id="41"/>
      <w:ins w:id="42" w:author="Dirks, Edda" w:date="2024-01-23T14:14:00Z">
        <w:r w:rsidR="00013335">
          <w:rPr>
            <w:rStyle w:val="CommentReference"/>
          </w:rPr>
          <w:commentReference w:id="41"/>
        </w:r>
      </w:ins>
      <w:ins w:id="43" w:author="Dirks, Edda" w:date="2024-01-23T14:12:00Z">
        <w:r w:rsidR="00937CA5">
          <w:t>.</w:t>
        </w:r>
      </w:ins>
      <w:ins w:id="44" w:author="Dirks, Edda" w:date="2024-01-26T11:16:00Z">
        <w:r w:rsidR="00084229">
          <w:t>T</w:t>
        </w:r>
      </w:ins>
      <w:ins w:id="45" w:author="Dirks, Edda" w:date="2024-01-26T11:15:00Z">
        <w:r w:rsidR="000A7C99">
          <w:t>he distribution</w:t>
        </w:r>
      </w:ins>
      <w:ins w:id="46" w:author="Dirks, Edda" w:date="2024-01-26T11:16:00Z">
        <w:r w:rsidR="005E63FF">
          <w:t xml:space="preserve"> by proposer</w:t>
        </w:r>
      </w:ins>
      <w:ins w:id="47" w:author="Dirks, Edda" w:date="2024-01-26T11:19:00Z">
        <w:r w:rsidR="004960E8">
          <w:t xml:space="preserve"> </w:t>
        </w:r>
      </w:ins>
      <w:ins w:id="48" w:author="Dirks, Edda" w:date="2024-01-26T11:15:00Z">
        <w:r w:rsidR="00084229">
          <w:t xml:space="preserve">of </w:t>
        </w:r>
      </w:ins>
      <w:ins w:id="49" w:author="Dirks, Edda" w:date="2024-01-26T11:16:00Z">
        <w:r w:rsidR="005E63FF">
          <w:t>the number proposals raised was broad</w:t>
        </w:r>
        <w:r w:rsidR="002277DC">
          <w:t xml:space="preserve"> (some </w:t>
        </w:r>
      </w:ins>
      <w:ins w:id="50" w:author="Dirks, Edda" w:date="2024-01-26T11:19:00Z">
        <w:r w:rsidR="004960E8">
          <w:t xml:space="preserve">raised </w:t>
        </w:r>
      </w:ins>
      <w:ins w:id="51" w:author="Dirks, Edda" w:date="2024-01-26T11:16:00Z">
        <w:r w:rsidR="002277DC">
          <w:t>multiple</w:t>
        </w:r>
      </w:ins>
      <w:ins w:id="52" w:author="Dirks, Edda" w:date="2024-01-26T11:19:00Z">
        <w:r w:rsidR="004960E8">
          <w:t xml:space="preserve"> propos</w:t>
        </w:r>
      </w:ins>
      <w:ins w:id="53" w:author="Dirks, Edda" w:date="2024-01-26T11:32:00Z">
        <w:r w:rsidR="00D8374B">
          <w:t>als</w:t>
        </w:r>
      </w:ins>
      <w:ins w:id="54" w:author="Dirks, Edda" w:date="2024-01-26T11:16:00Z">
        <w:r w:rsidR="002277DC">
          <w:t>, othe</w:t>
        </w:r>
      </w:ins>
      <w:ins w:id="55" w:author="Dirks, Edda" w:date="2024-01-26T11:17:00Z">
        <w:r w:rsidR="002277DC">
          <w:t>rs</w:t>
        </w:r>
      </w:ins>
      <w:ins w:id="56" w:author="Dirks, Edda" w:date="2024-01-26T11:33:00Z">
        <w:r w:rsidR="006A0DB5">
          <w:t xml:space="preserve"> raised</w:t>
        </w:r>
      </w:ins>
      <w:ins w:id="57" w:author="Dirks, Edda" w:date="2024-01-26T11:17:00Z">
        <w:r w:rsidR="002277DC">
          <w:t xml:space="preserve"> few),</w:t>
        </w:r>
      </w:ins>
      <w:ins w:id="58" w:author="Dirks, Edda" w:date="2024-01-26T11:34:00Z">
        <w:r w:rsidR="006773FE">
          <w:t xml:space="preserve"> however,</w:t>
        </w:r>
      </w:ins>
      <w:ins w:id="59" w:author="Dirks, Edda" w:date="2024-01-26T11:17:00Z">
        <w:r w:rsidR="002277DC">
          <w:t xml:space="preserve"> there were 45 proposers in total</w:t>
        </w:r>
        <w:r w:rsidR="00105303">
          <w:t xml:space="preserve">. </w:t>
        </w:r>
      </w:ins>
      <w:ins w:id="60" w:author="Dirks, Edda" w:date="2024-01-26T11:33:00Z">
        <w:r w:rsidR="009018FF">
          <w:t>The analysis seemed to show that sponsors will step forward as and when needed.</w:t>
        </w:r>
        <w:r w:rsidR="009018FF">
          <w:t xml:space="preserve"> </w:t>
        </w:r>
      </w:ins>
      <w:proofErr w:type="spellStart"/>
      <w:ins w:id="61" w:author="Dirks, Edda" w:date="2024-01-26T11:17:00Z">
        <w:r w:rsidR="00105303">
          <w:t>The</w:t>
        </w:r>
        <w:proofErr w:type="spellEnd"/>
        <w:r w:rsidR="00105303">
          <w:t xml:space="preserve"> analysis </w:t>
        </w:r>
      </w:ins>
      <w:ins w:id="62" w:author="Dirks, Edda" w:date="2024-01-23T14:12:00Z">
        <w:r w:rsidR="00937CA5">
          <w:t>d</w:t>
        </w:r>
      </w:ins>
      <w:ins w:id="63" w:author="Dirks, Edda" w:date="2024-01-26T11:35:00Z">
        <w:r w:rsidR="00A412D0">
          <w:t>id</w:t>
        </w:r>
      </w:ins>
      <w:ins w:id="64" w:author="Dirks, Edda" w:date="2024-01-23T14:12:00Z">
        <w:r w:rsidR="00937CA5">
          <w:t xml:space="preserve"> not </w:t>
        </w:r>
      </w:ins>
      <w:ins w:id="65" w:author="Dirks, Edda" w:date="2024-01-26T11:35:00Z">
        <w:r w:rsidR="007575E1">
          <w:t>indicate</w:t>
        </w:r>
      </w:ins>
      <w:ins w:id="66" w:author="Dirks, Edda" w:date="2024-01-23T14:12:00Z">
        <w:r w:rsidR="00937CA5">
          <w:t xml:space="preserve"> whether any CPs were delayed</w:t>
        </w:r>
      </w:ins>
      <w:ins w:id="67" w:author="Dirks, Edda" w:date="2024-01-26T11:36:00Z">
        <w:r w:rsidR="00625ADD">
          <w:t xml:space="preserve"> or not raised</w:t>
        </w:r>
      </w:ins>
      <w:ins w:id="68" w:author="Dirks, Edda" w:date="2024-01-23T14:12:00Z">
        <w:r w:rsidR="00937CA5">
          <w:t xml:space="preserve"> due to not being able to find a proposer to sponsor them </w:t>
        </w:r>
        <w:proofErr w:type="gramStart"/>
        <w:r w:rsidR="00937CA5">
          <w:t>in order to</w:t>
        </w:r>
        <w:proofErr w:type="gramEnd"/>
        <w:r w:rsidR="00937CA5">
          <w:t xml:space="preserve"> progress to a Working Group.</w:t>
        </w:r>
      </w:ins>
    </w:p>
    <w:p w14:paraId="6A6D5592" w14:textId="21CAC854" w:rsidR="00E179E9" w:rsidRPr="00F80B3B" w:rsidRDefault="00964788" w:rsidP="00E179E9">
      <w:pPr>
        <w:spacing w:line="360" w:lineRule="auto"/>
        <w:rPr>
          <w:b/>
          <w:bCs/>
          <w:color w:val="008576"/>
          <w:u w:val="single"/>
        </w:rPr>
      </w:pPr>
      <w:r w:rsidRPr="00964788">
        <w:rPr>
          <w:b/>
          <w:bCs/>
          <w:color w:val="008576"/>
          <w:u w:val="single"/>
        </w:rPr>
        <w:t>Unfair advantages within the industry</w:t>
      </w:r>
      <w:r w:rsidR="00C4358E">
        <w:rPr>
          <w:b/>
          <w:bCs/>
          <w:color w:val="008576"/>
          <w:u w:val="single"/>
        </w:rPr>
        <w:t>.</w:t>
      </w:r>
    </w:p>
    <w:p w14:paraId="467797B7" w14:textId="6A0548D1" w:rsidR="003B2B57" w:rsidRDefault="003B2B57" w:rsidP="005F24BC">
      <w:pPr>
        <w:pStyle w:val="ListParagraph"/>
        <w:numPr>
          <w:ilvl w:val="1"/>
          <w:numId w:val="25"/>
        </w:numPr>
        <w:spacing w:line="360" w:lineRule="auto"/>
      </w:pPr>
      <w:r>
        <w:t xml:space="preserve"> </w:t>
      </w:r>
      <w:r w:rsidR="00162DB4">
        <w:t xml:space="preserve">The Working Group discussed the point raised in the second consultation that giving the secretariate </w:t>
      </w:r>
      <w:r w:rsidR="00C4358E">
        <w:t xml:space="preserve">the powers to raise a change </w:t>
      </w:r>
      <w:r w:rsidR="00055E08">
        <w:t xml:space="preserve">proposal </w:t>
      </w:r>
      <w:r w:rsidR="00C4358E">
        <w:t>could provide them with an unfair advantage when it came to applying to become a code manager.</w:t>
      </w:r>
    </w:p>
    <w:p w14:paraId="338DFEB8" w14:textId="5E003C7A" w:rsidR="005443C4" w:rsidRDefault="00056C30" w:rsidP="005F24BC">
      <w:pPr>
        <w:pStyle w:val="ListParagraph"/>
        <w:numPr>
          <w:ilvl w:val="1"/>
          <w:numId w:val="25"/>
        </w:numPr>
        <w:spacing w:line="360" w:lineRule="auto"/>
      </w:pPr>
      <w:r>
        <w:t xml:space="preserve">It was </w:t>
      </w:r>
      <w:r w:rsidR="00DB0B76">
        <w:t>noted</w:t>
      </w:r>
      <w:r>
        <w:t xml:space="preserve"> that the secretariate does support DCUSA members in the raising of new change proposals </w:t>
      </w:r>
      <w:r w:rsidR="005443C4">
        <w:t xml:space="preserve">and already has knowledge in this area. It was also noted that </w:t>
      </w:r>
      <w:r w:rsidR="00537519">
        <w:t xml:space="preserve">any </w:t>
      </w:r>
      <w:r w:rsidR="0003295B">
        <w:t xml:space="preserve">incumbent </w:t>
      </w:r>
      <w:r w:rsidR="00537519">
        <w:t xml:space="preserve">DCUSA member can raise a change and </w:t>
      </w:r>
      <w:r w:rsidR="00DB0B76">
        <w:t>so would</w:t>
      </w:r>
      <w:r w:rsidR="00537519">
        <w:t xml:space="preserve"> already </w:t>
      </w:r>
      <w:r w:rsidR="00DB0B76">
        <w:t>have</w:t>
      </w:r>
      <w:r w:rsidR="00537519">
        <w:t xml:space="preserve"> the same advantage.</w:t>
      </w:r>
    </w:p>
    <w:p w14:paraId="1E0464F2" w14:textId="11E13B09" w:rsidR="00537519" w:rsidRDefault="000867D2" w:rsidP="005F24BC">
      <w:pPr>
        <w:pStyle w:val="ListParagraph"/>
        <w:numPr>
          <w:ilvl w:val="1"/>
          <w:numId w:val="25"/>
        </w:numPr>
        <w:spacing w:line="360" w:lineRule="auto"/>
      </w:pPr>
      <w:r>
        <w:t xml:space="preserve"> </w:t>
      </w:r>
      <w:r w:rsidR="00A8097F">
        <w:t>Whilst the Working Group were not unanimous, the majority</w:t>
      </w:r>
      <w:r>
        <w:t xml:space="preserve"> of the</w:t>
      </w:r>
      <w:r w:rsidR="00537519">
        <w:t xml:space="preserve"> Working Group </w:t>
      </w:r>
      <w:proofErr w:type="spellStart"/>
      <w:r w:rsidR="00C060A6">
        <w:t>beleived</w:t>
      </w:r>
      <w:proofErr w:type="spellEnd"/>
      <w:r w:rsidR="00537519">
        <w:t xml:space="preserve"> that the process of raising a change proposal wasn’t </w:t>
      </w:r>
      <w:r>
        <w:t xml:space="preserve">a </w:t>
      </w:r>
      <w:r w:rsidR="00C6472A">
        <w:t xml:space="preserve">process that would grant a significant advantage to the secretariate </w:t>
      </w:r>
      <w:proofErr w:type="gramStart"/>
      <w:r w:rsidR="00640592">
        <w:t>if and when</w:t>
      </w:r>
      <w:proofErr w:type="gramEnd"/>
      <w:r w:rsidR="00640592">
        <w:t xml:space="preserve"> they applied to be a code manager.</w:t>
      </w:r>
    </w:p>
    <w:p w14:paraId="2783C5A4" w14:textId="36E72E67" w:rsidR="00640592" w:rsidRDefault="00924490" w:rsidP="00B45180">
      <w:pPr>
        <w:spacing w:line="360" w:lineRule="auto"/>
        <w:ind w:left="425"/>
      </w:pPr>
      <w:bookmarkStart w:id="69" w:name="_Hlk156385103"/>
      <w:r w:rsidRPr="00924490">
        <w:rPr>
          <w:b/>
          <w:bCs/>
          <w:color w:val="008576"/>
          <w:u w:val="single"/>
        </w:rPr>
        <w:t>The trigger for a change being raised by the secretariate.</w:t>
      </w:r>
    </w:p>
    <w:bookmarkEnd w:id="69"/>
    <w:p w14:paraId="5A1D9C50" w14:textId="34EC1A53" w:rsidR="00640592" w:rsidRDefault="00ED7D5E" w:rsidP="005F24BC">
      <w:pPr>
        <w:pStyle w:val="ListParagraph"/>
        <w:numPr>
          <w:ilvl w:val="1"/>
          <w:numId w:val="25"/>
        </w:numPr>
        <w:spacing w:line="360" w:lineRule="auto"/>
      </w:pPr>
      <w:r>
        <w:t xml:space="preserve">The second topic the Working Group consider was the trigger for when and how </w:t>
      </w:r>
      <w:r w:rsidR="00C060A6">
        <w:t xml:space="preserve">the secretariate would be allowed to raise </w:t>
      </w:r>
      <w:r>
        <w:t>a change proposal</w:t>
      </w:r>
      <w:r w:rsidR="00FB3B14">
        <w:t>.</w:t>
      </w:r>
    </w:p>
    <w:p w14:paraId="63B10FB7" w14:textId="5666AE73" w:rsidR="00AE32F4" w:rsidRDefault="00AE32F4" w:rsidP="005F24BC">
      <w:pPr>
        <w:pStyle w:val="ListParagraph"/>
        <w:numPr>
          <w:ilvl w:val="1"/>
          <w:numId w:val="25"/>
        </w:numPr>
        <w:spacing w:line="360" w:lineRule="auto"/>
      </w:pPr>
      <w:r>
        <w:t xml:space="preserve">The Working Group agreed that any change raised by the secretariate would require party approval </w:t>
      </w:r>
      <w:r w:rsidR="00A50E6E">
        <w:t>first and that utilising forums such as the Standing Issues Group</w:t>
      </w:r>
      <w:r w:rsidR="006E544F">
        <w:t xml:space="preserve"> (SIG)</w:t>
      </w:r>
      <w:r w:rsidR="00A50E6E">
        <w:t xml:space="preserve"> and </w:t>
      </w:r>
      <w:r w:rsidR="00F274AD">
        <w:t xml:space="preserve">the </w:t>
      </w:r>
      <w:r w:rsidR="00F274AD" w:rsidRPr="00F274AD">
        <w:t>Distribution Charging Methodologies Development Group (DCMDG)</w:t>
      </w:r>
      <w:r w:rsidR="006E544F">
        <w:t xml:space="preserve"> would be the correct channels for granting the secretariate the powers to raise a change proposal</w:t>
      </w:r>
      <w:r w:rsidR="00933D60">
        <w:t>.</w:t>
      </w:r>
    </w:p>
    <w:p w14:paraId="168D6342" w14:textId="08BFC80B" w:rsidR="00933D60" w:rsidRDefault="00347339" w:rsidP="005F24BC">
      <w:pPr>
        <w:pStyle w:val="ListParagraph"/>
        <w:numPr>
          <w:ilvl w:val="1"/>
          <w:numId w:val="25"/>
        </w:numPr>
        <w:spacing w:line="360" w:lineRule="auto"/>
      </w:pPr>
      <w:r>
        <w:t xml:space="preserve">The Working Gorup also agreed that </w:t>
      </w:r>
      <w:proofErr w:type="gramStart"/>
      <w:r w:rsidR="00FB3238">
        <w:t>in order for</w:t>
      </w:r>
      <w:proofErr w:type="gramEnd"/>
      <w:r w:rsidR="00FB3238">
        <w:t xml:space="preserve"> one of the above forums to grant the secretariate powers to raise a change proposal, a clear voting process would need to be </w:t>
      </w:r>
      <w:r w:rsidR="00A23C06">
        <w:t>defined.</w:t>
      </w:r>
    </w:p>
    <w:p w14:paraId="3FFAB748" w14:textId="38DD0DD7" w:rsidR="00A23C06" w:rsidRDefault="00A23C06" w:rsidP="005F24BC">
      <w:pPr>
        <w:pStyle w:val="ListParagraph"/>
        <w:numPr>
          <w:ilvl w:val="1"/>
          <w:numId w:val="25"/>
        </w:numPr>
        <w:spacing w:line="360" w:lineRule="auto"/>
      </w:pPr>
      <w:r>
        <w:t xml:space="preserve">It was also agreed that </w:t>
      </w:r>
      <w:proofErr w:type="gramStart"/>
      <w:r>
        <w:t>in order for</w:t>
      </w:r>
      <w:proofErr w:type="gramEnd"/>
      <w:r>
        <w:t xml:space="preserve"> a decision to be made, the quoracy of the decision would need to be included in the legal text.</w:t>
      </w:r>
    </w:p>
    <w:p w14:paraId="28E6B8A5" w14:textId="77777777" w:rsidR="00D73D5C" w:rsidRPr="00D73D5C" w:rsidRDefault="00D73D5C" w:rsidP="00D73D5C">
      <w:pPr>
        <w:spacing w:line="360" w:lineRule="auto"/>
        <w:ind w:left="425"/>
      </w:pPr>
      <w:r w:rsidRPr="00D73D5C">
        <w:rPr>
          <w:b/>
          <w:bCs/>
          <w:color w:val="008576"/>
          <w:u w:val="single"/>
        </w:rPr>
        <w:t>Quoracy requirements</w:t>
      </w:r>
    </w:p>
    <w:p w14:paraId="184B8E60" w14:textId="6E936DC3" w:rsidR="00FB3B14" w:rsidRDefault="002E1488" w:rsidP="005F24BC">
      <w:pPr>
        <w:pStyle w:val="ListParagraph"/>
        <w:numPr>
          <w:ilvl w:val="1"/>
          <w:numId w:val="25"/>
        </w:numPr>
        <w:spacing w:line="360" w:lineRule="auto"/>
      </w:pPr>
      <w:r>
        <w:lastRenderedPageBreak/>
        <w:t xml:space="preserve">The Working Group considered the points raised in the second </w:t>
      </w:r>
      <w:r w:rsidR="00AE32F4">
        <w:t>consultation</w:t>
      </w:r>
      <w:r>
        <w:t xml:space="preserve"> around </w:t>
      </w:r>
      <w:r w:rsidR="00AE32F4">
        <w:t xml:space="preserve">the approach for the quoracy of </w:t>
      </w:r>
      <w:r w:rsidR="009660CE">
        <w:t>how a decision is made to allow the secretariate to raise a change proposal</w:t>
      </w:r>
      <w:r w:rsidR="00295476">
        <w:t>.</w:t>
      </w:r>
    </w:p>
    <w:p w14:paraId="42E18380" w14:textId="12E20957" w:rsidR="00E54D1E" w:rsidRDefault="00E54D1E" w:rsidP="005F24BC">
      <w:pPr>
        <w:pStyle w:val="ListParagraph"/>
        <w:numPr>
          <w:ilvl w:val="1"/>
          <w:numId w:val="25"/>
        </w:numPr>
        <w:spacing w:line="360" w:lineRule="auto"/>
      </w:pPr>
      <w:r>
        <w:t>One Response stated that the quoracy should be aligned to the approach taken for the DCUSA panel session.</w:t>
      </w:r>
      <w:r w:rsidR="00B5328B">
        <w:t xml:space="preserve"> </w:t>
      </w:r>
      <w:r w:rsidR="00130E04">
        <w:t xml:space="preserve">This was agreed within the Working Gorup and the legal text was updated to stated that </w:t>
      </w:r>
      <w:proofErr w:type="gramStart"/>
      <w:r w:rsidR="00313C24">
        <w:t>in order for</w:t>
      </w:r>
      <w:proofErr w:type="gramEnd"/>
      <w:r w:rsidR="00313C24">
        <w:t xml:space="preserve"> the secretariate to be allowed to raise a change, there </w:t>
      </w:r>
      <w:r w:rsidR="00E15F8D">
        <w:t>‘</w:t>
      </w:r>
      <w:r w:rsidR="00E15F8D" w:rsidRPr="00E15F8D">
        <w:rPr>
          <w:i/>
          <w:iCs/>
        </w:rPr>
        <w:t>’</w:t>
      </w:r>
      <w:r w:rsidR="00313C24" w:rsidRPr="00E15F8D">
        <w:rPr>
          <w:i/>
          <w:iCs/>
        </w:rPr>
        <w:t>shall be representatives from four distinct Parties</w:t>
      </w:r>
      <w:r w:rsidR="00E15F8D" w:rsidRPr="00E15F8D">
        <w:rPr>
          <w:i/>
          <w:iCs/>
        </w:rPr>
        <w:t>’’</w:t>
      </w:r>
      <w:r w:rsidR="00E15F8D">
        <w:t>.</w:t>
      </w:r>
    </w:p>
    <w:p w14:paraId="14F11F97" w14:textId="0CBE72E5" w:rsidR="00295476" w:rsidRDefault="00295476" w:rsidP="005F24BC">
      <w:pPr>
        <w:pStyle w:val="ListParagraph"/>
        <w:numPr>
          <w:ilvl w:val="1"/>
          <w:numId w:val="25"/>
        </w:numPr>
        <w:spacing w:line="360" w:lineRule="auto"/>
      </w:pPr>
      <w:r>
        <w:t xml:space="preserve">One response suggested that he quoracy should include an IDNO representative. The Working Group discussed this and agreed that </w:t>
      </w:r>
      <w:r w:rsidR="00067126">
        <w:t xml:space="preserve">the </w:t>
      </w:r>
      <w:r w:rsidR="00C361DE">
        <w:t>quoracy</w:t>
      </w:r>
      <w:r w:rsidR="00067126">
        <w:t xml:space="preserve"> should be aligned with the </w:t>
      </w:r>
      <w:r w:rsidR="00C361DE">
        <w:t>quoracy of the DCUSA panel sessions and should not call out specific parties.</w:t>
      </w:r>
    </w:p>
    <w:p w14:paraId="2C52A909" w14:textId="65C89573" w:rsidR="004F1565" w:rsidRDefault="004F1565" w:rsidP="005F24BC">
      <w:pPr>
        <w:pStyle w:val="ListParagraph"/>
        <w:numPr>
          <w:ilvl w:val="1"/>
          <w:numId w:val="25"/>
        </w:numPr>
        <w:spacing w:line="360" w:lineRule="auto"/>
      </w:pPr>
      <w:r>
        <w:t>An IDNO representative within the Working Group confirmed that they also agree that the quoracy within the legal text remains the same as the DCUSA Panel for consistency.</w:t>
      </w:r>
    </w:p>
    <w:p w14:paraId="34F71763" w14:textId="3AF08463" w:rsidR="00636EA8" w:rsidRDefault="00303E3C" w:rsidP="00636EA8">
      <w:pPr>
        <w:spacing w:line="360" w:lineRule="auto"/>
        <w:ind w:left="425"/>
      </w:pPr>
      <w:bookmarkStart w:id="70" w:name="_Hlk156387759"/>
      <w:r w:rsidRPr="00303E3C">
        <w:rPr>
          <w:b/>
          <w:bCs/>
          <w:color w:val="008576"/>
          <w:u w:val="single"/>
        </w:rPr>
        <w:t>Voting procedure</w:t>
      </w:r>
      <w:r w:rsidR="00636EA8">
        <w:rPr>
          <w:b/>
          <w:bCs/>
          <w:color w:val="008576"/>
          <w:u w:val="single"/>
        </w:rPr>
        <w:t>.</w:t>
      </w:r>
    </w:p>
    <w:bookmarkEnd w:id="70"/>
    <w:p w14:paraId="6444B126" w14:textId="603C3825" w:rsidR="00636EA8" w:rsidRDefault="00085C7D" w:rsidP="005F24BC">
      <w:pPr>
        <w:pStyle w:val="ListParagraph"/>
        <w:numPr>
          <w:ilvl w:val="1"/>
          <w:numId w:val="25"/>
        </w:numPr>
        <w:spacing w:line="360" w:lineRule="auto"/>
      </w:pPr>
      <w:r>
        <w:t xml:space="preserve">One Working Group member provided feedback on the voting </w:t>
      </w:r>
      <w:r w:rsidR="00BD3AAB">
        <w:t xml:space="preserve">process stating </w:t>
      </w:r>
      <w:proofErr w:type="gramStart"/>
      <w:r w:rsidR="00BD3AAB">
        <w:t>that</w:t>
      </w:r>
      <w:proofErr w:type="gramEnd"/>
      <w:r w:rsidR="00BD3AAB">
        <w:t xml:space="preserve"> </w:t>
      </w:r>
    </w:p>
    <w:p w14:paraId="74F9A7CF" w14:textId="28A79953" w:rsidR="00BD3AAB" w:rsidRDefault="00BD3AAB" w:rsidP="005F24BC">
      <w:pPr>
        <w:pStyle w:val="ListParagraph"/>
        <w:numPr>
          <w:ilvl w:val="0"/>
          <w:numId w:val="34"/>
        </w:numPr>
        <w:spacing w:line="360" w:lineRule="auto"/>
      </w:pPr>
      <w:r>
        <w:t xml:space="preserve">votes must be ‘expressly’ given, by the (virtual) raising of hands at the relevant industry meeting – this will create transparency to the wider stakeholder </w:t>
      </w:r>
      <w:proofErr w:type="gramStart"/>
      <w:r>
        <w:t>community</w:t>
      </w:r>
      <w:proofErr w:type="gramEnd"/>
    </w:p>
    <w:p w14:paraId="7620DF56" w14:textId="77777777" w:rsidR="00BD3AAB" w:rsidRDefault="00BD3AAB" w:rsidP="005F24BC">
      <w:pPr>
        <w:pStyle w:val="ListParagraph"/>
        <w:numPr>
          <w:ilvl w:val="0"/>
          <w:numId w:val="34"/>
        </w:numPr>
        <w:spacing w:line="360" w:lineRule="auto"/>
      </w:pPr>
      <w:r>
        <w:t xml:space="preserve">Counts are being recorded for votes ‘in favour’ and ‘not in favour’, as well as for abstentions. </w:t>
      </w:r>
    </w:p>
    <w:p w14:paraId="3E408EA7" w14:textId="62D246C8" w:rsidR="00BD3AAB" w:rsidRDefault="00BD3AAB" w:rsidP="005F24BC">
      <w:pPr>
        <w:pStyle w:val="ListParagraph"/>
        <w:numPr>
          <w:ilvl w:val="0"/>
          <w:numId w:val="34"/>
        </w:numPr>
        <w:spacing w:line="360" w:lineRule="auto"/>
      </w:pPr>
      <w:r>
        <w:t>Only expressly affirmative votes are counted towards the simple majority required for the Secretariat to raise a Change Proposal (but not abstentions)</w:t>
      </w:r>
    </w:p>
    <w:p w14:paraId="7A724D29" w14:textId="4E3BBB74" w:rsidR="00BD3AAB" w:rsidRDefault="00353B20" w:rsidP="005F24BC">
      <w:pPr>
        <w:pStyle w:val="ListParagraph"/>
        <w:numPr>
          <w:ilvl w:val="1"/>
          <w:numId w:val="25"/>
        </w:numPr>
        <w:spacing w:line="360" w:lineRule="auto"/>
      </w:pPr>
      <w:proofErr w:type="gramStart"/>
      <w:r>
        <w:t>A number of</w:t>
      </w:r>
      <w:proofErr w:type="gramEnd"/>
      <w:r>
        <w:t xml:space="preserve"> Working Group members showed support for the above approach, with one member suggesting that this is added into the Working Group Terms of Reference (</w:t>
      </w:r>
      <w:proofErr w:type="spellStart"/>
      <w:r>
        <w:t>ToR</w:t>
      </w:r>
      <w:proofErr w:type="spellEnd"/>
      <w:r>
        <w:t>) as well as the legal text, as this will future proof the process</w:t>
      </w:r>
      <w:r w:rsidR="00B55FC1">
        <w:t>. The Working Group agreed that this was a sensible approach to take</w:t>
      </w:r>
      <w:r w:rsidR="004503D6">
        <w:t>.</w:t>
      </w:r>
    </w:p>
    <w:p w14:paraId="7E0CC388" w14:textId="3E4A708A" w:rsidR="004503D6" w:rsidRDefault="00BF510E" w:rsidP="005F24BC">
      <w:pPr>
        <w:pStyle w:val="ListParagraph"/>
        <w:numPr>
          <w:ilvl w:val="1"/>
          <w:numId w:val="25"/>
        </w:numPr>
        <w:spacing w:line="360" w:lineRule="auto"/>
      </w:pPr>
      <w:r>
        <w:t>A</w:t>
      </w:r>
      <w:r w:rsidR="004503D6">
        <w:t xml:space="preserve"> suggestion was</w:t>
      </w:r>
      <w:r>
        <w:t xml:space="preserve"> made by a Working Group member</w:t>
      </w:r>
      <w:r w:rsidR="004503D6">
        <w:t xml:space="preserve"> to insert the word ‘express’ prior to the word ‘approval’ throughout the draft Legal Text to ensure there is a more robust process in place. It was also suggested that Party representatives present at the meeting must vote expressly in favour of that approval by open ballot to ensure transparency.</w:t>
      </w:r>
    </w:p>
    <w:p w14:paraId="3504CFCB" w14:textId="28FFD1A4" w:rsidR="009F0C97" w:rsidRDefault="009F0C97" w:rsidP="005F24BC">
      <w:pPr>
        <w:pStyle w:val="ListParagraph"/>
        <w:numPr>
          <w:ilvl w:val="1"/>
          <w:numId w:val="25"/>
        </w:numPr>
        <w:spacing w:line="360" w:lineRule="auto"/>
      </w:pPr>
      <w:r>
        <w:t xml:space="preserve">The Working Group agreed with </w:t>
      </w:r>
      <w:r w:rsidR="007820D6">
        <w:t>this,</w:t>
      </w:r>
      <w:r>
        <w:t xml:space="preserve"> and the legal text was updated accordingly.</w:t>
      </w:r>
    </w:p>
    <w:p w14:paraId="40748DB2" w14:textId="43B3E8B8" w:rsidR="001C5AFB" w:rsidRDefault="007820D6" w:rsidP="007820D6">
      <w:pPr>
        <w:spacing w:line="360" w:lineRule="auto"/>
        <w:ind w:left="425"/>
      </w:pPr>
      <w:r w:rsidRPr="007820D6">
        <w:rPr>
          <w:b/>
          <w:bCs/>
          <w:color w:val="008576"/>
          <w:u w:val="single"/>
        </w:rPr>
        <w:t>Ensuring the process is aligned to CACOP principle 6</w:t>
      </w:r>
      <w:r w:rsidRPr="007820D6">
        <w:t>.</w:t>
      </w:r>
    </w:p>
    <w:p w14:paraId="6336DFB7" w14:textId="77777777" w:rsidR="00A04E36" w:rsidRDefault="006825F7" w:rsidP="005F24BC">
      <w:pPr>
        <w:pStyle w:val="ListParagraph"/>
        <w:numPr>
          <w:ilvl w:val="1"/>
          <w:numId w:val="25"/>
        </w:numPr>
        <w:spacing w:line="360" w:lineRule="auto"/>
      </w:pPr>
      <w:r>
        <w:t xml:space="preserve">One responder raised concerns around the number of potential solutions that can be put forward for a CP. Currently, two alternate solutions are allowed, meaning three Party led outcomes can be voted on (one being that of the Proposer), however, this will reduce that to two Party led solutions alongside the Secretariats ‘Industry’ solution.  </w:t>
      </w:r>
    </w:p>
    <w:p w14:paraId="26334A33" w14:textId="77777777" w:rsidR="00A04E36" w:rsidRDefault="006825F7" w:rsidP="005F24BC">
      <w:pPr>
        <w:pStyle w:val="ListParagraph"/>
        <w:numPr>
          <w:ilvl w:val="1"/>
          <w:numId w:val="25"/>
        </w:numPr>
        <w:spacing w:line="360" w:lineRule="auto"/>
      </w:pPr>
      <w:r>
        <w:t xml:space="preserve">Although it may not happen regularly, the question is what will happen if there are three proposed industry alternate solutions that are better than the Secretariats, and whether the mandate can be changed. </w:t>
      </w:r>
    </w:p>
    <w:p w14:paraId="25B6F06F" w14:textId="0B5DB9FC" w:rsidR="00A04E36" w:rsidRDefault="006825F7" w:rsidP="005F24BC">
      <w:pPr>
        <w:pStyle w:val="ListParagraph"/>
        <w:numPr>
          <w:ilvl w:val="1"/>
          <w:numId w:val="25"/>
        </w:numPr>
        <w:spacing w:line="360" w:lineRule="auto"/>
      </w:pPr>
      <w:r>
        <w:lastRenderedPageBreak/>
        <w:t xml:space="preserve">The Working Gorup agreed that how the choice is made </w:t>
      </w:r>
      <w:proofErr w:type="gramStart"/>
      <w:r>
        <w:t>has to</w:t>
      </w:r>
      <w:proofErr w:type="gramEnd"/>
      <w:r>
        <w:t xml:space="preserve"> be done fairly and balanced.</w:t>
      </w:r>
    </w:p>
    <w:p w14:paraId="4AD2C183" w14:textId="77777777" w:rsidR="00A04E36" w:rsidRDefault="006825F7" w:rsidP="005F24BC">
      <w:pPr>
        <w:pStyle w:val="ListParagraph"/>
        <w:numPr>
          <w:ilvl w:val="1"/>
          <w:numId w:val="25"/>
        </w:numPr>
        <w:spacing w:line="360" w:lineRule="auto"/>
      </w:pPr>
      <w:r>
        <w:t xml:space="preserve">One member stated that the mandate is there for the Secretariat to withdraw their solution or to amend/update if the solution is no longer suitable. </w:t>
      </w:r>
    </w:p>
    <w:p w14:paraId="6A51A6E4" w14:textId="7D554205" w:rsidR="00795E98" w:rsidRDefault="006825F7" w:rsidP="005F24BC">
      <w:pPr>
        <w:pStyle w:val="ListParagraph"/>
        <w:numPr>
          <w:ilvl w:val="1"/>
          <w:numId w:val="25"/>
        </w:numPr>
        <w:spacing w:line="360" w:lineRule="auto"/>
      </w:pPr>
      <w:r>
        <w:t xml:space="preserve">Another member suggested that it be possible for the Working Group to discount the Secretariats solution if there are too many alternate solutions to be taken forward (so long as there is quoracy within the Working Group). One member raised a concern with this suggestion, stating that it would violate </w:t>
      </w:r>
      <w:proofErr w:type="spellStart"/>
      <w:r>
        <w:t>CACoP</w:t>
      </w:r>
      <w:proofErr w:type="spellEnd"/>
      <w:r>
        <w:t xml:space="preserve"> Principle 6:</w:t>
      </w:r>
    </w:p>
    <w:p w14:paraId="1EDD88BD" w14:textId="6EA1B6E8" w:rsidR="00A04E36" w:rsidRPr="00C0764B" w:rsidRDefault="00C0764B" w:rsidP="00A04E36">
      <w:pPr>
        <w:pStyle w:val="ListParagraph"/>
        <w:spacing w:line="360" w:lineRule="auto"/>
        <w:ind w:left="1001"/>
        <w:rPr>
          <w:i/>
          <w:iCs/>
        </w:rPr>
      </w:pPr>
      <w:r w:rsidRPr="00C0764B">
        <w:rPr>
          <w:i/>
          <w:iCs/>
        </w:rPr>
        <w:t>‘A Proposer of a Modification will retain ownership of the detail of their solution’.</w:t>
      </w:r>
    </w:p>
    <w:p w14:paraId="262C52B3" w14:textId="7ED30B35" w:rsidR="00FF46A3" w:rsidRDefault="00FF46A3" w:rsidP="005F24BC">
      <w:pPr>
        <w:pStyle w:val="ListParagraph"/>
        <w:numPr>
          <w:ilvl w:val="1"/>
          <w:numId w:val="25"/>
        </w:numPr>
        <w:spacing w:line="360" w:lineRule="auto"/>
      </w:pPr>
      <w:r>
        <w:t>One member stated that a DCUSA Party led change can agree to</w:t>
      </w:r>
      <w:ins w:id="71" w:author="Dirks, Edda" w:date="2024-01-23T10:38:00Z">
        <w:r w:rsidR="00A27A42">
          <w:t xml:space="preserve"> adopt</w:t>
        </w:r>
        <w:r w:rsidR="00D40841">
          <w:t xml:space="preserve"> an</w:t>
        </w:r>
      </w:ins>
      <w:r>
        <w:t xml:space="preserve"> alternative solution</w:t>
      </w:r>
      <w:ins w:id="72" w:author="Dirks, Edda" w:date="2024-01-23T10:38:00Z">
        <w:r w:rsidR="00D40841">
          <w:t>,</w:t>
        </w:r>
      </w:ins>
      <w:r>
        <w:t xml:space="preserve"> or amendments to their solution</w:t>
      </w:r>
      <w:ins w:id="73" w:author="Dirks, Edda" w:date="2024-01-23T10:38:00Z">
        <w:r w:rsidR="00D40841">
          <w:t>,</w:t>
        </w:r>
      </w:ins>
      <w:r>
        <w:t xml:space="preserve"> as they have the power to do </w:t>
      </w:r>
      <w:proofErr w:type="spellStart"/>
      <w:r>
        <w:t>so</w:t>
      </w:r>
      <w:ins w:id="74" w:author="Dirks, Edda" w:date="2024-01-23T10:38:00Z">
        <w:r w:rsidR="00244F0F">
          <w:t>.</w:t>
        </w:r>
      </w:ins>
      <w:del w:id="75" w:author="Dirks, Edda" w:date="2024-01-23T10:38:00Z">
        <w:r w:rsidDel="00244F0F">
          <w:delText>; h</w:delText>
        </w:r>
      </w:del>
      <w:ins w:id="76" w:author="Dirks, Edda" w:date="2024-01-23T10:38:00Z">
        <w:r w:rsidR="00244F0F">
          <w:t>H</w:t>
        </w:r>
      </w:ins>
      <w:r>
        <w:t>owever</w:t>
      </w:r>
      <w:proofErr w:type="spellEnd"/>
      <w:r>
        <w:t xml:space="preserve">, the Secretariat </w:t>
      </w:r>
      <w:del w:id="77" w:author="Dirks, Edda" w:date="2024-01-19T15:09:00Z">
        <w:r w:rsidDel="00DE1E65">
          <w:delText>will</w:delText>
        </w:r>
      </w:del>
      <w:ins w:id="78" w:author="Dirks, Edda" w:date="2024-01-19T15:10:00Z">
        <w:r w:rsidR="00DE1E65">
          <w:t xml:space="preserve"> would</w:t>
        </w:r>
      </w:ins>
      <w:r>
        <w:t xml:space="preserve"> not have the same power to </w:t>
      </w:r>
      <w:del w:id="79" w:author="Dirks, Edda" w:date="2024-01-19T15:07:00Z">
        <w:r w:rsidDel="009E524B">
          <w:delText xml:space="preserve">accept </w:delText>
        </w:r>
      </w:del>
      <w:r>
        <w:t>alter</w:t>
      </w:r>
      <w:del w:id="80" w:author="Dirks, Edda" w:date="2024-01-19T15:07:00Z">
        <w:r w:rsidDel="009E524B">
          <w:delText>ations to</w:delText>
        </w:r>
      </w:del>
      <w:r>
        <w:t xml:space="preserve"> their solution</w:t>
      </w:r>
      <w:ins w:id="81" w:author="Dirks, Edda" w:date="2024-01-19T15:08:00Z">
        <w:r w:rsidR="00194BEA">
          <w:t>,</w:t>
        </w:r>
      </w:ins>
      <w:r>
        <w:t xml:space="preserve"> as their mandate is </w:t>
      </w:r>
      <w:del w:id="82" w:author="Dirks, Edda" w:date="2024-01-19T15:08:00Z">
        <w:r w:rsidDel="00194BEA">
          <w:delText xml:space="preserve">not based in the same way (i.e., from </w:delText>
        </w:r>
      </w:del>
      <w:ins w:id="83" w:author="Dirks, Edda" w:date="2024-01-19T15:08:00Z">
        <w:r w:rsidR="00194BEA">
          <w:t xml:space="preserve">given by </w:t>
        </w:r>
      </w:ins>
      <w:r>
        <w:t>DCMDG/SIG members</w:t>
      </w:r>
      <w:ins w:id="84" w:author="Dirks, Edda" w:date="2024-01-19T15:08:00Z">
        <w:r w:rsidR="00D252C3">
          <w:t xml:space="preserve"> based on </w:t>
        </w:r>
      </w:ins>
      <w:ins w:id="85" w:author="Dirks, Edda" w:date="2024-01-19T15:09:00Z">
        <w:r w:rsidR="00D252C3">
          <w:t xml:space="preserve">the </w:t>
        </w:r>
      </w:ins>
      <w:ins w:id="86" w:author="Dirks, Edda" w:date="2024-01-19T15:10:00Z">
        <w:r w:rsidR="002266DE">
          <w:t xml:space="preserve">initial </w:t>
        </w:r>
      </w:ins>
      <w:ins w:id="87" w:author="Dirks, Edda" w:date="2024-01-19T15:09:00Z">
        <w:r w:rsidR="00D252C3">
          <w:t xml:space="preserve">solution presented at </w:t>
        </w:r>
        <w:r w:rsidR="002D3EB1">
          <w:t>th</w:t>
        </w:r>
      </w:ins>
      <w:ins w:id="88" w:author="Dirks, Edda" w:date="2024-01-19T15:10:00Z">
        <w:r w:rsidR="002266DE">
          <w:t>e</w:t>
        </w:r>
      </w:ins>
      <w:ins w:id="89" w:author="Dirks, Edda" w:date="2024-01-19T15:09:00Z">
        <w:r w:rsidR="002D3EB1">
          <w:t xml:space="preserve"> forums</w:t>
        </w:r>
      </w:ins>
      <w:del w:id="90" w:author="Dirks, Edda" w:date="2024-01-19T15:08:00Z">
        <w:r w:rsidDel="00D252C3">
          <w:delText>)</w:delText>
        </w:r>
      </w:del>
      <w:r>
        <w:t xml:space="preserve">. </w:t>
      </w:r>
    </w:p>
    <w:p w14:paraId="143EDF74" w14:textId="0ABD95E6" w:rsidR="00A564E8" w:rsidRDefault="00FF46A3" w:rsidP="005F24BC">
      <w:pPr>
        <w:pStyle w:val="ListParagraph"/>
        <w:numPr>
          <w:ilvl w:val="1"/>
          <w:numId w:val="25"/>
        </w:numPr>
        <w:spacing w:line="360" w:lineRule="auto"/>
      </w:pPr>
      <w:r>
        <w:t>It was noted that a Secretariat proposed solution would have already been through a process of scrutiny where it was originally raised (either at the DCMDG or SIG meetings) prior to being progressed to a Working Group. If a particular change was seen as contentious, then RFIs can be produced and circulated to seek additional information needed to propose the original solution prior to forming the Working Group.</w:t>
      </w:r>
    </w:p>
    <w:p w14:paraId="3B30F76D" w14:textId="71411AE6" w:rsidR="00FF46A3" w:rsidRDefault="00E56091" w:rsidP="005F24BC">
      <w:pPr>
        <w:pStyle w:val="ListParagraph"/>
        <w:numPr>
          <w:ilvl w:val="1"/>
          <w:numId w:val="25"/>
        </w:numPr>
        <w:spacing w:line="360" w:lineRule="auto"/>
      </w:pPr>
      <w:r>
        <w:t xml:space="preserve">After further discussion, a potential solution to the above concerns raised was that if there are three alternative solutions raised by DCUSA Parties, the Secretariat could agree to withdraw the change (thus removing their original proposed solution) allowing a DCUSA Party to raise a new change to progress with the three alternate solutions, making one of those the new original solution. This would also avoid violating </w:t>
      </w:r>
      <w:proofErr w:type="spellStart"/>
      <w:r>
        <w:t>CACoP</w:t>
      </w:r>
      <w:proofErr w:type="spellEnd"/>
      <w:r>
        <w:t xml:space="preserve"> Principle 6.</w:t>
      </w:r>
    </w:p>
    <w:p w14:paraId="4A4AE54E" w14:textId="16171875" w:rsidR="00E56091" w:rsidRDefault="0092693B" w:rsidP="005F24BC">
      <w:pPr>
        <w:pStyle w:val="ListParagraph"/>
        <w:numPr>
          <w:ilvl w:val="1"/>
          <w:numId w:val="25"/>
        </w:numPr>
        <w:spacing w:line="360" w:lineRule="auto"/>
      </w:pPr>
      <w:r>
        <w:t>It was suggested that this could be explained within the Terms of Reference for all changes/Working Groups.</w:t>
      </w:r>
    </w:p>
    <w:p w14:paraId="428F8A67" w14:textId="77777777" w:rsidR="0092693B" w:rsidRDefault="0092693B" w:rsidP="000524E6">
      <w:pPr>
        <w:pStyle w:val="ListParagraph"/>
        <w:spacing w:line="360" w:lineRule="auto"/>
        <w:ind w:left="1001"/>
      </w:pPr>
    </w:p>
    <w:p w14:paraId="5C88AD61" w14:textId="3188AAED" w:rsidR="00B55FC1" w:rsidRDefault="00B55FC1" w:rsidP="004503D6">
      <w:pPr>
        <w:pStyle w:val="ListParagraph"/>
        <w:spacing w:line="360" w:lineRule="auto"/>
        <w:ind w:left="1001"/>
      </w:pPr>
    </w:p>
    <w:p w14:paraId="6C5C47A7" w14:textId="77777777" w:rsidR="00EE3815" w:rsidRPr="00473AB7" w:rsidRDefault="00EE3815" w:rsidP="0078004B">
      <w:pPr>
        <w:pStyle w:val="ListParagraph"/>
        <w:spacing w:line="360" w:lineRule="auto"/>
        <w:ind w:left="1002"/>
        <w:jc w:val="both"/>
        <w:rPr>
          <w:iCs/>
        </w:rPr>
      </w:pPr>
    </w:p>
    <w:p w14:paraId="41B572EA" w14:textId="19891C7F" w:rsidR="00263600" w:rsidRPr="00EB32BB" w:rsidRDefault="00E27FED" w:rsidP="00293C2D">
      <w:pPr>
        <w:pStyle w:val="Heading03"/>
        <w:ind w:left="567" w:hanging="567"/>
      </w:pPr>
      <w:bookmarkStart w:id="91" w:name="_Toc125191626"/>
      <w:r>
        <w:t>Re</w:t>
      </w:r>
      <w:r w:rsidR="00263600" w:rsidRPr="00EB32BB">
        <w:t>levant</w:t>
      </w:r>
      <w:r w:rsidR="00551BF6">
        <w:t xml:space="preserve"> </w:t>
      </w:r>
      <w:r w:rsidR="00263600" w:rsidRPr="00EB32BB">
        <w:t>Objectives</w:t>
      </w:r>
      <w:bookmarkEnd w:id="21"/>
      <w:bookmarkEnd w:id="91"/>
    </w:p>
    <w:p w14:paraId="69064722" w14:textId="77777777" w:rsidR="00F04DA2" w:rsidRDefault="00F04DA2" w:rsidP="001E6639">
      <w:pPr>
        <w:pStyle w:val="Heading4"/>
      </w:pPr>
      <w:r w:rsidRPr="00F04DA2">
        <w:t>A</w:t>
      </w:r>
      <w:r>
        <w:t>ssessment A</w:t>
      </w:r>
      <w:r w:rsidRPr="00F04DA2">
        <w:t xml:space="preserve">gainst the </w:t>
      </w:r>
      <w:bookmarkStart w:id="92" w:name="_Hlk134006311"/>
      <w:r>
        <w:t>DCUSA O</w:t>
      </w:r>
      <w:r w:rsidRPr="00F04DA2">
        <w:t>bjectives</w:t>
      </w:r>
      <w:bookmarkEnd w:id="92"/>
    </w:p>
    <w:p w14:paraId="6DECBA7D" w14:textId="5776CCC9" w:rsidR="000C2045" w:rsidRPr="001D024E" w:rsidRDefault="00C13359" w:rsidP="005F24BC">
      <w:pPr>
        <w:pStyle w:val="ListParagraph"/>
        <w:numPr>
          <w:ilvl w:val="1"/>
          <w:numId w:val="26"/>
        </w:numPr>
        <w:spacing w:line="360" w:lineRule="auto"/>
        <w:rPr>
          <w:rFonts w:eastAsia="MS Gothic" w:cs="Arial"/>
          <w:iCs/>
          <w:color w:val="000000" w:themeColor="text1"/>
        </w:rPr>
      </w:pPr>
      <w:r w:rsidRPr="00C13359">
        <w:rPr>
          <w:rFonts w:eastAsia="MS Gothic" w:cs="Arial"/>
          <w:iCs/>
          <w:color w:val="000000" w:themeColor="text1"/>
        </w:rPr>
        <w:t xml:space="preserve">For a DCUSA CP to be approved it must be demonstrated that it better facilitates the DCUSA Objectives. There are five General Objectives and six Charging Objectives. DCP 417 will be measured against the DCUSA General Objectives, which are set out in the table below: </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58"/>
        <w:gridCol w:w="7485"/>
        <w:gridCol w:w="1183"/>
      </w:tblGrid>
      <w:tr w:rsidR="006808BF" w:rsidRPr="0060253F" w14:paraId="21F898CB" w14:textId="77777777" w:rsidTr="00737D11">
        <w:trPr>
          <w:cantSplit/>
          <w:trHeight w:val="397"/>
        </w:trPr>
        <w:tc>
          <w:tcPr>
            <w:tcW w:w="353" w:type="pct"/>
          </w:tcPr>
          <w:p w14:paraId="2358C348" w14:textId="77777777" w:rsidR="006808BF" w:rsidRPr="009C63A3" w:rsidRDefault="006808BF" w:rsidP="00737D11">
            <w:pPr>
              <w:pStyle w:val="Tablebodycopy"/>
              <w:ind w:left="0" w:right="238"/>
              <w:rPr>
                <w:rFonts w:cs="Arial"/>
                <w:b/>
                <w:sz w:val="24"/>
              </w:rPr>
            </w:pPr>
          </w:p>
        </w:tc>
        <w:tc>
          <w:tcPr>
            <w:tcW w:w="4013" w:type="pct"/>
            <w:vAlign w:val="center"/>
          </w:tcPr>
          <w:p w14:paraId="1F4877C7" w14:textId="77777777" w:rsidR="006808BF" w:rsidRPr="009C63A3" w:rsidRDefault="006808BF" w:rsidP="00737D11">
            <w:pPr>
              <w:pStyle w:val="Tablebodycopy"/>
              <w:ind w:left="0" w:right="238"/>
              <w:rPr>
                <w:rFonts w:cs="Arial"/>
                <w:b/>
                <w:sz w:val="24"/>
              </w:rPr>
            </w:pPr>
            <w:r w:rsidRPr="00D30CB9">
              <w:rPr>
                <w:rFonts w:cs="Arial"/>
                <w:b/>
                <w:sz w:val="22"/>
                <w:szCs w:val="22"/>
              </w:rPr>
              <w:t>DCUSA General Objectives</w:t>
            </w:r>
          </w:p>
        </w:tc>
        <w:tc>
          <w:tcPr>
            <w:tcW w:w="634" w:type="pct"/>
          </w:tcPr>
          <w:p w14:paraId="3A27BFDF" w14:textId="77777777" w:rsidR="006808BF" w:rsidRPr="0060253F" w:rsidRDefault="006808BF" w:rsidP="00737D11">
            <w:pPr>
              <w:ind w:left="113" w:right="113"/>
              <w:rPr>
                <w:b/>
              </w:rPr>
            </w:pPr>
            <w:r w:rsidRPr="0060253F">
              <w:rPr>
                <w:b/>
              </w:rPr>
              <w:t>Identified impact</w:t>
            </w:r>
          </w:p>
        </w:tc>
      </w:tr>
      <w:tr w:rsidR="006808BF" w:rsidRPr="00EB32BB" w14:paraId="03B7C981" w14:textId="77777777" w:rsidTr="00737D11">
        <w:trPr>
          <w:cantSplit/>
          <w:trHeight w:val="397"/>
        </w:trPr>
        <w:tc>
          <w:tcPr>
            <w:tcW w:w="353" w:type="pct"/>
          </w:tcPr>
          <w:p w14:paraId="590A61DC" w14:textId="77777777" w:rsidR="006808BF" w:rsidRPr="00C8117D" w:rsidRDefault="00AC4835" w:rsidP="00737D11">
            <w:pPr>
              <w:pStyle w:val="BodyText"/>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1433314588"/>
                <w14:checkbox>
                  <w14:checked w14:val="0"/>
                  <w14:checkedState w14:val="0052" w14:font="Wingdings 2"/>
                  <w14:uncheckedState w14:val="2610" w14:font="MS Gothic"/>
                </w14:checkbox>
              </w:sdtPr>
              <w:sdtEndPr/>
              <w:sdtContent>
                <w:r w:rsidR="006808BF">
                  <w:rPr>
                    <w:rFonts w:ascii="MS Gothic" w:eastAsia="MS Gothic" w:hAnsi="MS Gothic" w:cs="Arial" w:hint="eastAsia"/>
                    <w:b/>
                    <w:bCs/>
                    <w:noProof/>
                    <w:color w:val="00B050"/>
                    <w:sz w:val="48"/>
                    <w:szCs w:val="56"/>
                  </w:rPr>
                  <w:t>☐</w:t>
                </w:r>
              </w:sdtContent>
            </w:sdt>
          </w:p>
        </w:tc>
        <w:tc>
          <w:tcPr>
            <w:tcW w:w="4013" w:type="pct"/>
          </w:tcPr>
          <w:p w14:paraId="7E592503" w14:textId="77777777" w:rsidR="006808BF" w:rsidRPr="009146AA" w:rsidRDefault="006808BF" w:rsidP="005F24BC">
            <w:pPr>
              <w:pStyle w:val="ListNumber"/>
              <w:numPr>
                <w:ilvl w:val="0"/>
                <w:numId w:val="22"/>
              </w:numPr>
              <w:tabs>
                <w:tab w:val="clear" w:pos="720"/>
              </w:tabs>
              <w:spacing w:before="0" w:after="80" w:line="240" w:lineRule="auto"/>
              <w:ind w:left="280" w:hanging="280"/>
              <w:rPr>
                <w:noProof/>
              </w:rPr>
            </w:pPr>
            <w:r w:rsidRPr="009146AA">
              <w:rPr>
                <w:rFonts w:cs="Arial"/>
                <w:noProof/>
              </w:rPr>
              <w:t>The development, maintenance and operation by the DNO Parties and IDNO Parties of efficient, co-ordinated, and economical Distribution Networks</w:t>
            </w:r>
          </w:p>
        </w:tc>
        <w:tc>
          <w:tcPr>
            <w:tcW w:w="634" w:type="pct"/>
          </w:tcPr>
          <w:p w14:paraId="3CEDDA1A" w14:textId="77777777" w:rsidR="006808BF" w:rsidRPr="002267E5" w:rsidRDefault="006808BF" w:rsidP="00737D11">
            <w:pPr>
              <w:pStyle w:val="NoSpacing"/>
              <w:ind w:left="113"/>
              <w:rPr>
                <w:color w:val="4472C4" w:themeColor="accent1"/>
              </w:rPr>
            </w:pPr>
            <w:r w:rsidRPr="002267E5">
              <w:rPr>
                <w:color w:val="4472C4" w:themeColor="accent1"/>
              </w:rPr>
              <w:t>Neutral</w:t>
            </w:r>
          </w:p>
          <w:p w14:paraId="0BD4F496" w14:textId="77777777" w:rsidR="006808BF" w:rsidRPr="002267E5" w:rsidRDefault="006808BF" w:rsidP="00737D11">
            <w:pPr>
              <w:pStyle w:val="NoSpacing"/>
              <w:ind w:left="113"/>
            </w:pPr>
          </w:p>
        </w:tc>
      </w:tr>
      <w:tr w:rsidR="006808BF" w:rsidRPr="00EB32BB" w14:paraId="0627EF2D" w14:textId="77777777" w:rsidTr="00737D11">
        <w:trPr>
          <w:cantSplit/>
          <w:trHeight w:val="397"/>
        </w:trPr>
        <w:tc>
          <w:tcPr>
            <w:tcW w:w="353" w:type="pct"/>
          </w:tcPr>
          <w:p w14:paraId="3CBA1761" w14:textId="77777777" w:rsidR="006808BF" w:rsidRPr="00C8117D" w:rsidRDefault="00AC4835" w:rsidP="00737D11">
            <w:pPr>
              <w:pStyle w:val="BodyText"/>
              <w:jc w:val="center"/>
              <w:rPr>
                <w:rFonts w:ascii="Arial Black" w:hAnsi="Arial Black" w:cs="Arial"/>
                <w:noProof/>
                <w:sz w:val="48"/>
                <w:szCs w:val="56"/>
              </w:rPr>
            </w:pPr>
            <w:sdt>
              <w:sdtPr>
                <w:rPr>
                  <w:rFonts w:ascii="Arial Black" w:hAnsi="Arial Black" w:cs="Arial"/>
                  <w:b/>
                  <w:bCs/>
                  <w:noProof/>
                  <w:color w:val="00B050"/>
                  <w:sz w:val="48"/>
                  <w:szCs w:val="56"/>
                </w:rPr>
                <w:id w:val="1374820516"/>
                <w14:checkbox>
                  <w14:checked w14:val="0"/>
                  <w14:checkedState w14:val="0052" w14:font="Wingdings 2"/>
                  <w14:uncheckedState w14:val="2610" w14:font="MS Gothic"/>
                </w14:checkbox>
              </w:sdtPr>
              <w:sdtEndPr/>
              <w:sdtContent>
                <w:r w:rsidR="006808BF">
                  <w:rPr>
                    <w:rFonts w:ascii="MS Gothic" w:eastAsia="MS Gothic" w:hAnsi="MS Gothic" w:cs="Arial" w:hint="eastAsia"/>
                    <w:b/>
                    <w:bCs/>
                    <w:noProof/>
                    <w:color w:val="00B050"/>
                    <w:sz w:val="48"/>
                    <w:szCs w:val="56"/>
                  </w:rPr>
                  <w:t>☐</w:t>
                </w:r>
              </w:sdtContent>
            </w:sdt>
          </w:p>
        </w:tc>
        <w:tc>
          <w:tcPr>
            <w:tcW w:w="4013" w:type="pct"/>
          </w:tcPr>
          <w:p w14:paraId="4A1FC2F3" w14:textId="77777777" w:rsidR="006808BF" w:rsidRPr="009146AA" w:rsidRDefault="006808BF" w:rsidP="005F24BC">
            <w:pPr>
              <w:pStyle w:val="ListNumber"/>
              <w:numPr>
                <w:ilvl w:val="0"/>
                <w:numId w:val="22"/>
              </w:numPr>
              <w:tabs>
                <w:tab w:val="clear" w:pos="720"/>
              </w:tabs>
              <w:spacing w:before="0" w:after="80" w:line="240" w:lineRule="auto"/>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34" w:type="pct"/>
          </w:tcPr>
          <w:p w14:paraId="3F86AE88" w14:textId="77777777" w:rsidR="006808BF" w:rsidRPr="002267E5" w:rsidRDefault="006808BF" w:rsidP="00737D11">
            <w:pPr>
              <w:pStyle w:val="NoSpacing"/>
              <w:ind w:left="113"/>
              <w:rPr>
                <w:color w:val="4472C4" w:themeColor="accent1"/>
              </w:rPr>
            </w:pPr>
            <w:r w:rsidRPr="002267E5">
              <w:rPr>
                <w:color w:val="4472C4" w:themeColor="accent1"/>
              </w:rPr>
              <w:t>Neutral</w:t>
            </w:r>
          </w:p>
          <w:p w14:paraId="2CE27179" w14:textId="77777777" w:rsidR="006808BF" w:rsidRPr="002267E5" w:rsidRDefault="006808BF" w:rsidP="00737D11">
            <w:pPr>
              <w:ind w:left="113" w:right="113"/>
            </w:pPr>
          </w:p>
        </w:tc>
      </w:tr>
      <w:tr w:rsidR="006808BF" w14:paraId="04F2479B" w14:textId="77777777" w:rsidTr="00737D11">
        <w:trPr>
          <w:cantSplit/>
          <w:trHeight w:val="397"/>
        </w:trPr>
        <w:tc>
          <w:tcPr>
            <w:tcW w:w="353" w:type="pct"/>
          </w:tcPr>
          <w:p w14:paraId="450F3803" w14:textId="77777777" w:rsidR="006808BF" w:rsidRPr="00C8117D" w:rsidRDefault="00AC4835" w:rsidP="00737D11">
            <w:pPr>
              <w:pStyle w:val="BodyText"/>
              <w:jc w:val="center"/>
              <w:rPr>
                <w:rFonts w:ascii="Arial Black" w:hAnsi="Arial Black" w:cs="Arial"/>
                <w:noProof/>
                <w:sz w:val="48"/>
                <w:szCs w:val="56"/>
              </w:rPr>
            </w:pPr>
            <w:sdt>
              <w:sdtPr>
                <w:rPr>
                  <w:rFonts w:ascii="Arial Black" w:hAnsi="Arial Black" w:cs="Arial"/>
                  <w:b/>
                  <w:bCs/>
                  <w:noProof/>
                  <w:color w:val="00B050"/>
                  <w:sz w:val="48"/>
                  <w:szCs w:val="56"/>
                </w:rPr>
                <w:id w:val="159820055"/>
                <w14:checkbox>
                  <w14:checked w14:val="0"/>
                  <w14:checkedState w14:val="0052" w14:font="Wingdings 2"/>
                  <w14:uncheckedState w14:val="2610" w14:font="MS Gothic"/>
                </w14:checkbox>
              </w:sdtPr>
              <w:sdtEndPr/>
              <w:sdtContent>
                <w:r w:rsidR="006808BF">
                  <w:rPr>
                    <w:rFonts w:ascii="MS Gothic" w:eastAsia="MS Gothic" w:hAnsi="MS Gothic" w:cs="Arial" w:hint="eastAsia"/>
                    <w:b/>
                    <w:bCs/>
                    <w:noProof/>
                    <w:color w:val="00B050"/>
                    <w:sz w:val="48"/>
                    <w:szCs w:val="56"/>
                  </w:rPr>
                  <w:t>☐</w:t>
                </w:r>
              </w:sdtContent>
            </w:sdt>
          </w:p>
        </w:tc>
        <w:tc>
          <w:tcPr>
            <w:tcW w:w="4013" w:type="pct"/>
          </w:tcPr>
          <w:p w14:paraId="73E49A70" w14:textId="77777777" w:rsidR="006808BF" w:rsidRPr="009146AA" w:rsidRDefault="006808BF" w:rsidP="005F24BC">
            <w:pPr>
              <w:pStyle w:val="ListNumber"/>
              <w:numPr>
                <w:ilvl w:val="0"/>
                <w:numId w:val="22"/>
              </w:numPr>
              <w:tabs>
                <w:tab w:val="clear" w:pos="720"/>
              </w:tabs>
              <w:spacing w:before="0" w:after="80" w:line="240" w:lineRule="auto"/>
              <w:ind w:left="280" w:hanging="280"/>
              <w:rPr>
                <w:noProof/>
              </w:rPr>
            </w:pPr>
            <w:r w:rsidRPr="009146AA">
              <w:rPr>
                <w:rFonts w:cs="Arial"/>
                <w:noProof/>
              </w:rPr>
              <w:t>The efficient discharge by the DNO Parties and IDNO Parties of obligations imposed upon them in their Distribution Licences</w:t>
            </w:r>
          </w:p>
        </w:tc>
        <w:tc>
          <w:tcPr>
            <w:tcW w:w="634" w:type="pct"/>
          </w:tcPr>
          <w:p w14:paraId="2405A23E" w14:textId="77777777" w:rsidR="006808BF" w:rsidRPr="002267E5" w:rsidRDefault="006808BF" w:rsidP="00737D11">
            <w:pPr>
              <w:pStyle w:val="NoSpacing"/>
              <w:ind w:left="113"/>
              <w:rPr>
                <w:color w:val="4472C4" w:themeColor="accent1"/>
              </w:rPr>
            </w:pPr>
            <w:r w:rsidRPr="002267E5">
              <w:rPr>
                <w:color w:val="4472C4" w:themeColor="accent1"/>
              </w:rPr>
              <w:t>Neutral</w:t>
            </w:r>
          </w:p>
          <w:p w14:paraId="072DD934" w14:textId="77777777" w:rsidR="006808BF" w:rsidRPr="002267E5" w:rsidRDefault="006808BF" w:rsidP="00737D11">
            <w:pPr>
              <w:ind w:left="113" w:right="113"/>
            </w:pPr>
          </w:p>
        </w:tc>
      </w:tr>
      <w:tr w:rsidR="006808BF" w:rsidRPr="00F913C3" w14:paraId="081922B8" w14:textId="77777777" w:rsidTr="00737D11">
        <w:trPr>
          <w:cantSplit/>
          <w:trHeight w:val="397"/>
        </w:trPr>
        <w:tc>
          <w:tcPr>
            <w:tcW w:w="353" w:type="pct"/>
          </w:tcPr>
          <w:p w14:paraId="5DB1C31F" w14:textId="77777777" w:rsidR="006808BF" w:rsidRPr="00C8117D" w:rsidRDefault="00AC4835" w:rsidP="00737D11">
            <w:pPr>
              <w:pStyle w:val="BodyText"/>
              <w:jc w:val="center"/>
              <w:rPr>
                <w:rFonts w:ascii="Arial Black" w:hAnsi="Arial Black" w:cs="Arial"/>
                <w:noProof/>
                <w:sz w:val="48"/>
                <w:szCs w:val="56"/>
              </w:rPr>
            </w:pPr>
            <w:sdt>
              <w:sdtPr>
                <w:rPr>
                  <w:rFonts w:ascii="Arial Black" w:hAnsi="Arial Black" w:cs="Arial"/>
                  <w:b/>
                  <w:bCs/>
                  <w:noProof/>
                  <w:color w:val="00B050"/>
                  <w:sz w:val="48"/>
                  <w:szCs w:val="56"/>
                </w:rPr>
                <w:id w:val="-394588087"/>
                <w14:checkbox>
                  <w14:checked w14:val="1"/>
                  <w14:checkedState w14:val="0052" w14:font="Wingdings 2"/>
                  <w14:uncheckedState w14:val="2610" w14:font="MS Gothic"/>
                </w14:checkbox>
              </w:sdtPr>
              <w:sdtEndPr/>
              <w:sdtContent>
                <w:r w:rsidR="006808BF">
                  <w:rPr>
                    <w:rFonts w:ascii="Arial Black" w:hAnsi="Arial Black" w:cs="Arial"/>
                    <w:b/>
                    <w:bCs/>
                    <w:noProof/>
                    <w:color w:val="00B050"/>
                    <w:sz w:val="48"/>
                    <w:szCs w:val="56"/>
                  </w:rPr>
                  <w:sym w:font="Wingdings 2" w:char="F052"/>
                </w:r>
              </w:sdtContent>
            </w:sdt>
          </w:p>
        </w:tc>
        <w:tc>
          <w:tcPr>
            <w:tcW w:w="4013" w:type="pct"/>
          </w:tcPr>
          <w:p w14:paraId="079776D9" w14:textId="77777777" w:rsidR="006808BF" w:rsidRPr="009146AA" w:rsidRDefault="006808BF" w:rsidP="005F24BC">
            <w:pPr>
              <w:pStyle w:val="ListNumber"/>
              <w:numPr>
                <w:ilvl w:val="0"/>
                <w:numId w:val="22"/>
              </w:numPr>
              <w:tabs>
                <w:tab w:val="clear" w:pos="720"/>
              </w:tabs>
              <w:spacing w:before="0" w:after="80" w:line="240" w:lineRule="auto"/>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34" w:type="pct"/>
          </w:tcPr>
          <w:p w14:paraId="58B71C9A" w14:textId="77777777" w:rsidR="006808BF" w:rsidRPr="002267E5" w:rsidRDefault="006808BF" w:rsidP="00737D11">
            <w:pPr>
              <w:pStyle w:val="NoSpacing"/>
              <w:ind w:left="113"/>
              <w:rPr>
                <w:color w:val="00B050"/>
              </w:rPr>
            </w:pPr>
            <w:r w:rsidRPr="002267E5">
              <w:rPr>
                <w:color w:val="00B050"/>
              </w:rPr>
              <w:t>Positive</w:t>
            </w:r>
          </w:p>
          <w:p w14:paraId="03D11B83" w14:textId="77777777" w:rsidR="006808BF" w:rsidRPr="002267E5" w:rsidRDefault="006808BF" w:rsidP="00737D11">
            <w:pPr>
              <w:ind w:left="113" w:right="113"/>
            </w:pPr>
          </w:p>
        </w:tc>
      </w:tr>
      <w:tr w:rsidR="006808BF" w14:paraId="107C2081" w14:textId="77777777" w:rsidTr="00737D11">
        <w:trPr>
          <w:cantSplit/>
          <w:trHeight w:val="397"/>
        </w:trPr>
        <w:tc>
          <w:tcPr>
            <w:tcW w:w="353" w:type="pct"/>
          </w:tcPr>
          <w:p w14:paraId="4755B42D" w14:textId="77777777" w:rsidR="006808BF" w:rsidRPr="00C8117D" w:rsidRDefault="00AC4835" w:rsidP="00737D11">
            <w:pPr>
              <w:pStyle w:val="BodyText"/>
              <w:jc w:val="center"/>
              <w:rPr>
                <w:rFonts w:ascii="Arial Black" w:hAnsi="Arial Black" w:cs="Arial"/>
                <w:noProof/>
                <w:sz w:val="48"/>
                <w:szCs w:val="56"/>
              </w:rPr>
            </w:pPr>
            <w:sdt>
              <w:sdtPr>
                <w:rPr>
                  <w:rFonts w:ascii="Arial Black" w:hAnsi="Arial Black" w:cs="Arial"/>
                  <w:b/>
                  <w:bCs/>
                  <w:noProof/>
                  <w:color w:val="00B050"/>
                  <w:sz w:val="48"/>
                  <w:szCs w:val="56"/>
                </w:rPr>
                <w:id w:val="1016739626"/>
                <w14:checkbox>
                  <w14:checked w14:val="0"/>
                  <w14:checkedState w14:val="0052" w14:font="Wingdings 2"/>
                  <w14:uncheckedState w14:val="2610" w14:font="MS Gothic"/>
                </w14:checkbox>
              </w:sdtPr>
              <w:sdtEndPr/>
              <w:sdtContent>
                <w:r w:rsidR="006808BF">
                  <w:rPr>
                    <w:rFonts w:ascii="MS Gothic" w:eastAsia="MS Gothic" w:hAnsi="MS Gothic" w:cs="Arial" w:hint="eastAsia"/>
                    <w:b/>
                    <w:bCs/>
                    <w:noProof/>
                    <w:color w:val="00B050"/>
                    <w:sz w:val="48"/>
                    <w:szCs w:val="56"/>
                  </w:rPr>
                  <w:t>☐</w:t>
                </w:r>
              </w:sdtContent>
            </w:sdt>
          </w:p>
        </w:tc>
        <w:tc>
          <w:tcPr>
            <w:tcW w:w="4013" w:type="pct"/>
          </w:tcPr>
          <w:p w14:paraId="3DEDF931" w14:textId="77777777" w:rsidR="006808BF" w:rsidRPr="00E46C74" w:rsidRDefault="006808BF" w:rsidP="005F24BC">
            <w:pPr>
              <w:pStyle w:val="ListNumber"/>
              <w:numPr>
                <w:ilvl w:val="0"/>
                <w:numId w:val="22"/>
              </w:numPr>
              <w:tabs>
                <w:tab w:val="clear" w:pos="720"/>
              </w:tabs>
              <w:spacing w:before="0" w:after="80" w:line="240" w:lineRule="auto"/>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34" w:type="pct"/>
          </w:tcPr>
          <w:p w14:paraId="6D7D9448" w14:textId="77777777" w:rsidR="006808BF" w:rsidRPr="002267E5" w:rsidRDefault="006808BF" w:rsidP="00737D11">
            <w:pPr>
              <w:pStyle w:val="NoSpacing"/>
              <w:ind w:left="113"/>
              <w:rPr>
                <w:color w:val="4472C4" w:themeColor="accent1"/>
              </w:rPr>
            </w:pPr>
            <w:r w:rsidRPr="002267E5">
              <w:rPr>
                <w:color w:val="4472C4" w:themeColor="accent1"/>
              </w:rPr>
              <w:t>Neutral</w:t>
            </w:r>
          </w:p>
          <w:p w14:paraId="05AE72F0" w14:textId="77777777" w:rsidR="006808BF" w:rsidRPr="002267E5" w:rsidRDefault="006808BF" w:rsidP="00737D11">
            <w:pPr>
              <w:ind w:left="113" w:right="113"/>
            </w:pPr>
          </w:p>
        </w:tc>
      </w:tr>
    </w:tbl>
    <w:p w14:paraId="7480A917" w14:textId="77777777" w:rsidR="0093327C" w:rsidRPr="000D23B1" w:rsidRDefault="0093327C" w:rsidP="000D23B1">
      <w:pPr>
        <w:spacing w:line="360" w:lineRule="auto"/>
        <w:jc w:val="both"/>
        <w:rPr>
          <w:rFonts w:eastAsia="MS Gothic" w:cs="Arial"/>
          <w:iCs/>
          <w:color w:val="000000" w:themeColor="text1"/>
        </w:rPr>
      </w:pPr>
    </w:p>
    <w:p w14:paraId="0E233651" w14:textId="77777777" w:rsidR="004D0C85" w:rsidRDefault="004D0C85" w:rsidP="005F24BC">
      <w:pPr>
        <w:pStyle w:val="ListParagraph"/>
        <w:numPr>
          <w:ilvl w:val="1"/>
          <w:numId w:val="20"/>
        </w:numPr>
        <w:jc w:val="both"/>
      </w:pPr>
      <w:bookmarkStart w:id="93" w:name="_Toc125191627"/>
      <w:r>
        <w:t xml:space="preserve">Some </w:t>
      </w:r>
      <w:r w:rsidRPr="00823FB0">
        <w:t>Working Group members</w:t>
      </w:r>
      <w:r w:rsidRPr="00BD755B">
        <w:t xml:space="preserve"> consider that </w:t>
      </w:r>
      <w:r>
        <w:t xml:space="preserve">granting the Secretariat the ability to raise Change Proposals will result in benefits to DCUSA General Objective 4, ‘The promotion of efficiency in the implementation and administration of the DCUSA’. </w:t>
      </w:r>
    </w:p>
    <w:p w14:paraId="77E7889B" w14:textId="77777777" w:rsidR="004D0C85" w:rsidRDefault="004D0C85" w:rsidP="005F24BC">
      <w:pPr>
        <w:pStyle w:val="ListParagraph"/>
        <w:numPr>
          <w:ilvl w:val="1"/>
          <w:numId w:val="20"/>
        </w:numPr>
        <w:jc w:val="both"/>
      </w:pPr>
      <w:r>
        <w:t xml:space="preserve">Allowing the DCUSA Secretariat to raise issues at the SIG or DCMDG for industry review will allow the Secretariat to utilise existing industry forums to facilitate industry discussion where it believes it has identified a change that will better facilitate the DCUSA Objectives. </w:t>
      </w:r>
    </w:p>
    <w:p w14:paraId="08709195" w14:textId="77777777" w:rsidR="004D0C85" w:rsidRDefault="004D0C85" w:rsidP="005F24BC">
      <w:pPr>
        <w:pStyle w:val="ListParagraph"/>
        <w:numPr>
          <w:ilvl w:val="1"/>
          <w:numId w:val="20"/>
        </w:numPr>
        <w:jc w:val="both"/>
      </w:pPr>
      <w:r>
        <w:t xml:space="preserve">The following options will be available to industry at these meeting: </w:t>
      </w:r>
    </w:p>
    <w:p w14:paraId="4FB954B8" w14:textId="77777777" w:rsidR="007B5851" w:rsidRDefault="007B5851" w:rsidP="007B5851">
      <w:pPr>
        <w:pStyle w:val="ListParagraph"/>
        <w:ind w:left="1001"/>
        <w:jc w:val="both"/>
      </w:pPr>
      <w:r>
        <w:t>•</w:t>
      </w:r>
      <w:r>
        <w:tab/>
        <w:t xml:space="preserve">A DCUSA Party takes ownership of the </w:t>
      </w:r>
      <w:proofErr w:type="gramStart"/>
      <w:r>
        <w:t>CP;</w:t>
      </w:r>
      <w:proofErr w:type="gramEnd"/>
    </w:p>
    <w:p w14:paraId="13F404C4" w14:textId="77777777" w:rsidR="007B5851" w:rsidRDefault="007B5851" w:rsidP="007B5851">
      <w:pPr>
        <w:pStyle w:val="ListParagraph"/>
        <w:ind w:left="1001"/>
        <w:jc w:val="both"/>
      </w:pPr>
      <w:r>
        <w:t>•</w:t>
      </w:r>
      <w:r>
        <w:tab/>
        <w:t xml:space="preserve">the SIG or DCMDG, through a majority vote, instruct the Secretariat to raise the CP; or </w:t>
      </w:r>
    </w:p>
    <w:p w14:paraId="6C84DAAE" w14:textId="13679897" w:rsidR="007B5851" w:rsidRDefault="007B5851" w:rsidP="007B5851">
      <w:pPr>
        <w:pStyle w:val="ListParagraph"/>
        <w:ind w:left="1001"/>
        <w:jc w:val="both"/>
      </w:pPr>
      <w:r>
        <w:t>•</w:t>
      </w:r>
      <w:r>
        <w:tab/>
        <w:t>the issue is withdrawn, resulting in no CP being raised.</w:t>
      </w:r>
    </w:p>
    <w:p w14:paraId="04068401" w14:textId="452FDD95" w:rsidR="00B70384" w:rsidRPr="001F4CD1" w:rsidRDefault="00B70384" w:rsidP="005F24BC">
      <w:pPr>
        <w:pStyle w:val="ListParagraph"/>
        <w:numPr>
          <w:ilvl w:val="1"/>
          <w:numId w:val="20"/>
        </w:numPr>
        <w:jc w:val="both"/>
      </w:pPr>
      <w:r>
        <w:t>The above options allow for extra flexibility, which in turn will aid in the promotion of efficiency in the implementation and administration of the DCUSA.</w:t>
      </w:r>
    </w:p>
    <w:p w14:paraId="204BC9E9" w14:textId="77777777" w:rsidR="004D0C85" w:rsidRDefault="004D0C85" w:rsidP="00B70384">
      <w:pPr>
        <w:pStyle w:val="ListParagraph"/>
        <w:ind w:left="1001"/>
        <w:jc w:val="both"/>
      </w:pPr>
    </w:p>
    <w:p w14:paraId="6DAC2B49" w14:textId="49A764FE" w:rsidR="00574742" w:rsidRPr="00EB32BB" w:rsidRDefault="00574742" w:rsidP="006D62F9">
      <w:pPr>
        <w:pStyle w:val="Heading03"/>
        <w:rPr>
          <w:noProof/>
        </w:rPr>
      </w:pPr>
      <w:r w:rsidRPr="00EB32BB">
        <w:rPr>
          <w:noProof/>
        </w:rPr>
        <w:t xml:space="preserve">Impacts </w:t>
      </w:r>
      <w:r>
        <w:rPr>
          <w:noProof/>
        </w:rPr>
        <w:t>&amp; Other Considerations</w:t>
      </w:r>
      <w:bookmarkEnd w:id="93"/>
    </w:p>
    <w:p w14:paraId="4A3A027A" w14:textId="772CFD88" w:rsidR="00C479AA" w:rsidRPr="00293C2D" w:rsidRDefault="00AD6FCF" w:rsidP="00AD6FCF">
      <w:pPr>
        <w:pStyle w:val="Heading4"/>
        <w:keepNext w:val="0"/>
      </w:pPr>
      <w:bookmarkStart w:id="94" w:name="_Toc318967201"/>
      <w:r>
        <w:t xml:space="preserve">Impacts on other </w:t>
      </w:r>
      <w:r w:rsidR="00C479AA" w:rsidRPr="004155E5">
        <w:t xml:space="preserve">Industry </w:t>
      </w:r>
      <w:r>
        <w:t>Codes</w:t>
      </w:r>
    </w:p>
    <w:p w14:paraId="148F9F79" w14:textId="316900A4" w:rsidR="00211374" w:rsidRPr="00636F50" w:rsidRDefault="005E249F" w:rsidP="005F24BC">
      <w:pPr>
        <w:numPr>
          <w:ilvl w:val="1"/>
          <w:numId w:val="27"/>
        </w:numPr>
        <w:tabs>
          <w:tab w:val="left" w:pos="3402"/>
        </w:tabs>
        <w:spacing w:before="240" w:after="0" w:line="360" w:lineRule="auto"/>
        <w:ind w:left="859"/>
        <w:jc w:val="both"/>
        <w:outlineLvl w:val="1"/>
        <w:rPr>
          <w:rFonts w:eastAsia="MS Gothic" w:cs="Arial"/>
          <w:b/>
          <w:bCs/>
          <w:iCs/>
        </w:rPr>
      </w:pPr>
      <w:r>
        <w:rPr>
          <w:rFonts w:eastAsia="MS Gothic" w:cs="Arial"/>
          <w:iCs/>
        </w:rPr>
        <w:t>N/A</w:t>
      </w:r>
    </w:p>
    <w:tbl>
      <w:tblPr>
        <w:tblStyle w:val="PlainTable31"/>
        <w:tblW w:w="0" w:type="auto"/>
        <w:tblInd w:w="612" w:type="dxa"/>
        <w:tblLook w:val="0600" w:firstRow="0" w:lastRow="0" w:firstColumn="0" w:lastColumn="0" w:noHBand="1" w:noVBand="1"/>
      </w:tblPr>
      <w:tblGrid>
        <w:gridCol w:w="1794"/>
        <w:gridCol w:w="536"/>
        <w:gridCol w:w="1461"/>
        <w:gridCol w:w="536"/>
        <w:gridCol w:w="1817"/>
        <w:gridCol w:w="536"/>
        <w:gridCol w:w="1350"/>
        <w:gridCol w:w="536"/>
      </w:tblGrid>
      <w:tr w:rsidR="00AD6FCF" w14:paraId="064B0CC5" w14:textId="77777777" w:rsidTr="00CA1FE7">
        <w:trPr>
          <w:trHeight w:val="227"/>
        </w:trPr>
        <w:tc>
          <w:tcPr>
            <w:tcW w:w="0" w:type="auto"/>
            <w:vAlign w:val="center"/>
            <w:hideMark/>
          </w:tcPr>
          <w:p w14:paraId="5A2798A1" w14:textId="77777777" w:rsidR="00AD6FCF" w:rsidRDefault="00AD6FCF">
            <w:pPr>
              <w:spacing w:before="0" w:after="0" w:line="360" w:lineRule="auto"/>
              <w:rPr>
                <w:rFonts w:cs="Arial"/>
                <w:noProof/>
                <w:szCs w:val="20"/>
              </w:rPr>
            </w:pPr>
            <w:r>
              <w:rPr>
                <w:rFonts w:cs="Arial"/>
                <w:noProof/>
                <w:szCs w:val="20"/>
              </w:rPr>
              <w:t>BSC……………...</w:t>
            </w:r>
          </w:p>
        </w:tc>
        <w:sdt>
          <w:sdtPr>
            <w:rPr>
              <w:rFonts w:cs="Arial"/>
              <w:noProof/>
              <w:color w:val="C00000"/>
              <w:sz w:val="32"/>
              <w:szCs w:val="32"/>
            </w:rPr>
            <w:id w:val="1843117635"/>
            <w14:checkbox>
              <w14:checked w14:val="0"/>
              <w14:checkedState w14:val="2612" w14:font="MS Gothic"/>
              <w14:uncheckedState w14:val="2610" w14:font="MS Gothic"/>
            </w14:checkbox>
          </w:sdtPr>
          <w:sdtEndPr/>
          <w:sdtContent>
            <w:tc>
              <w:tcPr>
                <w:tcW w:w="0" w:type="auto"/>
                <w:vAlign w:val="center"/>
                <w:hideMark/>
              </w:tcPr>
              <w:p w14:paraId="3C174D27" w14:textId="0287E1B2" w:rsidR="00AD6FCF" w:rsidRDefault="00A2711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64F7A3E3" w14:textId="77777777" w:rsidR="00AD6FCF" w:rsidRDefault="00AD6FCF">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4:checkbox>
              <w14:checked w14:val="0"/>
              <w14:checkedState w14:val="2612" w14:font="MS Gothic"/>
              <w14:uncheckedState w14:val="2610" w14:font="MS Gothic"/>
            </w14:checkbox>
          </w:sdtPr>
          <w:sdtEndPr/>
          <w:sdtContent>
            <w:tc>
              <w:tcPr>
                <w:tcW w:w="0" w:type="auto"/>
                <w:vAlign w:val="center"/>
                <w:hideMark/>
              </w:tcPr>
              <w:p w14:paraId="0B5729B0"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9E6FFD5" w14:textId="77777777" w:rsidR="00AD6FCF" w:rsidRDefault="00AD6FCF">
            <w:pPr>
              <w:spacing w:before="0" w:after="0" w:line="240" w:lineRule="auto"/>
            </w:pPr>
            <w:r>
              <w:rPr>
                <w:rFonts w:cs="Arial"/>
                <w:noProof/>
                <w:szCs w:val="20"/>
              </w:rPr>
              <w:t>Grid Code……….</w:t>
            </w:r>
          </w:p>
        </w:tc>
        <w:sdt>
          <w:sdtPr>
            <w:rPr>
              <w:rFonts w:cs="Arial"/>
              <w:noProof/>
              <w:color w:val="C00000"/>
              <w:sz w:val="32"/>
              <w:szCs w:val="32"/>
            </w:rPr>
            <w:id w:val="-193931560"/>
            <w14:checkbox>
              <w14:checked w14:val="0"/>
              <w14:checkedState w14:val="2612" w14:font="MS Gothic"/>
              <w14:uncheckedState w14:val="2610" w14:font="MS Gothic"/>
            </w14:checkbox>
          </w:sdtPr>
          <w:sdtEndPr/>
          <w:sdtContent>
            <w:tc>
              <w:tcPr>
                <w:tcW w:w="0" w:type="auto"/>
                <w:vAlign w:val="center"/>
                <w:hideMark/>
              </w:tcPr>
              <w:p w14:paraId="1DF15F61"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FE4CD47" w14:textId="77777777" w:rsidR="00AD6FCF" w:rsidRDefault="00AD6FCF">
            <w:pPr>
              <w:spacing w:before="0" w:after="0" w:line="240" w:lineRule="auto"/>
            </w:pPr>
            <w:r>
              <w:rPr>
                <w:rFonts w:cs="Arial"/>
                <w:noProof/>
                <w:szCs w:val="20"/>
              </w:rPr>
              <w:t>REC……….</w:t>
            </w:r>
          </w:p>
        </w:tc>
        <w:sdt>
          <w:sdtPr>
            <w:rPr>
              <w:rFonts w:cs="Arial"/>
              <w:noProof/>
              <w:color w:val="C00000"/>
              <w:sz w:val="32"/>
              <w:szCs w:val="32"/>
            </w:rPr>
            <w:id w:val="1304124821"/>
            <w14:checkbox>
              <w14:checked w14:val="0"/>
              <w14:checkedState w14:val="2612" w14:font="MS Gothic"/>
              <w14:uncheckedState w14:val="2610" w14:font="MS Gothic"/>
            </w14:checkbox>
          </w:sdtPr>
          <w:sdtEndPr/>
          <w:sdtContent>
            <w:tc>
              <w:tcPr>
                <w:tcW w:w="0" w:type="auto"/>
                <w:vAlign w:val="center"/>
                <w:hideMark/>
              </w:tcPr>
              <w:p w14:paraId="17A3E9BF"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r w:rsidR="00AD6FCF" w14:paraId="19AF6C3A" w14:textId="77777777" w:rsidTr="00CA1FE7">
        <w:trPr>
          <w:trHeight w:val="227"/>
        </w:trPr>
        <w:tc>
          <w:tcPr>
            <w:tcW w:w="0" w:type="auto"/>
            <w:vAlign w:val="center"/>
            <w:hideMark/>
          </w:tcPr>
          <w:p w14:paraId="0835A6E1" w14:textId="77777777" w:rsidR="00AD6FCF" w:rsidRDefault="00AD6FCF">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4:checkbox>
              <w14:checked w14:val="0"/>
              <w14:checkedState w14:val="2612" w14:font="MS Gothic"/>
              <w14:uncheckedState w14:val="2610" w14:font="MS Gothic"/>
            </w14:checkbox>
          </w:sdtPr>
          <w:sdtEndPr/>
          <w:sdtContent>
            <w:tc>
              <w:tcPr>
                <w:tcW w:w="0" w:type="auto"/>
                <w:vAlign w:val="center"/>
                <w:hideMark/>
              </w:tcPr>
              <w:p w14:paraId="0D4FB9E4" w14:textId="031A30EF"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69B237D" w14:textId="77777777" w:rsidR="00AD6FCF" w:rsidRDefault="00AD6FCF">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4:checkbox>
              <w14:checked w14:val="0"/>
              <w14:checkedState w14:val="2612" w14:font="MS Gothic"/>
              <w14:uncheckedState w14:val="2610" w14:font="MS Gothic"/>
            </w14:checkbox>
          </w:sdtPr>
          <w:sdtEndPr/>
          <w:sdtContent>
            <w:tc>
              <w:tcPr>
                <w:tcW w:w="0" w:type="auto"/>
                <w:vAlign w:val="center"/>
                <w:hideMark/>
              </w:tcPr>
              <w:p w14:paraId="48AD4D13"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3B72A380" w14:textId="77777777" w:rsidR="00AD6FCF" w:rsidRDefault="00AD6FCF">
            <w:pPr>
              <w:spacing w:before="0" w:after="0" w:line="240" w:lineRule="auto"/>
            </w:pPr>
            <w:r>
              <w:rPr>
                <w:rFonts w:cs="Arial"/>
                <w:noProof/>
                <w:szCs w:val="20"/>
              </w:rPr>
              <w:t>Distrbution Code..</w:t>
            </w:r>
          </w:p>
        </w:tc>
        <w:sdt>
          <w:sdtPr>
            <w:rPr>
              <w:rFonts w:cs="Arial"/>
              <w:noProof/>
              <w:color w:val="C00000"/>
              <w:sz w:val="32"/>
              <w:szCs w:val="32"/>
            </w:rPr>
            <w:id w:val="1050429083"/>
            <w14:checkbox>
              <w14:checked w14:val="0"/>
              <w14:checkedState w14:val="2612" w14:font="MS Gothic"/>
              <w14:uncheckedState w14:val="2610" w14:font="MS Gothic"/>
            </w14:checkbox>
          </w:sdtPr>
          <w:sdtEndPr/>
          <w:sdtContent>
            <w:tc>
              <w:tcPr>
                <w:tcW w:w="0" w:type="auto"/>
                <w:vAlign w:val="center"/>
                <w:hideMark/>
              </w:tcPr>
              <w:p w14:paraId="37F737EC"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2292B15" w14:textId="77777777" w:rsidR="00AD6FCF" w:rsidRDefault="00AD6FCF">
            <w:pPr>
              <w:spacing w:before="0" w:after="0" w:line="240" w:lineRule="auto"/>
            </w:pPr>
            <w:r>
              <w:rPr>
                <w:rFonts w:cs="Arial"/>
                <w:noProof/>
                <w:szCs w:val="20"/>
              </w:rPr>
              <w:t>None……….</w:t>
            </w:r>
          </w:p>
        </w:tc>
        <w:sdt>
          <w:sdtPr>
            <w:rPr>
              <w:rFonts w:cs="Arial"/>
              <w:noProof/>
              <w:color w:val="C00000"/>
              <w:sz w:val="32"/>
              <w:szCs w:val="32"/>
            </w:rPr>
            <w:id w:val="118415267"/>
            <w14:checkbox>
              <w14:checked w14:val="1"/>
              <w14:checkedState w14:val="2612" w14:font="MS Gothic"/>
              <w14:uncheckedState w14:val="2610" w14:font="MS Gothic"/>
            </w14:checkbox>
          </w:sdtPr>
          <w:sdtEndPr/>
          <w:sdtContent>
            <w:tc>
              <w:tcPr>
                <w:tcW w:w="0" w:type="auto"/>
                <w:vAlign w:val="center"/>
                <w:hideMark/>
              </w:tcPr>
              <w:p w14:paraId="20669002" w14:textId="7CFF84AA" w:rsidR="00AD6FCF" w:rsidRDefault="00A2711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bl>
    <w:p w14:paraId="6E2EEB2B" w14:textId="2D66C9CE" w:rsidR="00C479AA" w:rsidRPr="004155E5" w:rsidRDefault="00DB3140" w:rsidP="00C479AA">
      <w:pPr>
        <w:pStyle w:val="Heading4"/>
        <w:keepNext w:val="0"/>
        <w:rPr>
          <w:i/>
          <w:iCs/>
        </w:rPr>
      </w:pPr>
      <w:r>
        <w:t>Significant Code Review Impacts</w:t>
      </w:r>
      <w:r w:rsidR="00C479AA" w:rsidRPr="004155E5">
        <w:t>?</w:t>
      </w:r>
    </w:p>
    <w:p w14:paraId="66C50437" w14:textId="03F99010" w:rsidR="00C479AA" w:rsidRDefault="005075C5" w:rsidP="005F24BC">
      <w:pPr>
        <w:pStyle w:val="ListParagraph"/>
        <w:numPr>
          <w:ilvl w:val="1"/>
          <w:numId w:val="27"/>
        </w:numPr>
        <w:jc w:val="both"/>
      </w:pPr>
      <w:bookmarkStart w:id="95" w:name="_Hlk111213611"/>
      <w:r w:rsidRPr="00C502F6">
        <w:lastRenderedPageBreak/>
        <w:t xml:space="preserve">It is </w:t>
      </w:r>
      <w:r>
        <w:t>noted that the DEZNS and Ofgem Energy Code Reform is also considering code governance in general.</w:t>
      </w:r>
      <w:bookmarkEnd w:id="95"/>
      <w:r w:rsidR="00DB3140" w:rsidRPr="00DB3140">
        <w:t xml:space="preserve"> </w:t>
      </w:r>
    </w:p>
    <w:p w14:paraId="17E85351" w14:textId="6B6678B0" w:rsidR="00736739" w:rsidRDefault="00623127" w:rsidP="00623127">
      <w:pPr>
        <w:pStyle w:val="Heading4"/>
        <w:keepNext w:val="0"/>
      </w:pPr>
      <w:r w:rsidRPr="00703748">
        <w:t>Consumer Impacts</w:t>
      </w:r>
    </w:p>
    <w:p w14:paraId="4721C89E" w14:textId="77777777" w:rsidR="00E2562B" w:rsidRDefault="00E2562B" w:rsidP="005F24BC">
      <w:pPr>
        <w:pStyle w:val="ListParagraph"/>
        <w:numPr>
          <w:ilvl w:val="1"/>
          <w:numId w:val="27"/>
        </w:numPr>
      </w:pPr>
      <w:r w:rsidRPr="00E2562B">
        <w:t xml:space="preserve">The Working Group does not consider that there are any impacts to consumers </w:t>
      </w:r>
      <w:proofErr w:type="gramStart"/>
      <w:r w:rsidRPr="00E2562B">
        <w:t>as a result of</w:t>
      </w:r>
      <w:proofErr w:type="gramEnd"/>
      <w:r w:rsidRPr="00E2562B">
        <w:t xml:space="preserve"> the implementation of this CP that should be highlighted within this Change Report.</w:t>
      </w:r>
    </w:p>
    <w:p w14:paraId="04E9BBD9" w14:textId="7ECC4D7A" w:rsidR="00E2562B" w:rsidRPr="00E2562B" w:rsidRDefault="00500534" w:rsidP="00500534">
      <w:pPr>
        <w:pStyle w:val="Heading4"/>
        <w:keepNext w:val="0"/>
      </w:pPr>
      <w:r w:rsidRPr="00703748">
        <w:t>Environmental Impacts</w:t>
      </w:r>
    </w:p>
    <w:p w14:paraId="2CD8C175" w14:textId="13C1D38F" w:rsidR="00736739" w:rsidRPr="00293C2D" w:rsidRDefault="00D1591A" w:rsidP="005F24BC">
      <w:pPr>
        <w:pStyle w:val="ListParagraph"/>
        <w:numPr>
          <w:ilvl w:val="1"/>
          <w:numId w:val="27"/>
        </w:numPr>
      </w:pPr>
      <w:r w:rsidRPr="00D1591A">
        <w:t>In accordance with DCUSA Clause 11.20.6(D), the Working Group assessed whether there would be a material impact on greenhouse gas emissions if this CP were implemented. The Working Group did not identify any material impact on greenhouse gas emissions from the implementation of this CP.</w:t>
      </w:r>
    </w:p>
    <w:p w14:paraId="2F3FAEBD" w14:textId="03C393B3" w:rsidR="00450385" w:rsidRPr="00EB32BB" w:rsidRDefault="00C31A20" w:rsidP="006D62F9">
      <w:pPr>
        <w:pStyle w:val="Heading03"/>
        <w:rPr>
          <w:noProof/>
        </w:rPr>
      </w:pPr>
      <w:bookmarkStart w:id="96" w:name="_Toc125191628"/>
      <w:r w:rsidRPr="00EB32BB">
        <w:rPr>
          <w:noProof/>
        </w:rPr>
        <w:t>Imple</w:t>
      </w:r>
      <w:r w:rsidR="00461C2F" w:rsidRPr="00EB32BB">
        <w:rPr>
          <w:noProof/>
        </w:rPr>
        <w:t>me</w:t>
      </w:r>
      <w:r w:rsidRPr="00EB32BB">
        <w:rPr>
          <w:noProof/>
        </w:rPr>
        <w:t>ntation</w:t>
      </w:r>
      <w:bookmarkEnd w:id="94"/>
      <w:bookmarkEnd w:id="96"/>
    </w:p>
    <w:p w14:paraId="07227C73" w14:textId="6827F3F4" w:rsidR="00437BD1" w:rsidRPr="00845FD4" w:rsidRDefault="0026466E" w:rsidP="005F24BC">
      <w:pPr>
        <w:pStyle w:val="ListParagraph"/>
        <w:numPr>
          <w:ilvl w:val="1"/>
          <w:numId w:val="23"/>
        </w:numPr>
        <w:jc w:val="both"/>
      </w:pPr>
      <w:r>
        <w:t xml:space="preserve">It is proposed that should this CP be </w:t>
      </w:r>
      <w:proofErr w:type="gramStart"/>
      <w:r>
        <w:t>approved,</w:t>
      </w:r>
      <w:proofErr w:type="gramEnd"/>
      <w:r>
        <w:t xml:space="preserve"> it is implemented in the next scheduled DCUSA release following any such approval.</w:t>
      </w:r>
    </w:p>
    <w:p w14:paraId="00CE1FCF" w14:textId="41301199" w:rsidR="00F007A0" w:rsidRPr="00EB32BB" w:rsidRDefault="00F007A0" w:rsidP="006D62F9">
      <w:pPr>
        <w:pStyle w:val="Heading03"/>
      </w:pPr>
      <w:bookmarkStart w:id="97" w:name="_Toc156882583"/>
      <w:bookmarkStart w:id="98" w:name="_Toc163008071"/>
      <w:bookmarkStart w:id="99" w:name="_Toc318967202"/>
      <w:bookmarkStart w:id="100" w:name="_Toc125191629"/>
      <w:r w:rsidRPr="00EB32BB">
        <w:t>Legal Text</w:t>
      </w:r>
      <w:bookmarkEnd w:id="97"/>
      <w:bookmarkEnd w:id="98"/>
      <w:bookmarkEnd w:id="99"/>
      <w:bookmarkEnd w:id="100"/>
    </w:p>
    <w:p w14:paraId="58E84265" w14:textId="6FEAA9F1" w:rsidR="00DB5D6E" w:rsidRPr="00DB5D6E" w:rsidRDefault="00DB5D6E" w:rsidP="00DB5D6E">
      <w:pPr>
        <w:pStyle w:val="Subtitle"/>
        <w:rPr>
          <w:rFonts w:ascii="Arial" w:hAnsi="Arial" w:cs="Arial"/>
          <w:b/>
          <w:bCs/>
          <w:color w:val="008576"/>
          <w:sz w:val="24"/>
          <w:szCs w:val="24"/>
        </w:rPr>
      </w:pPr>
      <w:r w:rsidRPr="00DB5D6E">
        <w:rPr>
          <w:rFonts w:ascii="Arial" w:hAnsi="Arial" w:cs="Arial"/>
          <w:b/>
          <w:bCs/>
          <w:color w:val="008576"/>
          <w:sz w:val="24"/>
          <w:szCs w:val="24"/>
        </w:rPr>
        <w:t>Legal</w:t>
      </w:r>
      <w:r>
        <w:rPr>
          <w:rFonts w:ascii="Arial" w:hAnsi="Arial" w:cs="Arial"/>
          <w:b/>
          <w:bCs/>
          <w:color w:val="008576"/>
          <w:sz w:val="24"/>
          <w:szCs w:val="24"/>
        </w:rPr>
        <w:t xml:space="preserve"> </w:t>
      </w:r>
      <w:r w:rsidRPr="00DB5D6E">
        <w:rPr>
          <w:rFonts w:ascii="Arial" w:hAnsi="Arial" w:cs="Arial"/>
          <w:b/>
          <w:bCs/>
          <w:color w:val="008576"/>
          <w:sz w:val="24"/>
          <w:szCs w:val="24"/>
        </w:rPr>
        <w:t>Text</w:t>
      </w:r>
    </w:p>
    <w:p w14:paraId="48E1CE7F" w14:textId="68A6FE68" w:rsidR="0089061C" w:rsidRPr="0089061C" w:rsidRDefault="0084381D" w:rsidP="005F24BC">
      <w:pPr>
        <w:pStyle w:val="ListParagraph"/>
        <w:numPr>
          <w:ilvl w:val="1"/>
          <w:numId w:val="31"/>
        </w:numPr>
        <w:rPr>
          <w:rFonts w:eastAsia="MS Gothic" w:cs="Arial"/>
          <w:iCs/>
          <w:color w:val="000000" w:themeColor="text1"/>
        </w:rPr>
      </w:pPr>
      <w:bookmarkStart w:id="101" w:name="_Toc125191630"/>
      <w:r w:rsidRPr="0089061C">
        <w:rPr>
          <w:rFonts w:eastAsia="MS Gothic" w:cs="Arial"/>
          <w:iCs/>
          <w:color w:val="000000" w:themeColor="text1"/>
        </w:rPr>
        <w:t xml:space="preserve">Please find the proposed, red-lined legal text in Attachment </w:t>
      </w:r>
      <w:r w:rsidR="002E6D27">
        <w:rPr>
          <w:rFonts w:eastAsia="MS Gothic" w:cs="Arial"/>
          <w:iCs/>
          <w:color w:val="000000" w:themeColor="text1"/>
        </w:rPr>
        <w:t>4</w:t>
      </w:r>
      <w:r w:rsidRPr="0089061C">
        <w:rPr>
          <w:rFonts w:eastAsia="MS Gothic" w:cs="Arial"/>
          <w:iCs/>
          <w:color w:val="000000" w:themeColor="text1"/>
        </w:rPr>
        <w:t xml:space="preserve"> to this CP.</w:t>
      </w:r>
    </w:p>
    <w:p w14:paraId="790690F8" w14:textId="40477B38" w:rsidR="0089061C" w:rsidRPr="0089061C" w:rsidRDefault="0089061C" w:rsidP="0089061C">
      <w:pPr>
        <w:pStyle w:val="Heading4"/>
        <w:rPr>
          <w:i/>
          <w:iCs/>
        </w:rPr>
      </w:pPr>
      <w:r w:rsidRPr="00EB32BB">
        <w:t>Text Commentary</w:t>
      </w:r>
    </w:p>
    <w:p w14:paraId="10AF9D04" w14:textId="6D70DC31" w:rsidR="0089061C" w:rsidRPr="00FA1CA9" w:rsidRDefault="00FA1CA9" w:rsidP="005F24BC">
      <w:pPr>
        <w:pStyle w:val="ListParagraph"/>
        <w:numPr>
          <w:ilvl w:val="1"/>
          <w:numId w:val="31"/>
        </w:numPr>
        <w:jc w:val="both"/>
      </w:pPr>
      <w:r w:rsidRPr="00FA1CA9">
        <w:t>The following clauses have been suggested to be either added or modified:</w:t>
      </w:r>
    </w:p>
    <w:p w14:paraId="3F6F9509" w14:textId="77777777" w:rsidR="00FA1CA9" w:rsidRPr="00FA1CA9" w:rsidRDefault="00FA1CA9" w:rsidP="005F24BC">
      <w:pPr>
        <w:numPr>
          <w:ilvl w:val="0"/>
          <w:numId w:val="30"/>
        </w:numPr>
        <w:spacing w:before="160" w:after="160" w:line="360" w:lineRule="auto"/>
      </w:pPr>
      <w:r w:rsidRPr="00FA1CA9">
        <w:t xml:space="preserve">clauses 9.4.6, 10.2.4 and 10.2.5 have been modified to reflect the ability for the Secretariat to raise Change </w:t>
      </w:r>
      <w:proofErr w:type="gramStart"/>
      <w:r w:rsidRPr="00FA1CA9">
        <w:t>Proposals;</w:t>
      </w:r>
      <w:proofErr w:type="gramEnd"/>
    </w:p>
    <w:p w14:paraId="36B54533" w14:textId="77777777" w:rsidR="00FA1CA9" w:rsidRPr="00FA1CA9" w:rsidRDefault="00FA1CA9" w:rsidP="005F24BC">
      <w:pPr>
        <w:numPr>
          <w:ilvl w:val="0"/>
          <w:numId w:val="30"/>
        </w:numPr>
        <w:spacing w:before="160" w:after="160" w:line="360" w:lineRule="auto"/>
      </w:pPr>
      <w:r w:rsidRPr="00FA1CA9">
        <w:t xml:space="preserve">clause 10.2.6 has been added to reflect the ability for the Secretariat to raise Change Proposals, with the approval of the SIG or </w:t>
      </w:r>
      <w:proofErr w:type="gramStart"/>
      <w:r w:rsidRPr="00FA1CA9">
        <w:t>DCMDG;</w:t>
      </w:r>
      <w:proofErr w:type="gramEnd"/>
    </w:p>
    <w:p w14:paraId="632C8194" w14:textId="77777777" w:rsidR="00FA1CA9" w:rsidRPr="00FA1CA9" w:rsidRDefault="00FA1CA9" w:rsidP="005F24BC">
      <w:pPr>
        <w:numPr>
          <w:ilvl w:val="0"/>
          <w:numId w:val="30"/>
        </w:numPr>
        <w:spacing w:before="160" w:after="160" w:line="360" w:lineRule="auto"/>
      </w:pPr>
      <w:r w:rsidRPr="00FA1CA9">
        <w:t xml:space="preserve">clause 10.2A has been added to require the Secretariat to raise issues at the SIG or DCMDG and to provide an opportunity for industry to take ownership of the issue and responsibility for raising the Change </w:t>
      </w:r>
      <w:proofErr w:type="gramStart"/>
      <w:r w:rsidRPr="00FA1CA9">
        <w:t>Proposal;</w:t>
      </w:r>
      <w:proofErr w:type="gramEnd"/>
    </w:p>
    <w:p w14:paraId="3D73F29E" w14:textId="77777777" w:rsidR="00FA1CA9" w:rsidRPr="00FA1CA9" w:rsidRDefault="00FA1CA9" w:rsidP="005F24BC">
      <w:pPr>
        <w:numPr>
          <w:ilvl w:val="0"/>
          <w:numId w:val="30"/>
        </w:numPr>
        <w:spacing w:before="160" w:after="160" w:line="360" w:lineRule="auto"/>
      </w:pPr>
      <w:r w:rsidRPr="00FA1CA9">
        <w:t xml:space="preserve">clause 10.2B has been added to require approval, by simple majority, of the SIG or DCMDG before the Secretariat can raise a CP form, and to require a quorum at each group, </w:t>
      </w:r>
      <w:proofErr w:type="gramStart"/>
      <w:r w:rsidRPr="00FA1CA9">
        <w:t>similar to</w:t>
      </w:r>
      <w:proofErr w:type="gramEnd"/>
      <w:r w:rsidRPr="00FA1CA9">
        <w:t xml:space="preserve"> existing quoracy requirements for the DCUSA Panel and Board.</w:t>
      </w:r>
    </w:p>
    <w:p w14:paraId="46430CF9" w14:textId="02B0B975" w:rsidR="005F5231" w:rsidRDefault="005F5231" w:rsidP="006D62F9">
      <w:pPr>
        <w:pStyle w:val="Heading03"/>
      </w:pPr>
      <w:r>
        <w:t>Code Specific Matters</w:t>
      </w:r>
      <w:bookmarkEnd w:id="101"/>
    </w:p>
    <w:p w14:paraId="15557BCF" w14:textId="77777777" w:rsidR="005F5231" w:rsidRPr="00284F86" w:rsidRDefault="005F5231" w:rsidP="00E45140">
      <w:pPr>
        <w:pStyle w:val="Heading4"/>
      </w:pPr>
      <w:r w:rsidRPr="00284F86">
        <w:t>Modelling Specification Documents</w:t>
      </w:r>
    </w:p>
    <w:p w14:paraId="0B7B7564" w14:textId="1D86F2D6" w:rsidR="005F5231" w:rsidRPr="00763F63" w:rsidRDefault="00FB4511" w:rsidP="005F24BC">
      <w:pPr>
        <w:numPr>
          <w:ilvl w:val="1"/>
          <w:numId w:val="24"/>
        </w:numPr>
        <w:tabs>
          <w:tab w:val="left" w:pos="567"/>
        </w:tabs>
        <w:spacing w:line="360" w:lineRule="auto"/>
        <w:jc w:val="both"/>
        <w:rPr>
          <w:rFonts w:cs="Arial"/>
          <w:bCs/>
          <w:iCs/>
          <w:szCs w:val="20"/>
        </w:rPr>
      </w:pPr>
      <w:r w:rsidRPr="00763F63">
        <w:rPr>
          <w:rFonts w:cs="Arial"/>
          <w:bCs/>
          <w:iCs/>
          <w:szCs w:val="20"/>
        </w:rPr>
        <w:t>N/</w:t>
      </w:r>
      <w:r w:rsidR="00F463A1">
        <w:rPr>
          <w:rFonts w:cs="Arial"/>
          <w:bCs/>
          <w:iCs/>
          <w:szCs w:val="20"/>
        </w:rPr>
        <w:t>A</w:t>
      </w:r>
    </w:p>
    <w:p w14:paraId="1A5331DB" w14:textId="77777777" w:rsidR="005F5231" w:rsidRPr="00284F86" w:rsidRDefault="005F5231" w:rsidP="00E45140">
      <w:pPr>
        <w:pStyle w:val="Heading4"/>
      </w:pPr>
      <w:r w:rsidRPr="00284F86">
        <w:lastRenderedPageBreak/>
        <w:t>Reference Documents</w:t>
      </w:r>
    </w:p>
    <w:p w14:paraId="04AC5EB3" w14:textId="7FE989D8" w:rsidR="00FB4511" w:rsidRPr="00763F63" w:rsidRDefault="00FB4511" w:rsidP="005F24BC">
      <w:pPr>
        <w:numPr>
          <w:ilvl w:val="1"/>
          <w:numId w:val="24"/>
        </w:numPr>
        <w:tabs>
          <w:tab w:val="left" w:pos="567"/>
        </w:tabs>
        <w:spacing w:line="360" w:lineRule="auto"/>
        <w:jc w:val="both"/>
        <w:rPr>
          <w:rFonts w:cs="Arial"/>
          <w:bCs/>
          <w:iCs/>
          <w:szCs w:val="20"/>
        </w:rPr>
      </w:pPr>
      <w:bookmarkStart w:id="102" w:name="_Toc318967203"/>
      <w:r w:rsidRPr="00763F63">
        <w:rPr>
          <w:rFonts w:cs="Arial"/>
          <w:bCs/>
          <w:iCs/>
          <w:szCs w:val="20"/>
        </w:rPr>
        <w:t>N/</w:t>
      </w:r>
      <w:r w:rsidR="00F463A1">
        <w:rPr>
          <w:rFonts w:cs="Arial"/>
          <w:bCs/>
          <w:iCs/>
          <w:szCs w:val="20"/>
        </w:rPr>
        <w:t>A</w:t>
      </w:r>
    </w:p>
    <w:p w14:paraId="63B9BF15" w14:textId="6B46A234" w:rsidR="00F73FD6" w:rsidRPr="00EB32BB" w:rsidRDefault="00A00B4A" w:rsidP="006D62F9">
      <w:pPr>
        <w:pStyle w:val="Heading03"/>
      </w:pPr>
      <w:bookmarkStart w:id="103" w:name="_Toc125191631"/>
      <w:r w:rsidRPr="00EB32BB">
        <w:t>Recommendation</w:t>
      </w:r>
      <w:r w:rsidR="006D75CD">
        <w:t>s</w:t>
      </w:r>
      <w:bookmarkEnd w:id="102"/>
      <w:bookmarkEnd w:id="103"/>
      <w:r w:rsidRPr="00EB32BB">
        <w:t xml:space="preserve"> </w:t>
      </w:r>
    </w:p>
    <w:p w14:paraId="67E48276" w14:textId="26ED50B9" w:rsidR="00D22CEB" w:rsidRDefault="00D10E24" w:rsidP="00E45140">
      <w:pPr>
        <w:pStyle w:val="Heading4"/>
      </w:pPr>
      <w:r>
        <w:t>Panel’s</w:t>
      </w:r>
      <w:r w:rsidR="00D22CEB">
        <w:t xml:space="preserve"> Recommendatio</w:t>
      </w:r>
      <w:r w:rsidR="00206A74">
        <w:t>n</w:t>
      </w:r>
    </w:p>
    <w:p w14:paraId="446DD00B" w14:textId="1C706ED5" w:rsidR="00684433" w:rsidRPr="00763F63" w:rsidRDefault="00684433" w:rsidP="005F24BC">
      <w:pPr>
        <w:numPr>
          <w:ilvl w:val="1"/>
          <w:numId w:val="24"/>
        </w:numPr>
        <w:tabs>
          <w:tab w:val="left" w:pos="567"/>
        </w:tabs>
        <w:spacing w:line="360" w:lineRule="auto"/>
        <w:jc w:val="both"/>
        <w:rPr>
          <w:rFonts w:cs="Arial"/>
          <w:bCs/>
          <w:iCs/>
          <w:szCs w:val="20"/>
        </w:rPr>
      </w:pPr>
      <w:r w:rsidRPr="00763F63">
        <w:rPr>
          <w:rFonts w:cs="Arial"/>
          <w:bCs/>
          <w:iCs/>
          <w:szCs w:val="20"/>
        </w:rPr>
        <w:t>The Panel approved this Change Report</w:t>
      </w:r>
      <w:r w:rsidR="00370EB1" w:rsidRPr="00763F63">
        <w:rPr>
          <w:rFonts w:cs="Arial"/>
          <w:bCs/>
          <w:iCs/>
          <w:szCs w:val="20"/>
        </w:rPr>
        <w:t xml:space="preserve"> </w:t>
      </w:r>
      <w:r w:rsidRPr="00763F63">
        <w:rPr>
          <w:rFonts w:cs="Arial"/>
          <w:bCs/>
          <w:iCs/>
          <w:szCs w:val="20"/>
        </w:rPr>
        <w:t>on</w:t>
      </w:r>
      <w:r w:rsidR="002743D0">
        <w:rPr>
          <w:rFonts w:cs="Arial"/>
          <w:bCs/>
          <w:iCs/>
          <w:szCs w:val="20"/>
        </w:rPr>
        <w:t xml:space="preserve"> </w:t>
      </w:r>
      <w:r w:rsidR="00D90EB1">
        <w:rPr>
          <w:rFonts w:cs="Arial"/>
          <w:bCs/>
          <w:iCs/>
          <w:szCs w:val="20"/>
        </w:rPr>
        <w:t>21 February 2024</w:t>
      </w:r>
      <w:r w:rsidR="002507F8">
        <w:rPr>
          <w:rFonts w:cs="Arial"/>
          <w:bCs/>
          <w:iCs/>
          <w:szCs w:val="20"/>
        </w:rPr>
        <w:t>.</w:t>
      </w:r>
      <w:r w:rsidR="002743D0">
        <w:rPr>
          <w:rFonts w:cs="Arial"/>
          <w:bCs/>
          <w:iCs/>
          <w:szCs w:val="20"/>
        </w:rPr>
        <w:t xml:space="preserve"> </w:t>
      </w:r>
      <w:r w:rsidRPr="00763F63">
        <w:rPr>
          <w:rFonts w:cs="Arial"/>
          <w:bCs/>
          <w:iCs/>
          <w:szCs w:val="20"/>
        </w:rPr>
        <w:t xml:space="preserve">The Panel considered that the </w:t>
      </w:r>
      <w:r w:rsidR="0078738F" w:rsidRPr="00763F63">
        <w:rPr>
          <w:rFonts w:cs="Arial"/>
          <w:bCs/>
          <w:iCs/>
          <w:szCs w:val="20"/>
        </w:rPr>
        <w:t>Working Group</w:t>
      </w:r>
      <w:r w:rsidRPr="00763F63">
        <w:rPr>
          <w:rFonts w:cs="Arial"/>
          <w:bCs/>
          <w:iCs/>
          <w:szCs w:val="20"/>
        </w:rPr>
        <w:t xml:space="preserve"> has carried out the level of analysis required to enable Parties to understand the impact of the proposed amendment and to vote on DCP </w:t>
      </w:r>
      <w:r w:rsidR="00A52F37" w:rsidRPr="00763F63">
        <w:rPr>
          <w:rFonts w:cs="Arial"/>
          <w:bCs/>
          <w:iCs/>
          <w:szCs w:val="20"/>
        </w:rPr>
        <w:t>4</w:t>
      </w:r>
      <w:r w:rsidR="002743D0">
        <w:rPr>
          <w:rFonts w:cs="Arial"/>
          <w:bCs/>
          <w:iCs/>
          <w:szCs w:val="20"/>
        </w:rPr>
        <w:t>17.</w:t>
      </w:r>
    </w:p>
    <w:p w14:paraId="43D31468" w14:textId="0183CC27" w:rsidR="00945537" w:rsidRDefault="00D10E24" w:rsidP="005F24BC">
      <w:pPr>
        <w:numPr>
          <w:ilvl w:val="1"/>
          <w:numId w:val="24"/>
        </w:numPr>
        <w:tabs>
          <w:tab w:val="left" w:pos="567"/>
        </w:tabs>
        <w:spacing w:line="360" w:lineRule="auto"/>
        <w:jc w:val="both"/>
        <w:rPr>
          <w:rFonts w:cs="Arial"/>
          <w:bCs/>
          <w:iCs/>
          <w:szCs w:val="20"/>
        </w:rPr>
      </w:pPr>
      <w:r w:rsidRPr="00763F63">
        <w:rPr>
          <w:rFonts w:cs="Arial"/>
          <w:bCs/>
          <w:iCs/>
          <w:szCs w:val="20"/>
        </w:rPr>
        <w:t xml:space="preserve">The Panel have recommended that this report is issued </w:t>
      </w:r>
      <w:r w:rsidR="00684433" w:rsidRPr="00763F63">
        <w:rPr>
          <w:rFonts w:cs="Arial"/>
          <w:bCs/>
          <w:iCs/>
          <w:szCs w:val="20"/>
        </w:rPr>
        <w:t>for Voting</w:t>
      </w:r>
      <w:r w:rsidR="001B54D8">
        <w:rPr>
          <w:rFonts w:cs="Arial"/>
          <w:bCs/>
          <w:iCs/>
          <w:szCs w:val="20"/>
        </w:rPr>
        <w:t xml:space="preserve"> for a period of 3 weeks</w:t>
      </w:r>
      <w:r w:rsidR="00684433" w:rsidRPr="00763F63">
        <w:rPr>
          <w:rFonts w:cs="Arial"/>
          <w:bCs/>
          <w:iCs/>
          <w:szCs w:val="20"/>
        </w:rPr>
        <w:t xml:space="preserve"> and DCUSA P</w:t>
      </w:r>
      <w:r w:rsidRPr="00763F63">
        <w:rPr>
          <w:rFonts w:cs="Arial"/>
          <w:bCs/>
          <w:iCs/>
          <w:szCs w:val="20"/>
        </w:rPr>
        <w:t xml:space="preserve">arties should consider whether they wish to submit views regarding this </w:t>
      </w:r>
      <w:r w:rsidR="00945537" w:rsidRPr="00763F63">
        <w:rPr>
          <w:rFonts w:cs="Arial"/>
          <w:bCs/>
          <w:iCs/>
          <w:szCs w:val="20"/>
        </w:rPr>
        <w:t>Change Proposal.</w:t>
      </w:r>
    </w:p>
    <w:p w14:paraId="13C2AE87" w14:textId="09FA955C" w:rsidR="00684433" w:rsidRDefault="00684433" w:rsidP="009456EB">
      <w:pPr>
        <w:pStyle w:val="Heading03"/>
      </w:pPr>
      <w:bookmarkStart w:id="104" w:name="_Toc125191632"/>
      <w:r w:rsidRPr="00FD64CC">
        <w:t>Attachments</w:t>
      </w:r>
      <w:bookmarkEnd w:id="104"/>
      <w:r w:rsidRPr="00FD64CC">
        <w:t xml:space="preserve"> </w:t>
      </w:r>
    </w:p>
    <w:p w14:paraId="6372731E" w14:textId="4E7C25BB" w:rsidR="002743D0" w:rsidRDefault="002743D0" w:rsidP="005F24BC">
      <w:pPr>
        <w:numPr>
          <w:ilvl w:val="0"/>
          <w:numId w:val="17"/>
        </w:numPr>
        <w:spacing w:before="100" w:beforeAutospacing="1" w:line="240" w:lineRule="auto"/>
      </w:pPr>
      <w:bookmarkStart w:id="105" w:name="_Hlk2681468"/>
      <w:r>
        <w:t xml:space="preserve">Attachment 1: DCP 417 </w:t>
      </w:r>
      <w:r w:rsidR="00301AFE">
        <w:t>Voting</w:t>
      </w:r>
      <w:r>
        <w:t xml:space="preserve"> Response Form</w:t>
      </w:r>
    </w:p>
    <w:p w14:paraId="38B722A9" w14:textId="17BFB593" w:rsidR="002743D0" w:rsidRDefault="002743D0" w:rsidP="005F24BC">
      <w:pPr>
        <w:numPr>
          <w:ilvl w:val="0"/>
          <w:numId w:val="17"/>
        </w:numPr>
        <w:spacing w:before="100" w:beforeAutospacing="1" w:line="240" w:lineRule="auto"/>
      </w:pPr>
      <w:r>
        <w:t xml:space="preserve">Attachment 2: </w:t>
      </w:r>
      <w:bookmarkStart w:id="106" w:name="_Hlk156389941"/>
      <w:r>
        <w:t>DCP 417 Consultation</w:t>
      </w:r>
      <w:r w:rsidR="006011C8">
        <w:t>1</w:t>
      </w:r>
      <w:r>
        <w:t xml:space="preserve"> and Industry Responses</w:t>
      </w:r>
    </w:p>
    <w:bookmarkEnd w:id="106"/>
    <w:p w14:paraId="0E076C55" w14:textId="3BE1C0C4" w:rsidR="00301AFE" w:rsidRDefault="00D369CB" w:rsidP="005F24BC">
      <w:pPr>
        <w:pStyle w:val="ListParagraph"/>
        <w:numPr>
          <w:ilvl w:val="0"/>
          <w:numId w:val="17"/>
        </w:numPr>
      </w:pPr>
      <w:r w:rsidRPr="00D369CB">
        <w:t>Attachment 3 – DCP 4</w:t>
      </w:r>
      <w:r>
        <w:t>17</w:t>
      </w:r>
      <w:r w:rsidRPr="00D369CB">
        <w:t xml:space="preserve"> Consolidated Consultation</w:t>
      </w:r>
      <w:r>
        <w:t xml:space="preserve"> 2</w:t>
      </w:r>
      <w:r w:rsidRPr="00D369CB">
        <w:t xml:space="preserve"> Responses</w:t>
      </w:r>
    </w:p>
    <w:p w14:paraId="64B98249" w14:textId="0DF9D4A2" w:rsidR="002743D0" w:rsidRDefault="002743D0" w:rsidP="005F24BC">
      <w:pPr>
        <w:numPr>
          <w:ilvl w:val="0"/>
          <w:numId w:val="17"/>
        </w:numPr>
        <w:spacing w:before="100" w:beforeAutospacing="1" w:line="240" w:lineRule="auto"/>
      </w:pPr>
      <w:r>
        <w:t xml:space="preserve">Attachment </w:t>
      </w:r>
      <w:r w:rsidR="008902DE">
        <w:t>4</w:t>
      </w:r>
      <w:r>
        <w:t>: DCP 417 Draft Legal Text</w:t>
      </w:r>
    </w:p>
    <w:p w14:paraId="3BC82301" w14:textId="0EF0246B" w:rsidR="002743D0" w:rsidRDefault="002743D0" w:rsidP="005F24BC">
      <w:pPr>
        <w:numPr>
          <w:ilvl w:val="0"/>
          <w:numId w:val="17"/>
        </w:numPr>
        <w:spacing w:before="100" w:beforeAutospacing="1" w:line="240" w:lineRule="auto"/>
      </w:pPr>
      <w:r>
        <w:t xml:space="preserve">Attachment </w:t>
      </w:r>
      <w:r w:rsidR="008902DE">
        <w:t>5</w:t>
      </w:r>
      <w:r>
        <w:t>: DCP 417 Change Proposal Form</w:t>
      </w:r>
      <w:bookmarkEnd w:id="105"/>
    </w:p>
    <w:p w14:paraId="07F3BA34" w14:textId="1B3F04BD" w:rsidR="002743D0" w:rsidRDefault="002743D0" w:rsidP="005F24BC">
      <w:pPr>
        <w:numPr>
          <w:ilvl w:val="0"/>
          <w:numId w:val="17"/>
        </w:numPr>
        <w:spacing w:before="100" w:beforeAutospacing="1" w:line="240" w:lineRule="auto"/>
      </w:pPr>
      <w:r>
        <w:t xml:space="preserve">Attachment </w:t>
      </w:r>
      <w:r w:rsidR="008902DE">
        <w:t>6</w:t>
      </w:r>
      <w:r>
        <w:t xml:space="preserve">: DCMDG Issues Form </w:t>
      </w:r>
    </w:p>
    <w:p w14:paraId="2C3B1264" w14:textId="7631838C" w:rsidR="002743D0" w:rsidRDefault="002743D0" w:rsidP="005F24BC">
      <w:pPr>
        <w:numPr>
          <w:ilvl w:val="0"/>
          <w:numId w:val="17"/>
        </w:numPr>
        <w:spacing w:before="100" w:beforeAutospacing="1" w:line="240" w:lineRule="auto"/>
      </w:pPr>
      <w:r>
        <w:t xml:space="preserve">Attachment </w:t>
      </w:r>
      <w:r w:rsidR="008902DE">
        <w:t>7</w:t>
      </w:r>
      <w:r>
        <w:t>: SIG Issues Form</w:t>
      </w:r>
    </w:p>
    <w:p w14:paraId="60460DBA" w14:textId="77777777" w:rsidR="00EB5CAD" w:rsidRPr="00D80A33" w:rsidRDefault="00EB5CAD" w:rsidP="003027D9">
      <w:pPr>
        <w:pStyle w:val="ListBullet2"/>
        <w:numPr>
          <w:ilvl w:val="0"/>
          <w:numId w:val="0"/>
        </w:numPr>
        <w:ind w:left="284"/>
      </w:pPr>
    </w:p>
    <w:sectPr w:rsidR="00EB5CAD" w:rsidRPr="00D80A33" w:rsidSect="00194176">
      <w:headerReference w:type="default" r:id="rId26"/>
      <w:footerReference w:type="default" r:id="rId27"/>
      <w:pgSz w:w="11906" w:h="16838"/>
      <w:pgMar w:top="1418" w:right="1416" w:bottom="567" w:left="1134" w:header="142"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dy Green" w:date="2024-01-03T11:24:00Z" w:initials="AG">
    <w:p w14:paraId="73C320BE" w14:textId="77777777" w:rsidR="00A52897" w:rsidRDefault="00A52897" w:rsidP="0046536B">
      <w:pPr>
        <w:pStyle w:val="CommentText"/>
      </w:pPr>
      <w:r>
        <w:rPr>
          <w:rStyle w:val="CommentReference"/>
        </w:rPr>
        <w:annotationRef/>
      </w:r>
      <w:r>
        <w:t>TBC</w:t>
      </w:r>
    </w:p>
  </w:comment>
  <w:comment w:id="1" w:author="Andy Green" w:date="2023-10-05T10:46:00Z" w:initials="AG">
    <w:p w14:paraId="44608DEF" w14:textId="5EFD09FD" w:rsidR="007D4DDE" w:rsidRDefault="007D4DDE" w:rsidP="004C69B3">
      <w:pPr>
        <w:pStyle w:val="CommentText"/>
      </w:pPr>
      <w:r>
        <w:rPr>
          <w:rStyle w:val="CommentReference"/>
        </w:rPr>
        <w:annotationRef/>
      </w:r>
      <w:r>
        <w:t>To be updated upon completion</w:t>
      </w:r>
    </w:p>
  </w:comment>
  <w:comment w:id="41" w:author="Dirks, Edda" w:date="2024-01-23T14:14:00Z" w:initials="DE">
    <w:p w14:paraId="1C77B0C6" w14:textId="77777777" w:rsidR="00AC4835" w:rsidRDefault="00013335" w:rsidP="00AC4835">
      <w:pPr>
        <w:pStyle w:val="CommentText"/>
      </w:pPr>
      <w:r>
        <w:rPr>
          <w:rStyle w:val="CommentReference"/>
        </w:rPr>
        <w:annotationRef/>
      </w:r>
      <w:r w:rsidR="00AC4835">
        <w:t>To be created, showing the analysis as per the minutes of WG 7.</w:t>
      </w:r>
    </w:p>
    <w:p w14:paraId="24EFDDE4" w14:textId="77777777" w:rsidR="00AC4835" w:rsidRDefault="00AC4835" w:rsidP="00AC4835">
      <w:pPr>
        <w:pStyle w:val="CommentText"/>
      </w:pPr>
      <w:r>
        <w:t>Alternatively, insert the analysis, in particular the pie chart,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C320BE" w15:done="0"/>
  <w15:commentEx w15:paraId="44608DEF" w15:done="0"/>
  <w15:commentEx w15:paraId="24EFDD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E1C570" w16cex:dateUtc="2024-01-03T11:24:00Z"/>
  <w16cex:commentExtensible w16cex:durableId="28C9129E" w16cex:dateUtc="2023-10-05T09:46:00Z"/>
  <w16cex:commentExtensible w16cex:durableId="7E3E959A" w16cex:dateUtc="2024-01-23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C320BE" w16cid:durableId="72E1C570"/>
  <w16cid:commentId w16cid:paraId="44608DEF" w16cid:durableId="28C9129E"/>
  <w16cid:commentId w16cid:paraId="24EFDDE4" w16cid:durableId="7E3E95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EC9D" w14:textId="77777777" w:rsidR="007D1E41" w:rsidRDefault="007D1E41">
      <w:pPr>
        <w:spacing w:line="240" w:lineRule="auto"/>
      </w:pPr>
      <w:r>
        <w:separator/>
      </w:r>
    </w:p>
    <w:p w14:paraId="6F5C41F6" w14:textId="77777777" w:rsidR="007D1E41" w:rsidRDefault="007D1E41"/>
  </w:endnote>
  <w:endnote w:type="continuationSeparator" w:id="0">
    <w:p w14:paraId="6BC51871" w14:textId="77777777" w:rsidR="007D1E41" w:rsidRDefault="007D1E41">
      <w:pPr>
        <w:spacing w:line="240" w:lineRule="auto"/>
      </w:pPr>
      <w:r>
        <w:continuationSeparator/>
      </w:r>
    </w:p>
    <w:p w14:paraId="03479400" w14:textId="77777777" w:rsidR="007D1E41" w:rsidRDefault="007D1E41"/>
  </w:endnote>
  <w:endnote w:type="continuationNotice" w:id="1">
    <w:p w14:paraId="29664DC1" w14:textId="77777777" w:rsidR="007D1E41" w:rsidRDefault="007D1E4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B19" w14:textId="5F207E3F" w:rsidR="007044BE" w:rsidRDefault="00A77FC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53452">
      <w:rPr>
        <w:rFonts w:cs="Arial"/>
        <w:sz w:val="16"/>
        <w:szCs w:val="16"/>
      </w:rPr>
      <w:t>4</w:t>
    </w:r>
    <w:r w:rsidR="00B82AFC">
      <w:rPr>
        <w:rFonts w:cs="Arial"/>
        <w:sz w:val="16"/>
        <w:szCs w:val="16"/>
      </w:rPr>
      <w:t>1</w:t>
    </w:r>
    <w:r w:rsidR="004D7688">
      <w:rPr>
        <w:rFonts w:cs="Arial"/>
        <w:sz w:val="16"/>
        <w:szCs w:val="16"/>
      </w:rPr>
      <w:t>7</w:t>
    </w:r>
    <w:r w:rsidR="007044BE">
      <w:rPr>
        <w:rFonts w:cs="Arial"/>
        <w:sz w:val="16"/>
        <w:szCs w:val="16"/>
      </w:rPr>
      <w:tab/>
    </w:r>
    <w:r w:rsidR="007044BE">
      <w:rPr>
        <w:rFonts w:cs="Arial"/>
        <w:sz w:val="16"/>
        <w:szCs w:val="16"/>
      </w:rPr>
      <w:tab/>
    </w:r>
    <w:r w:rsidR="007044BE" w:rsidRPr="000660DF">
      <w:rPr>
        <w:rFonts w:cs="Arial"/>
        <w:sz w:val="16"/>
        <w:szCs w:val="16"/>
        <w:lang w:val="en-US"/>
      </w:rPr>
      <w:t xml:space="preserve">Page </w:t>
    </w:r>
    <w:r w:rsidR="007044BE" w:rsidRPr="000660DF">
      <w:rPr>
        <w:rFonts w:cs="Arial"/>
        <w:sz w:val="16"/>
        <w:szCs w:val="16"/>
        <w:lang w:val="en-US"/>
      </w:rPr>
      <w:fldChar w:fldCharType="begin"/>
    </w:r>
    <w:r w:rsidR="007044BE" w:rsidRPr="000660DF">
      <w:rPr>
        <w:rFonts w:cs="Arial"/>
        <w:sz w:val="16"/>
        <w:szCs w:val="16"/>
        <w:lang w:val="en-US"/>
      </w:rPr>
      <w:instrText xml:space="preserve"> PAGE </w:instrText>
    </w:r>
    <w:r w:rsidR="007044BE" w:rsidRPr="000660DF">
      <w:rPr>
        <w:rFonts w:cs="Arial"/>
        <w:sz w:val="16"/>
        <w:szCs w:val="16"/>
        <w:lang w:val="en-US"/>
      </w:rPr>
      <w:fldChar w:fldCharType="separate"/>
    </w:r>
    <w:r w:rsidR="0050697B">
      <w:rPr>
        <w:rFonts w:cs="Arial"/>
        <w:noProof/>
        <w:sz w:val="16"/>
        <w:szCs w:val="16"/>
        <w:lang w:val="en-US"/>
      </w:rPr>
      <w:t>6</w:t>
    </w:r>
    <w:r w:rsidR="007044BE" w:rsidRPr="000660DF">
      <w:rPr>
        <w:rFonts w:cs="Arial"/>
        <w:sz w:val="16"/>
        <w:szCs w:val="16"/>
        <w:lang w:val="en-US"/>
      </w:rPr>
      <w:fldChar w:fldCharType="end"/>
    </w:r>
    <w:r w:rsidR="007044BE" w:rsidRPr="000660DF">
      <w:rPr>
        <w:rFonts w:cs="Arial"/>
        <w:sz w:val="16"/>
        <w:szCs w:val="16"/>
        <w:lang w:val="en-US"/>
      </w:rPr>
      <w:t xml:space="preserve"> of </w:t>
    </w:r>
    <w:r w:rsidR="007044BE" w:rsidRPr="000660DF">
      <w:rPr>
        <w:rFonts w:cs="Arial"/>
        <w:sz w:val="16"/>
        <w:szCs w:val="16"/>
        <w:lang w:val="en-US"/>
      </w:rPr>
      <w:fldChar w:fldCharType="begin"/>
    </w:r>
    <w:r w:rsidR="007044BE" w:rsidRPr="000660DF">
      <w:rPr>
        <w:rFonts w:cs="Arial"/>
        <w:sz w:val="16"/>
        <w:szCs w:val="16"/>
        <w:lang w:val="en-US"/>
      </w:rPr>
      <w:instrText xml:space="preserve"> NUMPAGES </w:instrText>
    </w:r>
    <w:r w:rsidR="007044BE" w:rsidRPr="000660DF">
      <w:rPr>
        <w:rFonts w:cs="Arial"/>
        <w:sz w:val="16"/>
        <w:szCs w:val="16"/>
        <w:lang w:val="en-US"/>
      </w:rPr>
      <w:fldChar w:fldCharType="separate"/>
    </w:r>
    <w:r w:rsidR="0050697B">
      <w:rPr>
        <w:rFonts w:cs="Arial"/>
        <w:noProof/>
        <w:sz w:val="16"/>
        <w:szCs w:val="16"/>
        <w:lang w:val="en-US"/>
      </w:rPr>
      <w:t>7</w:t>
    </w:r>
    <w:r w:rsidR="007044BE" w:rsidRPr="000660DF">
      <w:rPr>
        <w:rFonts w:cs="Arial"/>
        <w:sz w:val="16"/>
        <w:szCs w:val="16"/>
        <w:lang w:val="en-US"/>
      </w:rPr>
      <w:fldChar w:fldCharType="end"/>
    </w:r>
    <w:r w:rsidR="003C4891">
      <w:rPr>
        <w:rFonts w:cs="Arial"/>
        <w:sz w:val="16"/>
        <w:szCs w:val="16"/>
        <w:lang w:val="en-US"/>
      </w:rPr>
      <w:tab/>
      <w:t>Version 1.0</w:t>
    </w:r>
  </w:p>
  <w:p w14:paraId="518578DC" w14:textId="0C2411B1" w:rsidR="007044BE" w:rsidRPr="000660DF" w:rsidRDefault="00AA7E8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w:t>
    </w:r>
    <w:r w:rsidR="00B52A9E">
      <w:rPr>
        <w:rFonts w:cs="Arial"/>
        <w:sz w:val="16"/>
        <w:szCs w:val="16"/>
        <w:lang w:val="en-US"/>
      </w:rPr>
      <w:t xml:space="preserve"> Report</w:t>
    </w:r>
    <w:r w:rsidR="007044BE">
      <w:rPr>
        <w:rFonts w:cs="Arial"/>
        <w:sz w:val="16"/>
        <w:szCs w:val="16"/>
        <w:lang w:val="en-US"/>
      </w:rPr>
      <w:tab/>
    </w:r>
    <w:r w:rsidR="007044BE" w:rsidRPr="000660DF">
      <w:rPr>
        <w:rFonts w:cs="Arial"/>
        <w:sz w:val="16"/>
        <w:szCs w:val="16"/>
      </w:rPr>
      <w:t xml:space="preserve">© </w:t>
    </w:r>
    <w:r w:rsidR="007044BE">
      <w:rPr>
        <w:rFonts w:cs="Arial"/>
        <w:sz w:val="16"/>
        <w:szCs w:val="16"/>
      </w:rPr>
      <w:t xml:space="preserve">2016 </w:t>
    </w:r>
    <w:r w:rsidR="007044BE" w:rsidRPr="000660DF">
      <w:rPr>
        <w:rFonts w:cs="Arial"/>
        <w:sz w:val="16"/>
        <w:szCs w:val="16"/>
      </w:rPr>
      <w:t>all rights reserved</w:t>
    </w:r>
    <w:r w:rsidR="007044BE">
      <w:rPr>
        <w:rFonts w:cs="Arial"/>
        <w:sz w:val="16"/>
        <w:szCs w:val="16"/>
      </w:rPr>
      <w:tab/>
    </w:r>
    <w:r w:rsidR="00B82AFC">
      <w:rPr>
        <w:rFonts w:cs="Arial"/>
        <w:sz w:val="16"/>
        <w:szCs w:val="16"/>
      </w:rPr>
      <w:t>03 January</w:t>
    </w:r>
    <w:r w:rsidR="00B7433C">
      <w:rPr>
        <w:rFonts w:cs="Arial"/>
        <w:sz w:val="16"/>
        <w:szCs w:val="16"/>
      </w:rPr>
      <w:t xml:space="preserve"> </w:t>
    </w:r>
    <w:r w:rsidR="00B7433C">
      <w:rPr>
        <w:rFonts w:cs="Arial"/>
        <w:sz w:val="16"/>
        <w:szCs w:val="16"/>
        <w:lang w:val="en-US"/>
      </w:rPr>
      <w:t>202</w:t>
    </w:r>
    <w:r w:rsidR="00B82AFC">
      <w:rPr>
        <w:rFonts w:cs="Arial"/>
        <w:sz w:val="16"/>
        <w:szCs w:val="16"/>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20B10" w14:textId="77777777" w:rsidR="007D1E41" w:rsidRDefault="007D1E41">
      <w:pPr>
        <w:spacing w:line="240" w:lineRule="auto"/>
      </w:pPr>
      <w:r>
        <w:separator/>
      </w:r>
    </w:p>
    <w:p w14:paraId="448F4F96" w14:textId="77777777" w:rsidR="007D1E41" w:rsidRDefault="007D1E41"/>
  </w:footnote>
  <w:footnote w:type="continuationSeparator" w:id="0">
    <w:p w14:paraId="47508449" w14:textId="77777777" w:rsidR="007D1E41" w:rsidRDefault="007D1E41">
      <w:pPr>
        <w:spacing w:line="240" w:lineRule="auto"/>
      </w:pPr>
      <w:r>
        <w:continuationSeparator/>
      </w:r>
    </w:p>
    <w:p w14:paraId="76EFBAAF" w14:textId="77777777" w:rsidR="007D1E41" w:rsidRDefault="007D1E41"/>
  </w:footnote>
  <w:footnote w:type="continuationNotice" w:id="1">
    <w:p w14:paraId="6EC4AA8A" w14:textId="77777777" w:rsidR="007D1E41" w:rsidRDefault="007D1E4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F9B1" w14:textId="04179016" w:rsidR="000E1892" w:rsidRDefault="008B547E">
    <w:pPr>
      <w:pStyle w:val="Header"/>
    </w:pPr>
    <w:r>
      <w:rPr>
        <w:noProof/>
      </w:rPr>
      <w:drawing>
        <wp:anchor distT="0" distB="0" distL="114300" distR="114300" simplePos="0" relativeHeight="251657728" behindDoc="0" locked="0" layoutInCell="1" allowOverlap="1" wp14:anchorId="01DD6C93" wp14:editId="5BB684F5">
          <wp:simplePos x="0" y="0"/>
          <wp:positionH relativeFrom="column">
            <wp:posOffset>4118610</wp:posOffset>
          </wp:positionH>
          <wp:positionV relativeFrom="paragraph">
            <wp:posOffset>-17780</wp:posOffset>
          </wp:positionV>
          <wp:extent cx="2317750" cy="784860"/>
          <wp:effectExtent l="0" t="0" r="0" b="0"/>
          <wp:wrapNone/>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89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777A"/>
    <w:multiLevelType w:val="multilevel"/>
    <w:tmpl w:val="63D0AD80"/>
    <w:lvl w:ilvl="0">
      <w:start w:val="1"/>
      <w:numFmt w:val="decimal"/>
      <w:lvlText w:val="%1"/>
      <w:lvlJc w:val="left"/>
      <w:pPr>
        <w:ind w:left="432" w:hanging="432"/>
      </w:pPr>
      <w:rPr>
        <w:rFonts w:hint="default"/>
      </w:rPr>
    </w:lvl>
    <w:lvl w:ilvl="1">
      <w:start w:val="1"/>
      <w:numFmt w:val="bullet"/>
      <w:lvlText w:val=""/>
      <w:lvlJc w:val="left"/>
      <w:pPr>
        <w:ind w:left="785"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296AD0"/>
    <w:multiLevelType w:val="hybridMultilevel"/>
    <w:tmpl w:val="3C7E18A8"/>
    <w:lvl w:ilvl="0" w:tplc="08090001">
      <w:start w:val="15"/>
      <w:numFmt w:val="bullet"/>
      <w:lvlText w:val=""/>
      <w:lvlJc w:val="left"/>
      <w:pPr>
        <w:ind w:left="1440" w:hanging="360"/>
      </w:pPr>
      <w:rPr>
        <w:rFonts w:ascii="Symbol" w:eastAsia="Times New Roman" w:hAnsi="Symbol"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C4C160C"/>
    <w:multiLevelType w:val="multilevel"/>
    <w:tmpl w:val="3EEC43FE"/>
    <w:lvl w:ilvl="0">
      <w:start w:val="1"/>
      <w:numFmt w:val="decimal"/>
      <w:pStyle w:val="Heading03"/>
      <w:lvlText w:val="%1"/>
      <w:lvlJc w:val="left"/>
      <w:pPr>
        <w:ind w:left="432" w:hanging="432"/>
      </w:pPr>
      <w:rPr>
        <w:rFonts w:hint="default"/>
      </w:rPr>
    </w:lvl>
    <w:lvl w:ilvl="1">
      <w:start w:val="2"/>
      <w:numFmt w:val="decimal"/>
      <w:lvlText w:val="%1.%2"/>
      <w:lvlJc w:val="left"/>
      <w:pPr>
        <w:ind w:left="1001"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EE53BAE"/>
    <w:multiLevelType w:val="multilevel"/>
    <w:tmpl w:val="8F227D00"/>
    <w:lvl w:ilvl="0">
      <w:start w:val="1"/>
      <w:numFmt w:val="lowerLetter"/>
      <w:pStyle w:val="DCUSATableTexta"/>
      <w:lvlText w:val="(%1)"/>
      <w:lvlJc w:val="left"/>
      <w:pPr>
        <w:ind w:left="1208" w:hanging="357"/>
      </w:pPr>
      <w:rPr>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lvl>
    <w:lvl w:ilvl="3">
      <w:start w:val="1"/>
      <w:numFmt w:val="decimal"/>
      <w:lvlText w:val="(%4)"/>
      <w:lvlJc w:val="left"/>
      <w:pPr>
        <w:ind w:left="1208" w:hanging="357"/>
      </w:pPr>
    </w:lvl>
    <w:lvl w:ilvl="4">
      <w:start w:val="1"/>
      <w:numFmt w:val="lowerLetter"/>
      <w:lvlText w:val="(%5)"/>
      <w:lvlJc w:val="left"/>
      <w:pPr>
        <w:ind w:left="1208" w:hanging="357"/>
      </w:pPr>
    </w:lvl>
    <w:lvl w:ilvl="5">
      <w:start w:val="1"/>
      <w:numFmt w:val="lowerRoman"/>
      <w:lvlText w:val="(%6)"/>
      <w:lvlJc w:val="left"/>
      <w:pPr>
        <w:ind w:left="1208" w:hanging="357"/>
      </w:pPr>
    </w:lvl>
    <w:lvl w:ilvl="6">
      <w:start w:val="1"/>
      <w:numFmt w:val="decimal"/>
      <w:lvlText w:val="%7."/>
      <w:lvlJc w:val="left"/>
      <w:pPr>
        <w:ind w:left="1208" w:hanging="357"/>
      </w:pPr>
    </w:lvl>
    <w:lvl w:ilvl="7">
      <w:start w:val="1"/>
      <w:numFmt w:val="lowerLetter"/>
      <w:lvlText w:val="%8."/>
      <w:lvlJc w:val="left"/>
      <w:pPr>
        <w:ind w:left="1208" w:hanging="357"/>
      </w:pPr>
    </w:lvl>
    <w:lvl w:ilvl="8">
      <w:start w:val="1"/>
      <w:numFmt w:val="lowerRoman"/>
      <w:lvlText w:val="%9."/>
      <w:lvlJc w:val="left"/>
      <w:pPr>
        <w:ind w:left="1208" w:hanging="357"/>
      </w:pPr>
    </w:lvl>
  </w:abstractNum>
  <w:abstractNum w:abstractNumId="10" w15:restartNumberingAfterBreak="0">
    <w:nsid w:val="2F3F4E32"/>
    <w:multiLevelType w:val="multilevel"/>
    <w:tmpl w:val="23783C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51B7CF7"/>
    <w:multiLevelType w:val="hybridMultilevel"/>
    <w:tmpl w:val="D92C0A9E"/>
    <w:lvl w:ilvl="0" w:tplc="08090001">
      <w:start w:val="1"/>
      <w:numFmt w:val="bullet"/>
      <w:lvlText w:val=""/>
      <w:lvlJc w:val="left"/>
      <w:pPr>
        <w:ind w:left="1721" w:hanging="360"/>
      </w:pPr>
      <w:rPr>
        <w:rFonts w:ascii="Symbol" w:hAnsi="Symbol" w:hint="default"/>
      </w:rPr>
    </w:lvl>
    <w:lvl w:ilvl="1" w:tplc="08090003" w:tentative="1">
      <w:start w:val="1"/>
      <w:numFmt w:val="bullet"/>
      <w:lvlText w:val="o"/>
      <w:lvlJc w:val="left"/>
      <w:pPr>
        <w:ind w:left="2441" w:hanging="360"/>
      </w:pPr>
      <w:rPr>
        <w:rFonts w:ascii="Courier New" w:hAnsi="Courier New" w:cs="Courier New" w:hint="default"/>
      </w:rPr>
    </w:lvl>
    <w:lvl w:ilvl="2" w:tplc="08090005" w:tentative="1">
      <w:start w:val="1"/>
      <w:numFmt w:val="bullet"/>
      <w:lvlText w:val=""/>
      <w:lvlJc w:val="left"/>
      <w:pPr>
        <w:ind w:left="3161" w:hanging="360"/>
      </w:pPr>
      <w:rPr>
        <w:rFonts w:ascii="Wingdings" w:hAnsi="Wingdings" w:hint="default"/>
      </w:rPr>
    </w:lvl>
    <w:lvl w:ilvl="3" w:tplc="08090001" w:tentative="1">
      <w:start w:val="1"/>
      <w:numFmt w:val="bullet"/>
      <w:lvlText w:val=""/>
      <w:lvlJc w:val="left"/>
      <w:pPr>
        <w:ind w:left="3881" w:hanging="360"/>
      </w:pPr>
      <w:rPr>
        <w:rFonts w:ascii="Symbol" w:hAnsi="Symbol" w:hint="default"/>
      </w:rPr>
    </w:lvl>
    <w:lvl w:ilvl="4" w:tplc="08090003" w:tentative="1">
      <w:start w:val="1"/>
      <w:numFmt w:val="bullet"/>
      <w:lvlText w:val="o"/>
      <w:lvlJc w:val="left"/>
      <w:pPr>
        <w:ind w:left="4601" w:hanging="360"/>
      </w:pPr>
      <w:rPr>
        <w:rFonts w:ascii="Courier New" w:hAnsi="Courier New" w:cs="Courier New" w:hint="default"/>
      </w:rPr>
    </w:lvl>
    <w:lvl w:ilvl="5" w:tplc="08090005" w:tentative="1">
      <w:start w:val="1"/>
      <w:numFmt w:val="bullet"/>
      <w:lvlText w:val=""/>
      <w:lvlJc w:val="left"/>
      <w:pPr>
        <w:ind w:left="5321" w:hanging="360"/>
      </w:pPr>
      <w:rPr>
        <w:rFonts w:ascii="Wingdings" w:hAnsi="Wingdings" w:hint="default"/>
      </w:rPr>
    </w:lvl>
    <w:lvl w:ilvl="6" w:tplc="08090001" w:tentative="1">
      <w:start w:val="1"/>
      <w:numFmt w:val="bullet"/>
      <w:lvlText w:val=""/>
      <w:lvlJc w:val="left"/>
      <w:pPr>
        <w:ind w:left="6041" w:hanging="360"/>
      </w:pPr>
      <w:rPr>
        <w:rFonts w:ascii="Symbol" w:hAnsi="Symbol" w:hint="default"/>
      </w:rPr>
    </w:lvl>
    <w:lvl w:ilvl="7" w:tplc="08090003" w:tentative="1">
      <w:start w:val="1"/>
      <w:numFmt w:val="bullet"/>
      <w:lvlText w:val="o"/>
      <w:lvlJc w:val="left"/>
      <w:pPr>
        <w:ind w:left="6761" w:hanging="360"/>
      </w:pPr>
      <w:rPr>
        <w:rFonts w:ascii="Courier New" w:hAnsi="Courier New" w:cs="Courier New" w:hint="default"/>
      </w:rPr>
    </w:lvl>
    <w:lvl w:ilvl="8" w:tplc="08090005" w:tentative="1">
      <w:start w:val="1"/>
      <w:numFmt w:val="bullet"/>
      <w:lvlText w:val=""/>
      <w:lvlJc w:val="left"/>
      <w:pPr>
        <w:ind w:left="7481" w:hanging="360"/>
      </w:pPr>
      <w:rPr>
        <w:rFonts w:ascii="Wingdings" w:hAnsi="Wingdings" w:hint="default"/>
      </w:r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867850"/>
    <w:multiLevelType w:val="multilevel"/>
    <w:tmpl w:val="1EC4A242"/>
    <w:lvl w:ilvl="0">
      <w:start w:val="1"/>
      <w:numFmt w:val="decimal"/>
      <w:pStyle w:val="Heading1"/>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4D8D5E1D"/>
    <w:multiLevelType w:val="hybridMultilevel"/>
    <w:tmpl w:val="B8449B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7"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22866F1"/>
    <w:multiLevelType w:val="hybridMultilevel"/>
    <w:tmpl w:val="15E693CE"/>
    <w:lvl w:ilvl="0" w:tplc="08090001">
      <w:start w:val="1"/>
      <w:numFmt w:val="bullet"/>
      <w:lvlText w:val=""/>
      <w:lvlJc w:val="left"/>
      <w:pPr>
        <w:ind w:left="1721" w:hanging="360"/>
      </w:pPr>
      <w:rPr>
        <w:rFonts w:ascii="Symbol" w:hAnsi="Symbol" w:hint="default"/>
      </w:rPr>
    </w:lvl>
    <w:lvl w:ilvl="1" w:tplc="08090003" w:tentative="1">
      <w:start w:val="1"/>
      <w:numFmt w:val="bullet"/>
      <w:lvlText w:val="o"/>
      <w:lvlJc w:val="left"/>
      <w:pPr>
        <w:ind w:left="2441" w:hanging="360"/>
      </w:pPr>
      <w:rPr>
        <w:rFonts w:ascii="Courier New" w:hAnsi="Courier New" w:cs="Courier New" w:hint="default"/>
      </w:rPr>
    </w:lvl>
    <w:lvl w:ilvl="2" w:tplc="08090005" w:tentative="1">
      <w:start w:val="1"/>
      <w:numFmt w:val="bullet"/>
      <w:lvlText w:val=""/>
      <w:lvlJc w:val="left"/>
      <w:pPr>
        <w:ind w:left="3161" w:hanging="360"/>
      </w:pPr>
      <w:rPr>
        <w:rFonts w:ascii="Wingdings" w:hAnsi="Wingdings" w:hint="default"/>
      </w:rPr>
    </w:lvl>
    <w:lvl w:ilvl="3" w:tplc="08090001" w:tentative="1">
      <w:start w:val="1"/>
      <w:numFmt w:val="bullet"/>
      <w:lvlText w:val=""/>
      <w:lvlJc w:val="left"/>
      <w:pPr>
        <w:ind w:left="3881" w:hanging="360"/>
      </w:pPr>
      <w:rPr>
        <w:rFonts w:ascii="Symbol" w:hAnsi="Symbol" w:hint="default"/>
      </w:rPr>
    </w:lvl>
    <w:lvl w:ilvl="4" w:tplc="08090003" w:tentative="1">
      <w:start w:val="1"/>
      <w:numFmt w:val="bullet"/>
      <w:lvlText w:val="o"/>
      <w:lvlJc w:val="left"/>
      <w:pPr>
        <w:ind w:left="4601" w:hanging="360"/>
      </w:pPr>
      <w:rPr>
        <w:rFonts w:ascii="Courier New" w:hAnsi="Courier New" w:cs="Courier New" w:hint="default"/>
      </w:rPr>
    </w:lvl>
    <w:lvl w:ilvl="5" w:tplc="08090005" w:tentative="1">
      <w:start w:val="1"/>
      <w:numFmt w:val="bullet"/>
      <w:lvlText w:val=""/>
      <w:lvlJc w:val="left"/>
      <w:pPr>
        <w:ind w:left="5321" w:hanging="360"/>
      </w:pPr>
      <w:rPr>
        <w:rFonts w:ascii="Wingdings" w:hAnsi="Wingdings" w:hint="default"/>
      </w:rPr>
    </w:lvl>
    <w:lvl w:ilvl="6" w:tplc="08090001" w:tentative="1">
      <w:start w:val="1"/>
      <w:numFmt w:val="bullet"/>
      <w:lvlText w:val=""/>
      <w:lvlJc w:val="left"/>
      <w:pPr>
        <w:ind w:left="6041" w:hanging="360"/>
      </w:pPr>
      <w:rPr>
        <w:rFonts w:ascii="Symbol" w:hAnsi="Symbol" w:hint="default"/>
      </w:rPr>
    </w:lvl>
    <w:lvl w:ilvl="7" w:tplc="08090003" w:tentative="1">
      <w:start w:val="1"/>
      <w:numFmt w:val="bullet"/>
      <w:lvlText w:val="o"/>
      <w:lvlJc w:val="left"/>
      <w:pPr>
        <w:ind w:left="6761" w:hanging="360"/>
      </w:pPr>
      <w:rPr>
        <w:rFonts w:ascii="Courier New" w:hAnsi="Courier New" w:cs="Courier New" w:hint="default"/>
      </w:rPr>
    </w:lvl>
    <w:lvl w:ilvl="8" w:tplc="08090005" w:tentative="1">
      <w:start w:val="1"/>
      <w:numFmt w:val="bullet"/>
      <w:lvlText w:val=""/>
      <w:lvlJc w:val="left"/>
      <w:pPr>
        <w:ind w:left="7481" w:hanging="360"/>
      </w:pPr>
      <w:rPr>
        <w:rFonts w:ascii="Wingdings" w:hAnsi="Wingdings" w:hint="default"/>
      </w:rPr>
    </w:lvl>
  </w:abstractNum>
  <w:abstractNum w:abstractNumId="21" w15:restartNumberingAfterBreak="0">
    <w:nsid w:val="62CA39C1"/>
    <w:multiLevelType w:val="hybridMultilevel"/>
    <w:tmpl w:val="69D8FA22"/>
    <w:lvl w:ilvl="0" w:tplc="3AECF43C">
      <w:start w:val="1"/>
      <w:numFmt w:val="upperLetter"/>
      <w:lvlText w:val="%1)"/>
      <w:lvlJc w:val="left"/>
      <w:pPr>
        <w:ind w:left="1361" w:hanging="360"/>
      </w:pPr>
      <w:rPr>
        <w:rFonts w:hint="default"/>
      </w:rPr>
    </w:lvl>
    <w:lvl w:ilvl="1" w:tplc="08090019" w:tentative="1">
      <w:start w:val="1"/>
      <w:numFmt w:val="lowerLetter"/>
      <w:lvlText w:val="%2."/>
      <w:lvlJc w:val="left"/>
      <w:pPr>
        <w:ind w:left="2081" w:hanging="360"/>
      </w:pPr>
    </w:lvl>
    <w:lvl w:ilvl="2" w:tplc="0809001B" w:tentative="1">
      <w:start w:val="1"/>
      <w:numFmt w:val="lowerRoman"/>
      <w:lvlText w:val="%3."/>
      <w:lvlJc w:val="right"/>
      <w:pPr>
        <w:ind w:left="2801" w:hanging="180"/>
      </w:pPr>
    </w:lvl>
    <w:lvl w:ilvl="3" w:tplc="0809000F" w:tentative="1">
      <w:start w:val="1"/>
      <w:numFmt w:val="decimal"/>
      <w:lvlText w:val="%4."/>
      <w:lvlJc w:val="left"/>
      <w:pPr>
        <w:ind w:left="3521" w:hanging="360"/>
      </w:pPr>
    </w:lvl>
    <w:lvl w:ilvl="4" w:tplc="08090019" w:tentative="1">
      <w:start w:val="1"/>
      <w:numFmt w:val="lowerLetter"/>
      <w:lvlText w:val="%5."/>
      <w:lvlJc w:val="left"/>
      <w:pPr>
        <w:ind w:left="4241" w:hanging="360"/>
      </w:pPr>
    </w:lvl>
    <w:lvl w:ilvl="5" w:tplc="0809001B" w:tentative="1">
      <w:start w:val="1"/>
      <w:numFmt w:val="lowerRoman"/>
      <w:lvlText w:val="%6."/>
      <w:lvlJc w:val="right"/>
      <w:pPr>
        <w:ind w:left="4961" w:hanging="180"/>
      </w:pPr>
    </w:lvl>
    <w:lvl w:ilvl="6" w:tplc="0809000F" w:tentative="1">
      <w:start w:val="1"/>
      <w:numFmt w:val="decimal"/>
      <w:lvlText w:val="%7."/>
      <w:lvlJc w:val="left"/>
      <w:pPr>
        <w:ind w:left="5681" w:hanging="360"/>
      </w:pPr>
    </w:lvl>
    <w:lvl w:ilvl="7" w:tplc="08090019" w:tentative="1">
      <w:start w:val="1"/>
      <w:numFmt w:val="lowerLetter"/>
      <w:lvlText w:val="%8."/>
      <w:lvlJc w:val="left"/>
      <w:pPr>
        <w:ind w:left="6401" w:hanging="360"/>
      </w:pPr>
    </w:lvl>
    <w:lvl w:ilvl="8" w:tplc="0809001B" w:tentative="1">
      <w:start w:val="1"/>
      <w:numFmt w:val="lowerRoman"/>
      <w:lvlText w:val="%9."/>
      <w:lvlJc w:val="right"/>
      <w:pPr>
        <w:ind w:left="7121" w:hanging="180"/>
      </w:pPr>
    </w:lvl>
  </w:abstractNum>
  <w:abstractNum w:abstractNumId="22"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683EBD"/>
    <w:multiLevelType w:val="multilevel"/>
    <w:tmpl w:val="E79275D6"/>
    <w:lvl w:ilvl="0">
      <w:start w:val="1"/>
      <w:numFmt w:val="decimal"/>
      <w:lvlText w:val="%1"/>
      <w:lvlJc w:val="left"/>
      <w:pPr>
        <w:ind w:left="432" w:hanging="432"/>
      </w:pPr>
      <w:rPr>
        <w:rFonts w:hint="default"/>
      </w:rPr>
    </w:lvl>
    <w:lvl w:ilvl="1">
      <w:start w:val="1"/>
      <w:numFmt w:val="decimal"/>
      <w:lvlText w:val="%1.%2"/>
      <w:lvlJc w:val="left"/>
      <w:pPr>
        <w:ind w:left="1001"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5"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806973828">
    <w:abstractNumId w:val="24"/>
  </w:num>
  <w:num w:numId="2" w16cid:durableId="752433472">
    <w:abstractNumId w:val="19"/>
  </w:num>
  <w:num w:numId="3" w16cid:durableId="28917828">
    <w:abstractNumId w:val="7"/>
  </w:num>
  <w:num w:numId="4" w16cid:durableId="795871560">
    <w:abstractNumId w:val="11"/>
  </w:num>
  <w:num w:numId="5" w16cid:durableId="885873766">
    <w:abstractNumId w:val="5"/>
  </w:num>
  <w:num w:numId="6" w16cid:durableId="35936866">
    <w:abstractNumId w:val="22"/>
  </w:num>
  <w:num w:numId="7" w16cid:durableId="515047597">
    <w:abstractNumId w:val="13"/>
  </w:num>
  <w:num w:numId="8" w16cid:durableId="564339369">
    <w:abstractNumId w:val="6"/>
  </w:num>
  <w:num w:numId="9" w16cid:durableId="1429227800">
    <w:abstractNumId w:val="18"/>
  </w:num>
  <w:num w:numId="10" w16cid:durableId="1506896740">
    <w:abstractNumId w:val="16"/>
  </w:num>
  <w:num w:numId="11" w16cid:durableId="613486932">
    <w:abstractNumId w:val="4"/>
  </w:num>
  <w:num w:numId="12" w16cid:durableId="2093694327">
    <w:abstractNumId w:val="3"/>
  </w:num>
  <w:num w:numId="13" w16cid:durableId="788596678">
    <w:abstractNumId w:val="17"/>
  </w:num>
  <w:num w:numId="14" w16cid:durableId="1420323430">
    <w:abstractNumId w:val="14"/>
  </w:num>
  <w:num w:numId="15" w16cid:durableId="208320971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2606432">
    <w:abstractNumId w:val="25"/>
  </w:num>
  <w:num w:numId="17" w16cid:durableId="445197463">
    <w:abstractNumId w:val="1"/>
  </w:num>
  <w:num w:numId="18" w16cid:durableId="630135579">
    <w:abstractNumId w:val="10"/>
  </w:num>
  <w:num w:numId="19" w16cid:durableId="710420929">
    <w:abstractNumId w:val="2"/>
  </w:num>
  <w:num w:numId="20" w16cid:durableId="128060384">
    <w:abstractNumId w:val="8"/>
  </w:num>
  <w:num w:numId="21" w16cid:durableId="1741294643">
    <w:abstractNumId w:val="0"/>
  </w:num>
  <w:num w:numId="22" w16cid:durableId="876048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6418376">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2441786">
    <w:abstractNumId w:val="23"/>
  </w:num>
  <w:num w:numId="25" w16cid:durableId="2032023823">
    <w:abstractNumId w:val="8"/>
    <w:lvlOverride w:ilvl="0">
      <w:startOverride w:val="6"/>
    </w:lvlOverride>
    <w:lvlOverride w:ilvl="1">
      <w:startOverride w:val="1"/>
    </w:lvlOverride>
  </w:num>
  <w:num w:numId="26" w16cid:durableId="1020740989">
    <w:abstractNumId w:val="8"/>
    <w:lvlOverride w:ilvl="0">
      <w:startOverride w:val="7"/>
    </w:lvlOverride>
    <w:lvlOverride w:ilvl="1">
      <w:startOverride w:val="1"/>
    </w:lvlOverride>
  </w:num>
  <w:num w:numId="27" w16cid:durableId="307630043">
    <w:abstractNumId w:val="8"/>
    <w:lvlOverride w:ilvl="0">
      <w:startOverride w:val="5"/>
    </w:lvlOverride>
    <w:lvlOverride w:ilvl="1">
      <w:startOverride w:val="1"/>
    </w:lvlOverride>
  </w:num>
  <w:num w:numId="28" w16cid:durableId="1560088262">
    <w:abstractNumId w:val="8"/>
    <w:lvlOverride w:ilvl="0">
      <w:startOverride w:val="4"/>
    </w:lvlOverride>
    <w:lvlOverride w:ilvl="1">
      <w:startOverride w:val="1"/>
    </w:lvlOverride>
  </w:num>
  <w:num w:numId="29" w16cid:durableId="1676834839">
    <w:abstractNumId w:val="8"/>
    <w:lvlOverride w:ilvl="0">
      <w:startOverride w:val="3"/>
    </w:lvlOverride>
    <w:lvlOverride w:ilvl="1">
      <w:startOverride w:val="1"/>
    </w:lvlOverride>
  </w:num>
  <w:num w:numId="30" w16cid:durableId="1477527703">
    <w:abstractNumId w:val="15"/>
  </w:num>
  <w:num w:numId="31" w16cid:durableId="705911714">
    <w:abstractNumId w:val="8"/>
    <w:lvlOverride w:ilvl="0">
      <w:startOverride w:val="10"/>
    </w:lvlOverride>
    <w:lvlOverride w:ilvl="1">
      <w:startOverride w:val="1"/>
    </w:lvlOverride>
  </w:num>
  <w:num w:numId="32" w16cid:durableId="342122888">
    <w:abstractNumId w:val="20"/>
  </w:num>
  <w:num w:numId="33" w16cid:durableId="366024232">
    <w:abstractNumId w:val="12"/>
  </w:num>
  <w:num w:numId="34" w16cid:durableId="1501239874">
    <w:abstractNumId w:val="2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Dirks, Edda">
    <w15:presenceInfo w15:providerId="AD" w15:userId="S::Edda.Dirks@sse.com::897edad5-6bd8-488a-8619-b46fcf64f9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5EE"/>
    <w:rsid w:val="00003B55"/>
    <w:rsid w:val="00004426"/>
    <w:rsid w:val="00004A78"/>
    <w:rsid w:val="00005C2A"/>
    <w:rsid w:val="0000683D"/>
    <w:rsid w:val="000077CA"/>
    <w:rsid w:val="000078E8"/>
    <w:rsid w:val="0001040A"/>
    <w:rsid w:val="000107C4"/>
    <w:rsid w:val="00010ADC"/>
    <w:rsid w:val="00011883"/>
    <w:rsid w:val="00012F0F"/>
    <w:rsid w:val="0001312A"/>
    <w:rsid w:val="000131C0"/>
    <w:rsid w:val="00013335"/>
    <w:rsid w:val="00014A06"/>
    <w:rsid w:val="00015DC1"/>
    <w:rsid w:val="00021E27"/>
    <w:rsid w:val="000228AE"/>
    <w:rsid w:val="00022B81"/>
    <w:rsid w:val="0002309B"/>
    <w:rsid w:val="000234C4"/>
    <w:rsid w:val="0002386E"/>
    <w:rsid w:val="00023D7F"/>
    <w:rsid w:val="000255CA"/>
    <w:rsid w:val="00026A6A"/>
    <w:rsid w:val="0003099A"/>
    <w:rsid w:val="00031B44"/>
    <w:rsid w:val="0003295B"/>
    <w:rsid w:val="000333B9"/>
    <w:rsid w:val="00034F8A"/>
    <w:rsid w:val="000363FA"/>
    <w:rsid w:val="00040C9B"/>
    <w:rsid w:val="00041A17"/>
    <w:rsid w:val="00042102"/>
    <w:rsid w:val="00042429"/>
    <w:rsid w:val="000427B0"/>
    <w:rsid w:val="000435FD"/>
    <w:rsid w:val="00045DA8"/>
    <w:rsid w:val="00051541"/>
    <w:rsid w:val="00051908"/>
    <w:rsid w:val="000519B6"/>
    <w:rsid w:val="00051A75"/>
    <w:rsid w:val="000524E6"/>
    <w:rsid w:val="000530FC"/>
    <w:rsid w:val="0005417B"/>
    <w:rsid w:val="000546C7"/>
    <w:rsid w:val="00054B33"/>
    <w:rsid w:val="0005559D"/>
    <w:rsid w:val="00055793"/>
    <w:rsid w:val="00055E08"/>
    <w:rsid w:val="0005617C"/>
    <w:rsid w:val="000561DC"/>
    <w:rsid w:val="00056C30"/>
    <w:rsid w:val="00056DDB"/>
    <w:rsid w:val="00057C9D"/>
    <w:rsid w:val="00057D65"/>
    <w:rsid w:val="00060FA7"/>
    <w:rsid w:val="00061AB0"/>
    <w:rsid w:val="00062418"/>
    <w:rsid w:val="000628D0"/>
    <w:rsid w:val="00062E0D"/>
    <w:rsid w:val="00063E6A"/>
    <w:rsid w:val="00063FEF"/>
    <w:rsid w:val="000644BF"/>
    <w:rsid w:val="00065633"/>
    <w:rsid w:val="00066D7A"/>
    <w:rsid w:val="000670C8"/>
    <w:rsid w:val="00067126"/>
    <w:rsid w:val="00067818"/>
    <w:rsid w:val="00067F24"/>
    <w:rsid w:val="00070A9C"/>
    <w:rsid w:val="00072311"/>
    <w:rsid w:val="00074800"/>
    <w:rsid w:val="0007540E"/>
    <w:rsid w:val="000779D5"/>
    <w:rsid w:val="00082451"/>
    <w:rsid w:val="00082674"/>
    <w:rsid w:val="00082F1D"/>
    <w:rsid w:val="00084229"/>
    <w:rsid w:val="00084A3B"/>
    <w:rsid w:val="00085C7D"/>
    <w:rsid w:val="000867D2"/>
    <w:rsid w:val="000909B0"/>
    <w:rsid w:val="00094032"/>
    <w:rsid w:val="00095B0F"/>
    <w:rsid w:val="0009636B"/>
    <w:rsid w:val="00096829"/>
    <w:rsid w:val="00096C4E"/>
    <w:rsid w:val="000A1B2C"/>
    <w:rsid w:val="000A1F85"/>
    <w:rsid w:val="000A36A8"/>
    <w:rsid w:val="000A3B54"/>
    <w:rsid w:val="000A4245"/>
    <w:rsid w:val="000A5972"/>
    <w:rsid w:val="000A6E3A"/>
    <w:rsid w:val="000A75BD"/>
    <w:rsid w:val="000A7C99"/>
    <w:rsid w:val="000B007D"/>
    <w:rsid w:val="000B039F"/>
    <w:rsid w:val="000B265D"/>
    <w:rsid w:val="000B2E3D"/>
    <w:rsid w:val="000B2F9C"/>
    <w:rsid w:val="000B5D6C"/>
    <w:rsid w:val="000C09EE"/>
    <w:rsid w:val="000C2045"/>
    <w:rsid w:val="000C2A59"/>
    <w:rsid w:val="000C3207"/>
    <w:rsid w:val="000C347F"/>
    <w:rsid w:val="000C4696"/>
    <w:rsid w:val="000C4CF3"/>
    <w:rsid w:val="000C4FB8"/>
    <w:rsid w:val="000C5DFE"/>
    <w:rsid w:val="000C6C2E"/>
    <w:rsid w:val="000C755D"/>
    <w:rsid w:val="000C7DBA"/>
    <w:rsid w:val="000D0228"/>
    <w:rsid w:val="000D10E9"/>
    <w:rsid w:val="000D1ECA"/>
    <w:rsid w:val="000D20D0"/>
    <w:rsid w:val="000D23B1"/>
    <w:rsid w:val="000D3685"/>
    <w:rsid w:val="000D3825"/>
    <w:rsid w:val="000D5625"/>
    <w:rsid w:val="000D56F2"/>
    <w:rsid w:val="000D5720"/>
    <w:rsid w:val="000D720A"/>
    <w:rsid w:val="000E0100"/>
    <w:rsid w:val="000E034A"/>
    <w:rsid w:val="000E1892"/>
    <w:rsid w:val="000E2E48"/>
    <w:rsid w:val="000E3F5B"/>
    <w:rsid w:val="000E5301"/>
    <w:rsid w:val="000E619C"/>
    <w:rsid w:val="000E6460"/>
    <w:rsid w:val="000E71A2"/>
    <w:rsid w:val="000E76BF"/>
    <w:rsid w:val="000E775E"/>
    <w:rsid w:val="000E7769"/>
    <w:rsid w:val="000F1FBF"/>
    <w:rsid w:val="000F21F4"/>
    <w:rsid w:val="000F2D3F"/>
    <w:rsid w:val="000F6DF2"/>
    <w:rsid w:val="00101798"/>
    <w:rsid w:val="001021F6"/>
    <w:rsid w:val="001027A9"/>
    <w:rsid w:val="0010507A"/>
    <w:rsid w:val="00105303"/>
    <w:rsid w:val="00105C19"/>
    <w:rsid w:val="0010604A"/>
    <w:rsid w:val="00106058"/>
    <w:rsid w:val="001060C1"/>
    <w:rsid w:val="001106ED"/>
    <w:rsid w:val="00111F27"/>
    <w:rsid w:val="00112F45"/>
    <w:rsid w:val="0011326C"/>
    <w:rsid w:val="001158F6"/>
    <w:rsid w:val="00116A33"/>
    <w:rsid w:val="00116E9B"/>
    <w:rsid w:val="0011733C"/>
    <w:rsid w:val="001173BC"/>
    <w:rsid w:val="001216C5"/>
    <w:rsid w:val="001242AE"/>
    <w:rsid w:val="0012496E"/>
    <w:rsid w:val="00124CA8"/>
    <w:rsid w:val="00130E04"/>
    <w:rsid w:val="00134ABB"/>
    <w:rsid w:val="00136A8C"/>
    <w:rsid w:val="0014045F"/>
    <w:rsid w:val="00140FB3"/>
    <w:rsid w:val="00142F3B"/>
    <w:rsid w:val="00143041"/>
    <w:rsid w:val="0014327C"/>
    <w:rsid w:val="001445A0"/>
    <w:rsid w:val="001451F4"/>
    <w:rsid w:val="00147DAF"/>
    <w:rsid w:val="00153B91"/>
    <w:rsid w:val="00153CE3"/>
    <w:rsid w:val="00156E9E"/>
    <w:rsid w:val="0015749A"/>
    <w:rsid w:val="00157C1A"/>
    <w:rsid w:val="001613C6"/>
    <w:rsid w:val="001619C3"/>
    <w:rsid w:val="00162DB4"/>
    <w:rsid w:val="00163588"/>
    <w:rsid w:val="00164E30"/>
    <w:rsid w:val="0016618C"/>
    <w:rsid w:val="00167825"/>
    <w:rsid w:val="00172222"/>
    <w:rsid w:val="00173857"/>
    <w:rsid w:val="00174D21"/>
    <w:rsid w:val="00180C4A"/>
    <w:rsid w:val="00182A0C"/>
    <w:rsid w:val="00184A94"/>
    <w:rsid w:val="0018581B"/>
    <w:rsid w:val="0018716E"/>
    <w:rsid w:val="00187E2F"/>
    <w:rsid w:val="00187E3D"/>
    <w:rsid w:val="001924A6"/>
    <w:rsid w:val="001937A0"/>
    <w:rsid w:val="00193F1E"/>
    <w:rsid w:val="00193F47"/>
    <w:rsid w:val="00194176"/>
    <w:rsid w:val="00194BEA"/>
    <w:rsid w:val="00194C6A"/>
    <w:rsid w:val="00194C79"/>
    <w:rsid w:val="00195416"/>
    <w:rsid w:val="001973C0"/>
    <w:rsid w:val="0019795B"/>
    <w:rsid w:val="00197A37"/>
    <w:rsid w:val="001A1612"/>
    <w:rsid w:val="001A2015"/>
    <w:rsid w:val="001A33CD"/>
    <w:rsid w:val="001A44AB"/>
    <w:rsid w:val="001A564E"/>
    <w:rsid w:val="001A579A"/>
    <w:rsid w:val="001A5839"/>
    <w:rsid w:val="001A6A08"/>
    <w:rsid w:val="001A6F74"/>
    <w:rsid w:val="001B11D5"/>
    <w:rsid w:val="001B19DA"/>
    <w:rsid w:val="001B2D7A"/>
    <w:rsid w:val="001B3337"/>
    <w:rsid w:val="001B3403"/>
    <w:rsid w:val="001B54D8"/>
    <w:rsid w:val="001B6C3E"/>
    <w:rsid w:val="001B772D"/>
    <w:rsid w:val="001C01D5"/>
    <w:rsid w:val="001C0AAE"/>
    <w:rsid w:val="001C0C6E"/>
    <w:rsid w:val="001C207A"/>
    <w:rsid w:val="001C22BF"/>
    <w:rsid w:val="001C42DE"/>
    <w:rsid w:val="001C5AFB"/>
    <w:rsid w:val="001C665E"/>
    <w:rsid w:val="001D024E"/>
    <w:rsid w:val="001D0B92"/>
    <w:rsid w:val="001D3EFD"/>
    <w:rsid w:val="001D4236"/>
    <w:rsid w:val="001D49F7"/>
    <w:rsid w:val="001D5C67"/>
    <w:rsid w:val="001D7CB6"/>
    <w:rsid w:val="001D7EC5"/>
    <w:rsid w:val="001E162B"/>
    <w:rsid w:val="001E276F"/>
    <w:rsid w:val="001E32D7"/>
    <w:rsid w:val="001E3E0D"/>
    <w:rsid w:val="001E3F40"/>
    <w:rsid w:val="001E456A"/>
    <w:rsid w:val="001E5C4B"/>
    <w:rsid w:val="001E5D9F"/>
    <w:rsid w:val="001E6639"/>
    <w:rsid w:val="001E6DCF"/>
    <w:rsid w:val="001F1D95"/>
    <w:rsid w:val="001F36FC"/>
    <w:rsid w:val="001F3812"/>
    <w:rsid w:val="001F46C7"/>
    <w:rsid w:val="001F4DA0"/>
    <w:rsid w:val="001F6227"/>
    <w:rsid w:val="001F6DA9"/>
    <w:rsid w:val="001F7908"/>
    <w:rsid w:val="001F7D0E"/>
    <w:rsid w:val="002036BB"/>
    <w:rsid w:val="002047E2"/>
    <w:rsid w:val="00205132"/>
    <w:rsid w:val="00205A45"/>
    <w:rsid w:val="00205CDB"/>
    <w:rsid w:val="00205E60"/>
    <w:rsid w:val="00206A74"/>
    <w:rsid w:val="00207E2B"/>
    <w:rsid w:val="00211374"/>
    <w:rsid w:val="002126D4"/>
    <w:rsid w:val="00212BF5"/>
    <w:rsid w:val="0021418F"/>
    <w:rsid w:val="002148B6"/>
    <w:rsid w:val="00215195"/>
    <w:rsid w:val="00215877"/>
    <w:rsid w:val="002161A4"/>
    <w:rsid w:val="00216685"/>
    <w:rsid w:val="002179EF"/>
    <w:rsid w:val="0022587A"/>
    <w:rsid w:val="00225F2B"/>
    <w:rsid w:val="00226561"/>
    <w:rsid w:val="002266DE"/>
    <w:rsid w:val="002272EF"/>
    <w:rsid w:val="002277DC"/>
    <w:rsid w:val="00230857"/>
    <w:rsid w:val="00232A79"/>
    <w:rsid w:val="00233C1F"/>
    <w:rsid w:val="00235D8F"/>
    <w:rsid w:val="00236DCB"/>
    <w:rsid w:val="00237861"/>
    <w:rsid w:val="0024000A"/>
    <w:rsid w:val="00240798"/>
    <w:rsid w:val="0024101C"/>
    <w:rsid w:val="002426A7"/>
    <w:rsid w:val="002437D6"/>
    <w:rsid w:val="00243DF1"/>
    <w:rsid w:val="00244F0F"/>
    <w:rsid w:val="00246533"/>
    <w:rsid w:val="0024713D"/>
    <w:rsid w:val="002507F8"/>
    <w:rsid w:val="00251F86"/>
    <w:rsid w:val="00252B7D"/>
    <w:rsid w:val="00252D18"/>
    <w:rsid w:val="0025406B"/>
    <w:rsid w:val="00254DCB"/>
    <w:rsid w:val="00255CA9"/>
    <w:rsid w:val="00256075"/>
    <w:rsid w:val="00256566"/>
    <w:rsid w:val="0025794E"/>
    <w:rsid w:val="00260BAE"/>
    <w:rsid w:val="00260C2C"/>
    <w:rsid w:val="00260E70"/>
    <w:rsid w:val="002612FD"/>
    <w:rsid w:val="00262CF5"/>
    <w:rsid w:val="00263600"/>
    <w:rsid w:val="00263B96"/>
    <w:rsid w:val="0026466E"/>
    <w:rsid w:val="00266BC0"/>
    <w:rsid w:val="00266FB8"/>
    <w:rsid w:val="002675D1"/>
    <w:rsid w:val="00270B15"/>
    <w:rsid w:val="002714DA"/>
    <w:rsid w:val="00271869"/>
    <w:rsid w:val="00271F8C"/>
    <w:rsid w:val="00272979"/>
    <w:rsid w:val="00272C70"/>
    <w:rsid w:val="00273339"/>
    <w:rsid w:val="002743D0"/>
    <w:rsid w:val="002749DE"/>
    <w:rsid w:val="00274FD9"/>
    <w:rsid w:val="00275850"/>
    <w:rsid w:val="002758A6"/>
    <w:rsid w:val="00276D1A"/>
    <w:rsid w:val="00277121"/>
    <w:rsid w:val="0027771E"/>
    <w:rsid w:val="00281CF1"/>
    <w:rsid w:val="00281F45"/>
    <w:rsid w:val="0028212E"/>
    <w:rsid w:val="00282180"/>
    <w:rsid w:val="00282977"/>
    <w:rsid w:val="00284F86"/>
    <w:rsid w:val="00286CBD"/>
    <w:rsid w:val="00290F86"/>
    <w:rsid w:val="00291083"/>
    <w:rsid w:val="00291632"/>
    <w:rsid w:val="00293C2D"/>
    <w:rsid w:val="00293CB4"/>
    <w:rsid w:val="00294835"/>
    <w:rsid w:val="0029533D"/>
    <w:rsid w:val="00295476"/>
    <w:rsid w:val="002966E8"/>
    <w:rsid w:val="0029721F"/>
    <w:rsid w:val="00297758"/>
    <w:rsid w:val="00297798"/>
    <w:rsid w:val="002A119C"/>
    <w:rsid w:val="002A1CBF"/>
    <w:rsid w:val="002A24F1"/>
    <w:rsid w:val="002A369F"/>
    <w:rsid w:val="002A3AD4"/>
    <w:rsid w:val="002A41E9"/>
    <w:rsid w:val="002A559F"/>
    <w:rsid w:val="002A6831"/>
    <w:rsid w:val="002A6C41"/>
    <w:rsid w:val="002A6EBA"/>
    <w:rsid w:val="002B2188"/>
    <w:rsid w:val="002B4393"/>
    <w:rsid w:val="002B6671"/>
    <w:rsid w:val="002B68DB"/>
    <w:rsid w:val="002C0F20"/>
    <w:rsid w:val="002C1553"/>
    <w:rsid w:val="002C1A5C"/>
    <w:rsid w:val="002C3247"/>
    <w:rsid w:val="002C6804"/>
    <w:rsid w:val="002C7E54"/>
    <w:rsid w:val="002D1F9C"/>
    <w:rsid w:val="002D25F9"/>
    <w:rsid w:val="002D3EB1"/>
    <w:rsid w:val="002D4EDF"/>
    <w:rsid w:val="002D51C2"/>
    <w:rsid w:val="002D575C"/>
    <w:rsid w:val="002D584E"/>
    <w:rsid w:val="002D5DFC"/>
    <w:rsid w:val="002D6272"/>
    <w:rsid w:val="002D6521"/>
    <w:rsid w:val="002D7D2C"/>
    <w:rsid w:val="002E1488"/>
    <w:rsid w:val="002E2ECA"/>
    <w:rsid w:val="002E5D58"/>
    <w:rsid w:val="002E6BE4"/>
    <w:rsid w:val="002E6D27"/>
    <w:rsid w:val="002F0224"/>
    <w:rsid w:val="002F0F77"/>
    <w:rsid w:val="002F13B8"/>
    <w:rsid w:val="002F1B7E"/>
    <w:rsid w:val="002F357D"/>
    <w:rsid w:val="002F37D3"/>
    <w:rsid w:val="002F40F9"/>
    <w:rsid w:val="002F670B"/>
    <w:rsid w:val="002F6CD0"/>
    <w:rsid w:val="00301AFE"/>
    <w:rsid w:val="00301DAF"/>
    <w:rsid w:val="003027D9"/>
    <w:rsid w:val="00302EF1"/>
    <w:rsid w:val="00302F67"/>
    <w:rsid w:val="0030347F"/>
    <w:rsid w:val="00303B13"/>
    <w:rsid w:val="00303E3C"/>
    <w:rsid w:val="003044CA"/>
    <w:rsid w:val="00305AC5"/>
    <w:rsid w:val="00305E3F"/>
    <w:rsid w:val="00306BF5"/>
    <w:rsid w:val="0030788E"/>
    <w:rsid w:val="00307AB3"/>
    <w:rsid w:val="003109C8"/>
    <w:rsid w:val="00312477"/>
    <w:rsid w:val="00312776"/>
    <w:rsid w:val="00313C24"/>
    <w:rsid w:val="00313E9E"/>
    <w:rsid w:val="00313FE4"/>
    <w:rsid w:val="00316676"/>
    <w:rsid w:val="00317932"/>
    <w:rsid w:val="00317CD8"/>
    <w:rsid w:val="00320457"/>
    <w:rsid w:val="0032174D"/>
    <w:rsid w:val="003221E9"/>
    <w:rsid w:val="00324589"/>
    <w:rsid w:val="0033097B"/>
    <w:rsid w:val="00332DEA"/>
    <w:rsid w:val="00332E68"/>
    <w:rsid w:val="00332FE3"/>
    <w:rsid w:val="00333101"/>
    <w:rsid w:val="00334581"/>
    <w:rsid w:val="00335582"/>
    <w:rsid w:val="0033589D"/>
    <w:rsid w:val="00336821"/>
    <w:rsid w:val="00340AE1"/>
    <w:rsid w:val="00341CAD"/>
    <w:rsid w:val="0034274A"/>
    <w:rsid w:val="00342BA4"/>
    <w:rsid w:val="00343C06"/>
    <w:rsid w:val="00343CC8"/>
    <w:rsid w:val="00344FDC"/>
    <w:rsid w:val="00345C64"/>
    <w:rsid w:val="00345E83"/>
    <w:rsid w:val="00345EE1"/>
    <w:rsid w:val="00347339"/>
    <w:rsid w:val="00347AC4"/>
    <w:rsid w:val="00351769"/>
    <w:rsid w:val="00351960"/>
    <w:rsid w:val="00351DF5"/>
    <w:rsid w:val="00352A27"/>
    <w:rsid w:val="003532D0"/>
    <w:rsid w:val="00353B20"/>
    <w:rsid w:val="00354303"/>
    <w:rsid w:val="0035487C"/>
    <w:rsid w:val="003557B1"/>
    <w:rsid w:val="00357570"/>
    <w:rsid w:val="0035786F"/>
    <w:rsid w:val="00361EF1"/>
    <w:rsid w:val="00362030"/>
    <w:rsid w:val="00363FE9"/>
    <w:rsid w:val="0036435A"/>
    <w:rsid w:val="003650F6"/>
    <w:rsid w:val="003656A5"/>
    <w:rsid w:val="00367461"/>
    <w:rsid w:val="00367606"/>
    <w:rsid w:val="00367F60"/>
    <w:rsid w:val="0037034E"/>
    <w:rsid w:val="00370EB1"/>
    <w:rsid w:val="003711F3"/>
    <w:rsid w:val="00373A12"/>
    <w:rsid w:val="00373F22"/>
    <w:rsid w:val="00377752"/>
    <w:rsid w:val="003806D4"/>
    <w:rsid w:val="00380C14"/>
    <w:rsid w:val="00380C64"/>
    <w:rsid w:val="00381BC2"/>
    <w:rsid w:val="00381EB7"/>
    <w:rsid w:val="00382814"/>
    <w:rsid w:val="00383DEB"/>
    <w:rsid w:val="0038437A"/>
    <w:rsid w:val="00386096"/>
    <w:rsid w:val="003869DF"/>
    <w:rsid w:val="00390BC2"/>
    <w:rsid w:val="00390D19"/>
    <w:rsid w:val="003920ED"/>
    <w:rsid w:val="00396E2F"/>
    <w:rsid w:val="003971AB"/>
    <w:rsid w:val="00397BC7"/>
    <w:rsid w:val="003A016A"/>
    <w:rsid w:val="003A0F21"/>
    <w:rsid w:val="003A26BF"/>
    <w:rsid w:val="003A2AA8"/>
    <w:rsid w:val="003A2BCC"/>
    <w:rsid w:val="003A4FC7"/>
    <w:rsid w:val="003A6CCA"/>
    <w:rsid w:val="003B0780"/>
    <w:rsid w:val="003B1610"/>
    <w:rsid w:val="003B1A71"/>
    <w:rsid w:val="003B2B57"/>
    <w:rsid w:val="003B36EB"/>
    <w:rsid w:val="003B4359"/>
    <w:rsid w:val="003B44D0"/>
    <w:rsid w:val="003B491F"/>
    <w:rsid w:val="003B5723"/>
    <w:rsid w:val="003B5816"/>
    <w:rsid w:val="003B7007"/>
    <w:rsid w:val="003C0517"/>
    <w:rsid w:val="003C0723"/>
    <w:rsid w:val="003C1852"/>
    <w:rsid w:val="003C1BBC"/>
    <w:rsid w:val="003C1E4D"/>
    <w:rsid w:val="003C22DF"/>
    <w:rsid w:val="003C2CC2"/>
    <w:rsid w:val="003C4214"/>
    <w:rsid w:val="003C457B"/>
    <w:rsid w:val="003C4891"/>
    <w:rsid w:val="003C4CAC"/>
    <w:rsid w:val="003C5E58"/>
    <w:rsid w:val="003C6AB2"/>
    <w:rsid w:val="003C6C98"/>
    <w:rsid w:val="003C7240"/>
    <w:rsid w:val="003C7489"/>
    <w:rsid w:val="003C7E62"/>
    <w:rsid w:val="003D0281"/>
    <w:rsid w:val="003D0359"/>
    <w:rsid w:val="003D3103"/>
    <w:rsid w:val="003D41D8"/>
    <w:rsid w:val="003D42CC"/>
    <w:rsid w:val="003D5877"/>
    <w:rsid w:val="003D5AB3"/>
    <w:rsid w:val="003D5E50"/>
    <w:rsid w:val="003D5EBC"/>
    <w:rsid w:val="003D6504"/>
    <w:rsid w:val="003D685E"/>
    <w:rsid w:val="003D76EC"/>
    <w:rsid w:val="003D7D58"/>
    <w:rsid w:val="003E0757"/>
    <w:rsid w:val="003E0B53"/>
    <w:rsid w:val="003E0CEE"/>
    <w:rsid w:val="003E0F78"/>
    <w:rsid w:val="003E16D8"/>
    <w:rsid w:val="003E1B16"/>
    <w:rsid w:val="003E1F14"/>
    <w:rsid w:val="003E6F43"/>
    <w:rsid w:val="003F030F"/>
    <w:rsid w:val="003F0B70"/>
    <w:rsid w:val="003F2A86"/>
    <w:rsid w:val="003F2A95"/>
    <w:rsid w:val="003F3CB5"/>
    <w:rsid w:val="003F663C"/>
    <w:rsid w:val="004010EF"/>
    <w:rsid w:val="0040113F"/>
    <w:rsid w:val="00401721"/>
    <w:rsid w:val="00401856"/>
    <w:rsid w:val="004028D5"/>
    <w:rsid w:val="004045E4"/>
    <w:rsid w:val="00405B34"/>
    <w:rsid w:val="00405D8A"/>
    <w:rsid w:val="0040651B"/>
    <w:rsid w:val="004078F4"/>
    <w:rsid w:val="00407A93"/>
    <w:rsid w:val="00407AB2"/>
    <w:rsid w:val="00410FEA"/>
    <w:rsid w:val="00411B12"/>
    <w:rsid w:val="00411E73"/>
    <w:rsid w:val="004126FA"/>
    <w:rsid w:val="00413790"/>
    <w:rsid w:val="004142E7"/>
    <w:rsid w:val="0041458E"/>
    <w:rsid w:val="00415742"/>
    <w:rsid w:val="004168E4"/>
    <w:rsid w:val="00416ED8"/>
    <w:rsid w:val="00416FC8"/>
    <w:rsid w:val="0041749E"/>
    <w:rsid w:val="004208F8"/>
    <w:rsid w:val="00420FB8"/>
    <w:rsid w:val="00421B40"/>
    <w:rsid w:val="00422258"/>
    <w:rsid w:val="004226A8"/>
    <w:rsid w:val="0042584E"/>
    <w:rsid w:val="00425858"/>
    <w:rsid w:val="00426FD6"/>
    <w:rsid w:val="00430E90"/>
    <w:rsid w:val="00432081"/>
    <w:rsid w:val="00433909"/>
    <w:rsid w:val="00433CFE"/>
    <w:rsid w:val="00434F19"/>
    <w:rsid w:val="00435C42"/>
    <w:rsid w:val="00435CF2"/>
    <w:rsid w:val="00436AEA"/>
    <w:rsid w:val="00436BE7"/>
    <w:rsid w:val="0043781F"/>
    <w:rsid w:val="00437BD1"/>
    <w:rsid w:val="0044017A"/>
    <w:rsid w:val="004428DE"/>
    <w:rsid w:val="00442EE0"/>
    <w:rsid w:val="00443D57"/>
    <w:rsid w:val="00444994"/>
    <w:rsid w:val="00445337"/>
    <w:rsid w:val="00446636"/>
    <w:rsid w:val="00447064"/>
    <w:rsid w:val="00447C58"/>
    <w:rsid w:val="00450385"/>
    <w:rsid w:val="004503D6"/>
    <w:rsid w:val="004504EA"/>
    <w:rsid w:val="0045172D"/>
    <w:rsid w:val="00453424"/>
    <w:rsid w:val="00453452"/>
    <w:rsid w:val="00453981"/>
    <w:rsid w:val="00455F90"/>
    <w:rsid w:val="0045624B"/>
    <w:rsid w:val="004570AC"/>
    <w:rsid w:val="004579CF"/>
    <w:rsid w:val="0046001A"/>
    <w:rsid w:val="00461063"/>
    <w:rsid w:val="004611AC"/>
    <w:rsid w:val="0046131C"/>
    <w:rsid w:val="00461C2F"/>
    <w:rsid w:val="0046226B"/>
    <w:rsid w:val="00463EF6"/>
    <w:rsid w:val="00463F8C"/>
    <w:rsid w:val="00464782"/>
    <w:rsid w:val="004656AE"/>
    <w:rsid w:val="0046650B"/>
    <w:rsid w:val="00466569"/>
    <w:rsid w:val="00466EDE"/>
    <w:rsid w:val="00467992"/>
    <w:rsid w:val="00467ECD"/>
    <w:rsid w:val="00467FF9"/>
    <w:rsid w:val="00470405"/>
    <w:rsid w:val="00473053"/>
    <w:rsid w:val="00473AB7"/>
    <w:rsid w:val="00473B9D"/>
    <w:rsid w:val="00474090"/>
    <w:rsid w:val="00474DED"/>
    <w:rsid w:val="004751D6"/>
    <w:rsid w:val="004801C1"/>
    <w:rsid w:val="00480F9A"/>
    <w:rsid w:val="0048245D"/>
    <w:rsid w:val="00486269"/>
    <w:rsid w:val="0048657A"/>
    <w:rsid w:val="00486D94"/>
    <w:rsid w:val="00490F6C"/>
    <w:rsid w:val="004915BA"/>
    <w:rsid w:val="00492D24"/>
    <w:rsid w:val="00493D84"/>
    <w:rsid w:val="00494730"/>
    <w:rsid w:val="004948C3"/>
    <w:rsid w:val="004958FC"/>
    <w:rsid w:val="004960E8"/>
    <w:rsid w:val="004A0E5A"/>
    <w:rsid w:val="004A105A"/>
    <w:rsid w:val="004A22E8"/>
    <w:rsid w:val="004A3386"/>
    <w:rsid w:val="004A40E5"/>
    <w:rsid w:val="004A5970"/>
    <w:rsid w:val="004A631D"/>
    <w:rsid w:val="004A7D51"/>
    <w:rsid w:val="004B0369"/>
    <w:rsid w:val="004B0A39"/>
    <w:rsid w:val="004B0EA7"/>
    <w:rsid w:val="004B1B5D"/>
    <w:rsid w:val="004B23A8"/>
    <w:rsid w:val="004B27FB"/>
    <w:rsid w:val="004B2B94"/>
    <w:rsid w:val="004B318C"/>
    <w:rsid w:val="004B376C"/>
    <w:rsid w:val="004B3A17"/>
    <w:rsid w:val="004B53C8"/>
    <w:rsid w:val="004B687A"/>
    <w:rsid w:val="004B7ABF"/>
    <w:rsid w:val="004C1C10"/>
    <w:rsid w:val="004C1C8F"/>
    <w:rsid w:val="004C2170"/>
    <w:rsid w:val="004C2609"/>
    <w:rsid w:val="004C262E"/>
    <w:rsid w:val="004C29B3"/>
    <w:rsid w:val="004C3B1D"/>
    <w:rsid w:val="004C4371"/>
    <w:rsid w:val="004C4481"/>
    <w:rsid w:val="004C5B73"/>
    <w:rsid w:val="004C5F98"/>
    <w:rsid w:val="004C6117"/>
    <w:rsid w:val="004C66D0"/>
    <w:rsid w:val="004D09F0"/>
    <w:rsid w:val="004D0C85"/>
    <w:rsid w:val="004D0D74"/>
    <w:rsid w:val="004D149E"/>
    <w:rsid w:val="004D1BD6"/>
    <w:rsid w:val="004D1CB3"/>
    <w:rsid w:val="004D365B"/>
    <w:rsid w:val="004D430C"/>
    <w:rsid w:val="004D47B8"/>
    <w:rsid w:val="004D736C"/>
    <w:rsid w:val="004D7688"/>
    <w:rsid w:val="004D76D4"/>
    <w:rsid w:val="004E2468"/>
    <w:rsid w:val="004E5503"/>
    <w:rsid w:val="004E6124"/>
    <w:rsid w:val="004F044F"/>
    <w:rsid w:val="004F07C9"/>
    <w:rsid w:val="004F1565"/>
    <w:rsid w:val="004F2F5A"/>
    <w:rsid w:val="004F358E"/>
    <w:rsid w:val="004F3DAC"/>
    <w:rsid w:val="004F47D0"/>
    <w:rsid w:val="004F4A12"/>
    <w:rsid w:val="00500534"/>
    <w:rsid w:val="00500707"/>
    <w:rsid w:val="00500FA2"/>
    <w:rsid w:val="005023B5"/>
    <w:rsid w:val="00502763"/>
    <w:rsid w:val="00504125"/>
    <w:rsid w:val="00504E6C"/>
    <w:rsid w:val="0050697B"/>
    <w:rsid w:val="005075C5"/>
    <w:rsid w:val="005079E0"/>
    <w:rsid w:val="00507C5F"/>
    <w:rsid w:val="00507F17"/>
    <w:rsid w:val="0051120C"/>
    <w:rsid w:val="00511414"/>
    <w:rsid w:val="00512070"/>
    <w:rsid w:val="00512B50"/>
    <w:rsid w:val="00512DA5"/>
    <w:rsid w:val="00513062"/>
    <w:rsid w:val="00513631"/>
    <w:rsid w:val="00514B40"/>
    <w:rsid w:val="005153EB"/>
    <w:rsid w:val="0051566C"/>
    <w:rsid w:val="005171DE"/>
    <w:rsid w:val="005177DA"/>
    <w:rsid w:val="00521E18"/>
    <w:rsid w:val="005251AD"/>
    <w:rsid w:val="005256F1"/>
    <w:rsid w:val="00526F8D"/>
    <w:rsid w:val="00527889"/>
    <w:rsid w:val="005301DD"/>
    <w:rsid w:val="00530391"/>
    <w:rsid w:val="005309E2"/>
    <w:rsid w:val="00530B5C"/>
    <w:rsid w:val="00530D7C"/>
    <w:rsid w:val="005310CC"/>
    <w:rsid w:val="00531B35"/>
    <w:rsid w:val="00531B6F"/>
    <w:rsid w:val="005322E6"/>
    <w:rsid w:val="0053467B"/>
    <w:rsid w:val="005352A6"/>
    <w:rsid w:val="0053572C"/>
    <w:rsid w:val="005357A0"/>
    <w:rsid w:val="00536A25"/>
    <w:rsid w:val="00537519"/>
    <w:rsid w:val="005376CF"/>
    <w:rsid w:val="00537793"/>
    <w:rsid w:val="00540357"/>
    <w:rsid w:val="00542444"/>
    <w:rsid w:val="00542FB4"/>
    <w:rsid w:val="00543AD9"/>
    <w:rsid w:val="005443B7"/>
    <w:rsid w:val="005443C4"/>
    <w:rsid w:val="005445B1"/>
    <w:rsid w:val="0054531B"/>
    <w:rsid w:val="0054675B"/>
    <w:rsid w:val="005469C0"/>
    <w:rsid w:val="0055068A"/>
    <w:rsid w:val="00551BF6"/>
    <w:rsid w:val="00554B13"/>
    <w:rsid w:val="00554CF5"/>
    <w:rsid w:val="00555F2A"/>
    <w:rsid w:val="00555FEE"/>
    <w:rsid w:val="00556070"/>
    <w:rsid w:val="00556420"/>
    <w:rsid w:val="0055672D"/>
    <w:rsid w:val="00556C12"/>
    <w:rsid w:val="00560E9D"/>
    <w:rsid w:val="00560EF2"/>
    <w:rsid w:val="0056167C"/>
    <w:rsid w:val="00561B4F"/>
    <w:rsid w:val="00561E21"/>
    <w:rsid w:val="005648F9"/>
    <w:rsid w:val="005649CA"/>
    <w:rsid w:val="00565775"/>
    <w:rsid w:val="0056694C"/>
    <w:rsid w:val="005672BF"/>
    <w:rsid w:val="00570056"/>
    <w:rsid w:val="005703B3"/>
    <w:rsid w:val="00570471"/>
    <w:rsid w:val="00571BDA"/>
    <w:rsid w:val="00572088"/>
    <w:rsid w:val="00572916"/>
    <w:rsid w:val="005734BD"/>
    <w:rsid w:val="00573F58"/>
    <w:rsid w:val="0057419F"/>
    <w:rsid w:val="0057445F"/>
    <w:rsid w:val="00574742"/>
    <w:rsid w:val="00574CE8"/>
    <w:rsid w:val="00576125"/>
    <w:rsid w:val="00580218"/>
    <w:rsid w:val="005802E4"/>
    <w:rsid w:val="00580FA4"/>
    <w:rsid w:val="005818E5"/>
    <w:rsid w:val="00583C1F"/>
    <w:rsid w:val="005841FD"/>
    <w:rsid w:val="005857FC"/>
    <w:rsid w:val="00586610"/>
    <w:rsid w:val="00586C26"/>
    <w:rsid w:val="00587C12"/>
    <w:rsid w:val="00587E1E"/>
    <w:rsid w:val="00591E9B"/>
    <w:rsid w:val="005962B5"/>
    <w:rsid w:val="005967C2"/>
    <w:rsid w:val="00597D29"/>
    <w:rsid w:val="00597E76"/>
    <w:rsid w:val="005A0143"/>
    <w:rsid w:val="005A05D3"/>
    <w:rsid w:val="005A0CE1"/>
    <w:rsid w:val="005A1758"/>
    <w:rsid w:val="005A1E00"/>
    <w:rsid w:val="005A21BE"/>
    <w:rsid w:val="005A326F"/>
    <w:rsid w:val="005A4046"/>
    <w:rsid w:val="005A4F5D"/>
    <w:rsid w:val="005A6174"/>
    <w:rsid w:val="005A70A8"/>
    <w:rsid w:val="005A7145"/>
    <w:rsid w:val="005B04F5"/>
    <w:rsid w:val="005B0B30"/>
    <w:rsid w:val="005B105E"/>
    <w:rsid w:val="005B18D2"/>
    <w:rsid w:val="005B3435"/>
    <w:rsid w:val="005B378E"/>
    <w:rsid w:val="005B3B26"/>
    <w:rsid w:val="005B4763"/>
    <w:rsid w:val="005B54EF"/>
    <w:rsid w:val="005B675B"/>
    <w:rsid w:val="005B6848"/>
    <w:rsid w:val="005C1077"/>
    <w:rsid w:val="005C2175"/>
    <w:rsid w:val="005C22EF"/>
    <w:rsid w:val="005C23DC"/>
    <w:rsid w:val="005C57E3"/>
    <w:rsid w:val="005D148F"/>
    <w:rsid w:val="005D4418"/>
    <w:rsid w:val="005D4631"/>
    <w:rsid w:val="005D4958"/>
    <w:rsid w:val="005D4A2B"/>
    <w:rsid w:val="005D4C81"/>
    <w:rsid w:val="005D5CA9"/>
    <w:rsid w:val="005D5F2E"/>
    <w:rsid w:val="005D6C4B"/>
    <w:rsid w:val="005D72CA"/>
    <w:rsid w:val="005E0601"/>
    <w:rsid w:val="005E0B24"/>
    <w:rsid w:val="005E0C62"/>
    <w:rsid w:val="005E103C"/>
    <w:rsid w:val="005E249F"/>
    <w:rsid w:val="005E3915"/>
    <w:rsid w:val="005E5B70"/>
    <w:rsid w:val="005E63FF"/>
    <w:rsid w:val="005E661A"/>
    <w:rsid w:val="005E675B"/>
    <w:rsid w:val="005E78FC"/>
    <w:rsid w:val="005E7981"/>
    <w:rsid w:val="005F22A7"/>
    <w:rsid w:val="005F2345"/>
    <w:rsid w:val="005F24BC"/>
    <w:rsid w:val="005F2628"/>
    <w:rsid w:val="005F2A22"/>
    <w:rsid w:val="005F2D11"/>
    <w:rsid w:val="005F3932"/>
    <w:rsid w:val="005F4AE3"/>
    <w:rsid w:val="005F4C63"/>
    <w:rsid w:val="005F5134"/>
    <w:rsid w:val="005F5231"/>
    <w:rsid w:val="005F746E"/>
    <w:rsid w:val="00600756"/>
    <w:rsid w:val="00600B78"/>
    <w:rsid w:val="006011C8"/>
    <w:rsid w:val="00603BB7"/>
    <w:rsid w:val="00605458"/>
    <w:rsid w:val="0060712D"/>
    <w:rsid w:val="006076BF"/>
    <w:rsid w:val="00610A1C"/>
    <w:rsid w:val="00610C8D"/>
    <w:rsid w:val="00611CA8"/>
    <w:rsid w:val="00613074"/>
    <w:rsid w:val="00614076"/>
    <w:rsid w:val="0061580F"/>
    <w:rsid w:val="0061622B"/>
    <w:rsid w:val="006165E7"/>
    <w:rsid w:val="006168CD"/>
    <w:rsid w:val="00617B79"/>
    <w:rsid w:val="0062062A"/>
    <w:rsid w:val="00621AA6"/>
    <w:rsid w:val="00621E6E"/>
    <w:rsid w:val="00622259"/>
    <w:rsid w:val="00622DC8"/>
    <w:rsid w:val="00623022"/>
    <w:rsid w:val="00623127"/>
    <w:rsid w:val="006243EB"/>
    <w:rsid w:val="00624F4F"/>
    <w:rsid w:val="00624FA6"/>
    <w:rsid w:val="00625ADD"/>
    <w:rsid w:val="00626A98"/>
    <w:rsid w:val="00626C70"/>
    <w:rsid w:val="00626FB1"/>
    <w:rsid w:val="00627983"/>
    <w:rsid w:val="00630B7B"/>
    <w:rsid w:val="00630F15"/>
    <w:rsid w:val="00631710"/>
    <w:rsid w:val="0063186C"/>
    <w:rsid w:val="0063192F"/>
    <w:rsid w:val="00631EBB"/>
    <w:rsid w:val="006334AB"/>
    <w:rsid w:val="00633A54"/>
    <w:rsid w:val="006361BA"/>
    <w:rsid w:val="006361D2"/>
    <w:rsid w:val="00636220"/>
    <w:rsid w:val="00636EA8"/>
    <w:rsid w:val="00636F50"/>
    <w:rsid w:val="006377B6"/>
    <w:rsid w:val="00637CD6"/>
    <w:rsid w:val="00640592"/>
    <w:rsid w:val="00642260"/>
    <w:rsid w:val="006446DD"/>
    <w:rsid w:val="00645C23"/>
    <w:rsid w:val="00647335"/>
    <w:rsid w:val="00650186"/>
    <w:rsid w:val="00650F1C"/>
    <w:rsid w:val="00651626"/>
    <w:rsid w:val="006517CC"/>
    <w:rsid w:val="00652D78"/>
    <w:rsid w:val="00652EB9"/>
    <w:rsid w:val="006533C3"/>
    <w:rsid w:val="006551B8"/>
    <w:rsid w:val="006554C6"/>
    <w:rsid w:val="00661A88"/>
    <w:rsid w:val="00661F00"/>
    <w:rsid w:val="006620BC"/>
    <w:rsid w:val="006622BA"/>
    <w:rsid w:val="00662C4E"/>
    <w:rsid w:val="0066300A"/>
    <w:rsid w:val="00663A0C"/>
    <w:rsid w:val="00663DEC"/>
    <w:rsid w:val="00664485"/>
    <w:rsid w:val="0066493A"/>
    <w:rsid w:val="00665358"/>
    <w:rsid w:val="006653B5"/>
    <w:rsid w:val="006655EF"/>
    <w:rsid w:val="006655F5"/>
    <w:rsid w:val="00667C29"/>
    <w:rsid w:val="00671410"/>
    <w:rsid w:val="00672FE8"/>
    <w:rsid w:val="0067455A"/>
    <w:rsid w:val="00674659"/>
    <w:rsid w:val="0067483D"/>
    <w:rsid w:val="006750AD"/>
    <w:rsid w:val="006773FE"/>
    <w:rsid w:val="006806F3"/>
    <w:rsid w:val="006808BF"/>
    <w:rsid w:val="00681505"/>
    <w:rsid w:val="006825F7"/>
    <w:rsid w:val="00684433"/>
    <w:rsid w:val="00685A52"/>
    <w:rsid w:val="00686125"/>
    <w:rsid w:val="00686835"/>
    <w:rsid w:val="006876B6"/>
    <w:rsid w:val="00691A06"/>
    <w:rsid w:val="00691D11"/>
    <w:rsid w:val="00691FCD"/>
    <w:rsid w:val="00692067"/>
    <w:rsid w:val="00692950"/>
    <w:rsid w:val="0069348C"/>
    <w:rsid w:val="00694865"/>
    <w:rsid w:val="006949DF"/>
    <w:rsid w:val="0069537B"/>
    <w:rsid w:val="00697683"/>
    <w:rsid w:val="006A0652"/>
    <w:rsid w:val="006A0767"/>
    <w:rsid w:val="006A0DB5"/>
    <w:rsid w:val="006A14BF"/>
    <w:rsid w:val="006A2CA2"/>
    <w:rsid w:val="006A348B"/>
    <w:rsid w:val="006A42B3"/>
    <w:rsid w:val="006A5279"/>
    <w:rsid w:val="006B1883"/>
    <w:rsid w:val="006B2512"/>
    <w:rsid w:val="006B68D8"/>
    <w:rsid w:val="006B6C2B"/>
    <w:rsid w:val="006B6C32"/>
    <w:rsid w:val="006B6D16"/>
    <w:rsid w:val="006B6D83"/>
    <w:rsid w:val="006B75CB"/>
    <w:rsid w:val="006B7E95"/>
    <w:rsid w:val="006C1856"/>
    <w:rsid w:val="006C2737"/>
    <w:rsid w:val="006C3C75"/>
    <w:rsid w:val="006C5683"/>
    <w:rsid w:val="006C701C"/>
    <w:rsid w:val="006C736F"/>
    <w:rsid w:val="006D0CC1"/>
    <w:rsid w:val="006D0E98"/>
    <w:rsid w:val="006D0FB6"/>
    <w:rsid w:val="006D1979"/>
    <w:rsid w:val="006D1F16"/>
    <w:rsid w:val="006D3676"/>
    <w:rsid w:val="006D61C1"/>
    <w:rsid w:val="006D62F9"/>
    <w:rsid w:val="006D75CD"/>
    <w:rsid w:val="006E3949"/>
    <w:rsid w:val="006E411E"/>
    <w:rsid w:val="006E544F"/>
    <w:rsid w:val="006E6353"/>
    <w:rsid w:val="006E6595"/>
    <w:rsid w:val="006E7049"/>
    <w:rsid w:val="006E7327"/>
    <w:rsid w:val="006E7560"/>
    <w:rsid w:val="006E7A7E"/>
    <w:rsid w:val="006E7CA8"/>
    <w:rsid w:val="006F000A"/>
    <w:rsid w:val="006F19E3"/>
    <w:rsid w:val="006F1FE8"/>
    <w:rsid w:val="006F4689"/>
    <w:rsid w:val="006F4798"/>
    <w:rsid w:val="006F69D3"/>
    <w:rsid w:val="007002CA"/>
    <w:rsid w:val="007015FF"/>
    <w:rsid w:val="00701D85"/>
    <w:rsid w:val="00701E18"/>
    <w:rsid w:val="007021E2"/>
    <w:rsid w:val="00703818"/>
    <w:rsid w:val="00703B67"/>
    <w:rsid w:val="007042D6"/>
    <w:rsid w:val="007044B2"/>
    <w:rsid w:val="007044BE"/>
    <w:rsid w:val="00706916"/>
    <w:rsid w:val="00707ACD"/>
    <w:rsid w:val="00707C10"/>
    <w:rsid w:val="007105B3"/>
    <w:rsid w:val="0071071F"/>
    <w:rsid w:val="00710E92"/>
    <w:rsid w:val="00710EA0"/>
    <w:rsid w:val="0071122B"/>
    <w:rsid w:val="0071547D"/>
    <w:rsid w:val="0071735E"/>
    <w:rsid w:val="007173BB"/>
    <w:rsid w:val="00717896"/>
    <w:rsid w:val="0072073F"/>
    <w:rsid w:val="00721D36"/>
    <w:rsid w:val="00722FCE"/>
    <w:rsid w:val="0072385C"/>
    <w:rsid w:val="00726171"/>
    <w:rsid w:val="007316D5"/>
    <w:rsid w:val="00731B99"/>
    <w:rsid w:val="007326BF"/>
    <w:rsid w:val="00733D46"/>
    <w:rsid w:val="00733F4B"/>
    <w:rsid w:val="007341BA"/>
    <w:rsid w:val="00734630"/>
    <w:rsid w:val="00735074"/>
    <w:rsid w:val="00735A6B"/>
    <w:rsid w:val="00735CDD"/>
    <w:rsid w:val="007362EC"/>
    <w:rsid w:val="00736739"/>
    <w:rsid w:val="00736F56"/>
    <w:rsid w:val="007374B9"/>
    <w:rsid w:val="00740587"/>
    <w:rsid w:val="007405F7"/>
    <w:rsid w:val="00740A8F"/>
    <w:rsid w:val="00741691"/>
    <w:rsid w:val="007420DA"/>
    <w:rsid w:val="00742876"/>
    <w:rsid w:val="007443A5"/>
    <w:rsid w:val="007443FF"/>
    <w:rsid w:val="00747180"/>
    <w:rsid w:val="00747A24"/>
    <w:rsid w:val="007511CF"/>
    <w:rsid w:val="00751D6E"/>
    <w:rsid w:val="00751F87"/>
    <w:rsid w:val="007532EB"/>
    <w:rsid w:val="00753462"/>
    <w:rsid w:val="007575E1"/>
    <w:rsid w:val="00757CC6"/>
    <w:rsid w:val="00757ED7"/>
    <w:rsid w:val="0076023E"/>
    <w:rsid w:val="007607E8"/>
    <w:rsid w:val="007608FF"/>
    <w:rsid w:val="00760BD6"/>
    <w:rsid w:val="00760E7D"/>
    <w:rsid w:val="00761C1F"/>
    <w:rsid w:val="007626D9"/>
    <w:rsid w:val="00763F63"/>
    <w:rsid w:val="00764579"/>
    <w:rsid w:val="007653B2"/>
    <w:rsid w:val="00771ACE"/>
    <w:rsid w:val="00772942"/>
    <w:rsid w:val="007746DE"/>
    <w:rsid w:val="00774F15"/>
    <w:rsid w:val="00775496"/>
    <w:rsid w:val="00775DCA"/>
    <w:rsid w:val="00775EF4"/>
    <w:rsid w:val="00775FB2"/>
    <w:rsid w:val="00777603"/>
    <w:rsid w:val="0078004B"/>
    <w:rsid w:val="00780130"/>
    <w:rsid w:val="007806BA"/>
    <w:rsid w:val="0078090B"/>
    <w:rsid w:val="007816D5"/>
    <w:rsid w:val="007820D6"/>
    <w:rsid w:val="00782A59"/>
    <w:rsid w:val="00783847"/>
    <w:rsid w:val="00784486"/>
    <w:rsid w:val="007848CB"/>
    <w:rsid w:val="00785F41"/>
    <w:rsid w:val="00786988"/>
    <w:rsid w:val="0078738F"/>
    <w:rsid w:val="0079113B"/>
    <w:rsid w:val="00792539"/>
    <w:rsid w:val="00794664"/>
    <w:rsid w:val="00794D0B"/>
    <w:rsid w:val="00794D7B"/>
    <w:rsid w:val="00795E98"/>
    <w:rsid w:val="00797893"/>
    <w:rsid w:val="00797AA8"/>
    <w:rsid w:val="007A0FB2"/>
    <w:rsid w:val="007A208E"/>
    <w:rsid w:val="007A4402"/>
    <w:rsid w:val="007A4F58"/>
    <w:rsid w:val="007A6725"/>
    <w:rsid w:val="007A794B"/>
    <w:rsid w:val="007A7ADD"/>
    <w:rsid w:val="007B002D"/>
    <w:rsid w:val="007B0171"/>
    <w:rsid w:val="007B2962"/>
    <w:rsid w:val="007B4476"/>
    <w:rsid w:val="007B4DC7"/>
    <w:rsid w:val="007B50B4"/>
    <w:rsid w:val="007B5851"/>
    <w:rsid w:val="007B78B4"/>
    <w:rsid w:val="007C00DA"/>
    <w:rsid w:val="007C0929"/>
    <w:rsid w:val="007C0E16"/>
    <w:rsid w:val="007C3F94"/>
    <w:rsid w:val="007C4E06"/>
    <w:rsid w:val="007C6B33"/>
    <w:rsid w:val="007C7291"/>
    <w:rsid w:val="007D0720"/>
    <w:rsid w:val="007D11E3"/>
    <w:rsid w:val="007D1E41"/>
    <w:rsid w:val="007D1EAD"/>
    <w:rsid w:val="007D2270"/>
    <w:rsid w:val="007D4C12"/>
    <w:rsid w:val="007D4DDE"/>
    <w:rsid w:val="007D5F56"/>
    <w:rsid w:val="007D728E"/>
    <w:rsid w:val="007D7C47"/>
    <w:rsid w:val="007E145D"/>
    <w:rsid w:val="007E1A43"/>
    <w:rsid w:val="007E2EF2"/>
    <w:rsid w:val="007E3C0E"/>
    <w:rsid w:val="007E506D"/>
    <w:rsid w:val="007E572E"/>
    <w:rsid w:val="007E6CD9"/>
    <w:rsid w:val="007E718E"/>
    <w:rsid w:val="007F1D57"/>
    <w:rsid w:val="007F326A"/>
    <w:rsid w:val="007F39CE"/>
    <w:rsid w:val="007F41DB"/>
    <w:rsid w:val="007F43B6"/>
    <w:rsid w:val="007F53AA"/>
    <w:rsid w:val="007F5606"/>
    <w:rsid w:val="008001B9"/>
    <w:rsid w:val="0080171D"/>
    <w:rsid w:val="008033D8"/>
    <w:rsid w:val="00803A82"/>
    <w:rsid w:val="0080414B"/>
    <w:rsid w:val="00805EF4"/>
    <w:rsid w:val="00810D18"/>
    <w:rsid w:val="00810DA2"/>
    <w:rsid w:val="008115C5"/>
    <w:rsid w:val="00811A13"/>
    <w:rsid w:val="008122AD"/>
    <w:rsid w:val="00812C70"/>
    <w:rsid w:val="008135BE"/>
    <w:rsid w:val="0081418A"/>
    <w:rsid w:val="008149B0"/>
    <w:rsid w:val="00815EE1"/>
    <w:rsid w:val="00816C9A"/>
    <w:rsid w:val="008172D1"/>
    <w:rsid w:val="008177D7"/>
    <w:rsid w:val="00822007"/>
    <w:rsid w:val="00822D9F"/>
    <w:rsid w:val="00823F6F"/>
    <w:rsid w:val="00824CB4"/>
    <w:rsid w:val="00824D2A"/>
    <w:rsid w:val="00826203"/>
    <w:rsid w:val="008272A5"/>
    <w:rsid w:val="008277A6"/>
    <w:rsid w:val="008310F5"/>
    <w:rsid w:val="00831644"/>
    <w:rsid w:val="00833183"/>
    <w:rsid w:val="008344CE"/>
    <w:rsid w:val="0083599D"/>
    <w:rsid w:val="00835B15"/>
    <w:rsid w:val="0083696E"/>
    <w:rsid w:val="008414D9"/>
    <w:rsid w:val="008423A3"/>
    <w:rsid w:val="00842DCE"/>
    <w:rsid w:val="0084381D"/>
    <w:rsid w:val="00844251"/>
    <w:rsid w:val="00844967"/>
    <w:rsid w:val="00844F2B"/>
    <w:rsid w:val="00845FD4"/>
    <w:rsid w:val="00845FE1"/>
    <w:rsid w:val="00846D9D"/>
    <w:rsid w:val="00846F90"/>
    <w:rsid w:val="00852043"/>
    <w:rsid w:val="0085211A"/>
    <w:rsid w:val="0085254A"/>
    <w:rsid w:val="008533C2"/>
    <w:rsid w:val="00853657"/>
    <w:rsid w:val="00855474"/>
    <w:rsid w:val="0085587F"/>
    <w:rsid w:val="008563CC"/>
    <w:rsid w:val="00856C0B"/>
    <w:rsid w:val="008572FB"/>
    <w:rsid w:val="0086142A"/>
    <w:rsid w:val="008617C5"/>
    <w:rsid w:val="00861D88"/>
    <w:rsid w:val="00862111"/>
    <w:rsid w:val="00862D16"/>
    <w:rsid w:val="008638D7"/>
    <w:rsid w:val="0086473B"/>
    <w:rsid w:val="008647B0"/>
    <w:rsid w:val="00865300"/>
    <w:rsid w:val="00865B73"/>
    <w:rsid w:val="008667CC"/>
    <w:rsid w:val="00871323"/>
    <w:rsid w:val="00871EB0"/>
    <w:rsid w:val="00871EEB"/>
    <w:rsid w:val="00872657"/>
    <w:rsid w:val="008727C0"/>
    <w:rsid w:val="0087280E"/>
    <w:rsid w:val="00872B81"/>
    <w:rsid w:val="00872F09"/>
    <w:rsid w:val="0087362B"/>
    <w:rsid w:val="00875365"/>
    <w:rsid w:val="00875747"/>
    <w:rsid w:val="00876442"/>
    <w:rsid w:val="00876FA4"/>
    <w:rsid w:val="00880168"/>
    <w:rsid w:val="00881EB5"/>
    <w:rsid w:val="008825E4"/>
    <w:rsid w:val="00882D3C"/>
    <w:rsid w:val="00884155"/>
    <w:rsid w:val="008847ED"/>
    <w:rsid w:val="008860ED"/>
    <w:rsid w:val="0088770E"/>
    <w:rsid w:val="00887D24"/>
    <w:rsid w:val="008902DE"/>
    <w:rsid w:val="0089061C"/>
    <w:rsid w:val="00891C4E"/>
    <w:rsid w:val="00891D24"/>
    <w:rsid w:val="00892D3B"/>
    <w:rsid w:val="00895154"/>
    <w:rsid w:val="00895E2A"/>
    <w:rsid w:val="00897EDC"/>
    <w:rsid w:val="008A17EB"/>
    <w:rsid w:val="008A2824"/>
    <w:rsid w:val="008A2C2E"/>
    <w:rsid w:val="008A2F12"/>
    <w:rsid w:val="008A3853"/>
    <w:rsid w:val="008A38AE"/>
    <w:rsid w:val="008A3C81"/>
    <w:rsid w:val="008A44D8"/>
    <w:rsid w:val="008A4878"/>
    <w:rsid w:val="008A5134"/>
    <w:rsid w:val="008A51AD"/>
    <w:rsid w:val="008B1393"/>
    <w:rsid w:val="008B2539"/>
    <w:rsid w:val="008B3D74"/>
    <w:rsid w:val="008B3F7D"/>
    <w:rsid w:val="008B4953"/>
    <w:rsid w:val="008B4B0B"/>
    <w:rsid w:val="008B5349"/>
    <w:rsid w:val="008B547E"/>
    <w:rsid w:val="008B55D7"/>
    <w:rsid w:val="008B5F34"/>
    <w:rsid w:val="008B6CCD"/>
    <w:rsid w:val="008B75EE"/>
    <w:rsid w:val="008B7BC0"/>
    <w:rsid w:val="008C2E6B"/>
    <w:rsid w:val="008C3137"/>
    <w:rsid w:val="008C4DF6"/>
    <w:rsid w:val="008C5774"/>
    <w:rsid w:val="008C579E"/>
    <w:rsid w:val="008C78ED"/>
    <w:rsid w:val="008D01C6"/>
    <w:rsid w:val="008D0FCF"/>
    <w:rsid w:val="008D37F6"/>
    <w:rsid w:val="008D5B54"/>
    <w:rsid w:val="008D6266"/>
    <w:rsid w:val="008D669D"/>
    <w:rsid w:val="008D7983"/>
    <w:rsid w:val="008E1893"/>
    <w:rsid w:val="008E34D4"/>
    <w:rsid w:val="008E3A68"/>
    <w:rsid w:val="008E54F0"/>
    <w:rsid w:val="008E5AD8"/>
    <w:rsid w:val="008F09A9"/>
    <w:rsid w:val="008F0B32"/>
    <w:rsid w:val="008F2DFC"/>
    <w:rsid w:val="008F2E36"/>
    <w:rsid w:val="008F3B20"/>
    <w:rsid w:val="008F3D78"/>
    <w:rsid w:val="008F79B5"/>
    <w:rsid w:val="008F7A1A"/>
    <w:rsid w:val="008F7B36"/>
    <w:rsid w:val="009008E5"/>
    <w:rsid w:val="00900963"/>
    <w:rsid w:val="00900D5B"/>
    <w:rsid w:val="009018FF"/>
    <w:rsid w:val="0090295C"/>
    <w:rsid w:val="009047F7"/>
    <w:rsid w:val="0090492C"/>
    <w:rsid w:val="00911C80"/>
    <w:rsid w:val="00911F6A"/>
    <w:rsid w:val="009121FF"/>
    <w:rsid w:val="009129DC"/>
    <w:rsid w:val="00912D7B"/>
    <w:rsid w:val="00912FCC"/>
    <w:rsid w:val="00913148"/>
    <w:rsid w:val="0091320F"/>
    <w:rsid w:val="0091375F"/>
    <w:rsid w:val="009139D9"/>
    <w:rsid w:val="00914F64"/>
    <w:rsid w:val="009161E3"/>
    <w:rsid w:val="009208D8"/>
    <w:rsid w:val="00921908"/>
    <w:rsid w:val="00921E6E"/>
    <w:rsid w:val="00922DBD"/>
    <w:rsid w:val="0092387F"/>
    <w:rsid w:val="00924490"/>
    <w:rsid w:val="00925F3A"/>
    <w:rsid w:val="00926505"/>
    <w:rsid w:val="009265C0"/>
    <w:rsid w:val="0092693B"/>
    <w:rsid w:val="00926F0E"/>
    <w:rsid w:val="009273E9"/>
    <w:rsid w:val="00927651"/>
    <w:rsid w:val="00927699"/>
    <w:rsid w:val="00930817"/>
    <w:rsid w:val="0093109F"/>
    <w:rsid w:val="00932058"/>
    <w:rsid w:val="00932102"/>
    <w:rsid w:val="0093327C"/>
    <w:rsid w:val="00933405"/>
    <w:rsid w:val="00933735"/>
    <w:rsid w:val="00933D60"/>
    <w:rsid w:val="0093440A"/>
    <w:rsid w:val="00935536"/>
    <w:rsid w:val="00935573"/>
    <w:rsid w:val="009356A2"/>
    <w:rsid w:val="00935AC1"/>
    <w:rsid w:val="00937BF8"/>
    <w:rsid w:val="00937CA5"/>
    <w:rsid w:val="00942D68"/>
    <w:rsid w:val="00943951"/>
    <w:rsid w:val="009443D8"/>
    <w:rsid w:val="00944F44"/>
    <w:rsid w:val="00945537"/>
    <w:rsid w:val="009456EB"/>
    <w:rsid w:val="009469BE"/>
    <w:rsid w:val="0094797C"/>
    <w:rsid w:val="00947DC2"/>
    <w:rsid w:val="00951FDE"/>
    <w:rsid w:val="009543C3"/>
    <w:rsid w:val="00954FC6"/>
    <w:rsid w:val="00957FBC"/>
    <w:rsid w:val="00960420"/>
    <w:rsid w:val="00960714"/>
    <w:rsid w:val="0096255F"/>
    <w:rsid w:val="00962DE1"/>
    <w:rsid w:val="009637BE"/>
    <w:rsid w:val="00964645"/>
    <w:rsid w:val="00964788"/>
    <w:rsid w:val="009647C5"/>
    <w:rsid w:val="009660CE"/>
    <w:rsid w:val="00967253"/>
    <w:rsid w:val="009675F1"/>
    <w:rsid w:val="00967C6A"/>
    <w:rsid w:val="009704FB"/>
    <w:rsid w:val="00971CE0"/>
    <w:rsid w:val="0097328C"/>
    <w:rsid w:val="0097527E"/>
    <w:rsid w:val="00976A2B"/>
    <w:rsid w:val="009809D3"/>
    <w:rsid w:val="00981942"/>
    <w:rsid w:val="00982384"/>
    <w:rsid w:val="009832ED"/>
    <w:rsid w:val="00984A75"/>
    <w:rsid w:val="00985FC1"/>
    <w:rsid w:val="009862D5"/>
    <w:rsid w:val="00986DFB"/>
    <w:rsid w:val="00987D02"/>
    <w:rsid w:val="00990586"/>
    <w:rsid w:val="009908CD"/>
    <w:rsid w:val="00991785"/>
    <w:rsid w:val="00992746"/>
    <w:rsid w:val="00993E9F"/>
    <w:rsid w:val="00994B34"/>
    <w:rsid w:val="00994EF3"/>
    <w:rsid w:val="0099574F"/>
    <w:rsid w:val="0099751F"/>
    <w:rsid w:val="00997577"/>
    <w:rsid w:val="00997EBB"/>
    <w:rsid w:val="009A03A4"/>
    <w:rsid w:val="009A0990"/>
    <w:rsid w:val="009A1852"/>
    <w:rsid w:val="009A200B"/>
    <w:rsid w:val="009A3F61"/>
    <w:rsid w:val="009A583A"/>
    <w:rsid w:val="009A7A67"/>
    <w:rsid w:val="009B1E5F"/>
    <w:rsid w:val="009B5BC7"/>
    <w:rsid w:val="009B675D"/>
    <w:rsid w:val="009B6BC1"/>
    <w:rsid w:val="009B7F79"/>
    <w:rsid w:val="009C0FE4"/>
    <w:rsid w:val="009C1C52"/>
    <w:rsid w:val="009C1C56"/>
    <w:rsid w:val="009C2EA4"/>
    <w:rsid w:val="009C32EB"/>
    <w:rsid w:val="009C7049"/>
    <w:rsid w:val="009C7CDB"/>
    <w:rsid w:val="009D1067"/>
    <w:rsid w:val="009D173D"/>
    <w:rsid w:val="009D1A9A"/>
    <w:rsid w:val="009D4377"/>
    <w:rsid w:val="009D507A"/>
    <w:rsid w:val="009D7913"/>
    <w:rsid w:val="009D7B56"/>
    <w:rsid w:val="009E10BD"/>
    <w:rsid w:val="009E1987"/>
    <w:rsid w:val="009E1A09"/>
    <w:rsid w:val="009E1B84"/>
    <w:rsid w:val="009E2089"/>
    <w:rsid w:val="009E258E"/>
    <w:rsid w:val="009E318C"/>
    <w:rsid w:val="009E3572"/>
    <w:rsid w:val="009E3D76"/>
    <w:rsid w:val="009E4D2D"/>
    <w:rsid w:val="009E524B"/>
    <w:rsid w:val="009E63A4"/>
    <w:rsid w:val="009E73C2"/>
    <w:rsid w:val="009E745D"/>
    <w:rsid w:val="009E7589"/>
    <w:rsid w:val="009E78BD"/>
    <w:rsid w:val="009F049C"/>
    <w:rsid w:val="009F0C97"/>
    <w:rsid w:val="009F2FC3"/>
    <w:rsid w:val="009F3981"/>
    <w:rsid w:val="009F4D87"/>
    <w:rsid w:val="009F70E9"/>
    <w:rsid w:val="00A00B4A"/>
    <w:rsid w:val="00A03097"/>
    <w:rsid w:val="00A03187"/>
    <w:rsid w:val="00A04ABD"/>
    <w:rsid w:val="00A04E36"/>
    <w:rsid w:val="00A05001"/>
    <w:rsid w:val="00A06979"/>
    <w:rsid w:val="00A0777B"/>
    <w:rsid w:val="00A07D72"/>
    <w:rsid w:val="00A10251"/>
    <w:rsid w:val="00A117C1"/>
    <w:rsid w:val="00A12602"/>
    <w:rsid w:val="00A13230"/>
    <w:rsid w:val="00A141A8"/>
    <w:rsid w:val="00A152FD"/>
    <w:rsid w:val="00A16360"/>
    <w:rsid w:val="00A16C9A"/>
    <w:rsid w:val="00A16D4C"/>
    <w:rsid w:val="00A20154"/>
    <w:rsid w:val="00A2174A"/>
    <w:rsid w:val="00A21884"/>
    <w:rsid w:val="00A21A1D"/>
    <w:rsid w:val="00A2236A"/>
    <w:rsid w:val="00A226FC"/>
    <w:rsid w:val="00A22B6C"/>
    <w:rsid w:val="00A22F25"/>
    <w:rsid w:val="00A23C06"/>
    <w:rsid w:val="00A25D84"/>
    <w:rsid w:val="00A261C2"/>
    <w:rsid w:val="00A2711F"/>
    <w:rsid w:val="00A27A42"/>
    <w:rsid w:val="00A315A5"/>
    <w:rsid w:val="00A31751"/>
    <w:rsid w:val="00A31D12"/>
    <w:rsid w:val="00A3335F"/>
    <w:rsid w:val="00A372FA"/>
    <w:rsid w:val="00A40474"/>
    <w:rsid w:val="00A40674"/>
    <w:rsid w:val="00A412D0"/>
    <w:rsid w:val="00A41BE6"/>
    <w:rsid w:val="00A42C55"/>
    <w:rsid w:val="00A42D73"/>
    <w:rsid w:val="00A4337D"/>
    <w:rsid w:val="00A43AFD"/>
    <w:rsid w:val="00A43E58"/>
    <w:rsid w:val="00A453BA"/>
    <w:rsid w:val="00A46C04"/>
    <w:rsid w:val="00A471C9"/>
    <w:rsid w:val="00A4786E"/>
    <w:rsid w:val="00A50814"/>
    <w:rsid w:val="00A50878"/>
    <w:rsid w:val="00A50E6E"/>
    <w:rsid w:val="00A51787"/>
    <w:rsid w:val="00A51BFA"/>
    <w:rsid w:val="00A5287E"/>
    <w:rsid w:val="00A52897"/>
    <w:rsid w:val="00A52F37"/>
    <w:rsid w:val="00A564E8"/>
    <w:rsid w:val="00A56ED0"/>
    <w:rsid w:val="00A579D3"/>
    <w:rsid w:val="00A60FF1"/>
    <w:rsid w:val="00A615FC"/>
    <w:rsid w:val="00A622C7"/>
    <w:rsid w:val="00A632F8"/>
    <w:rsid w:val="00A6583B"/>
    <w:rsid w:val="00A66894"/>
    <w:rsid w:val="00A673A1"/>
    <w:rsid w:val="00A72CE9"/>
    <w:rsid w:val="00A74A50"/>
    <w:rsid w:val="00A76433"/>
    <w:rsid w:val="00A774A4"/>
    <w:rsid w:val="00A77EF8"/>
    <w:rsid w:val="00A77FCF"/>
    <w:rsid w:val="00A8097F"/>
    <w:rsid w:val="00A809BC"/>
    <w:rsid w:val="00A80EE0"/>
    <w:rsid w:val="00A81AA5"/>
    <w:rsid w:val="00A82C73"/>
    <w:rsid w:val="00A83C22"/>
    <w:rsid w:val="00A847CD"/>
    <w:rsid w:val="00A84E88"/>
    <w:rsid w:val="00A85694"/>
    <w:rsid w:val="00A8650D"/>
    <w:rsid w:val="00A867BF"/>
    <w:rsid w:val="00A86CB1"/>
    <w:rsid w:val="00A86EBB"/>
    <w:rsid w:val="00A905FB"/>
    <w:rsid w:val="00A90B9B"/>
    <w:rsid w:val="00A91E2F"/>
    <w:rsid w:val="00A93BF0"/>
    <w:rsid w:val="00A94C94"/>
    <w:rsid w:val="00A96295"/>
    <w:rsid w:val="00A968AB"/>
    <w:rsid w:val="00A976D6"/>
    <w:rsid w:val="00A97DD5"/>
    <w:rsid w:val="00AA1B05"/>
    <w:rsid w:val="00AA2416"/>
    <w:rsid w:val="00AA3F02"/>
    <w:rsid w:val="00AA460E"/>
    <w:rsid w:val="00AA463E"/>
    <w:rsid w:val="00AA52BA"/>
    <w:rsid w:val="00AA64B1"/>
    <w:rsid w:val="00AA69EF"/>
    <w:rsid w:val="00AA7E89"/>
    <w:rsid w:val="00AB1F35"/>
    <w:rsid w:val="00AB2DA2"/>
    <w:rsid w:val="00AB3915"/>
    <w:rsid w:val="00AB5786"/>
    <w:rsid w:val="00AB5D58"/>
    <w:rsid w:val="00AC0309"/>
    <w:rsid w:val="00AC0716"/>
    <w:rsid w:val="00AC3E28"/>
    <w:rsid w:val="00AC4835"/>
    <w:rsid w:val="00AC4E9D"/>
    <w:rsid w:val="00AC5BEF"/>
    <w:rsid w:val="00AC68BE"/>
    <w:rsid w:val="00AC6A15"/>
    <w:rsid w:val="00AC6DBD"/>
    <w:rsid w:val="00AD0028"/>
    <w:rsid w:val="00AD6FCF"/>
    <w:rsid w:val="00AE32F4"/>
    <w:rsid w:val="00AE3389"/>
    <w:rsid w:val="00AE4FA9"/>
    <w:rsid w:val="00AE5F4A"/>
    <w:rsid w:val="00AE7C82"/>
    <w:rsid w:val="00AF0634"/>
    <w:rsid w:val="00AF30A5"/>
    <w:rsid w:val="00AF3186"/>
    <w:rsid w:val="00AF3A82"/>
    <w:rsid w:val="00AF4BD7"/>
    <w:rsid w:val="00AF5B6E"/>
    <w:rsid w:val="00AF6188"/>
    <w:rsid w:val="00AF7A9C"/>
    <w:rsid w:val="00B00582"/>
    <w:rsid w:val="00B013CA"/>
    <w:rsid w:val="00B02551"/>
    <w:rsid w:val="00B057CB"/>
    <w:rsid w:val="00B06419"/>
    <w:rsid w:val="00B06A27"/>
    <w:rsid w:val="00B10136"/>
    <w:rsid w:val="00B12015"/>
    <w:rsid w:val="00B12A72"/>
    <w:rsid w:val="00B13197"/>
    <w:rsid w:val="00B155FD"/>
    <w:rsid w:val="00B164F0"/>
    <w:rsid w:val="00B16EF9"/>
    <w:rsid w:val="00B17972"/>
    <w:rsid w:val="00B23506"/>
    <w:rsid w:val="00B24593"/>
    <w:rsid w:val="00B25D79"/>
    <w:rsid w:val="00B31A9F"/>
    <w:rsid w:val="00B320DC"/>
    <w:rsid w:val="00B32474"/>
    <w:rsid w:val="00B330E0"/>
    <w:rsid w:val="00B33327"/>
    <w:rsid w:val="00B335DF"/>
    <w:rsid w:val="00B35A8E"/>
    <w:rsid w:val="00B36F20"/>
    <w:rsid w:val="00B400E2"/>
    <w:rsid w:val="00B4014F"/>
    <w:rsid w:val="00B414DE"/>
    <w:rsid w:val="00B41A9B"/>
    <w:rsid w:val="00B41E33"/>
    <w:rsid w:val="00B4352A"/>
    <w:rsid w:val="00B43B13"/>
    <w:rsid w:val="00B44126"/>
    <w:rsid w:val="00B45180"/>
    <w:rsid w:val="00B45635"/>
    <w:rsid w:val="00B46A47"/>
    <w:rsid w:val="00B46B3F"/>
    <w:rsid w:val="00B476CB"/>
    <w:rsid w:val="00B47B3F"/>
    <w:rsid w:val="00B52044"/>
    <w:rsid w:val="00B52A9E"/>
    <w:rsid w:val="00B5328B"/>
    <w:rsid w:val="00B533B3"/>
    <w:rsid w:val="00B53898"/>
    <w:rsid w:val="00B539A1"/>
    <w:rsid w:val="00B53C15"/>
    <w:rsid w:val="00B55F2D"/>
    <w:rsid w:val="00B55FC1"/>
    <w:rsid w:val="00B57BC3"/>
    <w:rsid w:val="00B60224"/>
    <w:rsid w:val="00B60B93"/>
    <w:rsid w:val="00B615CC"/>
    <w:rsid w:val="00B62170"/>
    <w:rsid w:val="00B62809"/>
    <w:rsid w:val="00B6291B"/>
    <w:rsid w:val="00B63CBC"/>
    <w:rsid w:val="00B658A1"/>
    <w:rsid w:val="00B67555"/>
    <w:rsid w:val="00B67BD8"/>
    <w:rsid w:val="00B67CA3"/>
    <w:rsid w:val="00B7023F"/>
    <w:rsid w:val="00B70384"/>
    <w:rsid w:val="00B71C4A"/>
    <w:rsid w:val="00B71F82"/>
    <w:rsid w:val="00B741D4"/>
    <w:rsid w:val="00B7424B"/>
    <w:rsid w:val="00B7433C"/>
    <w:rsid w:val="00B75765"/>
    <w:rsid w:val="00B7630C"/>
    <w:rsid w:val="00B77AA0"/>
    <w:rsid w:val="00B81F70"/>
    <w:rsid w:val="00B82081"/>
    <w:rsid w:val="00B82AFC"/>
    <w:rsid w:val="00B83423"/>
    <w:rsid w:val="00B86D16"/>
    <w:rsid w:val="00B90431"/>
    <w:rsid w:val="00B9336C"/>
    <w:rsid w:val="00B9451F"/>
    <w:rsid w:val="00B9694A"/>
    <w:rsid w:val="00B96CD8"/>
    <w:rsid w:val="00B9749E"/>
    <w:rsid w:val="00BA1082"/>
    <w:rsid w:val="00BA10DF"/>
    <w:rsid w:val="00BA1A97"/>
    <w:rsid w:val="00BA5262"/>
    <w:rsid w:val="00BA7375"/>
    <w:rsid w:val="00BA7A77"/>
    <w:rsid w:val="00BB006E"/>
    <w:rsid w:val="00BB0145"/>
    <w:rsid w:val="00BB023B"/>
    <w:rsid w:val="00BB139A"/>
    <w:rsid w:val="00BB32F0"/>
    <w:rsid w:val="00BB36E1"/>
    <w:rsid w:val="00BB473F"/>
    <w:rsid w:val="00BB7AFF"/>
    <w:rsid w:val="00BC05A6"/>
    <w:rsid w:val="00BC10C2"/>
    <w:rsid w:val="00BC168F"/>
    <w:rsid w:val="00BC1899"/>
    <w:rsid w:val="00BC1CFB"/>
    <w:rsid w:val="00BC29DB"/>
    <w:rsid w:val="00BC4875"/>
    <w:rsid w:val="00BC58B6"/>
    <w:rsid w:val="00BC5A06"/>
    <w:rsid w:val="00BC6D18"/>
    <w:rsid w:val="00BC7000"/>
    <w:rsid w:val="00BD10A6"/>
    <w:rsid w:val="00BD1915"/>
    <w:rsid w:val="00BD334C"/>
    <w:rsid w:val="00BD38A4"/>
    <w:rsid w:val="00BD3AAB"/>
    <w:rsid w:val="00BD3E31"/>
    <w:rsid w:val="00BD5372"/>
    <w:rsid w:val="00BD78DB"/>
    <w:rsid w:val="00BE0FD0"/>
    <w:rsid w:val="00BE50AA"/>
    <w:rsid w:val="00BE688E"/>
    <w:rsid w:val="00BE72F8"/>
    <w:rsid w:val="00BE7316"/>
    <w:rsid w:val="00BE7C55"/>
    <w:rsid w:val="00BE7DEE"/>
    <w:rsid w:val="00BF00E3"/>
    <w:rsid w:val="00BF046F"/>
    <w:rsid w:val="00BF0C5F"/>
    <w:rsid w:val="00BF4669"/>
    <w:rsid w:val="00BF4F5B"/>
    <w:rsid w:val="00BF510E"/>
    <w:rsid w:val="00BF5A4E"/>
    <w:rsid w:val="00BF7313"/>
    <w:rsid w:val="00C0103F"/>
    <w:rsid w:val="00C016AC"/>
    <w:rsid w:val="00C01E04"/>
    <w:rsid w:val="00C02387"/>
    <w:rsid w:val="00C0249B"/>
    <w:rsid w:val="00C02641"/>
    <w:rsid w:val="00C02830"/>
    <w:rsid w:val="00C03DFF"/>
    <w:rsid w:val="00C053A3"/>
    <w:rsid w:val="00C06043"/>
    <w:rsid w:val="00C060A6"/>
    <w:rsid w:val="00C0764B"/>
    <w:rsid w:val="00C1060C"/>
    <w:rsid w:val="00C10827"/>
    <w:rsid w:val="00C10C34"/>
    <w:rsid w:val="00C11964"/>
    <w:rsid w:val="00C13359"/>
    <w:rsid w:val="00C14277"/>
    <w:rsid w:val="00C166E6"/>
    <w:rsid w:val="00C178CF"/>
    <w:rsid w:val="00C20B18"/>
    <w:rsid w:val="00C2280B"/>
    <w:rsid w:val="00C236F4"/>
    <w:rsid w:val="00C242C4"/>
    <w:rsid w:val="00C30E75"/>
    <w:rsid w:val="00C31A20"/>
    <w:rsid w:val="00C32246"/>
    <w:rsid w:val="00C3321C"/>
    <w:rsid w:val="00C3466E"/>
    <w:rsid w:val="00C34C2D"/>
    <w:rsid w:val="00C356E8"/>
    <w:rsid w:val="00C361DE"/>
    <w:rsid w:val="00C36829"/>
    <w:rsid w:val="00C41286"/>
    <w:rsid w:val="00C421B4"/>
    <w:rsid w:val="00C4358E"/>
    <w:rsid w:val="00C44025"/>
    <w:rsid w:val="00C471ED"/>
    <w:rsid w:val="00C47892"/>
    <w:rsid w:val="00C479AA"/>
    <w:rsid w:val="00C50525"/>
    <w:rsid w:val="00C5056D"/>
    <w:rsid w:val="00C50F95"/>
    <w:rsid w:val="00C52027"/>
    <w:rsid w:val="00C526FD"/>
    <w:rsid w:val="00C53213"/>
    <w:rsid w:val="00C555C9"/>
    <w:rsid w:val="00C55DC7"/>
    <w:rsid w:val="00C56F68"/>
    <w:rsid w:val="00C577A8"/>
    <w:rsid w:val="00C57B17"/>
    <w:rsid w:val="00C607C9"/>
    <w:rsid w:val="00C6088E"/>
    <w:rsid w:val="00C62072"/>
    <w:rsid w:val="00C625FD"/>
    <w:rsid w:val="00C637AF"/>
    <w:rsid w:val="00C6472A"/>
    <w:rsid w:val="00C64B15"/>
    <w:rsid w:val="00C652EE"/>
    <w:rsid w:val="00C65823"/>
    <w:rsid w:val="00C66011"/>
    <w:rsid w:val="00C67F24"/>
    <w:rsid w:val="00C71FEF"/>
    <w:rsid w:val="00C72782"/>
    <w:rsid w:val="00C72B56"/>
    <w:rsid w:val="00C730A2"/>
    <w:rsid w:val="00C73591"/>
    <w:rsid w:val="00C736BA"/>
    <w:rsid w:val="00C73FA2"/>
    <w:rsid w:val="00C75154"/>
    <w:rsid w:val="00C754B2"/>
    <w:rsid w:val="00C76D9F"/>
    <w:rsid w:val="00C76E1D"/>
    <w:rsid w:val="00C80AF1"/>
    <w:rsid w:val="00C817AB"/>
    <w:rsid w:val="00C82565"/>
    <w:rsid w:val="00C82A60"/>
    <w:rsid w:val="00C83898"/>
    <w:rsid w:val="00C867BC"/>
    <w:rsid w:val="00C86C85"/>
    <w:rsid w:val="00C87587"/>
    <w:rsid w:val="00C87746"/>
    <w:rsid w:val="00C87A50"/>
    <w:rsid w:val="00C90A25"/>
    <w:rsid w:val="00C924ED"/>
    <w:rsid w:val="00C94E7B"/>
    <w:rsid w:val="00C954D7"/>
    <w:rsid w:val="00C97A17"/>
    <w:rsid w:val="00C97B0D"/>
    <w:rsid w:val="00CA1FE7"/>
    <w:rsid w:val="00CA2483"/>
    <w:rsid w:val="00CA2B98"/>
    <w:rsid w:val="00CA3763"/>
    <w:rsid w:val="00CA3D18"/>
    <w:rsid w:val="00CA4D1D"/>
    <w:rsid w:val="00CA4EA1"/>
    <w:rsid w:val="00CA61AF"/>
    <w:rsid w:val="00CA6F12"/>
    <w:rsid w:val="00CA75DC"/>
    <w:rsid w:val="00CA7800"/>
    <w:rsid w:val="00CA7D25"/>
    <w:rsid w:val="00CB1D66"/>
    <w:rsid w:val="00CB297C"/>
    <w:rsid w:val="00CB3D61"/>
    <w:rsid w:val="00CB5D46"/>
    <w:rsid w:val="00CB5E98"/>
    <w:rsid w:val="00CB6211"/>
    <w:rsid w:val="00CB6330"/>
    <w:rsid w:val="00CB7BD7"/>
    <w:rsid w:val="00CC1532"/>
    <w:rsid w:val="00CC1C4C"/>
    <w:rsid w:val="00CC27DD"/>
    <w:rsid w:val="00CC28BF"/>
    <w:rsid w:val="00CC39D2"/>
    <w:rsid w:val="00CC6151"/>
    <w:rsid w:val="00CC656A"/>
    <w:rsid w:val="00CC6A6A"/>
    <w:rsid w:val="00CD282F"/>
    <w:rsid w:val="00CD2BBE"/>
    <w:rsid w:val="00CD3401"/>
    <w:rsid w:val="00CD4346"/>
    <w:rsid w:val="00CD5537"/>
    <w:rsid w:val="00CD6C60"/>
    <w:rsid w:val="00CD70EB"/>
    <w:rsid w:val="00CD719F"/>
    <w:rsid w:val="00CD7B9B"/>
    <w:rsid w:val="00CE19AC"/>
    <w:rsid w:val="00CE2DE2"/>
    <w:rsid w:val="00CE33B5"/>
    <w:rsid w:val="00CE363A"/>
    <w:rsid w:val="00CE4B2B"/>
    <w:rsid w:val="00CE5938"/>
    <w:rsid w:val="00CE641A"/>
    <w:rsid w:val="00CE7F33"/>
    <w:rsid w:val="00CF023C"/>
    <w:rsid w:val="00CF0DA5"/>
    <w:rsid w:val="00CF0E2F"/>
    <w:rsid w:val="00CF270B"/>
    <w:rsid w:val="00CF3691"/>
    <w:rsid w:val="00CF45B0"/>
    <w:rsid w:val="00CF4715"/>
    <w:rsid w:val="00CF4CA5"/>
    <w:rsid w:val="00CF549A"/>
    <w:rsid w:val="00CF7B27"/>
    <w:rsid w:val="00D00307"/>
    <w:rsid w:val="00D00C88"/>
    <w:rsid w:val="00D00F2A"/>
    <w:rsid w:val="00D027E8"/>
    <w:rsid w:val="00D03EF5"/>
    <w:rsid w:val="00D056CA"/>
    <w:rsid w:val="00D05CFD"/>
    <w:rsid w:val="00D05FC8"/>
    <w:rsid w:val="00D06875"/>
    <w:rsid w:val="00D10914"/>
    <w:rsid w:val="00D10D96"/>
    <w:rsid w:val="00D10E24"/>
    <w:rsid w:val="00D122BE"/>
    <w:rsid w:val="00D1530C"/>
    <w:rsid w:val="00D1591A"/>
    <w:rsid w:val="00D1601E"/>
    <w:rsid w:val="00D1613E"/>
    <w:rsid w:val="00D17A14"/>
    <w:rsid w:val="00D20872"/>
    <w:rsid w:val="00D20C24"/>
    <w:rsid w:val="00D210AA"/>
    <w:rsid w:val="00D2287B"/>
    <w:rsid w:val="00D22CEB"/>
    <w:rsid w:val="00D2501C"/>
    <w:rsid w:val="00D252C3"/>
    <w:rsid w:val="00D253BF"/>
    <w:rsid w:val="00D25431"/>
    <w:rsid w:val="00D275F2"/>
    <w:rsid w:val="00D30BA7"/>
    <w:rsid w:val="00D311A8"/>
    <w:rsid w:val="00D3146C"/>
    <w:rsid w:val="00D31A05"/>
    <w:rsid w:val="00D324D5"/>
    <w:rsid w:val="00D33BDB"/>
    <w:rsid w:val="00D344CE"/>
    <w:rsid w:val="00D34E70"/>
    <w:rsid w:val="00D35A55"/>
    <w:rsid w:val="00D363E8"/>
    <w:rsid w:val="00D366BC"/>
    <w:rsid w:val="00D369CB"/>
    <w:rsid w:val="00D40841"/>
    <w:rsid w:val="00D41486"/>
    <w:rsid w:val="00D4173D"/>
    <w:rsid w:val="00D42CA7"/>
    <w:rsid w:val="00D43B70"/>
    <w:rsid w:val="00D44010"/>
    <w:rsid w:val="00D443B9"/>
    <w:rsid w:val="00D459C8"/>
    <w:rsid w:val="00D460B5"/>
    <w:rsid w:val="00D463C0"/>
    <w:rsid w:val="00D50089"/>
    <w:rsid w:val="00D50F20"/>
    <w:rsid w:val="00D5119D"/>
    <w:rsid w:val="00D519A7"/>
    <w:rsid w:val="00D51B61"/>
    <w:rsid w:val="00D5243F"/>
    <w:rsid w:val="00D526E8"/>
    <w:rsid w:val="00D538E7"/>
    <w:rsid w:val="00D54568"/>
    <w:rsid w:val="00D5727F"/>
    <w:rsid w:val="00D61210"/>
    <w:rsid w:val="00D6177C"/>
    <w:rsid w:val="00D620D5"/>
    <w:rsid w:val="00D62DE4"/>
    <w:rsid w:val="00D631CC"/>
    <w:rsid w:val="00D635CE"/>
    <w:rsid w:val="00D65F3F"/>
    <w:rsid w:val="00D66732"/>
    <w:rsid w:val="00D708F4"/>
    <w:rsid w:val="00D7092D"/>
    <w:rsid w:val="00D7272F"/>
    <w:rsid w:val="00D72B64"/>
    <w:rsid w:val="00D7351E"/>
    <w:rsid w:val="00D73D5C"/>
    <w:rsid w:val="00D750D7"/>
    <w:rsid w:val="00D757E5"/>
    <w:rsid w:val="00D77699"/>
    <w:rsid w:val="00D80A33"/>
    <w:rsid w:val="00D80A98"/>
    <w:rsid w:val="00D8374B"/>
    <w:rsid w:val="00D84E01"/>
    <w:rsid w:val="00D84E92"/>
    <w:rsid w:val="00D853AA"/>
    <w:rsid w:val="00D86289"/>
    <w:rsid w:val="00D8769C"/>
    <w:rsid w:val="00D90EB1"/>
    <w:rsid w:val="00D90F5D"/>
    <w:rsid w:val="00D91DE7"/>
    <w:rsid w:val="00D923AB"/>
    <w:rsid w:val="00D93526"/>
    <w:rsid w:val="00D94885"/>
    <w:rsid w:val="00DA0FA7"/>
    <w:rsid w:val="00DA16B0"/>
    <w:rsid w:val="00DA3F89"/>
    <w:rsid w:val="00DA457A"/>
    <w:rsid w:val="00DA5F89"/>
    <w:rsid w:val="00DA6586"/>
    <w:rsid w:val="00DA6810"/>
    <w:rsid w:val="00DA6C89"/>
    <w:rsid w:val="00DA7E9E"/>
    <w:rsid w:val="00DB04F4"/>
    <w:rsid w:val="00DB0B76"/>
    <w:rsid w:val="00DB270A"/>
    <w:rsid w:val="00DB3140"/>
    <w:rsid w:val="00DB34D9"/>
    <w:rsid w:val="00DB370E"/>
    <w:rsid w:val="00DB385A"/>
    <w:rsid w:val="00DB4126"/>
    <w:rsid w:val="00DB5096"/>
    <w:rsid w:val="00DB5D6E"/>
    <w:rsid w:val="00DB5DF8"/>
    <w:rsid w:val="00DB743B"/>
    <w:rsid w:val="00DB78C8"/>
    <w:rsid w:val="00DB7B5B"/>
    <w:rsid w:val="00DC0575"/>
    <w:rsid w:val="00DC1F2A"/>
    <w:rsid w:val="00DC2AA7"/>
    <w:rsid w:val="00DC3087"/>
    <w:rsid w:val="00DC3562"/>
    <w:rsid w:val="00DC46F4"/>
    <w:rsid w:val="00DC5BBB"/>
    <w:rsid w:val="00DC5DF9"/>
    <w:rsid w:val="00DC6125"/>
    <w:rsid w:val="00DC769E"/>
    <w:rsid w:val="00DC7855"/>
    <w:rsid w:val="00DD269D"/>
    <w:rsid w:val="00DD2A11"/>
    <w:rsid w:val="00DD2A30"/>
    <w:rsid w:val="00DD304C"/>
    <w:rsid w:val="00DD4483"/>
    <w:rsid w:val="00DD5B03"/>
    <w:rsid w:val="00DD7C82"/>
    <w:rsid w:val="00DE1518"/>
    <w:rsid w:val="00DE1E65"/>
    <w:rsid w:val="00DE2027"/>
    <w:rsid w:val="00DE2088"/>
    <w:rsid w:val="00DE2B9E"/>
    <w:rsid w:val="00DE347E"/>
    <w:rsid w:val="00DE51E3"/>
    <w:rsid w:val="00DE6A97"/>
    <w:rsid w:val="00DF184E"/>
    <w:rsid w:val="00DF4A51"/>
    <w:rsid w:val="00DF4FDE"/>
    <w:rsid w:val="00DF55EF"/>
    <w:rsid w:val="00DF5653"/>
    <w:rsid w:val="00DF6672"/>
    <w:rsid w:val="00DF6863"/>
    <w:rsid w:val="00E02A79"/>
    <w:rsid w:val="00E02F60"/>
    <w:rsid w:val="00E057E4"/>
    <w:rsid w:val="00E06086"/>
    <w:rsid w:val="00E070F1"/>
    <w:rsid w:val="00E0757A"/>
    <w:rsid w:val="00E07BA5"/>
    <w:rsid w:val="00E10A8C"/>
    <w:rsid w:val="00E10CA5"/>
    <w:rsid w:val="00E1281D"/>
    <w:rsid w:val="00E13EED"/>
    <w:rsid w:val="00E14BD4"/>
    <w:rsid w:val="00E15F8D"/>
    <w:rsid w:val="00E16337"/>
    <w:rsid w:val="00E16620"/>
    <w:rsid w:val="00E16FC7"/>
    <w:rsid w:val="00E1701D"/>
    <w:rsid w:val="00E1704C"/>
    <w:rsid w:val="00E179E9"/>
    <w:rsid w:val="00E17A81"/>
    <w:rsid w:val="00E2106E"/>
    <w:rsid w:val="00E21449"/>
    <w:rsid w:val="00E21853"/>
    <w:rsid w:val="00E24232"/>
    <w:rsid w:val="00E24BDF"/>
    <w:rsid w:val="00E2562B"/>
    <w:rsid w:val="00E25E4A"/>
    <w:rsid w:val="00E2789D"/>
    <w:rsid w:val="00E27BA0"/>
    <w:rsid w:val="00E27D12"/>
    <w:rsid w:val="00E27FED"/>
    <w:rsid w:val="00E33ED9"/>
    <w:rsid w:val="00E33FC2"/>
    <w:rsid w:val="00E347D3"/>
    <w:rsid w:val="00E36468"/>
    <w:rsid w:val="00E40304"/>
    <w:rsid w:val="00E411C0"/>
    <w:rsid w:val="00E41BB9"/>
    <w:rsid w:val="00E425ED"/>
    <w:rsid w:val="00E42A87"/>
    <w:rsid w:val="00E42D5E"/>
    <w:rsid w:val="00E4348E"/>
    <w:rsid w:val="00E43899"/>
    <w:rsid w:val="00E45049"/>
    <w:rsid w:val="00E45140"/>
    <w:rsid w:val="00E50E32"/>
    <w:rsid w:val="00E510C9"/>
    <w:rsid w:val="00E52970"/>
    <w:rsid w:val="00E547B2"/>
    <w:rsid w:val="00E54D1E"/>
    <w:rsid w:val="00E55068"/>
    <w:rsid w:val="00E55706"/>
    <w:rsid w:val="00E55C4A"/>
    <w:rsid w:val="00E55D7B"/>
    <w:rsid w:val="00E56091"/>
    <w:rsid w:val="00E5773F"/>
    <w:rsid w:val="00E602D4"/>
    <w:rsid w:val="00E60912"/>
    <w:rsid w:val="00E615CA"/>
    <w:rsid w:val="00E618E2"/>
    <w:rsid w:val="00E6212D"/>
    <w:rsid w:val="00E64101"/>
    <w:rsid w:val="00E643BA"/>
    <w:rsid w:val="00E64783"/>
    <w:rsid w:val="00E64991"/>
    <w:rsid w:val="00E6554A"/>
    <w:rsid w:val="00E661E5"/>
    <w:rsid w:val="00E666BF"/>
    <w:rsid w:val="00E70BE7"/>
    <w:rsid w:val="00E712DA"/>
    <w:rsid w:val="00E723B7"/>
    <w:rsid w:val="00E74111"/>
    <w:rsid w:val="00E7731E"/>
    <w:rsid w:val="00E81739"/>
    <w:rsid w:val="00E82BDD"/>
    <w:rsid w:val="00E84276"/>
    <w:rsid w:val="00E844CC"/>
    <w:rsid w:val="00E84FF0"/>
    <w:rsid w:val="00E852CE"/>
    <w:rsid w:val="00E855A5"/>
    <w:rsid w:val="00E86DF5"/>
    <w:rsid w:val="00E90285"/>
    <w:rsid w:val="00E904D0"/>
    <w:rsid w:val="00E90709"/>
    <w:rsid w:val="00E91400"/>
    <w:rsid w:val="00E9293F"/>
    <w:rsid w:val="00E93359"/>
    <w:rsid w:val="00E962B1"/>
    <w:rsid w:val="00E97986"/>
    <w:rsid w:val="00E97DB3"/>
    <w:rsid w:val="00E97F03"/>
    <w:rsid w:val="00EA04C0"/>
    <w:rsid w:val="00EA1C2B"/>
    <w:rsid w:val="00EA1CB3"/>
    <w:rsid w:val="00EA2475"/>
    <w:rsid w:val="00EA34F8"/>
    <w:rsid w:val="00EA3F0B"/>
    <w:rsid w:val="00EA4674"/>
    <w:rsid w:val="00EA632D"/>
    <w:rsid w:val="00EA662B"/>
    <w:rsid w:val="00EA6BCD"/>
    <w:rsid w:val="00EA70B5"/>
    <w:rsid w:val="00EB181B"/>
    <w:rsid w:val="00EB1FF2"/>
    <w:rsid w:val="00EB32BB"/>
    <w:rsid w:val="00EB362B"/>
    <w:rsid w:val="00EB45DC"/>
    <w:rsid w:val="00EB5CAD"/>
    <w:rsid w:val="00EB7FE2"/>
    <w:rsid w:val="00EC16B7"/>
    <w:rsid w:val="00EC20C7"/>
    <w:rsid w:val="00EC39ED"/>
    <w:rsid w:val="00EC55A9"/>
    <w:rsid w:val="00EC55B7"/>
    <w:rsid w:val="00EC647D"/>
    <w:rsid w:val="00EC6B20"/>
    <w:rsid w:val="00EC710E"/>
    <w:rsid w:val="00ED2D5C"/>
    <w:rsid w:val="00ED32D7"/>
    <w:rsid w:val="00ED503E"/>
    <w:rsid w:val="00ED7D5E"/>
    <w:rsid w:val="00EE049D"/>
    <w:rsid w:val="00EE1190"/>
    <w:rsid w:val="00EE2334"/>
    <w:rsid w:val="00EE2569"/>
    <w:rsid w:val="00EE3815"/>
    <w:rsid w:val="00EE4519"/>
    <w:rsid w:val="00EE4B05"/>
    <w:rsid w:val="00EE5264"/>
    <w:rsid w:val="00EE5C4C"/>
    <w:rsid w:val="00EE5CD9"/>
    <w:rsid w:val="00EE5E12"/>
    <w:rsid w:val="00EE6DDF"/>
    <w:rsid w:val="00EE72D9"/>
    <w:rsid w:val="00EE7AF2"/>
    <w:rsid w:val="00EF07BF"/>
    <w:rsid w:val="00EF0CE5"/>
    <w:rsid w:val="00EF1750"/>
    <w:rsid w:val="00EF3B59"/>
    <w:rsid w:val="00EF423E"/>
    <w:rsid w:val="00EF42A9"/>
    <w:rsid w:val="00EF5AB0"/>
    <w:rsid w:val="00EF6CC8"/>
    <w:rsid w:val="00EF789C"/>
    <w:rsid w:val="00F007A0"/>
    <w:rsid w:val="00F0230C"/>
    <w:rsid w:val="00F04DA2"/>
    <w:rsid w:val="00F07927"/>
    <w:rsid w:val="00F07ECD"/>
    <w:rsid w:val="00F1043A"/>
    <w:rsid w:val="00F10CAD"/>
    <w:rsid w:val="00F10E14"/>
    <w:rsid w:val="00F1132A"/>
    <w:rsid w:val="00F1175C"/>
    <w:rsid w:val="00F13DB2"/>
    <w:rsid w:val="00F14070"/>
    <w:rsid w:val="00F142B9"/>
    <w:rsid w:val="00F14A61"/>
    <w:rsid w:val="00F14EC4"/>
    <w:rsid w:val="00F15498"/>
    <w:rsid w:val="00F15B0E"/>
    <w:rsid w:val="00F15D8F"/>
    <w:rsid w:val="00F161AD"/>
    <w:rsid w:val="00F1629B"/>
    <w:rsid w:val="00F16EF0"/>
    <w:rsid w:val="00F17AE5"/>
    <w:rsid w:val="00F17B9C"/>
    <w:rsid w:val="00F20FAB"/>
    <w:rsid w:val="00F212C1"/>
    <w:rsid w:val="00F21657"/>
    <w:rsid w:val="00F21CE9"/>
    <w:rsid w:val="00F22FB5"/>
    <w:rsid w:val="00F2301C"/>
    <w:rsid w:val="00F2444A"/>
    <w:rsid w:val="00F2548F"/>
    <w:rsid w:val="00F26AC4"/>
    <w:rsid w:val="00F274AD"/>
    <w:rsid w:val="00F306DA"/>
    <w:rsid w:val="00F32C5D"/>
    <w:rsid w:val="00F33FFB"/>
    <w:rsid w:val="00F3432A"/>
    <w:rsid w:val="00F3555D"/>
    <w:rsid w:val="00F356F5"/>
    <w:rsid w:val="00F402D7"/>
    <w:rsid w:val="00F41C41"/>
    <w:rsid w:val="00F4220D"/>
    <w:rsid w:val="00F42F29"/>
    <w:rsid w:val="00F4356A"/>
    <w:rsid w:val="00F443F8"/>
    <w:rsid w:val="00F450E7"/>
    <w:rsid w:val="00F463A1"/>
    <w:rsid w:val="00F4779C"/>
    <w:rsid w:val="00F504AF"/>
    <w:rsid w:val="00F50C02"/>
    <w:rsid w:val="00F511D1"/>
    <w:rsid w:val="00F51302"/>
    <w:rsid w:val="00F51FCB"/>
    <w:rsid w:val="00F5211F"/>
    <w:rsid w:val="00F52680"/>
    <w:rsid w:val="00F53A74"/>
    <w:rsid w:val="00F55965"/>
    <w:rsid w:val="00F57A16"/>
    <w:rsid w:val="00F61549"/>
    <w:rsid w:val="00F619BD"/>
    <w:rsid w:val="00F62E4B"/>
    <w:rsid w:val="00F658F2"/>
    <w:rsid w:val="00F65B06"/>
    <w:rsid w:val="00F662EB"/>
    <w:rsid w:val="00F66A89"/>
    <w:rsid w:val="00F676C6"/>
    <w:rsid w:val="00F70118"/>
    <w:rsid w:val="00F71499"/>
    <w:rsid w:val="00F726D8"/>
    <w:rsid w:val="00F73FD6"/>
    <w:rsid w:val="00F748DA"/>
    <w:rsid w:val="00F751E8"/>
    <w:rsid w:val="00F75F38"/>
    <w:rsid w:val="00F766F2"/>
    <w:rsid w:val="00F77B77"/>
    <w:rsid w:val="00F80207"/>
    <w:rsid w:val="00F80510"/>
    <w:rsid w:val="00F80B3B"/>
    <w:rsid w:val="00F81314"/>
    <w:rsid w:val="00F81FA6"/>
    <w:rsid w:val="00F83AE9"/>
    <w:rsid w:val="00F841C7"/>
    <w:rsid w:val="00F841E8"/>
    <w:rsid w:val="00F846BF"/>
    <w:rsid w:val="00F847DE"/>
    <w:rsid w:val="00F90B7D"/>
    <w:rsid w:val="00F91453"/>
    <w:rsid w:val="00F91C0D"/>
    <w:rsid w:val="00F925D4"/>
    <w:rsid w:val="00F930BB"/>
    <w:rsid w:val="00F940B1"/>
    <w:rsid w:val="00F94961"/>
    <w:rsid w:val="00F94F84"/>
    <w:rsid w:val="00F94F85"/>
    <w:rsid w:val="00F96201"/>
    <w:rsid w:val="00F962B5"/>
    <w:rsid w:val="00FA0646"/>
    <w:rsid w:val="00FA1CA9"/>
    <w:rsid w:val="00FA22E9"/>
    <w:rsid w:val="00FA2757"/>
    <w:rsid w:val="00FA49F4"/>
    <w:rsid w:val="00FA4A1C"/>
    <w:rsid w:val="00FA4B61"/>
    <w:rsid w:val="00FA6A4C"/>
    <w:rsid w:val="00FB2AB7"/>
    <w:rsid w:val="00FB3016"/>
    <w:rsid w:val="00FB3238"/>
    <w:rsid w:val="00FB3B14"/>
    <w:rsid w:val="00FB44B2"/>
    <w:rsid w:val="00FB4511"/>
    <w:rsid w:val="00FB452B"/>
    <w:rsid w:val="00FB48F1"/>
    <w:rsid w:val="00FB53B9"/>
    <w:rsid w:val="00FB5630"/>
    <w:rsid w:val="00FB71C1"/>
    <w:rsid w:val="00FB7A66"/>
    <w:rsid w:val="00FC03D9"/>
    <w:rsid w:val="00FC1065"/>
    <w:rsid w:val="00FC29A9"/>
    <w:rsid w:val="00FC46DC"/>
    <w:rsid w:val="00FC493B"/>
    <w:rsid w:val="00FC7BA4"/>
    <w:rsid w:val="00FD009C"/>
    <w:rsid w:val="00FD0396"/>
    <w:rsid w:val="00FD0418"/>
    <w:rsid w:val="00FD05AB"/>
    <w:rsid w:val="00FD0EBF"/>
    <w:rsid w:val="00FD0EF7"/>
    <w:rsid w:val="00FD2230"/>
    <w:rsid w:val="00FD25CF"/>
    <w:rsid w:val="00FD288D"/>
    <w:rsid w:val="00FD29A2"/>
    <w:rsid w:val="00FD2B1E"/>
    <w:rsid w:val="00FD2BFB"/>
    <w:rsid w:val="00FD32A2"/>
    <w:rsid w:val="00FD363E"/>
    <w:rsid w:val="00FD60CA"/>
    <w:rsid w:val="00FD64CC"/>
    <w:rsid w:val="00FD6EA7"/>
    <w:rsid w:val="00FD7099"/>
    <w:rsid w:val="00FD7D63"/>
    <w:rsid w:val="00FE004A"/>
    <w:rsid w:val="00FE1928"/>
    <w:rsid w:val="00FE22DA"/>
    <w:rsid w:val="00FE3169"/>
    <w:rsid w:val="00FE4A41"/>
    <w:rsid w:val="00FE5A17"/>
    <w:rsid w:val="00FF0C32"/>
    <w:rsid w:val="00FF1572"/>
    <w:rsid w:val="00FF1B5E"/>
    <w:rsid w:val="00FF252A"/>
    <w:rsid w:val="00FF328C"/>
    <w:rsid w:val="00FF46A3"/>
    <w:rsid w:val="00FF53F2"/>
    <w:rsid w:val="00FF617A"/>
    <w:rsid w:val="00FF67BD"/>
    <w:rsid w:val="00FF6880"/>
    <w:rsid w:val="00FF6BED"/>
    <w:rsid w:val="00FF6C79"/>
    <w:rsid w:val="00FF746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D174164"/>
  <w15:docId w15:val="{5EA9EBB2-06BC-4AF8-BBC4-117DB9B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36EA8"/>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6D62F9"/>
    <w:pPr>
      <w:numPr>
        <w:numId w:val="14"/>
      </w:numPr>
      <w:pBdr>
        <w:top w:val="single" w:sz="48" w:space="1" w:color="00B274"/>
        <w:left w:val="single" w:sz="48" w:space="4" w:color="00B274"/>
        <w:bottom w:val="single" w:sz="48" w:space="1" w:color="00B274"/>
        <w:right w:val="single" w:sz="48" w:space="4" w:color="00B274"/>
      </w:pBdr>
      <w:shd w:val="clear" w:color="auto" w:fill="00B274"/>
      <w:spacing w:before="240" w:after="240" w:line="240" w:lineRule="auto"/>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autoRedefine/>
    <w:qFormat/>
    <w:rsid w:val="008B55D7"/>
    <w:pPr>
      <w:spacing w:line="360" w:lineRule="auto"/>
      <w:ind w:left="576" w:hanging="576"/>
      <w:jc w:val="both"/>
      <w:outlineLvl w:val="2"/>
    </w:pPr>
  </w:style>
  <w:style w:type="paragraph" w:styleId="Heading4">
    <w:name w:val="heading 4"/>
    <w:basedOn w:val="Normal"/>
    <w:next w:val="Heading3"/>
    <w:link w:val="Heading4Char"/>
    <w:qFormat/>
    <w:rsid w:val="00E45140"/>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6D62F9"/>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E45140"/>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8B55D7"/>
    <w:rPr>
      <w:rFonts w:ascii="Arial" w:eastAsia="Times New Roman" w:hAnsi="Arial"/>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527889"/>
    <w:pPr>
      <w:framePr w:wrap="around"/>
      <w:tabs>
        <w:tab w:val="clear" w:pos="7655"/>
        <w:tab w:val="right" w:pos="7399"/>
      </w:tabs>
      <w:ind w:right="600"/>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1E6639"/>
    <w:rPr>
      <w:rFonts w:ascii="Arial" w:hAnsi="Arial" w:cs="Arial"/>
      <w:i/>
      <w:color w:val="00B274"/>
      <w:sz w:val="20"/>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845FD4"/>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567"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Heading4"/>
    <w:qFormat/>
    <w:rsid w:val="00E45140"/>
    <w:pPr>
      <w:numPr>
        <w:numId w:val="20"/>
      </w:num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845FD4"/>
    <w:rPr>
      <w:rFonts w:ascii="Arial" w:eastAsia="Times New Roman" w:hAnsi="Arial"/>
      <w:szCs w:val="24"/>
    </w:rPr>
  </w:style>
  <w:style w:type="paragraph" w:styleId="FootnoteText">
    <w:name w:val="footnote text"/>
    <w:basedOn w:val="Normal"/>
    <w:link w:val="FootnoteTextChar"/>
    <w:uiPriority w:val="99"/>
    <w:unhideWhenUsed/>
    <w:rsid w:val="00062418"/>
    <w:pPr>
      <w:spacing w:before="0" w:after="0" w:line="240" w:lineRule="auto"/>
    </w:pPr>
    <w:rPr>
      <w:szCs w:val="20"/>
    </w:rPr>
  </w:style>
  <w:style w:type="character" w:customStyle="1" w:styleId="FootnoteTextChar">
    <w:name w:val="Footnote Text Char"/>
    <w:link w:val="FootnoteText"/>
    <w:uiPriority w:val="99"/>
    <w:rsid w:val="00062418"/>
    <w:rPr>
      <w:rFonts w:ascii="Arial" w:eastAsia="Times New Roman" w:hAnsi="Arial"/>
    </w:rPr>
  </w:style>
  <w:style w:type="character" w:styleId="FootnoteReference">
    <w:name w:val="footnote reference"/>
    <w:uiPriority w:val="99"/>
    <w:unhideWhenUsed/>
    <w:rsid w:val="00062418"/>
    <w:rPr>
      <w:vertAlign w:val="superscript"/>
    </w:rPr>
  </w:style>
  <w:style w:type="paragraph" w:customStyle="1" w:styleId="GSBodyPara">
    <w:name w:val="GS Body Para"/>
    <w:basedOn w:val="Normal"/>
    <w:link w:val="GSBodyParaChar"/>
    <w:qFormat/>
    <w:rsid w:val="00062418"/>
    <w:pPr>
      <w:spacing w:before="40" w:after="40" w:line="240" w:lineRule="exact"/>
      <w:outlineLvl w:val="1"/>
    </w:pPr>
    <w:rPr>
      <w:rFonts w:ascii="Calibri" w:eastAsia="Calibri" w:hAnsi="Calibri" w:cs="Arial"/>
      <w:color w:val="4D4D4D"/>
      <w:sz w:val="22"/>
      <w:szCs w:val="22"/>
      <w:lang w:eastAsia="en-US"/>
    </w:rPr>
  </w:style>
  <w:style w:type="character" w:customStyle="1" w:styleId="GSBodyParaChar">
    <w:name w:val="GS Body Para Char"/>
    <w:link w:val="GSBodyPara"/>
    <w:rsid w:val="00062418"/>
    <w:rPr>
      <w:rFonts w:ascii="Calibri" w:eastAsia="Calibri" w:hAnsi="Calibri" w:cs="Arial"/>
      <w:color w:val="4D4D4D"/>
      <w:sz w:val="22"/>
      <w:szCs w:val="22"/>
      <w:lang w:eastAsia="en-US"/>
    </w:rPr>
  </w:style>
  <w:style w:type="paragraph" w:styleId="ListParagraph">
    <w:name w:val="List Paragraph"/>
    <w:basedOn w:val="Normal"/>
    <w:link w:val="ListParagraphChar"/>
    <w:uiPriority w:val="34"/>
    <w:qFormat/>
    <w:rsid w:val="00062418"/>
    <w:pPr>
      <w:ind w:left="720"/>
    </w:pPr>
  </w:style>
  <w:style w:type="table" w:customStyle="1" w:styleId="TableList21">
    <w:name w:val="Table List 21"/>
    <w:basedOn w:val="TableNormal"/>
    <w:next w:val="TableList2"/>
    <w:rsid w:val="00F4220D"/>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egds">
    <w:name w:val="legds"/>
    <w:basedOn w:val="DefaultParagraphFont"/>
    <w:rsid w:val="00F4220D"/>
  </w:style>
  <w:style w:type="character" w:customStyle="1" w:styleId="DCUSATableTextChar">
    <w:name w:val="DCUSA Table Text Char"/>
    <w:link w:val="DCUSATableText"/>
    <w:locked/>
    <w:rsid w:val="00F4220D"/>
    <w:rPr>
      <w:rFonts w:ascii="Times New Roman" w:hAnsi="Times New Roman"/>
      <w:sz w:val="24"/>
    </w:rPr>
  </w:style>
  <w:style w:type="paragraph" w:customStyle="1" w:styleId="DCUSATableText">
    <w:name w:val="DCUSA Table Text"/>
    <w:basedOn w:val="Normal"/>
    <w:link w:val="DCUSATableTextChar"/>
    <w:qFormat/>
    <w:rsid w:val="00F4220D"/>
    <w:pPr>
      <w:spacing w:line="264" w:lineRule="auto"/>
    </w:pPr>
    <w:rPr>
      <w:rFonts w:ascii="Times New Roman" w:eastAsia="Cambria" w:hAnsi="Times New Roman"/>
      <w:sz w:val="24"/>
      <w:szCs w:val="20"/>
    </w:rPr>
  </w:style>
  <w:style w:type="paragraph" w:customStyle="1" w:styleId="DCUSATableTexta">
    <w:name w:val="DCUSA Table Text a)"/>
    <w:basedOn w:val="Normal"/>
    <w:qFormat/>
    <w:rsid w:val="00F4220D"/>
    <w:pPr>
      <w:numPr>
        <w:numId w:val="15"/>
      </w:numPr>
      <w:tabs>
        <w:tab w:val="num" w:pos="360"/>
      </w:tabs>
      <w:spacing w:line="240" w:lineRule="auto"/>
      <w:ind w:left="0" w:firstLine="0"/>
    </w:pPr>
    <w:rPr>
      <w:rFonts w:ascii="Times New Roman" w:eastAsia="Calibri" w:hAnsi="Times New Roman"/>
      <w:sz w:val="24"/>
      <w:szCs w:val="22"/>
      <w:lang w:eastAsia="en-US"/>
    </w:rPr>
  </w:style>
  <w:style w:type="paragraph" w:customStyle="1" w:styleId="DCUSATableTextbulletpt">
    <w:name w:val="DCUSA Table Text bullet pt"/>
    <w:basedOn w:val="DCUSATableText"/>
    <w:qFormat/>
    <w:rsid w:val="00F4220D"/>
    <w:pPr>
      <w:numPr>
        <w:ilvl w:val="1"/>
        <w:numId w:val="15"/>
      </w:numPr>
      <w:tabs>
        <w:tab w:val="num" w:pos="360"/>
        <w:tab w:val="num" w:pos="454"/>
      </w:tabs>
      <w:spacing w:line="360" w:lineRule="auto"/>
      <w:ind w:left="0" w:firstLine="0"/>
    </w:pPr>
  </w:style>
  <w:style w:type="character" w:customStyle="1" w:styleId="DCUSATabletextnumbersChar">
    <w:name w:val="DCUSA Table text numbers Char"/>
    <w:link w:val="DCUSATabletextnumbers"/>
    <w:locked/>
    <w:rsid w:val="00F4220D"/>
    <w:rPr>
      <w:rFonts w:ascii="Times New Roman" w:hAnsi="Times New Roman"/>
      <w:b/>
      <w:sz w:val="24"/>
    </w:rPr>
  </w:style>
  <w:style w:type="paragraph" w:customStyle="1" w:styleId="DCUSATabletextnumbers">
    <w:name w:val="DCUSA Table text numbers"/>
    <w:basedOn w:val="DCUSATableText"/>
    <w:link w:val="DCUSATabletextnumbersChar"/>
    <w:qFormat/>
    <w:rsid w:val="00F4220D"/>
    <w:pPr>
      <w:spacing w:line="240" w:lineRule="auto"/>
    </w:pPr>
    <w:rPr>
      <w:b/>
    </w:rPr>
  </w:style>
  <w:style w:type="paragraph" w:customStyle="1" w:styleId="xxmsonormal">
    <w:name w:val="x_xmsonormal"/>
    <w:basedOn w:val="Normal"/>
    <w:rsid w:val="00C242C4"/>
    <w:pPr>
      <w:spacing w:before="0" w:after="0" w:line="240" w:lineRule="auto"/>
    </w:pPr>
    <w:rPr>
      <w:rFonts w:ascii="Calibri" w:eastAsia="Calibri" w:hAnsi="Calibri" w:cs="Calibri"/>
      <w:szCs w:val="20"/>
    </w:rPr>
  </w:style>
  <w:style w:type="paragraph" w:styleId="NoSpacing">
    <w:name w:val="No Spacing"/>
    <w:qFormat/>
    <w:rsid w:val="001021F6"/>
    <w:rPr>
      <w:rFonts w:ascii="Arial" w:eastAsia="Times New Roman" w:hAnsi="Arial"/>
      <w:szCs w:val="24"/>
    </w:rPr>
  </w:style>
  <w:style w:type="paragraph" w:customStyle="1" w:styleId="legp1paratext">
    <w:name w:val="legp1paratext"/>
    <w:basedOn w:val="Normal"/>
    <w:rsid w:val="001021F6"/>
    <w:pPr>
      <w:spacing w:before="100" w:beforeAutospacing="1" w:after="100" w:afterAutospacing="1" w:line="240" w:lineRule="auto"/>
    </w:pPr>
    <w:rPr>
      <w:rFonts w:ascii="Times New Roman" w:hAnsi="Times New Roman"/>
      <w:sz w:val="24"/>
    </w:rPr>
  </w:style>
  <w:style w:type="table" w:styleId="GridTable4">
    <w:name w:val="Grid Table 4"/>
    <w:basedOn w:val="TableNormal"/>
    <w:uiPriority w:val="49"/>
    <w:rsid w:val="001021F6"/>
    <w:rPr>
      <w:rFonts w:ascii="Arial" w:eastAsia="Calibri" w:hAnsi="Arial"/>
      <w:sz w:val="22"/>
      <w:szCs w:val="22"/>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egclearfix">
    <w:name w:val="legclearfix"/>
    <w:basedOn w:val="Normal"/>
    <w:rsid w:val="001021F6"/>
    <w:pPr>
      <w:spacing w:before="100" w:beforeAutospacing="1" w:after="100" w:afterAutospacing="1" w:line="240" w:lineRule="auto"/>
    </w:pPr>
    <w:rPr>
      <w:rFonts w:ascii="Times New Roman" w:hAnsi="Times New Roman"/>
      <w:sz w:val="24"/>
    </w:rPr>
  </w:style>
  <w:style w:type="table" w:styleId="MediumGrid2-Accent6">
    <w:name w:val="Medium Grid 2 Accent 6"/>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2-Accent3">
    <w:name w:val="Medium Grid 2 Accent 3"/>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character" w:styleId="UnresolvedMention">
    <w:name w:val="Unresolved Mention"/>
    <w:basedOn w:val="DefaultParagraphFont"/>
    <w:uiPriority w:val="99"/>
    <w:semiHidden/>
    <w:unhideWhenUsed/>
    <w:rsid w:val="0054531B"/>
    <w:rPr>
      <w:color w:val="605E5C"/>
      <w:shd w:val="clear" w:color="auto" w:fill="E1DFDD"/>
    </w:rPr>
  </w:style>
  <w:style w:type="paragraph" w:customStyle="1" w:styleId="GSBodyParawithnumb">
    <w:name w:val="GS Body Para with numb"/>
    <w:basedOn w:val="Normal"/>
    <w:link w:val="GSBodyParawithnumbChar"/>
    <w:qFormat/>
    <w:rsid w:val="00E25E4A"/>
    <w:pPr>
      <w:numPr>
        <w:ilvl w:val="1"/>
        <w:numId w:val="16"/>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E25E4A"/>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E25E4A"/>
    <w:pPr>
      <w:numPr>
        <w:ilvl w:val="0"/>
        <w:numId w:val="16"/>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E25E4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25E4A"/>
    <w:rPr>
      <w:rFonts w:asciiTheme="minorHAnsi" w:eastAsiaTheme="minorEastAsia" w:hAnsiTheme="minorHAnsi" w:cstheme="minorBidi"/>
      <w:color w:val="5A5A5A" w:themeColor="text1" w:themeTint="A5"/>
      <w:spacing w:val="15"/>
      <w:sz w:val="22"/>
      <w:szCs w:val="22"/>
    </w:rPr>
  </w:style>
  <w:style w:type="character" w:customStyle="1" w:styleId="legp1no">
    <w:name w:val="legp1no"/>
    <w:basedOn w:val="DefaultParagraphFont"/>
    <w:rsid w:val="00735A6B"/>
  </w:style>
  <w:style w:type="paragraph" w:customStyle="1" w:styleId="legp2paratext">
    <w:name w:val="legp2paratext"/>
    <w:basedOn w:val="Normal"/>
    <w:rsid w:val="00735A6B"/>
    <w:pPr>
      <w:spacing w:before="100" w:beforeAutospacing="1" w:after="100" w:afterAutospacing="1" w:line="240" w:lineRule="auto"/>
    </w:pPr>
    <w:rPr>
      <w:rFonts w:cs="Arial"/>
      <w:sz w:val="24"/>
    </w:rPr>
  </w:style>
  <w:style w:type="paragraph" w:customStyle="1" w:styleId="leglisttextstandard">
    <w:name w:val="leglisttextstandard"/>
    <w:basedOn w:val="Normal"/>
    <w:rsid w:val="00735A6B"/>
    <w:pPr>
      <w:spacing w:before="100" w:beforeAutospacing="1" w:after="100" w:afterAutospacing="1" w:line="240" w:lineRule="auto"/>
    </w:pPr>
    <w:rPr>
      <w:rFonts w:cs="Arial"/>
      <w:sz w:val="24"/>
    </w:rPr>
  </w:style>
  <w:style w:type="character" w:styleId="BookTitle">
    <w:name w:val="Book Title"/>
    <w:basedOn w:val="DefaultParagraphFont"/>
    <w:qFormat/>
    <w:rsid w:val="00527889"/>
    <w:rPr>
      <w:b/>
      <w:bCs/>
      <w:i/>
      <w:iCs/>
      <w:spacing w:val="5"/>
    </w:rPr>
  </w:style>
  <w:style w:type="table" w:customStyle="1" w:styleId="PlainTable31">
    <w:name w:val="Plain Table 31"/>
    <w:basedOn w:val="TableNormal"/>
    <w:rsid w:val="00AD6FCF"/>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Quote">
    <w:name w:val="Quote"/>
    <w:basedOn w:val="Normal"/>
    <w:next w:val="Normal"/>
    <w:link w:val="QuoteChar"/>
    <w:qFormat/>
    <w:rsid w:val="00CA1FE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A1FE7"/>
    <w:rPr>
      <w:rFonts w:ascii="Arial" w:eastAsia="Times New Roman" w:hAnsi="Arial"/>
      <w:i/>
      <w:iCs/>
      <w:color w:val="404040" w:themeColor="text1" w:themeTint="BF"/>
      <w:szCs w:val="24"/>
    </w:rPr>
  </w:style>
  <w:style w:type="character" w:customStyle="1" w:styleId="ListParagraphChar">
    <w:name w:val="List Paragraph Char"/>
    <w:link w:val="ListParagraph"/>
    <w:uiPriority w:val="34"/>
    <w:rsid w:val="00237861"/>
    <w:rPr>
      <w:rFonts w:ascii="Arial" w:eastAsia="Times New Roman" w:hAnsi="Arial"/>
      <w:szCs w:val="24"/>
    </w:rPr>
  </w:style>
  <w:style w:type="paragraph" w:customStyle="1" w:styleId="pf0">
    <w:name w:val="pf0"/>
    <w:basedOn w:val="Normal"/>
    <w:rsid w:val="00C555C9"/>
    <w:pPr>
      <w:spacing w:before="100" w:beforeAutospacing="1" w:after="100" w:afterAutospacing="1" w:line="240" w:lineRule="auto"/>
    </w:pPr>
    <w:rPr>
      <w:rFonts w:ascii="Times New Roman" w:hAnsi="Times New Roman"/>
      <w:sz w:val="24"/>
    </w:rPr>
  </w:style>
  <w:style w:type="character" w:customStyle="1" w:styleId="cf01">
    <w:name w:val="cf01"/>
    <w:basedOn w:val="DefaultParagraphFont"/>
    <w:rsid w:val="00C555C9"/>
    <w:rPr>
      <w:rFonts w:ascii="Segoe UI" w:hAnsi="Segoe UI" w:cs="Segoe UI" w:hint="default"/>
      <w:sz w:val="18"/>
      <w:szCs w:val="18"/>
    </w:rPr>
  </w:style>
  <w:style w:type="character" w:customStyle="1" w:styleId="TemplateFill">
    <w:name w:val="Template Fill"/>
    <w:uiPriority w:val="1"/>
    <w:rsid w:val="00312776"/>
    <w:rPr>
      <w:rFonts w:ascii="Calibri" w:hAnsi="Calibri" w:cs="Calibri" w:hint="default"/>
      <w:color w:val="auto"/>
      <w:sz w:val="22"/>
    </w:rPr>
  </w:style>
  <w:style w:type="paragraph" w:customStyle="1" w:styleId="Default">
    <w:name w:val="Default"/>
    <w:rsid w:val="006806F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6039">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430274819">
      <w:bodyDiv w:val="1"/>
      <w:marLeft w:val="0"/>
      <w:marRight w:val="0"/>
      <w:marTop w:val="0"/>
      <w:marBottom w:val="0"/>
      <w:divBdr>
        <w:top w:val="none" w:sz="0" w:space="0" w:color="auto"/>
        <w:left w:val="none" w:sz="0" w:space="0" w:color="auto"/>
        <w:bottom w:val="none" w:sz="0" w:space="0" w:color="auto"/>
        <w:right w:val="none" w:sz="0" w:space="0" w:color="auto"/>
      </w:divBdr>
    </w:div>
    <w:div w:id="512764206">
      <w:bodyDiv w:val="1"/>
      <w:marLeft w:val="0"/>
      <w:marRight w:val="0"/>
      <w:marTop w:val="0"/>
      <w:marBottom w:val="0"/>
      <w:divBdr>
        <w:top w:val="none" w:sz="0" w:space="0" w:color="auto"/>
        <w:left w:val="none" w:sz="0" w:space="0" w:color="auto"/>
        <w:bottom w:val="none" w:sz="0" w:space="0" w:color="auto"/>
        <w:right w:val="none" w:sz="0" w:space="0" w:color="auto"/>
      </w:divBdr>
    </w:div>
    <w:div w:id="60407346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8090452">
      <w:bodyDiv w:val="1"/>
      <w:marLeft w:val="0"/>
      <w:marRight w:val="0"/>
      <w:marTop w:val="0"/>
      <w:marBottom w:val="0"/>
      <w:divBdr>
        <w:top w:val="none" w:sz="0" w:space="0" w:color="auto"/>
        <w:left w:val="none" w:sz="0" w:space="0" w:color="auto"/>
        <w:bottom w:val="none" w:sz="0" w:space="0" w:color="auto"/>
        <w:right w:val="none" w:sz="0" w:space="0" w:color="auto"/>
      </w:divBdr>
    </w:div>
    <w:div w:id="910389128">
      <w:bodyDiv w:val="1"/>
      <w:marLeft w:val="0"/>
      <w:marRight w:val="0"/>
      <w:marTop w:val="0"/>
      <w:marBottom w:val="0"/>
      <w:divBdr>
        <w:top w:val="none" w:sz="0" w:space="0" w:color="auto"/>
        <w:left w:val="none" w:sz="0" w:space="0" w:color="auto"/>
        <w:bottom w:val="none" w:sz="0" w:space="0" w:color="auto"/>
        <w:right w:val="none" w:sz="0" w:space="0" w:color="auto"/>
      </w:divBdr>
    </w:div>
    <w:div w:id="958298978">
      <w:bodyDiv w:val="1"/>
      <w:marLeft w:val="0"/>
      <w:marRight w:val="0"/>
      <w:marTop w:val="0"/>
      <w:marBottom w:val="0"/>
      <w:divBdr>
        <w:top w:val="none" w:sz="0" w:space="0" w:color="auto"/>
        <w:left w:val="none" w:sz="0" w:space="0" w:color="auto"/>
        <w:bottom w:val="none" w:sz="0" w:space="0" w:color="auto"/>
        <w:right w:val="none" w:sz="0" w:space="0" w:color="auto"/>
      </w:divBdr>
    </w:div>
    <w:div w:id="1229725814">
      <w:bodyDiv w:val="1"/>
      <w:marLeft w:val="0"/>
      <w:marRight w:val="0"/>
      <w:marTop w:val="0"/>
      <w:marBottom w:val="0"/>
      <w:divBdr>
        <w:top w:val="none" w:sz="0" w:space="0" w:color="auto"/>
        <w:left w:val="none" w:sz="0" w:space="0" w:color="auto"/>
        <w:bottom w:val="none" w:sz="0" w:space="0" w:color="auto"/>
        <w:right w:val="none" w:sz="0" w:space="0" w:color="auto"/>
      </w:divBdr>
    </w:div>
    <w:div w:id="1248923094">
      <w:bodyDiv w:val="1"/>
      <w:marLeft w:val="0"/>
      <w:marRight w:val="0"/>
      <w:marTop w:val="0"/>
      <w:marBottom w:val="0"/>
      <w:divBdr>
        <w:top w:val="none" w:sz="0" w:space="0" w:color="auto"/>
        <w:left w:val="none" w:sz="0" w:space="0" w:color="auto"/>
        <w:bottom w:val="none" w:sz="0" w:space="0" w:color="auto"/>
        <w:right w:val="none" w:sz="0" w:space="0" w:color="auto"/>
      </w:divBdr>
    </w:div>
    <w:div w:id="1281719787">
      <w:bodyDiv w:val="1"/>
      <w:marLeft w:val="0"/>
      <w:marRight w:val="0"/>
      <w:marTop w:val="0"/>
      <w:marBottom w:val="0"/>
      <w:divBdr>
        <w:top w:val="none" w:sz="0" w:space="0" w:color="auto"/>
        <w:left w:val="none" w:sz="0" w:space="0" w:color="auto"/>
        <w:bottom w:val="none" w:sz="0" w:space="0" w:color="auto"/>
        <w:right w:val="none" w:sz="0" w:space="0" w:color="auto"/>
      </w:divBdr>
    </w:div>
    <w:div w:id="1342898541">
      <w:bodyDiv w:val="1"/>
      <w:marLeft w:val="0"/>
      <w:marRight w:val="0"/>
      <w:marTop w:val="0"/>
      <w:marBottom w:val="0"/>
      <w:divBdr>
        <w:top w:val="none" w:sz="0" w:space="0" w:color="auto"/>
        <w:left w:val="none" w:sz="0" w:space="0" w:color="auto"/>
        <w:bottom w:val="none" w:sz="0" w:space="0" w:color="auto"/>
        <w:right w:val="none" w:sz="0" w:space="0" w:color="auto"/>
      </w:divBdr>
    </w:div>
    <w:div w:id="1372614863">
      <w:bodyDiv w:val="1"/>
      <w:marLeft w:val="0"/>
      <w:marRight w:val="0"/>
      <w:marTop w:val="0"/>
      <w:marBottom w:val="0"/>
      <w:divBdr>
        <w:top w:val="none" w:sz="0" w:space="0" w:color="auto"/>
        <w:left w:val="none" w:sz="0" w:space="0" w:color="auto"/>
        <w:bottom w:val="none" w:sz="0" w:space="0" w:color="auto"/>
        <w:right w:val="none" w:sz="0" w:space="0" w:color="auto"/>
      </w:divBdr>
    </w:div>
    <w:div w:id="1377313876">
      <w:bodyDiv w:val="1"/>
      <w:marLeft w:val="0"/>
      <w:marRight w:val="0"/>
      <w:marTop w:val="0"/>
      <w:marBottom w:val="0"/>
      <w:divBdr>
        <w:top w:val="none" w:sz="0" w:space="0" w:color="auto"/>
        <w:left w:val="none" w:sz="0" w:space="0" w:color="auto"/>
        <w:bottom w:val="none" w:sz="0" w:space="0" w:color="auto"/>
        <w:right w:val="none" w:sz="0" w:space="0" w:color="auto"/>
      </w:divBdr>
    </w:div>
    <w:div w:id="1548837447">
      <w:bodyDiv w:val="1"/>
      <w:marLeft w:val="0"/>
      <w:marRight w:val="0"/>
      <w:marTop w:val="0"/>
      <w:marBottom w:val="0"/>
      <w:divBdr>
        <w:top w:val="none" w:sz="0" w:space="0" w:color="auto"/>
        <w:left w:val="none" w:sz="0" w:space="0" w:color="auto"/>
        <w:bottom w:val="none" w:sz="0" w:space="0" w:color="auto"/>
        <w:right w:val="none" w:sz="0" w:space="0" w:color="auto"/>
      </w:divBdr>
      <w:divsChild>
        <w:div w:id="1041975507">
          <w:marLeft w:val="0"/>
          <w:marRight w:val="0"/>
          <w:marTop w:val="0"/>
          <w:marBottom w:val="0"/>
          <w:divBdr>
            <w:top w:val="none" w:sz="0" w:space="0" w:color="auto"/>
            <w:left w:val="none" w:sz="0" w:space="0" w:color="auto"/>
            <w:bottom w:val="none" w:sz="0" w:space="0" w:color="auto"/>
            <w:right w:val="none" w:sz="0" w:space="0" w:color="auto"/>
          </w:divBdr>
          <w:divsChild>
            <w:div w:id="1175346267">
              <w:marLeft w:val="0"/>
              <w:marRight w:val="0"/>
              <w:marTop w:val="0"/>
              <w:marBottom w:val="0"/>
              <w:divBdr>
                <w:top w:val="none" w:sz="0" w:space="0" w:color="auto"/>
                <w:left w:val="none" w:sz="0" w:space="0" w:color="auto"/>
                <w:bottom w:val="none" w:sz="0" w:space="0" w:color="auto"/>
                <w:right w:val="none" w:sz="0" w:space="0" w:color="auto"/>
              </w:divBdr>
              <w:divsChild>
                <w:div w:id="44260678">
                  <w:marLeft w:val="0"/>
                  <w:marRight w:val="0"/>
                  <w:marTop w:val="0"/>
                  <w:marBottom w:val="0"/>
                  <w:divBdr>
                    <w:top w:val="none" w:sz="0" w:space="0" w:color="auto"/>
                    <w:left w:val="none" w:sz="0" w:space="0" w:color="auto"/>
                    <w:bottom w:val="none" w:sz="0" w:space="0" w:color="auto"/>
                    <w:right w:val="none" w:sz="0" w:space="0" w:color="auto"/>
                  </w:divBdr>
                  <w:divsChild>
                    <w:div w:id="2021546817">
                      <w:marLeft w:val="0"/>
                      <w:marRight w:val="0"/>
                      <w:marTop w:val="0"/>
                      <w:marBottom w:val="0"/>
                      <w:divBdr>
                        <w:top w:val="none" w:sz="0" w:space="0" w:color="auto"/>
                        <w:left w:val="none" w:sz="0" w:space="0" w:color="auto"/>
                        <w:bottom w:val="none" w:sz="0" w:space="0" w:color="auto"/>
                        <w:right w:val="none" w:sz="0" w:space="0" w:color="auto"/>
                      </w:divBdr>
                      <w:divsChild>
                        <w:div w:id="773667897">
                          <w:marLeft w:val="0"/>
                          <w:marRight w:val="0"/>
                          <w:marTop w:val="0"/>
                          <w:marBottom w:val="0"/>
                          <w:divBdr>
                            <w:top w:val="none" w:sz="0" w:space="0" w:color="auto"/>
                            <w:left w:val="none" w:sz="0" w:space="0" w:color="auto"/>
                            <w:bottom w:val="none" w:sz="0" w:space="0" w:color="auto"/>
                            <w:right w:val="none" w:sz="0" w:space="0" w:color="auto"/>
                          </w:divBdr>
                          <w:divsChild>
                            <w:div w:id="404647926">
                              <w:marLeft w:val="0"/>
                              <w:marRight w:val="0"/>
                              <w:marTop w:val="0"/>
                              <w:marBottom w:val="0"/>
                              <w:divBdr>
                                <w:top w:val="none" w:sz="0" w:space="0" w:color="auto"/>
                                <w:left w:val="none" w:sz="0" w:space="0" w:color="auto"/>
                                <w:bottom w:val="none" w:sz="0" w:space="0" w:color="auto"/>
                                <w:right w:val="none" w:sz="0" w:space="0" w:color="auto"/>
                              </w:divBdr>
                            </w:div>
                            <w:div w:id="13195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262063">
                  <w:marLeft w:val="0"/>
                  <w:marRight w:val="0"/>
                  <w:marTop w:val="0"/>
                  <w:marBottom w:val="0"/>
                  <w:divBdr>
                    <w:top w:val="none" w:sz="0" w:space="0" w:color="auto"/>
                    <w:left w:val="none" w:sz="0" w:space="0" w:color="auto"/>
                    <w:bottom w:val="none" w:sz="0" w:space="0" w:color="auto"/>
                    <w:right w:val="none" w:sz="0" w:space="0" w:color="auto"/>
                  </w:divBdr>
                  <w:divsChild>
                    <w:div w:id="194852733">
                      <w:marLeft w:val="0"/>
                      <w:marRight w:val="0"/>
                      <w:marTop w:val="0"/>
                      <w:marBottom w:val="0"/>
                      <w:divBdr>
                        <w:top w:val="none" w:sz="0" w:space="0" w:color="auto"/>
                        <w:left w:val="none" w:sz="0" w:space="0" w:color="auto"/>
                        <w:bottom w:val="none" w:sz="0" w:space="0" w:color="auto"/>
                        <w:right w:val="none" w:sz="0" w:space="0" w:color="auto"/>
                      </w:divBdr>
                      <w:divsChild>
                        <w:div w:id="491455372">
                          <w:marLeft w:val="0"/>
                          <w:marRight w:val="0"/>
                          <w:marTop w:val="0"/>
                          <w:marBottom w:val="0"/>
                          <w:divBdr>
                            <w:top w:val="none" w:sz="0" w:space="0" w:color="auto"/>
                            <w:left w:val="none" w:sz="0" w:space="0" w:color="auto"/>
                            <w:bottom w:val="none" w:sz="0" w:space="0" w:color="auto"/>
                            <w:right w:val="none" w:sz="0" w:space="0" w:color="auto"/>
                          </w:divBdr>
                          <w:divsChild>
                            <w:div w:id="1571115745">
                              <w:marLeft w:val="0"/>
                              <w:marRight w:val="0"/>
                              <w:marTop w:val="0"/>
                              <w:marBottom w:val="0"/>
                              <w:divBdr>
                                <w:top w:val="none" w:sz="0" w:space="0" w:color="auto"/>
                                <w:left w:val="none" w:sz="0" w:space="0" w:color="auto"/>
                                <w:bottom w:val="none" w:sz="0" w:space="0" w:color="auto"/>
                                <w:right w:val="none" w:sz="0" w:space="0" w:color="auto"/>
                              </w:divBdr>
                            </w:div>
                            <w:div w:id="8052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6304">
                  <w:marLeft w:val="0"/>
                  <w:marRight w:val="0"/>
                  <w:marTop w:val="0"/>
                  <w:marBottom w:val="0"/>
                  <w:divBdr>
                    <w:top w:val="none" w:sz="0" w:space="0" w:color="auto"/>
                    <w:left w:val="none" w:sz="0" w:space="0" w:color="auto"/>
                    <w:bottom w:val="none" w:sz="0" w:space="0" w:color="auto"/>
                    <w:right w:val="none" w:sz="0" w:space="0" w:color="auto"/>
                  </w:divBdr>
                </w:div>
                <w:div w:id="173152022">
                  <w:marLeft w:val="0"/>
                  <w:marRight w:val="0"/>
                  <w:marTop w:val="0"/>
                  <w:marBottom w:val="0"/>
                  <w:divBdr>
                    <w:top w:val="none" w:sz="0" w:space="0" w:color="auto"/>
                    <w:left w:val="none" w:sz="0" w:space="0" w:color="auto"/>
                    <w:bottom w:val="none" w:sz="0" w:space="0" w:color="auto"/>
                    <w:right w:val="none" w:sz="0" w:space="0" w:color="auto"/>
                  </w:divBdr>
                  <w:divsChild>
                    <w:div w:id="1790783882">
                      <w:marLeft w:val="0"/>
                      <w:marRight w:val="0"/>
                      <w:marTop w:val="0"/>
                      <w:marBottom w:val="0"/>
                      <w:divBdr>
                        <w:top w:val="none" w:sz="0" w:space="0" w:color="auto"/>
                        <w:left w:val="none" w:sz="0" w:space="0" w:color="auto"/>
                        <w:bottom w:val="none" w:sz="0" w:space="0" w:color="auto"/>
                        <w:right w:val="none" w:sz="0" w:space="0" w:color="auto"/>
                      </w:divBdr>
                      <w:divsChild>
                        <w:div w:id="553001659">
                          <w:marLeft w:val="0"/>
                          <w:marRight w:val="0"/>
                          <w:marTop w:val="0"/>
                          <w:marBottom w:val="0"/>
                          <w:divBdr>
                            <w:top w:val="none" w:sz="0" w:space="0" w:color="auto"/>
                            <w:left w:val="none" w:sz="0" w:space="0" w:color="auto"/>
                            <w:bottom w:val="none" w:sz="0" w:space="0" w:color="auto"/>
                            <w:right w:val="none" w:sz="0" w:space="0" w:color="auto"/>
                          </w:divBdr>
                          <w:divsChild>
                            <w:div w:id="2075854147">
                              <w:marLeft w:val="0"/>
                              <w:marRight w:val="0"/>
                              <w:marTop w:val="0"/>
                              <w:marBottom w:val="0"/>
                              <w:divBdr>
                                <w:top w:val="none" w:sz="0" w:space="0" w:color="auto"/>
                                <w:left w:val="none" w:sz="0" w:space="0" w:color="auto"/>
                                <w:bottom w:val="none" w:sz="0" w:space="0" w:color="auto"/>
                                <w:right w:val="none" w:sz="0" w:space="0" w:color="auto"/>
                              </w:divBdr>
                            </w:div>
                            <w:div w:id="1425301582">
                              <w:marLeft w:val="0"/>
                              <w:marRight w:val="0"/>
                              <w:marTop w:val="0"/>
                              <w:marBottom w:val="0"/>
                              <w:divBdr>
                                <w:top w:val="none" w:sz="0" w:space="0" w:color="auto"/>
                                <w:left w:val="none" w:sz="0" w:space="0" w:color="auto"/>
                                <w:bottom w:val="none" w:sz="0" w:space="0" w:color="auto"/>
                                <w:right w:val="none" w:sz="0" w:space="0" w:color="auto"/>
                              </w:divBdr>
                            </w:div>
                            <w:div w:id="1014649879">
                              <w:marLeft w:val="0"/>
                              <w:marRight w:val="0"/>
                              <w:marTop w:val="0"/>
                              <w:marBottom w:val="0"/>
                              <w:divBdr>
                                <w:top w:val="none" w:sz="0" w:space="0" w:color="auto"/>
                                <w:left w:val="none" w:sz="0" w:space="0" w:color="auto"/>
                                <w:bottom w:val="none" w:sz="0" w:space="0" w:color="auto"/>
                                <w:right w:val="none" w:sz="0" w:space="0" w:color="auto"/>
                              </w:divBdr>
                            </w:div>
                            <w:div w:id="280065957">
                              <w:marLeft w:val="0"/>
                              <w:marRight w:val="0"/>
                              <w:marTop w:val="0"/>
                              <w:marBottom w:val="0"/>
                              <w:divBdr>
                                <w:top w:val="none" w:sz="0" w:space="0" w:color="auto"/>
                                <w:left w:val="none" w:sz="0" w:space="0" w:color="auto"/>
                                <w:bottom w:val="none" w:sz="0" w:space="0" w:color="auto"/>
                                <w:right w:val="none" w:sz="0" w:space="0" w:color="auto"/>
                              </w:divBdr>
                            </w:div>
                            <w:div w:id="3885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307097">
      <w:bodyDiv w:val="1"/>
      <w:marLeft w:val="0"/>
      <w:marRight w:val="0"/>
      <w:marTop w:val="0"/>
      <w:marBottom w:val="0"/>
      <w:divBdr>
        <w:top w:val="none" w:sz="0" w:space="0" w:color="auto"/>
        <w:left w:val="none" w:sz="0" w:space="0" w:color="auto"/>
        <w:bottom w:val="none" w:sz="0" w:space="0" w:color="auto"/>
        <w:right w:val="none" w:sz="0" w:space="0" w:color="auto"/>
      </w:divBdr>
    </w:div>
    <w:div w:id="1673677044">
      <w:bodyDiv w:val="1"/>
      <w:marLeft w:val="0"/>
      <w:marRight w:val="0"/>
      <w:marTop w:val="0"/>
      <w:marBottom w:val="0"/>
      <w:divBdr>
        <w:top w:val="none" w:sz="0" w:space="0" w:color="auto"/>
        <w:left w:val="none" w:sz="0" w:space="0" w:color="auto"/>
        <w:bottom w:val="none" w:sz="0" w:space="0" w:color="auto"/>
        <w:right w:val="none" w:sz="0" w:space="0" w:color="auto"/>
      </w:divBdr>
    </w:div>
    <w:div w:id="1682971815">
      <w:bodyDiv w:val="1"/>
      <w:marLeft w:val="0"/>
      <w:marRight w:val="0"/>
      <w:marTop w:val="0"/>
      <w:marBottom w:val="0"/>
      <w:divBdr>
        <w:top w:val="none" w:sz="0" w:space="0" w:color="auto"/>
        <w:left w:val="none" w:sz="0" w:space="0" w:color="auto"/>
        <w:bottom w:val="none" w:sz="0" w:space="0" w:color="auto"/>
        <w:right w:val="none" w:sz="0" w:space="0" w:color="auto"/>
      </w:divBdr>
    </w:div>
    <w:div w:id="1694916682">
      <w:bodyDiv w:val="1"/>
      <w:marLeft w:val="0"/>
      <w:marRight w:val="0"/>
      <w:marTop w:val="0"/>
      <w:marBottom w:val="0"/>
      <w:divBdr>
        <w:top w:val="none" w:sz="0" w:space="0" w:color="auto"/>
        <w:left w:val="none" w:sz="0" w:space="0" w:color="auto"/>
        <w:bottom w:val="none" w:sz="0" w:space="0" w:color="auto"/>
        <w:right w:val="none" w:sz="0" w:space="0" w:color="auto"/>
      </w:divBdr>
    </w:div>
    <w:div w:id="1761830039">
      <w:bodyDiv w:val="1"/>
      <w:marLeft w:val="0"/>
      <w:marRight w:val="0"/>
      <w:marTop w:val="0"/>
      <w:marBottom w:val="0"/>
      <w:divBdr>
        <w:top w:val="none" w:sz="0" w:space="0" w:color="auto"/>
        <w:left w:val="none" w:sz="0" w:space="0" w:color="auto"/>
        <w:bottom w:val="none" w:sz="0" w:space="0" w:color="auto"/>
        <w:right w:val="none" w:sz="0" w:space="0" w:color="auto"/>
      </w:divBdr>
    </w:div>
    <w:div w:id="1798140583">
      <w:bodyDiv w:val="1"/>
      <w:marLeft w:val="0"/>
      <w:marRight w:val="0"/>
      <w:marTop w:val="0"/>
      <w:marBottom w:val="0"/>
      <w:divBdr>
        <w:top w:val="none" w:sz="0" w:space="0" w:color="auto"/>
        <w:left w:val="none" w:sz="0" w:space="0" w:color="auto"/>
        <w:bottom w:val="none" w:sz="0" w:space="0" w:color="auto"/>
        <w:right w:val="none" w:sz="0" w:space="0" w:color="auto"/>
      </w:divBdr>
    </w:div>
    <w:div w:id="1808862201">
      <w:bodyDiv w:val="1"/>
      <w:marLeft w:val="0"/>
      <w:marRight w:val="0"/>
      <w:marTop w:val="0"/>
      <w:marBottom w:val="0"/>
      <w:divBdr>
        <w:top w:val="none" w:sz="0" w:space="0" w:color="auto"/>
        <w:left w:val="none" w:sz="0" w:space="0" w:color="auto"/>
        <w:bottom w:val="none" w:sz="0" w:space="0" w:color="auto"/>
        <w:right w:val="none" w:sz="0" w:space="0" w:color="auto"/>
      </w:divBdr>
    </w:div>
    <w:div w:id="1892305609">
      <w:bodyDiv w:val="1"/>
      <w:marLeft w:val="0"/>
      <w:marRight w:val="0"/>
      <w:marTop w:val="0"/>
      <w:marBottom w:val="0"/>
      <w:divBdr>
        <w:top w:val="none" w:sz="0" w:space="0" w:color="auto"/>
        <w:left w:val="none" w:sz="0" w:space="0" w:color="auto"/>
        <w:bottom w:val="none" w:sz="0" w:space="0" w:color="auto"/>
        <w:right w:val="none" w:sz="0" w:space="0" w:color="auto"/>
      </w:divBdr>
    </w:div>
    <w:div w:id="211983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yeo@nationalgrid.co.uk"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image" Target="media/image2.jpeg"/><Relationship Id="rId25" Type="http://schemas.openxmlformats.org/officeDocument/2006/relationships/package" Target="embeddings/Microsoft_Visio_Drawing.vsdx"/><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5.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emf"/><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www.dcusa.co.u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dcusa.co.uk/change/ability-for-the-dcusa-secretariat-to-raise-change-proposals/"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B54573D36D4F9A9CA4583DC40A0F30"/>
        <w:category>
          <w:name w:val="General"/>
          <w:gallery w:val="placeholder"/>
        </w:category>
        <w:types>
          <w:type w:val="bbPlcHdr"/>
        </w:types>
        <w:behaviors>
          <w:behavior w:val="content"/>
        </w:behaviors>
        <w:guid w:val="{4DAA96BA-8AB9-434B-892F-D70FD1B6F1DF}"/>
      </w:docPartPr>
      <w:docPartBody>
        <w:p w:rsidR="008F0515" w:rsidRDefault="00082DA2" w:rsidP="00082DA2">
          <w:pPr>
            <w:pStyle w:val="33B54573D36D4F9A9CA4583DC40A0F30"/>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5DA40BA9E9864AEAA6DB92FE9EFC337B"/>
        <w:category>
          <w:name w:val="General"/>
          <w:gallery w:val="placeholder"/>
        </w:category>
        <w:types>
          <w:type w:val="bbPlcHdr"/>
        </w:types>
        <w:behaviors>
          <w:behavior w:val="content"/>
        </w:behaviors>
        <w:guid w:val="{80AFEDAA-FAB3-48F5-9C9B-4E1FB62EA021}"/>
      </w:docPartPr>
      <w:docPartBody>
        <w:p w:rsidR="00FC40CE" w:rsidRDefault="008F0515" w:rsidP="008F0515">
          <w:pPr>
            <w:pStyle w:val="5DA40BA9E9864AEAA6DB92FE9EFC337B"/>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07190BF98AFE4635BD41B02ECC4FC4DC"/>
        <w:category>
          <w:name w:val="General"/>
          <w:gallery w:val="placeholder"/>
        </w:category>
        <w:types>
          <w:type w:val="bbPlcHdr"/>
        </w:types>
        <w:behaviors>
          <w:behavior w:val="content"/>
        </w:behaviors>
        <w:guid w:val="{5184F265-9FBC-4EDB-B2E8-1DFCADFA5AD8}"/>
      </w:docPartPr>
      <w:docPartBody>
        <w:p w:rsidR="00FC40CE" w:rsidRDefault="008F0515" w:rsidP="008F0515">
          <w:pPr>
            <w:pStyle w:val="07190BF98AFE4635BD41B02ECC4FC4D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1269358FE4F4C158D29EC33B695F1DC"/>
        <w:category>
          <w:name w:val="General"/>
          <w:gallery w:val="placeholder"/>
        </w:category>
        <w:types>
          <w:type w:val="bbPlcHdr"/>
        </w:types>
        <w:behaviors>
          <w:behavior w:val="content"/>
        </w:behaviors>
        <w:guid w:val="{5BF571C2-1751-40E1-B319-20158DFF36A4}"/>
      </w:docPartPr>
      <w:docPartBody>
        <w:p w:rsidR="00FC40CE" w:rsidRDefault="008F0515" w:rsidP="008F0515">
          <w:pPr>
            <w:pStyle w:val="B1269358FE4F4C158D29EC33B695F1D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16D6C3FFAA941289E55302709A20BBC"/>
        <w:category>
          <w:name w:val="General"/>
          <w:gallery w:val="placeholder"/>
        </w:category>
        <w:types>
          <w:type w:val="bbPlcHdr"/>
        </w:types>
        <w:behaviors>
          <w:behavior w:val="content"/>
        </w:behaviors>
        <w:guid w:val="{F9DC4CBD-D999-4000-8972-8F5D884EB78D}"/>
      </w:docPartPr>
      <w:docPartBody>
        <w:p w:rsidR="00FC40CE" w:rsidRDefault="008F0515" w:rsidP="008F0515">
          <w:pPr>
            <w:pStyle w:val="B16D6C3FFAA941289E55302709A20BB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8656DCB2F4DE40E9A6041F0D30D67B34"/>
        <w:category>
          <w:name w:val="General"/>
          <w:gallery w:val="placeholder"/>
        </w:category>
        <w:types>
          <w:type w:val="bbPlcHdr"/>
        </w:types>
        <w:behaviors>
          <w:behavior w:val="content"/>
        </w:behaviors>
        <w:guid w:val="{A087CBB3-3CAA-41FE-99C3-C79C821FF381}"/>
      </w:docPartPr>
      <w:docPartBody>
        <w:p w:rsidR="00FC40CE" w:rsidRDefault="008F0515" w:rsidP="008F0515">
          <w:pPr>
            <w:pStyle w:val="8656DCB2F4DE40E9A6041F0D30D67B34"/>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F18655FD86F64426BCA36B3AA78A4AC5"/>
        <w:category>
          <w:name w:val="General"/>
          <w:gallery w:val="placeholder"/>
        </w:category>
        <w:types>
          <w:type w:val="bbPlcHdr"/>
        </w:types>
        <w:behaviors>
          <w:behavior w:val="content"/>
        </w:behaviors>
        <w:guid w:val="{822C5C9B-2AEE-4115-A91E-11A66389FF41}"/>
      </w:docPartPr>
      <w:docPartBody>
        <w:p w:rsidR="00FC40CE" w:rsidRDefault="008F0515" w:rsidP="008F0515">
          <w:pPr>
            <w:pStyle w:val="F18655FD86F64426BCA36B3AA78A4AC5"/>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97089EBA3A0C4E5980E88C5448006F53"/>
        <w:category>
          <w:name w:val="General"/>
          <w:gallery w:val="placeholder"/>
        </w:category>
        <w:types>
          <w:type w:val="bbPlcHdr"/>
        </w:types>
        <w:behaviors>
          <w:behavior w:val="content"/>
        </w:behaviors>
        <w:guid w:val="{262A84BE-8D66-4499-BFC0-E8687B8A5FC3}"/>
      </w:docPartPr>
      <w:docPartBody>
        <w:p w:rsidR="00FC40CE" w:rsidRDefault="008F0515" w:rsidP="008F0515">
          <w:pPr>
            <w:pStyle w:val="97089EBA3A0C4E5980E88C5448006F53"/>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34C918D6EA14B6896D520A184455621"/>
        <w:category>
          <w:name w:val="General"/>
          <w:gallery w:val="placeholder"/>
        </w:category>
        <w:types>
          <w:type w:val="bbPlcHdr"/>
        </w:types>
        <w:behaviors>
          <w:behavior w:val="content"/>
        </w:behaviors>
        <w:guid w:val="{1795C5DF-D99C-4B00-A087-553D14DAE885}"/>
      </w:docPartPr>
      <w:docPartBody>
        <w:p w:rsidR="00FC40CE" w:rsidRDefault="008F0515" w:rsidP="008F0515">
          <w:pPr>
            <w:pStyle w:val="B34C918D6EA14B6896D520A184455621"/>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19EEB2AA98F547009F373F0E7F752897"/>
        <w:category>
          <w:name w:val="General"/>
          <w:gallery w:val="placeholder"/>
        </w:category>
        <w:types>
          <w:type w:val="bbPlcHdr"/>
        </w:types>
        <w:behaviors>
          <w:behavior w:val="content"/>
        </w:behaviors>
        <w:guid w:val="{CE4A9126-EE4E-4B36-B810-27B39E95782C}"/>
      </w:docPartPr>
      <w:docPartBody>
        <w:p w:rsidR="00FC40CE" w:rsidRDefault="008F0515" w:rsidP="008F0515">
          <w:pPr>
            <w:pStyle w:val="19EEB2AA98F547009F373F0E7F752897"/>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DA2"/>
    <w:rsid w:val="00015DAC"/>
    <w:rsid w:val="00082DA2"/>
    <w:rsid w:val="00544002"/>
    <w:rsid w:val="00681087"/>
    <w:rsid w:val="008F0515"/>
    <w:rsid w:val="009847CF"/>
    <w:rsid w:val="00C71BE5"/>
    <w:rsid w:val="00C9743E"/>
    <w:rsid w:val="00D81B9D"/>
    <w:rsid w:val="00FC4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8F0515"/>
    <w:rPr>
      <w:rFonts w:ascii="Arial" w:eastAsia="Times New Roman" w:hAnsi="Arial" w:cs="Arial"/>
      <w:i/>
      <w:iCs/>
      <w:color w:val="00B274"/>
      <w:sz w:val="20"/>
      <w:szCs w:val="28"/>
    </w:rPr>
  </w:style>
  <w:style w:type="character" w:styleId="Emphasis">
    <w:name w:val="Emphasis"/>
    <w:basedOn w:val="DefaultParagraphFont"/>
    <w:uiPriority w:val="20"/>
    <w:qFormat/>
    <w:rsid w:val="00082DA2"/>
    <w:rPr>
      <w:i/>
      <w:iCs/>
    </w:rPr>
  </w:style>
  <w:style w:type="paragraph" w:customStyle="1" w:styleId="33B54573D36D4F9A9CA4583DC40A0F30">
    <w:name w:val="33B54573D36D4F9A9CA4583DC40A0F30"/>
    <w:rsid w:val="00082DA2"/>
  </w:style>
  <w:style w:type="character" w:styleId="PlaceholderText">
    <w:name w:val="Placeholder Text"/>
    <w:basedOn w:val="DefaultParagraphFont"/>
    <w:uiPriority w:val="99"/>
    <w:semiHidden/>
    <w:rsid w:val="00082DA2"/>
    <w:rPr>
      <w:color w:val="808080"/>
    </w:rPr>
  </w:style>
  <w:style w:type="paragraph" w:customStyle="1" w:styleId="5DA40BA9E9864AEAA6DB92FE9EFC337B">
    <w:name w:val="5DA40BA9E9864AEAA6DB92FE9EFC337B"/>
    <w:rsid w:val="008F0515"/>
  </w:style>
  <w:style w:type="paragraph" w:customStyle="1" w:styleId="07190BF98AFE4635BD41B02ECC4FC4DC">
    <w:name w:val="07190BF98AFE4635BD41B02ECC4FC4DC"/>
    <w:rsid w:val="008F0515"/>
  </w:style>
  <w:style w:type="paragraph" w:customStyle="1" w:styleId="B1269358FE4F4C158D29EC33B695F1DC">
    <w:name w:val="B1269358FE4F4C158D29EC33B695F1DC"/>
    <w:rsid w:val="008F0515"/>
  </w:style>
  <w:style w:type="paragraph" w:customStyle="1" w:styleId="B16D6C3FFAA941289E55302709A20BBC">
    <w:name w:val="B16D6C3FFAA941289E55302709A20BBC"/>
    <w:rsid w:val="008F0515"/>
  </w:style>
  <w:style w:type="paragraph" w:customStyle="1" w:styleId="8656DCB2F4DE40E9A6041F0D30D67B34">
    <w:name w:val="8656DCB2F4DE40E9A6041F0D30D67B34"/>
    <w:rsid w:val="008F0515"/>
  </w:style>
  <w:style w:type="paragraph" w:customStyle="1" w:styleId="F18655FD86F64426BCA36B3AA78A4AC5">
    <w:name w:val="F18655FD86F64426BCA36B3AA78A4AC5"/>
    <w:rsid w:val="008F0515"/>
  </w:style>
  <w:style w:type="paragraph" w:customStyle="1" w:styleId="97089EBA3A0C4E5980E88C5448006F53">
    <w:name w:val="97089EBA3A0C4E5980E88C5448006F53"/>
    <w:rsid w:val="008F0515"/>
  </w:style>
  <w:style w:type="paragraph" w:customStyle="1" w:styleId="B34C918D6EA14B6896D520A184455621">
    <w:name w:val="B34C918D6EA14B6896D520A184455621"/>
    <w:rsid w:val="008F0515"/>
  </w:style>
  <w:style w:type="paragraph" w:customStyle="1" w:styleId="19EEB2AA98F547009F373F0E7F752897">
    <w:name w:val="19EEB2AA98F547009F373F0E7F752897"/>
    <w:rsid w:val="008F05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1E8237BF742F42A8D099CD04CE4886" ma:contentTypeVersion="4" ma:contentTypeDescription="Create a new document." ma:contentTypeScope="" ma:versionID="36f962a69ef735d3fc46146db6010cc3">
  <xsd:schema xmlns:xsd="http://www.w3.org/2001/XMLSchema" xmlns:xs="http://www.w3.org/2001/XMLSchema" xmlns:p="http://schemas.microsoft.com/office/2006/metadata/properties" xmlns:ns2="b9acf0d0-9afd-4753-b4e3-75e9d05062ad" targetNamespace="http://schemas.microsoft.com/office/2006/metadata/properties" ma:root="true" ma:fieldsID="42846bb44d1a85dffc4e12c4ef1432dd" ns2:_="">
    <xsd:import namespace="b9acf0d0-9afd-4753-b4e3-75e9d05062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cf0d0-9afd-4753-b4e3-75e9d05062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ED5A8-E211-4DCA-824F-CA87030F8CD6}"/>
</file>

<file path=customXml/itemProps2.xml><?xml version="1.0" encoding="utf-8"?>
<ds:datastoreItem xmlns:ds="http://schemas.openxmlformats.org/officeDocument/2006/customXml" ds:itemID="{7A85CF4B-B3B4-4EDB-918F-C0FEAB904E0E}">
  <ds:schemaRefs>
    <ds:schemaRef ds:uri="http://schemas.microsoft.com/sharepoint/v3/contenttype/forms"/>
  </ds:schemaRefs>
</ds:datastoreItem>
</file>

<file path=customXml/itemProps3.xml><?xml version="1.0" encoding="utf-8"?>
<ds:datastoreItem xmlns:ds="http://schemas.openxmlformats.org/officeDocument/2006/customXml" ds:itemID="{BC6AC4AA-3434-4BDD-966F-641489816A3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9acf0d0-9afd-4753-b4e3-75e9d05062ad"/>
    <ds:schemaRef ds:uri="http://www.w3.org/XML/1998/namespace"/>
    <ds:schemaRef ds:uri="http://purl.org/dc/dcmitype/"/>
  </ds:schemaRefs>
</ds:datastoreItem>
</file>

<file path=customXml/itemProps4.xml><?xml version="1.0" encoding="utf-8"?>
<ds:datastoreItem xmlns:ds="http://schemas.openxmlformats.org/officeDocument/2006/customXml" ds:itemID="{32B5B06F-4389-4F07-A6C2-87D43A26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17</Pages>
  <Words>5343</Words>
  <Characters>30456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35728</CharactersWithSpaces>
  <SharedDoc>false</SharedDoc>
  <HyperlinkBase/>
  <HLinks>
    <vt:vector size="66" baseType="variant">
      <vt:variant>
        <vt:i4>8192116</vt:i4>
      </vt:variant>
      <vt:variant>
        <vt:i4>42</vt:i4>
      </vt:variant>
      <vt:variant>
        <vt:i4>0</vt:i4>
      </vt:variant>
      <vt:variant>
        <vt:i4>5</vt:i4>
      </vt:variant>
      <vt:variant>
        <vt:lpwstr>http://www.dcusa.co.uk/</vt:lpwstr>
      </vt:variant>
      <vt:variant>
        <vt:lpwstr/>
      </vt:variant>
      <vt:variant>
        <vt:i4>7798806</vt:i4>
      </vt:variant>
      <vt:variant>
        <vt:i4>39</vt:i4>
      </vt:variant>
      <vt:variant>
        <vt:i4>0</vt:i4>
      </vt:variant>
      <vt:variant>
        <vt:i4>5</vt:i4>
      </vt:variant>
      <vt:variant>
        <vt:lpwstr>mailto:Simon.Vicary@edfenergy.com</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3473444</vt:i4>
      </vt:variant>
      <vt:variant>
        <vt:i4>21</vt:i4>
      </vt:variant>
      <vt:variant>
        <vt:i4>0</vt:i4>
      </vt:variant>
      <vt:variant>
        <vt:i4>5</vt:i4>
      </vt:variant>
      <vt:variant>
        <vt:lpwstr>https://www.ofgem.gov.uk/publications/access-and-forward-looking-charges-significant-code-review-decision-and-direction</vt:lpwstr>
      </vt:variant>
      <vt:variant>
        <vt:lpwstr/>
      </vt:variant>
      <vt:variant>
        <vt:i4>1507328</vt:i4>
      </vt:variant>
      <vt:variant>
        <vt:i4>18</vt:i4>
      </vt:variant>
      <vt:variant>
        <vt:i4>0</vt:i4>
      </vt:variant>
      <vt:variant>
        <vt:i4>5</vt:i4>
      </vt:variant>
      <vt:variant>
        <vt:lpwstr>https://www.ofgem.gov.uk/sites/default/files/2022-01/Access SCR - Consultation on Updates to Minded to Positions and Response to June 2021 Consultation Feedback.pdf</vt:lpwstr>
      </vt:variant>
      <vt:variant>
        <vt:lpwstr/>
      </vt:variant>
      <vt:variant>
        <vt:i4>5767189</vt:i4>
      </vt:variant>
      <vt:variant>
        <vt:i4>15</vt:i4>
      </vt:variant>
      <vt:variant>
        <vt:i4>0</vt:i4>
      </vt:variant>
      <vt:variant>
        <vt:i4>5</vt:i4>
      </vt:variant>
      <vt:variant>
        <vt:lpwstr>https://www.dcusa.co.uk/change/charging-of-third-party-dno-works-to-transmission-connected-users/</vt:lpwstr>
      </vt:variant>
      <vt:variant>
        <vt:lpwstr/>
      </vt:variant>
      <vt:variant>
        <vt:i4>2687019</vt:i4>
      </vt:variant>
      <vt:variant>
        <vt:i4>12</vt:i4>
      </vt:variant>
      <vt:variant>
        <vt:i4>0</vt:i4>
      </vt:variant>
      <vt:variant>
        <vt:i4>5</vt:i4>
      </vt:variant>
      <vt:variant>
        <vt:lpwstr>https://www.legislation.gov.uk/uksi/2017/106/contents/made</vt:lpwstr>
      </vt:variant>
      <vt:variant>
        <vt:lpwstr/>
      </vt:variant>
      <vt:variant>
        <vt:i4>6619178</vt:i4>
      </vt:variant>
      <vt:variant>
        <vt:i4>9</vt:i4>
      </vt:variant>
      <vt:variant>
        <vt:i4>0</vt:i4>
      </vt:variant>
      <vt:variant>
        <vt:i4>5</vt:i4>
      </vt:variant>
      <vt:variant>
        <vt:lpwstr>https://www.legislation.gov.uk/uksi/2017/106/pdfs/uksiod_20170106_en.pdf</vt:lpwstr>
      </vt:variant>
      <vt:variant>
        <vt:lpwstr/>
      </vt:variant>
      <vt:variant>
        <vt:i4>4456560</vt:i4>
      </vt:variant>
      <vt:variant>
        <vt:i4>6</vt:i4>
      </vt:variant>
      <vt:variant>
        <vt:i4>0</vt:i4>
      </vt:variant>
      <vt:variant>
        <vt:i4>5</vt:i4>
      </vt:variant>
      <vt:variant>
        <vt:lpwstr>https://beis.fra1.qualtrics.com/jfe/form/SV_9F7LETYTrhmYipw</vt:lpwstr>
      </vt:variant>
      <vt:variant>
        <vt:lpwstr/>
      </vt:variant>
      <vt:variant>
        <vt:i4>2687101</vt:i4>
      </vt:variant>
      <vt:variant>
        <vt:i4>3</vt:i4>
      </vt:variant>
      <vt:variant>
        <vt:i4>0</vt:i4>
      </vt:variant>
      <vt:variant>
        <vt:i4>5</vt:i4>
      </vt:variant>
      <vt:variant>
        <vt:lpwstr>https://www.nationalgrideso.com/industry-information/codes/connection-and-use-system-code-cusc-old/modifications/cmp328-connections</vt:lpwstr>
      </vt:variant>
      <vt:variant>
        <vt:lpwstr/>
      </vt:variant>
      <vt:variant>
        <vt:i4>2687019</vt:i4>
      </vt:variant>
      <vt:variant>
        <vt:i4>0</vt:i4>
      </vt:variant>
      <vt:variant>
        <vt:i4>0</vt:i4>
      </vt:variant>
      <vt:variant>
        <vt:i4>5</vt:i4>
      </vt:variant>
      <vt:variant>
        <vt:lpwstr>https://www.legislation.gov.uk/uksi/2017/106/contents/made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Dirks, Edda</cp:lastModifiedBy>
  <cp:revision>57</cp:revision>
  <cp:lastPrinted>2023-05-15T16:46:00Z</cp:lastPrinted>
  <dcterms:created xsi:type="dcterms:W3CDTF">2024-01-19T14:55:00Z</dcterms:created>
  <dcterms:modified xsi:type="dcterms:W3CDTF">2024-01-26T11:37:00Z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0x010100621E8237BF742F42A8D099CD04CE4886</vt:lpwstr>
  </property>
</Properties>
</file>