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565B3" w14:textId="0F39CE8E" w:rsidR="005F6DAA" w:rsidRPr="003E5BD5" w:rsidRDefault="000C66DE" w:rsidP="00124CA6">
      <w:pPr>
        <w:pStyle w:val="GSCommittee"/>
        <w:spacing w:before="0" w:after="240" w:line="360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3E5BD5">
        <w:rPr>
          <w:rFonts w:ascii="Times New Roman" w:hAnsi="Times New Roman" w:cs="Times New Roman"/>
          <w:color w:val="000000" w:themeColor="text1"/>
          <w:sz w:val="24"/>
        </w:rPr>
        <w:t xml:space="preserve">DCP </w:t>
      </w:r>
      <w:r w:rsidR="00571177" w:rsidRPr="003E5BD5">
        <w:rPr>
          <w:rFonts w:ascii="Times New Roman" w:hAnsi="Times New Roman" w:cs="Times New Roman"/>
          <w:color w:val="000000" w:themeColor="text1"/>
          <w:sz w:val="24"/>
        </w:rPr>
        <w:t>417</w:t>
      </w:r>
      <w:r w:rsidRPr="003E5BD5">
        <w:rPr>
          <w:rFonts w:ascii="Times New Roman" w:hAnsi="Times New Roman" w:cs="Times New Roman"/>
          <w:color w:val="000000" w:themeColor="text1"/>
          <w:sz w:val="24"/>
        </w:rPr>
        <w:t>: Ability for the DCUSA Secretariat to Raise Change Proposals</w:t>
      </w:r>
    </w:p>
    <w:p w14:paraId="19C7B3BC" w14:textId="470E4AA2" w:rsidR="000C66DE" w:rsidRPr="003E5BD5" w:rsidRDefault="000C66DE" w:rsidP="00124CA6">
      <w:pPr>
        <w:pStyle w:val="GSCommittee"/>
        <w:spacing w:before="0" w:after="240" w:line="360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3E5BD5">
        <w:rPr>
          <w:rFonts w:ascii="Times New Roman" w:hAnsi="Times New Roman" w:cs="Times New Roman"/>
          <w:color w:val="000000" w:themeColor="text1"/>
          <w:sz w:val="24"/>
        </w:rPr>
        <w:t>Legal Drafting</w:t>
      </w:r>
    </w:p>
    <w:p w14:paraId="5F518F70" w14:textId="3D25ADB1" w:rsidR="00124CA6" w:rsidRPr="003E5BD5" w:rsidRDefault="00124CA6" w:rsidP="00124CA6">
      <w:pPr>
        <w:spacing w:after="240" w:line="360" w:lineRule="auto"/>
        <w:jc w:val="both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  <w:r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>A</w:t>
      </w:r>
      <w:r w:rsidR="0060324A"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>mend</w:t>
      </w:r>
      <w:r w:rsidR="00692020"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 xml:space="preserve"> </w:t>
      </w:r>
      <w:r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>Clause</w:t>
      </w:r>
      <w:r w:rsidR="00692020"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 xml:space="preserve"> </w:t>
      </w:r>
      <w:r w:rsidR="0060324A"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>9.4</w:t>
      </w:r>
      <w:r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 xml:space="preserve"> as follows</w:t>
      </w:r>
      <w:r w:rsidR="00A44843"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>:</w:t>
      </w:r>
    </w:p>
    <w:p w14:paraId="2CB00968" w14:textId="405D86E6" w:rsidR="005F6DAA" w:rsidRPr="003E5BD5" w:rsidRDefault="005F6DAA" w:rsidP="00A44843">
      <w:pPr>
        <w:pStyle w:val="ListParagraph"/>
        <w:numPr>
          <w:ilvl w:val="1"/>
          <w:numId w:val="15"/>
        </w:numPr>
        <w:spacing w:after="240" w:line="360" w:lineRule="auto"/>
        <w:ind w:left="851" w:hanging="85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Any actual or potential provision of this Agreement shall be deemed to have the status of a Part 1 Matter to the extent that it satisfies one or more of the following criteria:</w:t>
      </w:r>
    </w:p>
    <w:p w14:paraId="78659812" w14:textId="0C8FA357" w:rsidR="005F6DAA" w:rsidRPr="003E5BD5" w:rsidRDefault="00A44843" w:rsidP="00A44843">
      <w:pPr>
        <w:spacing w:after="240" w:line="360" w:lineRule="auto"/>
        <w:ind w:left="1701" w:hanging="85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9.4.1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</w:r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it is likely to have a significant impact on the interests of electricity </w:t>
      </w:r>
      <w:proofErr w:type="gramStart"/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consumers;</w:t>
      </w:r>
      <w:proofErr w:type="gramEnd"/>
    </w:p>
    <w:p w14:paraId="6C87DAB4" w14:textId="1AC54738" w:rsidR="005F6DAA" w:rsidRPr="003E5BD5" w:rsidRDefault="00A44843" w:rsidP="00A44843">
      <w:pPr>
        <w:spacing w:after="240" w:line="360" w:lineRule="auto"/>
        <w:ind w:left="1701" w:hanging="85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9.4.2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</w:r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it is likely to have a significant impact on competition in one or more of: </w:t>
      </w:r>
    </w:p>
    <w:p w14:paraId="32DE2872" w14:textId="77777777" w:rsidR="005F6DAA" w:rsidRPr="003E5BD5" w:rsidRDefault="005F6DAA" w:rsidP="00A44843">
      <w:pPr>
        <w:tabs>
          <w:tab w:val="left" w:pos="2268"/>
        </w:tabs>
        <w:spacing w:after="240" w:line="360" w:lineRule="auto"/>
        <w:ind w:left="2268" w:hanging="566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(A) 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  <w:t xml:space="preserve">the generation of </w:t>
      </w:r>
      <w:proofErr w:type="gramStart"/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electricity;</w:t>
      </w:r>
      <w:proofErr w:type="gramEnd"/>
    </w:p>
    <w:p w14:paraId="0FC27D67" w14:textId="77777777" w:rsidR="005F6DAA" w:rsidRPr="003E5BD5" w:rsidRDefault="005F6DAA" w:rsidP="00A44843">
      <w:pPr>
        <w:tabs>
          <w:tab w:val="left" w:pos="2268"/>
        </w:tabs>
        <w:spacing w:after="240" w:line="360" w:lineRule="auto"/>
        <w:ind w:left="2268" w:hanging="566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(B) 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  <w:t xml:space="preserve">the distribution of </w:t>
      </w:r>
      <w:proofErr w:type="gramStart"/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electricity;</w:t>
      </w:r>
      <w:proofErr w:type="gramEnd"/>
    </w:p>
    <w:p w14:paraId="33517FAE" w14:textId="77777777" w:rsidR="005F6DAA" w:rsidRPr="003E5BD5" w:rsidRDefault="005F6DAA" w:rsidP="00A44843">
      <w:pPr>
        <w:tabs>
          <w:tab w:val="left" w:pos="2268"/>
        </w:tabs>
        <w:spacing w:after="240" w:line="360" w:lineRule="auto"/>
        <w:ind w:left="2268" w:hanging="566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(C) 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  <w:t>the supply of electricity; and</w:t>
      </w:r>
    </w:p>
    <w:p w14:paraId="589C16F1" w14:textId="77777777" w:rsidR="005F6DAA" w:rsidRPr="003E5BD5" w:rsidRDefault="005F6DAA" w:rsidP="00A44843">
      <w:pPr>
        <w:tabs>
          <w:tab w:val="left" w:pos="2268"/>
        </w:tabs>
        <w:spacing w:after="240" w:line="360" w:lineRule="auto"/>
        <w:ind w:left="2268" w:hanging="566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(D) 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  <w:t xml:space="preserve">any commercial activities connected with the generation, distribution or supply of </w:t>
      </w:r>
      <w:proofErr w:type="gramStart"/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electricity;</w:t>
      </w:r>
      <w:proofErr w:type="gramEnd"/>
    </w:p>
    <w:p w14:paraId="7729087E" w14:textId="76E18773" w:rsidR="005F6DAA" w:rsidRPr="003E5BD5" w:rsidRDefault="00A44843" w:rsidP="00A44843">
      <w:pPr>
        <w:spacing w:after="240" w:line="360" w:lineRule="auto"/>
        <w:ind w:left="1701" w:hanging="85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9.4.3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</w:r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it is likely to discriminate in its effects between one Party (or class of Parties) and another Party (or class of Parties</w:t>
      </w:r>
      <w:proofErr w:type="gramStart"/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);</w:t>
      </w:r>
      <w:proofErr w:type="gramEnd"/>
    </w:p>
    <w:p w14:paraId="7C37CE05" w14:textId="0AACFC4C" w:rsidR="005F6DAA" w:rsidRPr="003E5BD5" w:rsidRDefault="00A44843" w:rsidP="00A44843">
      <w:pPr>
        <w:spacing w:after="240" w:line="360" w:lineRule="auto"/>
        <w:ind w:left="1701" w:hanging="85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9.4.4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</w:r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it is directly related to the safety or security of the Distribution Network; and</w:t>
      </w:r>
    </w:p>
    <w:p w14:paraId="03E78696" w14:textId="2F52CC33" w:rsidR="005F6DAA" w:rsidRPr="003E5BD5" w:rsidRDefault="00A44843" w:rsidP="00A44843">
      <w:pPr>
        <w:spacing w:after="240" w:line="360" w:lineRule="auto"/>
        <w:ind w:left="1701" w:hanging="85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9.4.5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</w:r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it concerns the governance or the change control arrangements applying to this Agreement; and</w:t>
      </w:r>
    </w:p>
    <w:p w14:paraId="6422EA34" w14:textId="4A925623" w:rsidR="005F6DAA" w:rsidRPr="003E5BD5" w:rsidRDefault="00A44843" w:rsidP="00A44843">
      <w:pPr>
        <w:spacing w:after="240" w:line="360" w:lineRule="auto"/>
        <w:ind w:left="1701" w:hanging="85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9.4.6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</w:r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it has been raised </w:t>
      </w:r>
      <w:del w:id="0" w:author="Author">
        <w:r w:rsidR="005F6DAA" w:rsidRPr="003E5BD5" w:rsidDel="00A44843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delText xml:space="preserve">by the Authority, or a DNO/IDNO Party </w:delText>
        </w:r>
      </w:del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pursuant to Clause 10.2.5, and/or the Authority has made one or more directions in relation to it in accordance with Clause 11.9A.</w:t>
      </w:r>
    </w:p>
    <w:p w14:paraId="3F8CB1CA" w14:textId="4858AA8D" w:rsidR="003E5BD5" w:rsidRPr="003E5BD5" w:rsidRDefault="003E5BD5" w:rsidP="003E5BD5">
      <w:pPr>
        <w:spacing w:after="240" w:line="360" w:lineRule="auto"/>
        <w:jc w:val="center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  <w:r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ab/>
      </w:r>
      <w:r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ab/>
      </w:r>
      <w:r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ab/>
      </w:r>
    </w:p>
    <w:p w14:paraId="2556EB91" w14:textId="23278E59" w:rsidR="00A44843" w:rsidRPr="003E5BD5" w:rsidRDefault="00A44843" w:rsidP="00A44843">
      <w:pPr>
        <w:spacing w:after="240" w:line="360" w:lineRule="auto"/>
        <w:jc w:val="both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  <w:r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>Amend Clause 10.2 as follows:</w:t>
      </w:r>
    </w:p>
    <w:p w14:paraId="61A72190" w14:textId="0732A548" w:rsidR="005F6DAA" w:rsidRPr="003E5BD5" w:rsidRDefault="005F6DAA" w:rsidP="00A44843">
      <w:pPr>
        <w:pStyle w:val="ListParagraph"/>
        <w:numPr>
          <w:ilvl w:val="1"/>
          <w:numId w:val="16"/>
        </w:numPr>
        <w:spacing w:after="240" w:line="360" w:lineRule="auto"/>
        <w:ind w:left="851" w:hanging="85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A Change Proposal may be made by any of the following:</w:t>
      </w:r>
    </w:p>
    <w:p w14:paraId="63BF7497" w14:textId="35EB5BEC" w:rsidR="005F6DAA" w:rsidRPr="003E5BD5" w:rsidRDefault="00A44843" w:rsidP="00A44843">
      <w:pPr>
        <w:spacing w:after="240" w:line="360" w:lineRule="auto"/>
        <w:ind w:left="1701" w:hanging="85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lastRenderedPageBreak/>
        <w:t>10.2.1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</w:r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a </w:t>
      </w:r>
      <w:proofErr w:type="gramStart"/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Party;</w:t>
      </w:r>
      <w:proofErr w:type="gramEnd"/>
    </w:p>
    <w:p w14:paraId="42E8B88B" w14:textId="73B7D57E" w:rsidR="005F6DAA" w:rsidRPr="003E5BD5" w:rsidRDefault="00A44843" w:rsidP="00A44843">
      <w:pPr>
        <w:spacing w:after="240" w:line="360" w:lineRule="auto"/>
        <w:ind w:left="1701" w:hanging="85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10.2.2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</w:r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the Consumer </w:t>
      </w:r>
      <w:proofErr w:type="gramStart"/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Body;</w:t>
      </w:r>
      <w:proofErr w:type="gramEnd"/>
    </w:p>
    <w:p w14:paraId="74FC97B7" w14:textId="45292D14" w:rsidR="005F6DAA" w:rsidRPr="003E5BD5" w:rsidRDefault="00A44843" w:rsidP="00A44843">
      <w:pPr>
        <w:spacing w:after="240" w:line="360" w:lineRule="auto"/>
        <w:ind w:left="1701" w:hanging="85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10.2.3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</w:r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the National Electricity Transmission System </w:t>
      </w:r>
      <w:proofErr w:type="gramStart"/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Operator;</w:t>
      </w:r>
      <w:proofErr w:type="gramEnd"/>
    </w:p>
    <w:p w14:paraId="195544EA" w14:textId="268EB713" w:rsidR="005F6DAA" w:rsidRPr="003E5BD5" w:rsidRDefault="00A44843" w:rsidP="00A44843">
      <w:pPr>
        <w:spacing w:after="240" w:line="360" w:lineRule="auto"/>
        <w:ind w:left="1701" w:hanging="85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10.2.4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</w:r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any person or body that may from time to time be designated in writing by the Authority for the purpose of this Clause 10.2 (which may include, in respect of a Charging Methodology, any person whose interests are materially affected by that Charging Methodology);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del w:id="1" w:author="Author">
        <w:r w:rsidRPr="003E5BD5" w:rsidDel="00A44843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delText>a</w:delText>
        </w:r>
        <w:r w:rsidR="002206E9" w:rsidRPr="003E5BD5" w:rsidDel="00A44843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delText>nd</w:delText>
        </w:r>
      </w:del>
    </w:p>
    <w:p w14:paraId="77417B2E" w14:textId="322899D8" w:rsidR="00A44843" w:rsidRPr="003E5BD5" w:rsidRDefault="00A44843" w:rsidP="00A44843">
      <w:pPr>
        <w:spacing w:after="240" w:line="360" w:lineRule="auto"/>
        <w:ind w:left="1701" w:hanging="850"/>
        <w:jc w:val="both"/>
        <w:rPr>
          <w:ins w:id="2" w:author="Author"/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10.2.5</w:t>
      </w:r>
      <w:r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ab/>
      </w:r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>the Authority</w:t>
      </w:r>
      <w:del w:id="3" w:author="Author">
        <w:r w:rsidRPr="003E5BD5" w:rsidDel="00A44843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delText>,</w:delText>
        </w:r>
      </w:del>
      <w:r w:rsidR="005F6DAA" w:rsidRPr="003E5BD5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or a DNO/IDNO Party acting at the direction of the Authority (in each case only in relation to Authority Change Proposals)</w:t>
      </w:r>
      <w:ins w:id="4" w:author="Author"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or the Secretariat acting at the direction of the Authority</w:t>
        </w:r>
      </w:ins>
      <w:del w:id="5" w:author="Author">
        <w:r w:rsidRPr="003E5BD5" w:rsidDel="00A44843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delText>.</w:delText>
        </w:r>
      </w:del>
      <w:ins w:id="6" w:author="Author"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; and</w:t>
        </w:r>
      </w:ins>
    </w:p>
    <w:p w14:paraId="498BF6F2" w14:textId="07307223" w:rsidR="00A44843" w:rsidRPr="003E5BD5" w:rsidRDefault="00A44843" w:rsidP="003E5BD5">
      <w:pPr>
        <w:spacing w:after="240" w:line="360" w:lineRule="auto"/>
        <w:ind w:left="1701" w:hanging="85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ins w:id="7" w:author="Author"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10.2.6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ab/>
        </w:r>
        <w:r w:rsidR="003E5BD5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the Secretariat, raised on behalf of industry with the express approval of the </w:t>
        </w:r>
        <w:r w:rsidR="00B405AE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DCUSA </w:t>
        </w:r>
        <w:r w:rsidR="003E5BD5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Standing Issues Group or Distribution Charging Methodologies Development Group, pursuant to Clause 10.2A.</w:t>
        </w:r>
      </w:ins>
    </w:p>
    <w:p w14:paraId="09484A62" w14:textId="2B4C3CE9" w:rsidR="003E5BD5" w:rsidRPr="003E5BD5" w:rsidRDefault="003E5BD5" w:rsidP="003E5BD5">
      <w:pPr>
        <w:spacing w:after="240" w:line="360" w:lineRule="auto"/>
        <w:jc w:val="center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  <w:r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ab/>
      </w:r>
      <w:r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ab/>
      </w:r>
      <w:r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ab/>
      </w:r>
    </w:p>
    <w:p w14:paraId="462F0A0A" w14:textId="53700657" w:rsidR="003E5BD5" w:rsidRPr="003E5BD5" w:rsidRDefault="003E5BD5" w:rsidP="003E5BD5">
      <w:pPr>
        <w:spacing w:after="240" w:line="360" w:lineRule="auto"/>
        <w:jc w:val="both"/>
        <w:rPr>
          <w:rFonts w:ascii="Times New Roman" w:hAnsi="Times New Roman"/>
          <w:b/>
          <w:bCs/>
          <w:color w:val="000000" w:themeColor="text1"/>
          <w:sz w:val="24"/>
          <w:u w:val="single"/>
        </w:rPr>
      </w:pPr>
      <w:r w:rsidRPr="003E5BD5">
        <w:rPr>
          <w:rFonts w:ascii="Times New Roman" w:hAnsi="Times New Roman"/>
          <w:b/>
          <w:bCs/>
          <w:color w:val="000000" w:themeColor="text1"/>
          <w:sz w:val="24"/>
          <w:u w:val="single"/>
        </w:rPr>
        <w:t>Add a new Clause 10.2A as follows:</w:t>
      </w:r>
    </w:p>
    <w:p w14:paraId="0E2BED23" w14:textId="77777777" w:rsidR="004A2AA8" w:rsidRDefault="003E5BD5" w:rsidP="003E5BD5">
      <w:pPr>
        <w:spacing w:after="240" w:line="360" w:lineRule="auto"/>
        <w:ind w:left="851" w:hanging="851"/>
        <w:jc w:val="both"/>
        <w:rPr>
          <w:ins w:id="8" w:author="Author"/>
          <w:rFonts w:ascii="Times New Roman" w:eastAsiaTheme="minorHAnsi" w:hAnsi="Times New Roman"/>
          <w:color w:val="000000" w:themeColor="text1"/>
          <w:sz w:val="24"/>
          <w:lang w:eastAsia="en-US"/>
        </w:rPr>
      </w:pPr>
      <w:ins w:id="9" w:author="Author"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10.2A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ab/>
          <w:t xml:space="preserve">Prior to raising </w:t>
        </w:r>
        <w:r w:rsidR="004A2A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a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Change Proposal</w:t>
        </w:r>
        <w:r w:rsidR="004A2A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under Clause 10.2.6, the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Secretariat</w:t>
        </w:r>
        <w:r w:rsidR="004A2A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must follow the following process:</w:t>
        </w:r>
      </w:ins>
    </w:p>
    <w:p w14:paraId="4D52C376" w14:textId="5A9FFFB0" w:rsidR="00EA2650" w:rsidRDefault="004A2AA8" w:rsidP="00810A1E">
      <w:pPr>
        <w:spacing w:after="240" w:line="360" w:lineRule="auto"/>
        <w:ind w:left="1701" w:hanging="850"/>
        <w:jc w:val="both"/>
        <w:rPr>
          <w:ins w:id="10" w:author="Author"/>
          <w:rFonts w:ascii="Times New Roman" w:eastAsiaTheme="minorHAnsi" w:hAnsi="Times New Roman"/>
          <w:color w:val="000000" w:themeColor="text1"/>
          <w:sz w:val="24"/>
          <w:lang w:eastAsia="en-US"/>
        </w:rPr>
      </w:pPr>
      <w:ins w:id="11" w:author="Author"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10.2A.1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ab/>
        </w:r>
        <w:r w:rsidR="00EA2650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t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he Secretariat must first </w:t>
        </w:r>
        <w:r w:rsidR="003E5BD5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raise 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the </w:t>
        </w:r>
        <w:r w:rsidR="003E5BD5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issue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which </w:t>
        </w:r>
        <w:r w:rsidR="003E5BD5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it has identified as potentially needing a Change Proposal at the </w:t>
        </w:r>
        <w:r w:rsidR="0008445A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DCUSA </w:t>
        </w:r>
        <w:r w:rsidR="003E5BD5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Standing Issues Group or </w:t>
        </w:r>
        <w:r w:rsidR="00EA2650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(if the issue relates to the Charging Methodologies) the </w:t>
        </w:r>
        <w:r w:rsidR="003E5BD5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Distribution Charging Methodologies Development Group for discussion of the issue and potential </w:t>
        </w:r>
        <w:proofErr w:type="gramStart"/>
        <w:r w:rsidR="003E5BD5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solution</w:t>
        </w:r>
        <w:r w:rsidR="00EA2650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;</w:t>
        </w:r>
        <w:proofErr w:type="gramEnd"/>
        <w:r w:rsidR="003E5BD5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</w:t>
        </w:r>
      </w:ins>
    </w:p>
    <w:p w14:paraId="717F1276" w14:textId="6B0AC881" w:rsidR="00A85A96" w:rsidRDefault="00EA2650" w:rsidP="00810A1E">
      <w:pPr>
        <w:spacing w:after="240" w:line="360" w:lineRule="auto"/>
        <w:ind w:left="1701" w:hanging="850"/>
        <w:jc w:val="both"/>
        <w:rPr>
          <w:ins w:id="12" w:author="Author"/>
          <w:rFonts w:ascii="Times New Roman" w:eastAsiaTheme="minorHAnsi" w:hAnsi="Times New Roman"/>
          <w:color w:val="000000" w:themeColor="text1"/>
          <w:sz w:val="24"/>
          <w:lang w:eastAsia="en-US"/>
        </w:rPr>
      </w:pPr>
      <w:ins w:id="13" w:author="Author"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10.2A.2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ab/>
        </w:r>
        <w:r w:rsidR="00DE70BE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the Secretariat may only raise a</w:t>
        </w:r>
        <w:r w:rsidR="003E5BD5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Change Proposal </w:t>
        </w:r>
        <w:r w:rsidR="00DE70BE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with the express approval of </w:t>
        </w:r>
        <w:r w:rsidR="00DE70BE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the </w:t>
        </w:r>
        <w:r w:rsidR="0008445A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DCUSA </w:t>
        </w:r>
        <w:r w:rsidR="00DE70BE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Standing Issues Group or </w:t>
        </w:r>
        <w:r w:rsidR="00DE70BE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the </w:t>
        </w:r>
        <w:r w:rsidR="00DE70BE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Distribution Charging Methodologies Development Group </w:t>
        </w:r>
        <w:r w:rsidR="00A85A96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(as further described in Clause 10.2A.3</w:t>
        </w:r>
        <w:proofErr w:type="gramStart"/>
        <w:r w:rsidR="00A85A96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);</w:t>
        </w:r>
        <w:proofErr w:type="gramEnd"/>
        <w:r w:rsidR="00A85A96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</w:t>
        </w:r>
      </w:ins>
    </w:p>
    <w:p w14:paraId="32A6F146" w14:textId="6C1B1D9A" w:rsidR="003E5BD5" w:rsidRPr="003E5BD5" w:rsidRDefault="00A85A96">
      <w:pPr>
        <w:spacing w:after="240" w:line="360" w:lineRule="auto"/>
        <w:ind w:left="1701" w:hanging="850"/>
        <w:jc w:val="both"/>
        <w:rPr>
          <w:ins w:id="14" w:author="Author"/>
          <w:rFonts w:ascii="Times New Roman" w:eastAsiaTheme="minorHAnsi" w:hAnsi="Times New Roman"/>
          <w:color w:val="000000" w:themeColor="text1"/>
          <w:sz w:val="24"/>
          <w:lang w:eastAsia="en-US"/>
        </w:rPr>
        <w:pPrChange w:id="15" w:author="Author">
          <w:pPr>
            <w:spacing w:after="240" w:line="360" w:lineRule="auto"/>
            <w:jc w:val="both"/>
          </w:pPr>
        </w:pPrChange>
      </w:pPr>
      <w:ins w:id="16" w:author="Author"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10.2A.3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ab/>
          <w:t xml:space="preserve">in order for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express approval to be given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: (A) </w:t>
        </w:r>
        <w:r w:rsidR="00050D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the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quorum for </w:t>
        </w:r>
        <w:r w:rsidR="00050D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the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meeting </w:t>
        </w:r>
        <w:r w:rsidR="00050D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must include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representatives from </w:t>
        </w:r>
        <w:r w:rsidR="00050D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at least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four</w:t>
        </w:r>
        <w:r w:rsidR="00050D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</w:t>
        </w:r>
        <w:r w:rsidR="00810A1E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different </w:t>
        </w:r>
        <w:r w:rsidR="00050D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Groups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, at least one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lastRenderedPageBreak/>
          <w:t>of whom must represent a DNO</w:t>
        </w:r>
        <w:r w:rsidR="00050D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/IDNO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Party and at least one of whom must represent a Supplier Party</w:t>
        </w:r>
        <w:r w:rsidR="00050D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; and (B)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a simple majority of the </w:t>
        </w:r>
        <w:r w:rsidR="00050D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Groups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represented at th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e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meeting must vote in favour of approval 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being given</w:t>
        </w:r>
        <w:r w:rsidR="00F10009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(one vote per Group)</w:t>
        </w:r>
        <w:r w:rsidR="00050DA8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;</w:t>
        </w:r>
        <w:r w:rsidR="00343A46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and</w:t>
        </w:r>
        <w:r w:rsidR="003E5BD5"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</w:t>
        </w:r>
      </w:ins>
    </w:p>
    <w:p w14:paraId="142C544B" w14:textId="7FE3FCC2" w:rsidR="00343A46" w:rsidRPr="003E5BD5" w:rsidRDefault="00343A46">
      <w:pPr>
        <w:spacing w:after="240" w:line="360" w:lineRule="auto"/>
        <w:ind w:left="1701" w:hanging="850"/>
        <w:jc w:val="both"/>
        <w:rPr>
          <w:ins w:id="17" w:author="Author"/>
          <w:rFonts w:ascii="Times New Roman" w:hAnsi="Times New Roman"/>
          <w:b/>
          <w:bCs/>
          <w:color w:val="000000" w:themeColor="text1"/>
          <w:sz w:val="24"/>
          <w:u w:val="single"/>
        </w:rPr>
        <w:pPrChange w:id="18" w:author="Author">
          <w:pPr>
            <w:spacing w:after="240" w:line="360" w:lineRule="auto"/>
            <w:jc w:val="both"/>
          </w:pPr>
        </w:pPrChange>
      </w:pPr>
      <w:ins w:id="19" w:author="Author"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10.2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A.4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ab/>
          <w:t>if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the Secretariat 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wishes,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in its role as the 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P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roposer,</w:t>
        </w:r>
        <w:r w:rsidRPr="003E5BD5">
          <w:rPr>
            <w:rFonts w:ascii="Times New Roman" w:hAnsi="Times New Roman"/>
            <w:color w:val="000000" w:themeColor="text1"/>
            <w:sz w:val="24"/>
          </w:rPr>
          <w:t xml:space="preserve"> </w:t>
        </w:r>
        <w:r w:rsidR="002E693E">
          <w:rPr>
            <w:rFonts w:ascii="Times New Roman" w:hAnsi="Times New Roman"/>
            <w:color w:val="000000" w:themeColor="text1"/>
            <w:sz w:val="24"/>
          </w:rPr>
          <w:t>to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change </w:t>
        </w:r>
        <w:r w:rsidR="002E693E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th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e 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proposed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solution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(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other than 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one which is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considered minor by the Working Group</w:t>
        </w:r>
        <w:r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)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or </w:t>
        </w:r>
        <w:r w:rsidR="002E693E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to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withdraw the Change Proposal, then the</w:t>
        </w:r>
        <w:r w:rsidR="002E693E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Secretariat must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seek </w:t>
        </w:r>
        <w:r w:rsidR="002E693E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the approval of the </w:t>
        </w:r>
        <w:r w:rsidR="0008445A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DCUSA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Standing Issues Group or Distribution Charging Methodologies Development Group</w:t>
        </w:r>
        <w:r w:rsidR="002E693E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 (as applicable)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, </w:t>
        </w:r>
        <w:r w:rsidR="002E693E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 xml:space="preserve">on the same basis as described in 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Clause 10.2A</w:t>
        </w:r>
        <w:r w:rsidR="002E693E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.3</w:t>
        </w:r>
        <w:r w:rsidRPr="003E5BD5">
          <w:rPr>
            <w:rFonts w:ascii="Times New Roman" w:eastAsiaTheme="minorHAnsi" w:hAnsi="Times New Roman"/>
            <w:color w:val="000000" w:themeColor="text1"/>
            <w:sz w:val="24"/>
            <w:lang w:eastAsia="en-US"/>
          </w:rPr>
          <w:t>.</w:t>
        </w:r>
        <w:r w:rsidRPr="003E5BD5">
          <w:rPr>
            <w:rFonts w:ascii="Times New Roman" w:hAnsi="Times New Roman"/>
            <w:b/>
            <w:bCs/>
            <w:color w:val="000000" w:themeColor="text1"/>
            <w:sz w:val="24"/>
            <w:u w:val="single"/>
          </w:rPr>
          <w:t xml:space="preserve"> </w:t>
        </w:r>
      </w:ins>
    </w:p>
    <w:p w14:paraId="53FDAD5E" w14:textId="77777777" w:rsidR="002E693E" w:rsidRDefault="00810A1E" w:rsidP="002E693E">
      <w:pPr>
        <w:spacing w:after="0" w:line="360" w:lineRule="auto"/>
        <w:jc w:val="right"/>
        <w:rPr>
          <w:rFonts w:ascii="Times New Roman" w:eastAsia="Calibri" w:hAnsi="Times New Roman"/>
          <w:b/>
          <w:bCs/>
          <w:color w:val="000000" w:themeColor="text1"/>
          <w:sz w:val="24"/>
        </w:rPr>
      </w:pPr>
      <w:r w:rsidRPr="00810A1E">
        <w:rPr>
          <w:rFonts w:ascii="Times New Roman" w:eastAsia="Calibri" w:hAnsi="Times New Roman"/>
          <w:b/>
          <w:bCs/>
          <w:color w:val="000000" w:themeColor="text1"/>
          <w:sz w:val="24"/>
        </w:rPr>
        <w:t>Gowling WLG (UK) LLP</w:t>
      </w:r>
    </w:p>
    <w:p w14:paraId="08886C7D" w14:textId="64E8D9F0" w:rsidR="009D2B62" w:rsidRPr="00810A1E" w:rsidRDefault="00810A1E" w:rsidP="002E693E">
      <w:pPr>
        <w:spacing w:after="240" w:line="360" w:lineRule="auto"/>
        <w:jc w:val="right"/>
        <w:rPr>
          <w:rFonts w:ascii="Times New Roman" w:eastAsia="Calibri" w:hAnsi="Times New Roman"/>
          <w:b/>
          <w:bCs/>
          <w:color w:val="000000" w:themeColor="text1"/>
          <w:sz w:val="24"/>
        </w:rPr>
      </w:pPr>
      <w:r w:rsidRPr="00810A1E">
        <w:rPr>
          <w:rFonts w:ascii="Times New Roman" w:eastAsia="Calibri" w:hAnsi="Times New Roman"/>
          <w:b/>
          <w:bCs/>
          <w:color w:val="000000" w:themeColor="text1"/>
          <w:sz w:val="24"/>
        </w:rPr>
        <w:t>13 March 2024</w:t>
      </w:r>
    </w:p>
    <w:sectPr w:rsidR="009D2B62" w:rsidRPr="00810A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8EAF4" w14:textId="77777777" w:rsidR="00860799" w:rsidRDefault="00860799" w:rsidP="00843735">
      <w:pPr>
        <w:spacing w:after="0"/>
      </w:pPr>
      <w:r>
        <w:separator/>
      </w:r>
    </w:p>
  </w:endnote>
  <w:endnote w:type="continuationSeparator" w:id="0">
    <w:p w14:paraId="376C1CF2" w14:textId="77777777" w:rsidR="00860799" w:rsidRDefault="00860799" w:rsidP="0084373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DFF85" w14:textId="77777777" w:rsidR="00B405AE" w:rsidRDefault="00B405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ustomXmlInsRangeStart w:id="20" w:author="Author"/>
  <w:sdt>
    <w:sdtPr>
      <w:id w:val="-1461956332"/>
      <w:docPartObj>
        <w:docPartGallery w:val="Page Numbers (Bottom of Page)"/>
        <w:docPartUnique/>
      </w:docPartObj>
    </w:sdtPr>
    <w:sdtEndPr>
      <w:rPr>
        <w:noProof/>
      </w:rPr>
    </w:sdtEndPr>
    <w:sdtContent>
      <w:customXmlInsRangeEnd w:id="20"/>
      <w:p w14:paraId="0F43E45A" w14:textId="021AAD13" w:rsidR="00050DA8" w:rsidRDefault="00050DA8">
        <w:pPr>
          <w:pStyle w:val="Footer"/>
          <w:jc w:val="center"/>
          <w:rPr>
            <w:ins w:id="21" w:author="Author"/>
          </w:rPr>
        </w:pPr>
        <w:ins w:id="22" w:author="Author"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ins>
      </w:p>
      <w:customXmlInsRangeStart w:id="23" w:author="Author"/>
    </w:sdtContent>
  </w:sdt>
  <w:customXmlInsRangeEnd w:id="23"/>
  <w:p w14:paraId="0310E549" w14:textId="77777777" w:rsidR="00050DA8" w:rsidRDefault="00050D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248F7" w14:textId="77777777" w:rsidR="00B405AE" w:rsidRDefault="00B405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38A51" w14:textId="77777777" w:rsidR="00860799" w:rsidRDefault="00860799" w:rsidP="00843735">
      <w:pPr>
        <w:spacing w:after="0"/>
      </w:pPr>
      <w:r>
        <w:separator/>
      </w:r>
    </w:p>
  </w:footnote>
  <w:footnote w:type="continuationSeparator" w:id="0">
    <w:p w14:paraId="3D7A4DA7" w14:textId="77777777" w:rsidR="00860799" w:rsidRDefault="00860799" w:rsidP="0084373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2378F" w14:textId="77777777" w:rsidR="00B405AE" w:rsidRDefault="00B405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C14BF" w14:textId="652E0633" w:rsidR="00B02B83" w:rsidRPr="00810A1E" w:rsidRDefault="00124CA6" w:rsidP="00124CA6">
    <w:pPr>
      <w:pStyle w:val="Header"/>
      <w:jc w:val="right"/>
      <w:rPr>
        <w:rFonts w:ascii="Times New Roman" w:hAnsi="Times New Roman"/>
        <w:sz w:val="24"/>
      </w:rPr>
    </w:pPr>
    <w:r w:rsidRPr="00810A1E">
      <w:rPr>
        <w:rFonts w:ascii="Times New Roman" w:hAnsi="Times New Roman"/>
        <w:sz w:val="24"/>
      </w:rPr>
      <w:t>GWLG – 13 March 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85735" w14:textId="77777777" w:rsidR="00B405AE" w:rsidRDefault="00B405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4909"/>
    <w:multiLevelType w:val="multilevel"/>
    <w:tmpl w:val="534263C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7350920"/>
    <w:multiLevelType w:val="multilevel"/>
    <w:tmpl w:val="6C846A30"/>
    <w:styleLink w:val="GSNumList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" w15:restartNumberingAfterBreak="0">
    <w:nsid w:val="17DE4E7B"/>
    <w:multiLevelType w:val="multilevel"/>
    <w:tmpl w:val="8260367A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1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86F08A2"/>
    <w:multiLevelType w:val="hybridMultilevel"/>
    <w:tmpl w:val="B130F336"/>
    <w:lvl w:ilvl="0" w:tplc="27C662FA">
      <w:start w:val="1"/>
      <w:numFmt w:val="bullet"/>
      <w:pStyle w:val="GSBodyPara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pStyle w:val="GSBodyParawithnumb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3F71B3"/>
    <w:multiLevelType w:val="multilevel"/>
    <w:tmpl w:val="6E5AD1C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C115FB4"/>
    <w:multiLevelType w:val="multilevel"/>
    <w:tmpl w:val="85CA34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1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5CF2255"/>
    <w:multiLevelType w:val="multilevel"/>
    <w:tmpl w:val="52AAD13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1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07128A1"/>
    <w:multiLevelType w:val="multilevel"/>
    <w:tmpl w:val="EE7C9F7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  <w:bCs w:val="0"/>
        <w:sz w:val="24"/>
        <w:szCs w:val="3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9872801"/>
    <w:multiLevelType w:val="multilevel"/>
    <w:tmpl w:val="AEB296E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B3A2748"/>
    <w:multiLevelType w:val="multilevel"/>
    <w:tmpl w:val="85CA34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1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6E72121"/>
    <w:multiLevelType w:val="multilevel"/>
    <w:tmpl w:val="CBD64B38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7" w:hanging="737"/>
      </w:pPr>
      <w:rPr>
        <w:rFonts w:hint="default"/>
        <w:b/>
        <w:bCs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0346E0B"/>
    <w:multiLevelType w:val="multilevel"/>
    <w:tmpl w:val="83F600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1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A2723FC"/>
    <w:multiLevelType w:val="multilevel"/>
    <w:tmpl w:val="77800B6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7A210585"/>
    <w:multiLevelType w:val="multilevel"/>
    <w:tmpl w:val="E65AA47A"/>
    <w:lvl w:ilvl="0">
      <w:start w:val="1"/>
      <w:numFmt w:val="decimal"/>
      <w:pStyle w:val="GSHeading1withnumb"/>
      <w:lvlText w:val="%1."/>
      <w:lvlJc w:val="left"/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B9164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42"/>
        </w:tabs>
        <w:ind w:left="142" w:hanging="567"/>
      </w:pPr>
      <w:rPr>
        <w:rFonts w:asciiTheme="minorHAnsi" w:hAnsiTheme="minorHAnsi" w:cs="Arial" w:hint="default"/>
        <w:b w:val="0"/>
        <w:i w:val="0"/>
        <w:color w:val="4D4D4D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567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708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2"/>
        </w:tabs>
        <w:ind w:left="14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2"/>
        </w:tabs>
        <w:ind w:left="142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2"/>
        </w:tabs>
        <w:ind w:left="142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2"/>
        </w:tabs>
        <w:ind w:left="142" w:hanging="567"/>
      </w:pPr>
      <w:rPr>
        <w:rFonts w:hint="default"/>
      </w:rPr>
    </w:lvl>
  </w:abstractNum>
  <w:num w:numId="1" w16cid:durableId="235943725">
    <w:abstractNumId w:val="10"/>
  </w:num>
  <w:num w:numId="2" w16cid:durableId="610744125">
    <w:abstractNumId w:val="12"/>
  </w:num>
  <w:num w:numId="3" w16cid:durableId="1842038546">
    <w:abstractNumId w:val="3"/>
  </w:num>
  <w:num w:numId="4" w16cid:durableId="970985417">
    <w:abstractNumId w:val="13"/>
  </w:num>
  <w:num w:numId="5" w16cid:durableId="1445343810">
    <w:abstractNumId w:val="13"/>
  </w:num>
  <w:num w:numId="6" w16cid:durableId="1185946218">
    <w:abstractNumId w:val="1"/>
  </w:num>
  <w:num w:numId="7" w16cid:durableId="307706500">
    <w:abstractNumId w:val="13"/>
  </w:num>
  <w:num w:numId="8" w16cid:durableId="1216745428">
    <w:abstractNumId w:val="0"/>
  </w:num>
  <w:num w:numId="9" w16cid:durableId="1979801240">
    <w:abstractNumId w:val="11"/>
  </w:num>
  <w:num w:numId="10" w16cid:durableId="922683426">
    <w:abstractNumId w:val="7"/>
  </w:num>
  <w:num w:numId="11" w16cid:durableId="1683505543">
    <w:abstractNumId w:val="2"/>
  </w:num>
  <w:num w:numId="12" w16cid:durableId="419108286">
    <w:abstractNumId w:val="9"/>
  </w:num>
  <w:num w:numId="13" w16cid:durableId="904338688">
    <w:abstractNumId w:val="5"/>
  </w:num>
  <w:num w:numId="14" w16cid:durableId="2087454006">
    <w:abstractNumId w:val="6"/>
  </w:num>
  <w:num w:numId="15" w16cid:durableId="798186696">
    <w:abstractNumId w:val="4"/>
  </w:num>
  <w:num w:numId="16" w16cid:durableId="11307088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DAA"/>
    <w:rsid w:val="0000694D"/>
    <w:rsid w:val="00050DA8"/>
    <w:rsid w:val="0008445A"/>
    <w:rsid w:val="000C66DE"/>
    <w:rsid w:val="000D40AA"/>
    <w:rsid w:val="00124CA6"/>
    <w:rsid w:val="00154B48"/>
    <w:rsid w:val="00163F48"/>
    <w:rsid w:val="00175340"/>
    <w:rsid w:val="001826E6"/>
    <w:rsid w:val="001A7A92"/>
    <w:rsid w:val="001D0215"/>
    <w:rsid w:val="001F34F6"/>
    <w:rsid w:val="002206E9"/>
    <w:rsid w:val="00226EAE"/>
    <w:rsid w:val="00265481"/>
    <w:rsid w:val="00280B6B"/>
    <w:rsid w:val="002829AB"/>
    <w:rsid w:val="00282D7A"/>
    <w:rsid w:val="002B12BA"/>
    <w:rsid w:val="002E1B7A"/>
    <w:rsid w:val="002E3F3B"/>
    <w:rsid w:val="002E693E"/>
    <w:rsid w:val="00322135"/>
    <w:rsid w:val="00343A46"/>
    <w:rsid w:val="00367E40"/>
    <w:rsid w:val="00376A6E"/>
    <w:rsid w:val="00393182"/>
    <w:rsid w:val="003C564A"/>
    <w:rsid w:val="003E21A6"/>
    <w:rsid w:val="003E5BD5"/>
    <w:rsid w:val="004007D8"/>
    <w:rsid w:val="00430C37"/>
    <w:rsid w:val="004332C7"/>
    <w:rsid w:val="00435AD6"/>
    <w:rsid w:val="00435F23"/>
    <w:rsid w:val="00440367"/>
    <w:rsid w:val="00444C04"/>
    <w:rsid w:val="00472AE5"/>
    <w:rsid w:val="004A2AA8"/>
    <w:rsid w:val="004B7779"/>
    <w:rsid w:val="005108A2"/>
    <w:rsid w:val="00527F39"/>
    <w:rsid w:val="00571177"/>
    <w:rsid w:val="005953DA"/>
    <w:rsid w:val="005A42C1"/>
    <w:rsid w:val="005F6DAA"/>
    <w:rsid w:val="0060324A"/>
    <w:rsid w:val="00604898"/>
    <w:rsid w:val="0061555C"/>
    <w:rsid w:val="0062306C"/>
    <w:rsid w:val="00637D5D"/>
    <w:rsid w:val="00655004"/>
    <w:rsid w:val="00692020"/>
    <w:rsid w:val="006A5EB6"/>
    <w:rsid w:val="006C1E6B"/>
    <w:rsid w:val="007065DD"/>
    <w:rsid w:val="00715A84"/>
    <w:rsid w:val="007507F6"/>
    <w:rsid w:val="00765074"/>
    <w:rsid w:val="007E3C0C"/>
    <w:rsid w:val="007E4F5B"/>
    <w:rsid w:val="00810A1E"/>
    <w:rsid w:val="00843735"/>
    <w:rsid w:val="00860799"/>
    <w:rsid w:val="00864DCD"/>
    <w:rsid w:val="008B4F0F"/>
    <w:rsid w:val="008D6385"/>
    <w:rsid w:val="008D7B94"/>
    <w:rsid w:val="00917427"/>
    <w:rsid w:val="009514C8"/>
    <w:rsid w:val="0096248A"/>
    <w:rsid w:val="009833B8"/>
    <w:rsid w:val="009C6256"/>
    <w:rsid w:val="009D2B62"/>
    <w:rsid w:val="00A06FC2"/>
    <w:rsid w:val="00A140B4"/>
    <w:rsid w:val="00A3647A"/>
    <w:rsid w:val="00A44843"/>
    <w:rsid w:val="00A85A96"/>
    <w:rsid w:val="00AA0B1B"/>
    <w:rsid w:val="00AA264B"/>
    <w:rsid w:val="00AA3E0C"/>
    <w:rsid w:val="00AE1411"/>
    <w:rsid w:val="00AE1684"/>
    <w:rsid w:val="00B02B83"/>
    <w:rsid w:val="00B11BB9"/>
    <w:rsid w:val="00B151BD"/>
    <w:rsid w:val="00B35F31"/>
    <w:rsid w:val="00B405AE"/>
    <w:rsid w:val="00B725FA"/>
    <w:rsid w:val="00B75AE9"/>
    <w:rsid w:val="00B82071"/>
    <w:rsid w:val="00B8344C"/>
    <w:rsid w:val="00B87A4D"/>
    <w:rsid w:val="00C24780"/>
    <w:rsid w:val="00C927B8"/>
    <w:rsid w:val="00CA1DE4"/>
    <w:rsid w:val="00CD3B45"/>
    <w:rsid w:val="00CF15C6"/>
    <w:rsid w:val="00CF5F06"/>
    <w:rsid w:val="00D66069"/>
    <w:rsid w:val="00D81AEA"/>
    <w:rsid w:val="00DD783E"/>
    <w:rsid w:val="00DE70BE"/>
    <w:rsid w:val="00DF463E"/>
    <w:rsid w:val="00E458D9"/>
    <w:rsid w:val="00EA2650"/>
    <w:rsid w:val="00ED7B0D"/>
    <w:rsid w:val="00F10009"/>
    <w:rsid w:val="00F270A6"/>
    <w:rsid w:val="00F31880"/>
    <w:rsid w:val="00FA403A"/>
    <w:rsid w:val="00FC4880"/>
    <w:rsid w:val="00FE0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370A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6DAA"/>
    <w:pPr>
      <w:spacing w:after="8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Heading1">
    <w:name w:val="heading 1"/>
    <w:basedOn w:val="Heading3"/>
    <w:next w:val="Normal"/>
    <w:link w:val="Heading1Char"/>
    <w:qFormat/>
    <w:rsid w:val="007E4F5B"/>
    <w:pPr>
      <w:keepLines w:val="0"/>
      <w:numPr>
        <w:ilvl w:val="0"/>
        <w:numId w:val="2"/>
      </w:numPr>
      <w:spacing w:before="240" w:after="200" w:line="276" w:lineRule="auto"/>
      <w:outlineLvl w:val="0"/>
    </w:pPr>
    <w:rPr>
      <w:rFonts w:ascii="Arial" w:eastAsiaTheme="minorHAnsi" w:hAnsi="Arial" w:cs="Arial"/>
      <w:b/>
      <w:bCs/>
      <w:color w:val="auto"/>
      <w:spacing w:val="10"/>
      <w:sz w:val="22"/>
      <w:szCs w:val="22"/>
      <w:u w:val="single"/>
    </w:rPr>
  </w:style>
  <w:style w:type="paragraph" w:styleId="Heading2">
    <w:name w:val="heading 2"/>
    <w:basedOn w:val="Normal"/>
    <w:next w:val="Normal"/>
    <w:link w:val="Heading2Char"/>
    <w:qFormat/>
    <w:rsid w:val="005F6DAA"/>
    <w:pPr>
      <w:keepLines/>
      <w:spacing w:line="360" w:lineRule="auto"/>
      <w:ind w:left="567" w:hanging="567"/>
      <w:outlineLvl w:val="1"/>
    </w:pPr>
    <w:rPr>
      <w:rFonts w:cs="Arial"/>
      <w:bCs/>
      <w:iCs/>
      <w:szCs w:val="2"/>
    </w:rPr>
  </w:style>
  <w:style w:type="paragraph" w:styleId="Heading3">
    <w:name w:val="heading 3"/>
    <w:basedOn w:val="Normal"/>
    <w:next w:val="Normal"/>
    <w:link w:val="Heading3Char"/>
    <w:unhideWhenUsed/>
    <w:qFormat/>
    <w:rsid w:val="007E4F5B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qFormat/>
    <w:rsid w:val="005F6DAA"/>
    <w:pPr>
      <w:keepNext/>
      <w:keepLines/>
      <w:spacing w:before="200"/>
      <w:ind w:left="864" w:hanging="864"/>
      <w:outlineLvl w:val="3"/>
    </w:pPr>
    <w:rPr>
      <w:rFonts w:ascii="Calibri" w:eastAsia="MS Gothic" w:hAnsi="Calibri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5F6DAA"/>
    <w:pPr>
      <w:keepNext/>
      <w:keepLines/>
      <w:spacing w:before="200"/>
      <w:ind w:left="1008" w:hanging="1008"/>
      <w:outlineLvl w:val="4"/>
    </w:pPr>
    <w:rPr>
      <w:rFonts w:ascii="Calibri" w:eastAsia="MS Gothic" w:hAnsi="Calibri"/>
      <w:color w:val="244061"/>
    </w:rPr>
  </w:style>
  <w:style w:type="paragraph" w:styleId="Heading6">
    <w:name w:val="heading 6"/>
    <w:basedOn w:val="Normal"/>
    <w:next w:val="Normal"/>
    <w:link w:val="Heading6Char"/>
    <w:qFormat/>
    <w:rsid w:val="005F6DAA"/>
    <w:pPr>
      <w:keepNext/>
      <w:keepLines/>
      <w:spacing w:before="200"/>
      <w:ind w:left="1152" w:hanging="1152"/>
      <w:outlineLvl w:val="5"/>
    </w:pPr>
    <w:rPr>
      <w:rFonts w:ascii="Calibri" w:eastAsia="MS Gothic" w:hAnsi="Calibri"/>
      <w:i/>
      <w:iCs/>
      <w:color w:val="244061"/>
    </w:rPr>
  </w:style>
  <w:style w:type="paragraph" w:styleId="Heading7">
    <w:name w:val="heading 7"/>
    <w:basedOn w:val="Normal"/>
    <w:next w:val="Normal"/>
    <w:link w:val="Heading7Char"/>
    <w:qFormat/>
    <w:rsid w:val="005F6DAA"/>
    <w:pPr>
      <w:keepNext/>
      <w:keepLines/>
      <w:spacing w:before="200"/>
      <w:ind w:left="1296" w:hanging="1296"/>
      <w:outlineLvl w:val="6"/>
    </w:pPr>
    <w:rPr>
      <w:rFonts w:ascii="Calibri" w:eastAsia="MS Gothic" w:hAnsi="Calibri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5F6DAA"/>
    <w:pPr>
      <w:keepNext/>
      <w:keepLines/>
      <w:spacing w:before="200"/>
      <w:ind w:left="1440" w:hanging="1440"/>
      <w:outlineLvl w:val="7"/>
    </w:pPr>
    <w:rPr>
      <w:rFonts w:ascii="Calibri" w:eastAsia="MS Gothic" w:hAnsi="Calibri"/>
      <w:color w:val="363636"/>
      <w:szCs w:val="20"/>
    </w:rPr>
  </w:style>
  <w:style w:type="paragraph" w:styleId="Heading9">
    <w:name w:val="heading 9"/>
    <w:basedOn w:val="Normal"/>
    <w:next w:val="Normal"/>
    <w:link w:val="Heading9Char"/>
    <w:qFormat/>
    <w:rsid w:val="005F6DAA"/>
    <w:pPr>
      <w:keepNext/>
      <w:keepLines/>
      <w:spacing w:before="200"/>
      <w:ind w:left="1584" w:hanging="1584"/>
      <w:outlineLvl w:val="8"/>
    </w:pPr>
    <w:rPr>
      <w:rFonts w:ascii="Calibri" w:eastAsia="MS Gothic" w:hAnsi="Calibri"/>
      <w:i/>
      <w:iCs/>
      <w:color w:val="3636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E4F5B"/>
    <w:rPr>
      <w:rFonts w:ascii="Arial" w:hAnsi="Arial" w:cs="Arial"/>
      <w:b/>
      <w:bCs/>
      <w:spacing w:val="1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4F5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GSActionsTable5">
    <w:name w:val="GS Actions Table5"/>
    <w:basedOn w:val="TableNormal"/>
    <w:uiPriority w:val="99"/>
    <w:rsid w:val="00F270A6"/>
    <w:pPr>
      <w:spacing w:before="60" w:after="60" w:line="276" w:lineRule="auto"/>
    </w:pPr>
    <w:rPr>
      <w:rFonts w:ascii="Calibri" w:hAnsi="Calibr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60" w:beforeAutospacing="0" w:afterLines="0" w:after="240" w:afterAutospacing="0" w:line="276" w:lineRule="auto"/>
        <w:ind w:leftChars="0" w:left="0" w:rightChars="0" w:right="0"/>
        <w:contextualSpacing w:val="0"/>
        <w:mirrorIndents w:val="0"/>
        <w:jc w:val="left"/>
        <w:outlineLvl w:val="9"/>
      </w:pPr>
      <w:rPr>
        <w:rFonts w:ascii="Calibri" w:hAnsi="Calibri"/>
        <w:b/>
        <w:sz w:val="24"/>
      </w:rPr>
    </w:tblStylePr>
    <w:tblStylePr w:type="lastRow">
      <w:pPr>
        <w:wordWrap/>
        <w:spacing w:beforeLines="0" w:before="60" w:beforeAutospacing="0" w:afterLines="0" w:after="120" w:afterAutospacing="0" w:line="276" w:lineRule="auto"/>
        <w:ind w:leftChars="0" w:left="0" w:rightChars="0" w:right="0"/>
        <w:contextualSpacing w:val="0"/>
        <w:mirrorIndents w:val="0"/>
        <w:jc w:val="left"/>
        <w:outlineLvl w:val="9"/>
      </w:pPr>
      <w:rPr>
        <w:b/>
      </w:rPr>
    </w:tblStylePr>
  </w:style>
  <w:style w:type="table" w:customStyle="1" w:styleId="GSActionsTable51">
    <w:name w:val="GS Actions Table51"/>
    <w:basedOn w:val="TableNormal"/>
    <w:uiPriority w:val="99"/>
    <w:rsid w:val="00F270A6"/>
    <w:pPr>
      <w:spacing w:before="60" w:after="60" w:line="276" w:lineRule="auto"/>
    </w:pPr>
    <w:rPr>
      <w:rFonts w:ascii="Calibri" w:hAnsi="Calibr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60" w:beforeAutospacing="0" w:afterLines="0" w:after="240" w:afterAutospacing="0" w:line="276" w:lineRule="auto"/>
        <w:ind w:leftChars="0" w:left="0" w:rightChars="0" w:right="0"/>
        <w:contextualSpacing w:val="0"/>
        <w:mirrorIndents w:val="0"/>
        <w:jc w:val="left"/>
        <w:outlineLvl w:val="9"/>
      </w:pPr>
      <w:rPr>
        <w:rFonts w:ascii="Calibri" w:hAnsi="Calibri"/>
        <w:b/>
        <w:sz w:val="24"/>
      </w:rPr>
    </w:tblStylePr>
    <w:tblStylePr w:type="lastRow">
      <w:pPr>
        <w:wordWrap/>
        <w:spacing w:beforeLines="0" w:before="60" w:beforeAutospacing="0" w:afterLines="0" w:after="120" w:afterAutospacing="0" w:line="276" w:lineRule="auto"/>
        <w:ind w:leftChars="0" w:left="0" w:rightChars="0" w:right="0"/>
        <w:contextualSpacing w:val="0"/>
        <w:mirrorIndents w:val="0"/>
        <w:jc w:val="left"/>
        <w:outlineLvl w:val="9"/>
      </w:pPr>
      <w:rPr>
        <w:b/>
      </w:rPr>
    </w:tblStylePr>
  </w:style>
  <w:style w:type="table" w:customStyle="1" w:styleId="GSActionsTable6">
    <w:name w:val="GS Actions Table6"/>
    <w:basedOn w:val="TableNormal"/>
    <w:uiPriority w:val="99"/>
    <w:rsid w:val="00F270A6"/>
    <w:pPr>
      <w:spacing w:before="60" w:after="60" w:line="276" w:lineRule="auto"/>
    </w:pPr>
    <w:rPr>
      <w:rFonts w:ascii="Calibri" w:hAnsi="Calibr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60" w:beforeAutospacing="0" w:afterLines="0" w:after="240" w:afterAutospacing="0" w:line="276" w:lineRule="auto"/>
        <w:ind w:leftChars="0" w:left="0" w:rightChars="0" w:right="0"/>
        <w:contextualSpacing w:val="0"/>
        <w:mirrorIndents w:val="0"/>
        <w:jc w:val="left"/>
        <w:outlineLvl w:val="9"/>
      </w:pPr>
      <w:rPr>
        <w:rFonts w:ascii="Calibri" w:hAnsi="Calibri"/>
        <w:b/>
        <w:sz w:val="24"/>
      </w:rPr>
    </w:tblStylePr>
    <w:tblStylePr w:type="lastRow">
      <w:pPr>
        <w:wordWrap/>
        <w:spacing w:beforeLines="0" w:before="60" w:beforeAutospacing="0" w:afterLines="0" w:after="120" w:afterAutospacing="0" w:line="276" w:lineRule="auto"/>
        <w:ind w:leftChars="0" w:left="0" w:rightChars="0" w:right="0"/>
        <w:contextualSpacing w:val="0"/>
        <w:mirrorIndents w:val="0"/>
        <w:jc w:val="left"/>
        <w:outlineLvl w:val="9"/>
      </w:pPr>
      <w:rPr>
        <w:b/>
      </w:rPr>
    </w:tblStylePr>
  </w:style>
  <w:style w:type="table" w:customStyle="1" w:styleId="GSActionsTable61">
    <w:name w:val="GS Actions Table61"/>
    <w:basedOn w:val="TableNormal"/>
    <w:uiPriority w:val="99"/>
    <w:rsid w:val="00F270A6"/>
    <w:pPr>
      <w:spacing w:before="60" w:after="60" w:line="276" w:lineRule="auto"/>
    </w:pPr>
    <w:rPr>
      <w:rFonts w:ascii="Calibri" w:hAnsi="Calibr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60" w:beforeAutospacing="0" w:afterLines="0" w:after="240" w:afterAutospacing="0" w:line="276" w:lineRule="auto"/>
        <w:ind w:leftChars="0" w:left="0" w:rightChars="0" w:right="0"/>
        <w:contextualSpacing w:val="0"/>
        <w:mirrorIndents w:val="0"/>
        <w:jc w:val="left"/>
        <w:outlineLvl w:val="9"/>
      </w:pPr>
      <w:rPr>
        <w:rFonts w:ascii="Calibri" w:hAnsi="Calibri"/>
        <w:b/>
        <w:sz w:val="24"/>
      </w:rPr>
    </w:tblStylePr>
    <w:tblStylePr w:type="lastRow">
      <w:pPr>
        <w:wordWrap/>
        <w:spacing w:beforeLines="0" w:before="60" w:beforeAutospacing="0" w:afterLines="0" w:after="120" w:afterAutospacing="0" w:line="276" w:lineRule="auto"/>
        <w:ind w:leftChars="0" w:left="0" w:rightChars="0" w:right="0"/>
        <w:contextualSpacing w:val="0"/>
        <w:mirrorIndents w:val="0"/>
        <w:jc w:val="left"/>
        <w:outlineLvl w:val="9"/>
      </w:pPr>
      <w:rPr>
        <w:b/>
      </w:rPr>
    </w:tblStylePr>
  </w:style>
  <w:style w:type="table" w:customStyle="1" w:styleId="GSAttendeeList">
    <w:name w:val="GS Attendee List"/>
    <w:basedOn w:val="TableNormal"/>
    <w:uiPriority w:val="99"/>
    <w:rsid w:val="00F270A6"/>
    <w:pPr>
      <w:spacing w:before="20" w:after="20" w:line="240" w:lineRule="auto"/>
    </w:pPr>
    <w:rPr>
      <w:rFonts w:ascii="Calibri" w:hAnsi="Calibri"/>
      <w:sz w:val="24"/>
      <w:lang w:eastAsia="en-US"/>
    </w:rPr>
    <w:tblPr/>
    <w:tblStylePr w:type="firstRow">
      <w:pPr>
        <w:wordWrap/>
        <w:spacing w:beforeLines="0" w:before="60" w:beforeAutospacing="0" w:afterLines="0" w:after="24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b/>
      </w:rPr>
    </w:tblStylePr>
    <w:tblStylePr w:type="lastRow">
      <w:pPr>
        <w:wordWrap/>
        <w:spacing w:afterLines="240" w:after="240" w:afterAutospacing="0"/>
        <w:contextualSpacing w:val="0"/>
        <w:mirrorIndents w:val="0"/>
      </w:pPr>
    </w:tblStylePr>
  </w:style>
  <w:style w:type="paragraph" w:customStyle="1" w:styleId="GSBodyPara">
    <w:name w:val="GS Body Para"/>
    <w:basedOn w:val="Normal"/>
    <w:link w:val="GSBodyParaChar"/>
    <w:qFormat/>
    <w:rsid w:val="00F270A6"/>
    <w:pPr>
      <w:spacing w:before="60" w:after="200" w:line="260" w:lineRule="exact"/>
    </w:pPr>
    <w:rPr>
      <w:rFonts w:cs="Arial"/>
      <w:color w:val="4D4D4D"/>
      <w:lang w:eastAsia="en-US"/>
    </w:rPr>
  </w:style>
  <w:style w:type="character" w:customStyle="1" w:styleId="GSBodyParaChar">
    <w:name w:val="GS Body Para Char"/>
    <w:basedOn w:val="DefaultParagraphFont"/>
    <w:link w:val="GSBodyPara"/>
    <w:rsid w:val="00F270A6"/>
    <w:rPr>
      <w:rFonts w:cs="Arial"/>
      <w:color w:val="4D4D4D"/>
      <w:lang w:eastAsia="en-US"/>
    </w:rPr>
  </w:style>
  <w:style w:type="paragraph" w:customStyle="1" w:styleId="GSBodyParaBullet">
    <w:name w:val="GS Body Para Bullet"/>
    <w:basedOn w:val="ListParagraph"/>
    <w:link w:val="GSBodyParaBulletChar"/>
    <w:qFormat/>
    <w:rsid w:val="00F270A6"/>
    <w:pPr>
      <w:numPr>
        <w:numId w:val="3"/>
      </w:numPr>
      <w:spacing w:after="200" w:line="276" w:lineRule="auto"/>
      <w:contextualSpacing w:val="0"/>
    </w:pPr>
    <w:rPr>
      <w:rFonts w:cs="Arial"/>
      <w:color w:val="4D4D4D"/>
      <w:lang w:eastAsia="en-US"/>
    </w:rPr>
  </w:style>
  <w:style w:type="character" w:customStyle="1" w:styleId="GSBodyParaBulletChar">
    <w:name w:val="GS Body Para Bullet Char"/>
    <w:basedOn w:val="DefaultParagraphFont"/>
    <w:link w:val="GSBodyParaBullet"/>
    <w:rsid w:val="00F270A6"/>
    <w:rPr>
      <w:rFonts w:cs="Arial"/>
      <w:color w:val="4D4D4D"/>
      <w:lang w:eastAsia="en-US"/>
    </w:rPr>
  </w:style>
  <w:style w:type="paragraph" w:styleId="ListParagraph">
    <w:name w:val="List Paragraph"/>
    <w:basedOn w:val="Normal"/>
    <w:uiPriority w:val="34"/>
    <w:qFormat/>
    <w:rsid w:val="00F270A6"/>
    <w:pPr>
      <w:ind w:left="720"/>
      <w:contextualSpacing/>
    </w:pPr>
  </w:style>
  <w:style w:type="paragraph" w:customStyle="1" w:styleId="GSBodyParawithnumb">
    <w:name w:val="GS Body Para with numb"/>
    <w:basedOn w:val="Normal"/>
    <w:link w:val="GSBodyParawithnumbChar"/>
    <w:qFormat/>
    <w:rsid w:val="00F270A6"/>
    <w:pPr>
      <w:numPr>
        <w:ilvl w:val="1"/>
        <w:numId w:val="3"/>
      </w:numPr>
      <w:tabs>
        <w:tab w:val="num" w:pos="142"/>
      </w:tabs>
      <w:spacing w:before="120" w:after="120" w:line="276" w:lineRule="auto"/>
      <w:ind w:left="405" w:hanging="405"/>
      <w:jc w:val="both"/>
      <w:outlineLvl w:val="1"/>
    </w:pPr>
    <w:rPr>
      <w:rFonts w:cs="Arial"/>
      <w:color w:val="4D4D4D"/>
    </w:rPr>
  </w:style>
  <w:style w:type="character" w:customStyle="1" w:styleId="GSBodyParawithnumbChar">
    <w:name w:val="GS Body Para with numb Char"/>
    <w:basedOn w:val="DefaultParagraphFont"/>
    <w:link w:val="GSBodyParawithnumb"/>
    <w:rsid w:val="00F270A6"/>
    <w:rPr>
      <w:rFonts w:cs="Arial"/>
      <w:color w:val="4D4D4D"/>
    </w:rPr>
  </w:style>
  <w:style w:type="paragraph" w:customStyle="1" w:styleId="GSTblText1">
    <w:name w:val="GS Tbl Text 1"/>
    <w:basedOn w:val="Normal"/>
    <w:link w:val="GSTblText1Char"/>
    <w:qFormat/>
    <w:rsid w:val="00F270A6"/>
    <w:pPr>
      <w:spacing w:before="60" w:after="200" w:line="276" w:lineRule="auto"/>
    </w:pPr>
    <w:rPr>
      <w:rFonts w:cs="Arial"/>
      <w:b/>
      <w:color w:val="4D4D4D"/>
      <w:lang w:eastAsia="en-US"/>
    </w:rPr>
  </w:style>
  <w:style w:type="character" w:customStyle="1" w:styleId="GSTblText1Char">
    <w:name w:val="GS Tbl Text 1 Char"/>
    <w:basedOn w:val="DefaultParagraphFont"/>
    <w:link w:val="GSTblText1"/>
    <w:rsid w:val="00F270A6"/>
    <w:rPr>
      <w:rFonts w:cs="Arial"/>
      <w:b/>
      <w:color w:val="4D4D4D"/>
      <w:lang w:eastAsia="en-US"/>
    </w:rPr>
  </w:style>
  <w:style w:type="paragraph" w:customStyle="1" w:styleId="GSCommittee">
    <w:name w:val="GS Committee"/>
    <w:basedOn w:val="GSTblText1"/>
    <w:link w:val="GSCommitteeChar"/>
    <w:qFormat/>
    <w:rsid w:val="00F270A6"/>
  </w:style>
  <w:style w:type="character" w:customStyle="1" w:styleId="GSCommitteeChar">
    <w:name w:val="GS Committee Char"/>
    <w:basedOn w:val="DefaultParagraphFont"/>
    <w:link w:val="GSCommittee"/>
    <w:rsid w:val="00F270A6"/>
    <w:rPr>
      <w:rFonts w:cs="Arial"/>
      <w:b/>
      <w:color w:val="4D4D4D"/>
      <w:lang w:eastAsia="en-US"/>
    </w:rPr>
  </w:style>
  <w:style w:type="paragraph" w:customStyle="1" w:styleId="GSHeaderFooter">
    <w:name w:val="GS Header/Footer"/>
    <w:basedOn w:val="Normal"/>
    <w:link w:val="GSHeaderFooterChar"/>
    <w:qFormat/>
    <w:rsid w:val="00F270A6"/>
    <w:pPr>
      <w:tabs>
        <w:tab w:val="center" w:pos="4536"/>
        <w:tab w:val="right" w:pos="9072"/>
      </w:tabs>
      <w:spacing w:before="60" w:after="0" w:line="276" w:lineRule="auto"/>
    </w:pPr>
    <w:rPr>
      <w:rFonts w:cs="Arial"/>
      <w:color w:val="4D4D4D"/>
      <w:sz w:val="16"/>
      <w:lang w:eastAsia="en-US"/>
    </w:rPr>
  </w:style>
  <w:style w:type="character" w:customStyle="1" w:styleId="GSHeaderFooterChar">
    <w:name w:val="GS Header/Footer Char"/>
    <w:basedOn w:val="DefaultParagraphFont"/>
    <w:link w:val="GSHeaderFooter"/>
    <w:rsid w:val="00F270A6"/>
    <w:rPr>
      <w:rFonts w:cs="Arial"/>
      <w:color w:val="4D4D4D"/>
      <w:sz w:val="16"/>
      <w:lang w:eastAsia="en-US"/>
    </w:rPr>
  </w:style>
  <w:style w:type="paragraph" w:customStyle="1" w:styleId="GSHeaderFooterlandscape">
    <w:name w:val="GS Header/Footer landscape"/>
    <w:basedOn w:val="Normal"/>
    <w:link w:val="GSHeaderFooterlandscapeChar"/>
    <w:qFormat/>
    <w:rsid w:val="00F270A6"/>
    <w:pPr>
      <w:tabs>
        <w:tab w:val="center" w:pos="6946"/>
        <w:tab w:val="right" w:pos="13892"/>
      </w:tabs>
      <w:spacing w:before="60" w:after="0" w:line="276" w:lineRule="auto"/>
    </w:pPr>
    <w:rPr>
      <w:rFonts w:cs="Arial"/>
      <w:color w:val="4D4D4D"/>
      <w:sz w:val="16"/>
      <w:lang w:eastAsia="en-US"/>
    </w:rPr>
  </w:style>
  <w:style w:type="character" w:customStyle="1" w:styleId="GSHeaderFooterlandscapeChar">
    <w:name w:val="GS Header/Footer landscape Char"/>
    <w:basedOn w:val="DefaultParagraphFont"/>
    <w:link w:val="GSHeaderFooterlandscape"/>
    <w:rsid w:val="00F270A6"/>
    <w:rPr>
      <w:rFonts w:cs="Arial"/>
      <w:color w:val="4D4D4D"/>
      <w:sz w:val="16"/>
      <w:lang w:eastAsia="en-US"/>
    </w:rPr>
  </w:style>
  <w:style w:type="paragraph" w:customStyle="1" w:styleId="GSHeading1withnumb">
    <w:name w:val="GS Heading 1 with numb"/>
    <w:basedOn w:val="Subtitle"/>
    <w:link w:val="GSHeading1withnumbChar"/>
    <w:qFormat/>
    <w:rsid w:val="00F270A6"/>
    <w:pPr>
      <w:numPr>
        <w:ilvl w:val="0"/>
        <w:numId w:val="7"/>
      </w:numPr>
      <w:pBdr>
        <w:bottom w:val="single" w:sz="2" w:space="5" w:color="CEE0CC"/>
      </w:pBdr>
      <w:spacing w:before="120" w:after="120" w:line="300" w:lineRule="exact"/>
    </w:pPr>
    <w:rPr>
      <w:rFonts w:cs="Arial"/>
      <w:color w:val="3B9164"/>
      <w:sz w:val="28"/>
      <w:szCs w:val="40"/>
    </w:rPr>
  </w:style>
  <w:style w:type="character" w:customStyle="1" w:styleId="GSHeading1withnumbChar">
    <w:name w:val="GS Heading 1 with numb Char"/>
    <w:basedOn w:val="DefaultParagraphFont"/>
    <w:link w:val="GSHeading1withnumb"/>
    <w:rsid w:val="00F270A6"/>
    <w:rPr>
      <w:rFonts w:eastAsiaTheme="minorEastAsia" w:cs="Arial"/>
      <w:color w:val="3B9164"/>
      <w:spacing w:val="15"/>
      <w:sz w:val="28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70A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270A6"/>
    <w:rPr>
      <w:rFonts w:eastAsiaTheme="minorEastAsia"/>
      <w:color w:val="5A5A5A" w:themeColor="text1" w:themeTint="A5"/>
      <w:spacing w:val="15"/>
    </w:rPr>
  </w:style>
  <w:style w:type="paragraph" w:customStyle="1" w:styleId="GSHeading1">
    <w:name w:val="GS Heading 1"/>
    <w:basedOn w:val="GSHeading1withnumb"/>
    <w:link w:val="GSHeading1Char"/>
    <w:qFormat/>
    <w:rsid w:val="00F270A6"/>
    <w:pPr>
      <w:numPr>
        <w:numId w:val="0"/>
      </w:numPr>
    </w:pPr>
  </w:style>
  <w:style w:type="character" w:customStyle="1" w:styleId="GSHeading1Char">
    <w:name w:val="GS Heading 1 Char"/>
    <w:basedOn w:val="DefaultParagraphFont"/>
    <w:link w:val="GSHeading1"/>
    <w:rsid w:val="00F270A6"/>
    <w:rPr>
      <w:rFonts w:eastAsiaTheme="minorEastAsia" w:cs="Arial"/>
      <w:color w:val="3B9164"/>
      <w:spacing w:val="15"/>
      <w:sz w:val="28"/>
      <w:szCs w:val="40"/>
    </w:rPr>
  </w:style>
  <w:style w:type="paragraph" w:customStyle="1" w:styleId="GSHeading2">
    <w:name w:val="GS Heading 2"/>
    <w:basedOn w:val="GSHeading1"/>
    <w:next w:val="GSBodyPara"/>
    <w:link w:val="GSHeading2Char"/>
    <w:qFormat/>
    <w:rsid w:val="00F270A6"/>
    <w:rPr>
      <w:sz w:val="32"/>
      <w:szCs w:val="32"/>
    </w:rPr>
  </w:style>
  <w:style w:type="character" w:customStyle="1" w:styleId="GSHeading2Char">
    <w:name w:val="GS Heading 2 Char"/>
    <w:basedOn w:val="GSHeading1Char"/>
    <w:link w:val="GSHeading2"/>
    <w:rsid w:val="00F270A6"/>
    <w:rPr>
      <w:rFonts w:eastAsiaTheme="minorEastAsia" w:cs="Arial"/>
      <w:color w:val="3B9164"/>
      <w:spacing w:val="15"/>
      <w:sz w:val="32"/>
      <w:szCs w:val="32"/>
    </w:rPr>
  </w:style>
  <w:style w:type="numbering" w:customStyle="1" w:styleId="GSNumList">
    <w:name w:val="GS NumList"/>
    <w:uiPriority w:val="99"/>
    <w:rsid w:val="00F270A6"/>
    <w:pPr>
      <w:numPr>
        <w:numId w:val="6"/>
      </w:numPr>
    </w:pPr>
  </w:style>
  <w:style w:type="table" w:customStyle="1" w:styleId="GSTable">
    <w:name w:val="GS Table"/>
    <w:basedOn w:val="TableNormal"/>
    <w:uiPriority w:val="99"/>
    <w:rsid w:val="00F270A6"/>
    <w:pPr>
      <w:spacing w:before="60" w:after="120" w:line="240" w:lineRule="auto"/>
    </w:pPr>
    <w:rPr>
      <w:rFonts w:ascii="Calibri" w:hAnsi="Calibri"/>
      <w:lang w:eastAsia="en-US"/>
    </w:rPr>
    <w:tblPr>
      <w:tblInd w:w="113" w:type="dxa"/>
      <w:tblBorders>
        <w:top w:val="single" w:sz="4" w:space="0" w:color="3A9262"/>
        <w:left w:val="single" w:sz="4" w:space="0" w:color="3A9262"/>
        <w:bottom w:val="single" w:sz="4" w:space="0" w:color="3A9262"/>
        <w:right w:val="single" w:sz="4" w:space="0" w:color="3A9262"/>
        <w:insideH w:val="single" w:sz="4" w:space="0" w:color="3A9262"/>
        <w:insideV w:val="single" w:sz="4" w:space="0" w:color="3A9262"/>
      </w:tblBorders>
    </w:tblPr>
    <w:tblStylePr w:type="firstRow">
      <w:tblPr/>
      <w:tcPr>
        <w:shd w:val="clear" w:color="auto" w:fill="3C9164"/>
      </w:tcPr>
    </w:tblStylePr>
    <w:tblStylePr w:type="la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</w:rPr>
    </w:tblStylePr>
  </w:style>
  <w:style w:type="table" w:customStyle="1" w:styleId="GSTable1">
    <w:name w:val="GS Table1"/>
    <w:basedOn w:val="TableNormal"/>
    <w:uiPriority w:val="99"/>
    <w:rsid w:val="00F270A6"/>
    <w:pPr>
      <w:spacing w:before="60" w:after="120" w:line="240" w:lineRule="auto"/>
    </w:pPr>
    <w:rPr>
      <w:rFonts w:ascii="Calibri" w:hAnsi="Calibri"/>
      <w:lang w:eastAsia="en-US"/>
    </w:rPr>
    <w:tblPr>
      <w:tblInd w:w="113" w:type="dxa"/>
      <w:tblBorders>
        <w:top w:val="single" w:sz="4" w:space="0" w:color="3A9262"/>
        <w:left w:val="single" w:sz="4" w:space="0" w:color="3A9262"/>
        <w:bottom w:val="single" w:sz="4" w:space="0" w:color="3A9262"/>
        <w:right w:val="single" w:sz="4" w:space="0" w:color="3A9262"/>
        <w:insideH w:val="single" w:sz="4" w:space="0" w:color="3A9262"/>
        <w:insideV w:val="single" w:sz="4" w:space="0" w:color="3A9262"/>
      </w:tblBorders>
    </w:tblPr>
    <w:tblStylePr w:type="firstRow">
      <w:tblPr/>
      <w:tcPr>
        <w:shd w:val="clear" w:color="auto" w:fill="3C9164"/>
      </w:tcPr>
    </w:tblStylePr>
    <w:tblStylePr w:type="la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</w:rPr>
    </w:tblStylePr>
  </w:style>
  <w:style w:type="paragraph" w:customStyle="1" w:styleId="GSTitle">
    <w:name w:val="GS Title"/>
    <w:basedOn w:val="Title"/>
    <w:link w:val="GSTitleChar"/>
    <w:qFormat/>
    <w:rsid w:val="00F270A6"/>
    <w:pPr>
      <w:pBdr>
        <w:bottom w:val="single" w:sz="2" w:space="3" w:color="CEE0CC"/>
      </w:pBdr>
      <w:spacing w:before="60" w:after="200" w:line="600" w:lineRule="exact"/>
      <w:contextualSpacing w:val="0"/>
    </w:pPr>
    <w:rPr>
      <w:rFonts w:asciiTheme="minorHAnsi" w:hAnsiTheme="minorHAnsi"/>
      <w:b/>
      <w:color w:val="388E63"/>
      <w:szCs w:val="110"/>
    </w:rPr>
  </w:style>
  <w:style w:type="character" w:customStyle="1" w:styleId="GSTitleChar">
    <w:name w:val="GS Title Char"/>
    <w:basedOn w:val="DefaultParagraphFont"/>
    <w:link w:val="GSTitle"/>
    <w:rsid w:val="00F270A6"/>
    <w:rPr>
      <w:rFonts w:eastAsiaTheme="majorEastAsia" w:cstheme="majorBidi"/>
      <w:b/>
      <w:color w:val="388E63"/>
      <w:spacing w:val="-10"/>
      <w:kern w:val="28"/>
      <w:sz w:val="56"/>
      <w:szCs w:val="110"/>
    </w:rPr>
  </w:style>
  <w:style w:type="paragraph" w:styleId="Title">
    <w:name w:val="Title"/>
    <w:basedOn w:val="Normal"/>
    <w:next w:val="Normal"/>
    <w:link w:val="TitleChar"/>
    <w:uiPriority w:val="10"/>
    <w:qFormat/>
    <w:rsid w:val="00F270A6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70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rsid w:val="005F6DAA"/>
    <w:rPr>
      <w:rFonts w:ascii="Arial" w:eastAsia="Times New Roman" w:hAnsi="Arial" w:cs="Arial"/>
      <w:bCs/>
      <w:iCs/>
      <w:sz w:val="20"/>
      <w:szCs w:val="2"/>
    </w:rPr>
  </w:style>
  <w:style w:type="character" w:customStyle="1" w:styleId="Heading4Char">
    <w:name w:val="Heading 4 Char"/>
    <w:basedOn w:val="DefaultParagraphFont"/>
    <w:link w:val="Heading4"/>
    <w:rsid w:val="005F6DAA"/>
    <w:rPr>
      <w:rFonts w:ascii="Calibri" w:eastAsia="MS Gothic" w:hAnsi="Calibri" w:cs="Times New Roman"/>
      <w:b/>
      <w:bCs/>
      <w:i/>
      <w:iCs/>
      <w:color w:val="4F81BD"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5F6DAA"/>
    <w:rPr>
      <w:rFonts w:ascii="Calibri" w:eastAsia="MS Gothic" w:hAnsi="Calibri" w:cs="Times New Roman"/>
      <w:color w:val="244061"/>
      <w:sz w:val="20"/>
      <w:szCs w:val="24"/>
    </w:rPr>
  </w:style>
  <w:style w:type="character" w:customStyle="1" w:styleId="Heading6Char">
    <w:name w:val="Heading 6 Char"/>
    <w:basedOn w:val="DefaultParagraphFont"/>
    <w:link w:val="Heading6"/>
    <w:rsid w:val="005F6DAA"/>
    <w:rPr>
      <w:rFonts w:ascii="Calibri" w:eastAsia="MS Gothic" w:hAnsi="Calibri" w:cs="Times New Roman"/>
      <w:i/>
      <w:iCs/>
      <w:color w:val="244061"/>
      <w:sz w:val="20"/>
      <w:szCs w:val="24"/>
    </w:rPr>
  </w:style>
  <w:style w:type="character" w:customStyle="1" w:styleId="Heading7Char">
    <w:name w:val="Heading 7 Char"/>
    <w:basedOn w:val="DefaultParagraphFont"/>
    <w:link w:val="Heading7"/>
    <w:rsid w:val="005F6DAA"/>
    <w:rPr>
      <w:rFonts w:ascii="Calibri" w:eastAsia="MS Gothic" w:hAnsi="Calibri" w:cs="Times New Roman"/>
      <w:i/>
      <w:iCs/>
      <w:color w:val="404040"/>
      <w:sz w:val="20"/>
      <w:szCs w:val="24"/>
    </w:rPr>
  </w:style>
  <w:style w:type="character" w:customStyle="1" w:styleId="Heading8Char">
    <w:name w:val="Heading 8 Char"/>
    <w:basedOn w:val="DefaultParagraphFont"/>
    <w:link w:val="Heading8"/>
    <w:rsid w:val="005F6DAA"/>
    <w:rPr>
      <w:rFonts w:ascii="Calibri" w:eastAsia="MS Gothic" w:hAnsi="Calibri" w:cs="Times New Roman"/>
      <w:color w:val="363636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5F6DAA"/>
    <w:rPr>
      <w:rFonts w:ascii="Calibri" w:eastAsia="MS Gothic" w:hAnsi="Calibri" w:cs="Times New Roman"/>
      <w:i/>
      <w:iCs/>
      <w:color w:val="363636"/>
      <w:sz w:val="20"/>
      <w:szCs w:val="20"/>
    </w:rPr>
  </w:style>
  <w:style w:type="paragraph" w:styleId="Revision">
    <w:name w:val="Revision"/>
    <w:hidden/>
    <w:uiPriority w:val="99"/>
    <w:semiHidden/>
    <w:rsid w:val="002206E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843735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43735"/>
    <w:rPr>
      <w:rFonts w:ascii="Arial" w:eastAsia="Times New Roman" w:hAnsi="Arial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843735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43735"/>
    <w:rPr>
      <w:rFonts w:ascii="Arial" w:eastAsia="Times New Roman" w:hAnsi="Arial" w:cs="Times New Roman"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A3E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3E0C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3E0C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E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3E0C"/>
    <w:rPr>
      <w:rFonts w:ascii="Arial" w:eastAsia="Times New Roman" w:hAnsi="Arial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1D021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0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85D4D-4956-4DEA-A421-548A99668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3054</Characters>
  <Application>Microsoft Office Word</Application>
  <DocSecurity>4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2024-03-28T13:00:00Z</dcterms:created>
  <dcterms:modified xsi:type="dcterms:W3CDTF">2024-03-28T13:00:00Z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kitDocRef">
    <vt:lpwstr>LEGAL02#108755171v1[GSW]</vt:lpwstr>
  </property>
  <property fmtid="{D5CDD505-2E9C-101B-9397-08002B2CF9AE}" pid="3" name="tikitDocNumber">
    <vt:lpwstr> </vt:lpwstr>
  </property>
  <property fmtid="{D5CDD505-2E9C-101B-9397-08002B2CF9AE}" pid="4" name="tikitDocDescription">
    <vt:lpwstr> </vt:lpwstr>
  </property>
  <property fmtid="{D5CDD505-2E9C-101B-9397-08002B2CF9AE}" pid="5" name="tikitAuthor">
    <vt:lpwstr> </vt:lpwstr>
  </property>
  <property fmtid="{D5CDD505-2E9C-101B-9397-08002B2CF9AE}" pid="6" name="tikitAuthorID">
    <vt:lpwstr> </vt:lpwstr>
  </property>
  <property fmtid="{D5CDD505-2E9C-101B-9397-08002B2CF9AE}" pid="7" name="tikitTypistID">
    <vt:lpwstr> </vt:lpwstr>
  </property>
  <property fmtid="{D5CDD505-2E9C-101B-9397-08002B2CF9AE}" pid="8" name="tikitClientID">
    <vt:lpwstr> </vt:lpwstr>
  </property>
  <property fmtid="{D5CDD505-2E9C-101B-9397-08002B2CF9AE}" pid="9" name="tikitMatterID">
    <vt:lpwstr> </vt:lpwstr>
  </property>
  <property fmtid="{D5CDD505-2E9C-101B-9397-08002B2CF9AE}" pid="10" name="tikitClientDescription">
    <vt:lpwstr> </vt:lpwstr>
  </property>
  <property fmtid="{D5CDD505-2E9C-101B-9397-08002B2CF9AE}" pid="11" name="tikitMatterDescription">
    <vt:lpwstr> </vt:lpwstr>
  </property>
  <property fmtid="{D5CDD505-2E9C-101B-9397-08002B2CF9AE}" pid="12" name="SelectedOffice">
    <vt:lpwstr> </vt:lpwstr>
  </property>
  <property fmtid="{D5CDD505-2E9C-101B-9397-08002B2CF9AE}" pid="13" name="LegalEntity">
    <vt:lpwstr> </vt:lpwstr>
  </property>
  <property fmtid="{D5CDD505-2E9C-101B-9397-08002B2CF9AE}" pid="14" name="MS_Version">
    <vt:lpwstr> </vt:lpwstr>
  </property>
  <property fmtid="{D5CDD505-2E9C-101B-9397-08002B2CF9AE}" pid="15" name="TemplafyTimeStamp">
    <vt:lpwstr> </vt:lpwstr>
  </property>
  <property fmtid="{D5CDD505-2E9C-101B-9397-08002B2CF9AE}" pid="16" name="TemplafyTemplateID">
    <vt:lpwstr> </vt:lpwstr>
  </property>
  <property fmtid="{D5CDD505-2E9C-101B-9397-08002B2CF9AE}" pid="17" name="TemplafyTenantID">
    <vt:lpwstr> </vt:lpwstr>
  </property>
  <property fmtid="{D5CDD505-2E9C-101B-9397-08002B2CF9AE}" pid="18" name="TemplafyUserProfileID">
    <vt:lpwstr> </vt:lpwstr>
  </property>
  <property fmtid="{D5CDD505-2E9C-101B-9397-08002B2CF9AE}" pid="19" name="TemplafyLanguageCode">
    <vt:lpwstr> </vt:lpwstr>
  </property>
  <property fmtid="{D5CDD505-2E9C-101B-9397-08002B2CF9AE}" pid="20" name="MS_ProfileLang">
    <vt:lpwstr> </vt:lpwstr>
  </property>
  <property fmtid="{D5CDD505-2E9C-101B-9397-08002B2CF9AE}" pid="21" name="iManageDocumentType">
    <vt:lpwstr> </vt:lpwstr>
  </property>
</Properties>
</file>