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565B3" w14:textId="0F39CE8E" w:rsidR="005F6DAA" w:rsidRPr="003E5BD5" w:rsidRDefault="000C66DE" w:rsidP="00124CA6">
      <w:pPr>
        <w:pStyle w:val="GSCommittee"/>
        <w:spacing w:before="0" w:after="240" w:line="36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3E5BD5">
        <w:rPr>
          <w:rFonts w:ascii="Times New Roman" w:hAnsi="Times New Roman" w:cs="Times New Roman"/>
          <w:color w:val="000000" w:themeColor="text1"/>
          <w:sz w:val="24"/>
        </w:rPr>
        <w:t xml:space="preserve">DCP </w:t>
      </w:r>
      <w:r w:rsidR="00571177" w:rsidRPr="003E5BD5">
        <w:rPr>
          <w:rFonts w:ascii="Times New Roman" w:hAnsi="Times New Roman" w:cs="Times New Roman"/>
          <w:color w:val="000000" w:themeColor="text1"/>
          <w:sz w:val="24"/>
        </w:rPr>
        <w:t>417</w:t>
      </w:r>
      <w:r w:rsidRPr="003E5BD5">
        <w:rPr>
          <w:rFonts w:ascii="Times New Roman" w:hAnsi="Times New Roman" w:cs="Times New Roman"/>
          <w:color w:val="000000" w:themeColor="text1"/>
          <w:sz w:val="24"/>
        </w:rPr>
        <w:t>: Ability for the DCUSA Secretariat to Raise Change Proposals</w:t>
      </w:r>
    </w:p>
    <w:p w14:paraId="19C7B3BC" w14:textId="470E4AA2" w:rsidR="000C66DE" w:rsidRPr="003E5BD5" w:rsidRDefault="000C66DE" w:rsidP="00124CA6">
      <w:pPr>
        <w:pStyle w:val="GSCommittee"/>
        <w:spacing w:before="0" w:after="240" w:line="36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3E5BD5">
        <w:rPr>
          <w:rFonts w:ascii="Times New Roman" w:hAnsi="Times New Roman" w:cs="Times New Roman"/>
          <w:color w:val="000000" w:themeColor="text1"/>
          <w:sz w:val="24"/>
        </w:rPr>
        <w:t>Legal Drafting</w:t>
      </w:r>
    </w:p>
    <w:p w14:paraId="5F518F70" w14:textId="3D25ADB1" w:rsidR="00124CA6" w:rsidRPr="003E5BD5" w:rsidRDefault="00124CA6" w:rsidP="00124CA6">
      <w:pPr>
        <w:spacing w:after="24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A</w:t>
      </w:r>
      <w:r w:rsidR="0060324A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mend</w:t>
      </w:r>
      <w:r w:rsidR="00692020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 xml:space="preserve"> </w:t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Clause</w:t>
      </w:r>
      <w:r w:rsidR="00692020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 xml:space="preserve"> </w:t>
      </w:r>
      <w:r w:rsidR="0060324A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9.4</w:t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 xml:space="preserve"> as follows</w:t>
      </w:r>
      <w:r w:rsidR="00A44843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:</w:t>
      </w:r>
    </w:p>
    <w:p w14:paraId="2CB00968" w14:textId="405D86E6" w:rsidR="005F6DAA" w:rsidRPr="003E5BD5" w:rsidRDefault="005F6DAA" w:rsidP="00A44843">
      <w:pPr>
        <w:pStyle w:val="ListParagraph"/>
        <w:numPr>
          <w:ilvl w:val="1"/>
          <w:numId w:val="15"/>
        </w:numPr>
        <w:spacing w:after="240" w:line="360" w:lineRule="auto"/>
        <w:ind w:left="851" w:hanging="85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Any actual or potential provision of this Agreement shall be deemed to have the status of a Part 1 Matter to the extent that it satisfies one or more of the following criteria:</w:t>
      </w:r>
    </w:p>
    <w:p w14:paraId="78659812" w14:textId="0C8FA357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9.4.1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it is likely to have a significant impact on the interests of electricity 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consumers;</w:t>
      </w:r>
      <w:proofErr w:type="gramEnd"/>
    </w:p>
    <w:p w14:paraId="6C87DAB4" w14:textId="1AC54738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9.4.2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it is likely to have a significant impact on competition in one or more of: </w:t>
      </w:r>
    </w:p>
    <w:p w14:paraId="32DE2872" w14:textId="092CE0F9" w:rsidR="005F6DAA" w:rsidRPr="003E5BD5" w:rsidRDefault="005F6DAA" w:rsidP="00A44843">
      <w:pPr>
        <w:tabs>
          <w:tab w:val="left" w:pos="2268"/>
        </w:tabs>
        <w:spacing w:after="240" w:line="360" w:lineRule="auto"/>
        <w:ind w:left="2268" w:hanging="566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A</w:t>
      </w:r>
      <w:r w:rsidR="006C11E5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  <w:t xml:space="preserve">the generation of </w:t>
      </w:r>
      <w:proofErr w:type="gramStart"/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electricity;</w:t>
      </w:r>
      <w:proofErr w:type="gramEnd"/>
    </w:p>
    <w:p w14:paraId="0FC27D67" w14:textId="5C784FDE" w:rsidR="005F6DAA" w:rsidRPr="003E5BD5" w:rsidRDefault="005F6DAA" w:rsidP="00A44843">
      <w:pPr>
        <w:tabs>
          <w:tab w:val="left" w:pos="2268"/>
        </w:tabs>
        <w:spacing w:after="240" w:line="360" w:lineRule="auto"/>
        <w:ind w:left="2268" w:hanging="566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B</w:t>
      </w:r>
      <w:r w:rsidR="006C11E5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  <w:t xml:space="preserve">the distribution of </w:t>
      </w:r>
      <w:proofErr w:type="gramStart"/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electricity;</w:t>
      </w:r>
      <w:proofErr w:type="gramEnd"/>
    </w:p>
    <w:p w14:paraId="33517FAE" w14:textId="3467B431" w:rsidR="005F6DAA" w:rsidRPr="003E5BD5" w:rsidRDefault="005F6DAA" w:rsidP="00A44843">
      <w:pPr>
        <w:tabs>
          <w:tab w:val="left" w:pos="2268"/>
        </w:tabs>
        <w:spacing w:after="240" w:line="360" w:lineRule="auto"/>
        <w:ind w:left="2268" w:hanging="566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C</w:t>
      </w:r>
      <w:r w:rsidR="006C11E5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  <w:t>the supply of electricity; and</w:t>
      </w:r>
    </w:p>
    <w:p w14:paraId="589C16F1" w14:textId="6F45C673" w:rsidR="005F6DAA" w:rsidRPr="003E5BD5" w:rsidRDefault="005F6DAA" w:rsidP="00A44843">
      <w:pPr>
        <w:tabs>
          <w:tab w:val="left" w:pos="2268"/>
        </w:tabs>
        <w:spacing w:after="240" w:line="360" w:lineRule="auto"/>
        <w:ind w:left="2268" w:hanging="566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D</w:t>
      </w:r>
      <w:r w:rsidR="006C11E5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  <w:t xml:space="preserve">any commercial activities connected with the generation, distribution or supply of </w:t>
      </w:r>
      <w:proofErr w:type="gramStart"/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electricity;</w:t>
      </w:r>
      <w:proofErr w:type="gramEnd"/>
    </w:p>
    <w:p w14:paraId="7729087E" w14:textId="76E18773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9.4.3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it is likely to discriminate in its effects between one Party (or class of Parties) and another Party (or class of Parties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);</w:t>
      </w:r>
      <w:proofErr w:type="gramEnd"/>
    </w:p>
    <w:p w14:paraId="7C37CE05" w14:textId="0AACFC4C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9.4.4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it is directly related to the safety or security of the Distribution Network; and</w:t>
      </w:r>
    </w:p>
    <w:p w14:paraId="03E78696" w14:textId="2F52CC33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9.4.5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it concerns the governance or the change control arrangements applying to this Agreement; and</w:t>
      </w:r>
    </w:p>
    <w:p w14:paraId="6422EA34" w14:textId="0CA22F7A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9.4.6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it has been raised </w:t>
      </w:r>
      <w:del w:id="0" w:author="Author">
        <w:r w:rsidR="005F6DAA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 xml:space="preserve">by the Authority, or a DNO/IDNO Party </w:delText>
        </w:r>
      </w:del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pursuant to Clause 10.2.5, and/or the Authority has made one or more directions in relation to it in accordance with Clause 11.9A.</w:t>
      </w:r>
    </w:p>
    <w:p w14:paraId="3F8CB1CA" w14:textId="4858AA8D" w:rsidR="003E5BD5" w:rsidRPr="003E5BD5" w:rsidRDefault="003E5BD5" w:rsidP="003E5BD5">
      <w:pPr>
        <w:spacing w:after="24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</w:p>
    <w:p w14:paraId="2556EB91" w14:textId="23278E59" w:rsidR="00A44843" w:rsidRPr="003E5BD5" w:rsidRDefault="00A44843" w:rsidP="00A44843">
      <w:pPr>
        <w:spacing w:after="24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Amend Clause 10.2 as follows:</w:t>
      </w:r>
    </w:p>
    <w:p w14:paraId="61A72190" w14:textId="0732A548" w:rsidR="005F6DAA" w:rsidRPr="003E5BD5" w:rsidRDefault="005F6DAA" w:rsidP="00A44843">
      <w:pPr>
        <w:pStyle w:val="ListParagraph"/>
        <w:numPr>
          <w:ilvl w:val="1"/>
          <w:numId w:val="16"/>
        </w:numPr>
        <w:spacing w:after="240" w:line="360" w:lineRule="auto"/>
        <w:ind w:left="851" w:hanging="85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A Change Proposal may be made by any of the following:</w:t>
      </w:r>
    </w:p>
    <w:p w14:paraId="63BF7497" w14:textId="6183C3B1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10.2.1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a Party</w:t>
      </w:r>
      <w:r w:rsidR="007E429B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commentRangeStart w:id="1"/>
      <w:r w:rsidR="007E429B">
        <w:rPr>
          <w:rFonts w:ascii="Times New Roman" w:eastAsiaTheme="minorHAnsi" w:hAnsi="Times New Roman"/>
          <w:color w:val="000000" w:themeColor="text1"/>
          <w:sz w:val="24"/>
          <w:lang w:eastAsia="en-US"/>
        </w:rPr>
        <w:t>(excluding the Crowded Meter Room Coordinator), save that SIP Parties may only raise Change Proposals in respect of Section 2H</w:t>
      </w:r>
      <w:commentRangeEnd w:id="1"/>
      <w:r w:rsidR="006C11E5">
        <w:rPr>
          <w:rStyle w:val="CommentReference"/>
        </w:rPr>
        <w:commentReference w:id="1"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;</w:t>
      </w:r>
    </w:p>
    <w:p w14:paraId="42E8B88B" w14:textId="73B7D57E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10.2.2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the Consumer 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Body;</w:t>
      </w:r>
      <w:proofErr w:type="gramEnd"/>
    </w:p>
    <w:p w14:paraId="74FC97B7" w14:textId="45292D14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10.2.3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the National Electricity Transmission System 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Operator;</w:t>
      </w:r>
      <w:proofErr w:type="gramEnd"/>
    </w:p>
    <w:p w14:paraId="195544EA" w14:textId="47457EF4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10.2.4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any person or body that may from time to time be designated in writing by the Authority for the purpose of this Clause 10.2 (which may include, in respect of a Charging Methodology, any person whose interests are materially affected by that Charging Methodology);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del w:id="2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>a</w:delText>
        </w:r>
        <w:r w:rsidR="002206E9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>nd</w:delText>
        </w:r>
      </w:del>
    </w:p>
    <w:p w14:paraId="77417B2E" w14:textId="7E7527A4" w:rsidR="00A44843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10.2.5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the Authority or a DNO/IDNO Party acting at the direction of the Authority (in each case only in relation to Authority Change Proposals)</w:t>
      </w:r>
      <w:del w:id="3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>.</w:delText>
        </w:r>
      </w:del>
      <w:ins w:id="4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or the Secretariat acting at the direction of the Authority; and</w:t>
        </w:r>
      </w:ins>
    </w:p>
    <w:p w14:paraId="498BF6F2" w14:textId="07307223" w:rsidR="00A44843" w:rsidRPr="003E5BD5" w:rsidRDefault="00A44843" w:rsidP="003E5BD5">
      <w:pPr>
        <w:spacing w:after="240" w:line="360" w:lineRule="auto"/>
        <w:ind w:left="1701" w:hanging="850"/>
        <w:jc w:val="both"/>
        <w:rPr>
          <w:ins w:id="5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6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10.2.6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Secretariat, raised on behalf of industry with the express approval of the </w:t>
        </w:r>
        <w:r w:rsidR="00B405A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DCUSA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Standing Issues Group or Distribution Charging Methodologies Development Group, pursuant to Clause 10.2A.</w:t>
        </w:r>
      </w:ins>
    </w:p>
    <w:p w14:paraId="09484A62" w14:textId="2B4C3CE9" w:rsidR="003E5BD5" w:rsidRPr="003E5BD5" w:rsidRDefault="003E5BD5" w:rsidP="003E5BD5">
      <w:pPr>
        <w:spacing w:after="24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</w:p>
    <w:p w14:paraId="462F0A0A" w14:textId="53700657" w:rsidR="003E5BD5" w:rsidRPr="003E5BD5" w:rsidRDefault="003E5BD5" w:rsidP="003E5BD5">
      <w:pPr>
        <w:spacing w:after="24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Add a new Clause 10.2A as follows:</w:t>
      </w:r>
    </w:p>
    <w:p w14:paraId="0E2BED23" w14:textId="77777777" w:rsidR="004A2AA8" w:rsidRDefault="003E5BD5" w:rsidP="003E5BD5">
      <w:pPr>
        <w:spacing w:after="240" w:line="360" w:lineRule="auto"/>
        <w:ind w:left="851" w:hanging="851"/>
        <w:jc w:val="both"/>
        <w:rPr>
          <w:ins w:id="7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8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10.2A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  <w:t xml:space="preserve">Prior to raising </w:t>
        </w:r>
        <w:r w:rsidR="004A2A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a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Change Proposal</w:t>
        </w:r>
        <w:r w:rsidR="004A2A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under Clause 10.2.6, the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Secretariat</w:t>
        </w:r>
        <w:r w:rsidR="004A2A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must follow the following process:</w:t>
        </w:r>
      </w:ins>
    </w:p>
    <w:p w14:paraId="4D52C376" w14:textId="5A9FFFB0" w:rsidR="00EA2650" w:rsidRDefault="004A2AA8" w:rsidP="00810A1E">
      <w:pPr>
        <w:spacing w:after="240" w:line="360" w:lineRule="auto"/>
        <w:ind w:left="1701" w:hanging="850"/>
        <w:jc w:val="both"/>
        <w:rPr>
          <w:ins w:id="9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10" w:author="Author"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10.2A.1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</w:r>
        <w:r w:rsidR="00EA2650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he Secretariat must first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raise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issue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which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it has identified as potentially needing a Change Proposal at the </w:t>
        </w:r>
        <w:r w:rsidR="0008445A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DCUSA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Standing Issues Group or </w:t>
        </w:r>
        <w:r w:rsidR="00EA2650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(if the issue relates to the Charging Methodologies) the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Distribution Charging Methodologies Development Group for discussion of the issue and potential </w:t>
        </w:r>
        <w:proofErr w:type="gramStart"/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solution</w:t>
        </w:r>
        <w:r w:rsidR="00EA2650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;</w:t>
        </w:r>
        <w:proofErr w:type="gramEnd"/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</w:ins>
    </w:p>
    <w:p w14:paraId="717F1276" w14:textId="6B0AC881" w:rsidR="00A85A96" w:rsidRDefault="00EA2650" w:rsidP="00810A1E">
      <w:pPr>
        <w:spacing w:after="240" w:line="360" w:lineRule="auto"/>
        <w:ind w:left="1701" w:hanging="850"/>
        <w:jc w:val="both"/>
        <w:rPr>
          <w:ins w:id="11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12" w:author="Author"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10.2A.2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</w:r>
        <w:r w:rsidR="00DE70B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the Secretariat may only raise a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Change Proposal </w:t>
        </w:r>
        <w:r w:rsidR="00DE70B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with the express approval of </w:t>
        </w:r>
        <w:r w:rsidR="00DE70BE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</w:t>
        </w:r>
        <w:r w:rsidR="0008445A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DCUSA </w:t>
        </w:r>
        <w:r w:rsidR="00DE70BE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Standing Issues Group or </w:t>
        </w:r>
        <w:r w:rsidR="00DE70B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</w:t>
        </w:r>
        <w:r w:rsidR="00DE70BE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Distribution Charging Methodologies Development Group </w:t>
        </w:r>
        <w:r w:rsidR="00A85A96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(as further described in Clause 10.2A.3</w:t>
        </w:r>
        <w:proofErr w:type="gramStart"/>
        <w:r w:rsidR="00A85A96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);</w:t>
        </w:r>
        <w:proofErr w:type="gramEnd"/>
        <w:r w:rsidR="00A85A96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</w:ins>
    </w:p>
    <w:p w14:paraId="32A6F146" w14:textId="422804C6" w:rsidR="003E5BD5" w:rsidRPr="003E5BD5" w:rsidRDefault="00A85A96" w:rsidP="002945C1">
      <w:pPr>
        <w:spacing w:after="240" w:line="360" w:lineRule="auto"/>
        <w:ind w:left="1701" w:hanging="850"/>
        <w:jc w:val="both"/>
        <w:rPr>
          <w:ins w:id="13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14" w:author="Author"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lastRenderedPageBreak/>
          <w:t>10.2A.3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  <w:t xml:space="preserve">in order for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express approval to be given</w:t>
        </w:r>
        <w:r w:rsidR="0099350A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  <w:commentRangeStart w:id="15"/>
        <w:r w:rsidR="00B9225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there must be an open ballot vote </w:t>
        </w:r>
        <w:r w:rsidR="00E32967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of the members </w:t>
        </w:r>
        <w:r w:rsidR="00B9225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at a meeting of the </w:t>
        </w:r>
        <w:r w:rsidR="00B92253" w:rsidRPr="00B9225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DCUSA Standing Issues Group or the Distribution Charging Methodologies Development Group</w:t>
        </w:r>
        <w:r w:rsidR="00B9225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(as relevant) and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: (A) </w:t>
        </w:r>
        <w:r w:rsidR="00B9225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he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  <w:r w:rsidR="00CE700D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members voting at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  <w:r w:rsidR="00B9225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such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  <w:r w:rsidR="00B9225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meeting</w:t>
        </w:r>
      </w:ins>
      <w:commentRangeEnd w:id="15"/>
      <w:r w:rsidR="00372E93">
        <w:rPr>
          <w:rStyle w:val="CommentReference"/>
        </w:rPr>
        <w:commentReference w:id="15"/>
      </w:r>
      <w:ins w:id="16" w:author="Author">
        <w:r w:rsidR="0099350A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must include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representatives from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at least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four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  <w:r w:rsidR="00810A1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different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Groups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, at least one of whom must represent a DNO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/IDNO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Party and at least one of whom must represent a Supplier Party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; and (B)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a simple majority of the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Groups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represented at th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e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meeting must vote in favour of approval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being given</w:t>
        </w:r>
        <w:r w:rsidR="00F10009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(one vote per Group)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;</w:t>
        </w:r>
        <w:r w:rsidR="00343A46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and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</w:ins>
    </w:p>
    <w:p w14:paraId="142C544B" w14:textId="36DF426F" w:rsidR="00343A46" w:rsidRDefault="00343A46">
      <w:pPr>
        <w:spacing w:after="240" w:line="360" w:lineRule="auto"/>
        <w:ind w:left="1701" w:hanging="850"/>
        <w:jc w:val="both"/>
        <w:rPr>
          <w:ins w:id="17" w:author="Author"/>
          <w:rFonts w:ascii="Times New Roman" w:hAnsi="Times New Roman"/>
          <w:b/>
          <w:bCs/>
          <w:color w:val="000000" w:themeColor="text1"/>
          <w:sz w:val="24"/>
          <w:u w:val="single"/>
        </w:rPr>
      </w:pPr>
      <w:ins w:id="18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A.4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  <w:t>if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the Secretariat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wishes,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in its role as the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P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roposer,</w:t>
        </w:r>
        <w:r w:rsidRPr="003E5BD5">
          <w:rPr>
            <w:rFonts w:ascii="Times New Roman" w:hAnsi="Times New Roman"/>
            <w:color w:val="000000" w:themeColor="text1"/>
            <w:sz w:val="24"/>
          </w:rPr>
          <w:t xml:space="preserve"> </w:t>
        </w:r>
        <w:r w:rsidR="002E693E">
          <w:rPr>
            <w:rFonts w:ascii="Times New Roman" w:hAnsi="Times New Roman"/>
            <w:color w:val="000000" w:themeColor="text1"/>
            <w:sz w:val="24"/>
          </w:rPr>
          <w:t>to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change 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th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e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proposed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solution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(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other than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one which is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considered minor by the Working Group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)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or 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to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withdraw the Change Proposal, then the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Secretariat must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seek 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approval of the </w:t>
        </w:r>
        <w:r w:rsidR="0008445A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DCUSA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Standing Issues Group or Distribution Charging Methodologies Development Group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(as applicable)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, 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on the same basis as described in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Clause 10.2A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.3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.</w:t>
        </w:r>
      </w:ins>
    </w:p>
    <w:p w14:paraId="7F172747" w14:textId="77777777" w:rsidR="00FB5740" w:rsidRDefault="00FB5740" w:rsidP="00FB5740">
      <w:pPr>
        <w:spacing w:after="240" w:line="360" w:lineRule="auto"/>
        <w:ind w:left="1701" w:hanging="850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</w:p>
    <w:p w14:paraId="285452F5" w14:textId="77777777" w:rsidR="00FB5740" w:rsidRDefault="00FB5740" w:rsidP="00FB5740">
      <w:pPr>
        <w:spacing w:after="240" w:line="360" w:lineRule="auto"/>
        <w:ind w:left="1701" w:hanging="850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</w:p>
    <w:p w14:paraId="5DC47C8B" w14:textId="459583F1" w:rsidR="00FB5740" w:rsidRDefault="00FB5740" w:rsidP="00FB5740">
      <w:pPr>
        <w:spacing w:before="120" w:after="120" w:line="360" w:lineRule="auto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 xml:space="preserve">Schedule 7 </w:t>
      </w:r>
      <w:r w:rsidRPr="00331045">
        <w:rPr>
          <w:rFonts w:ascii="Times New Roman" w:hAnsi="Times New Roman"/>
          <w:b/>
          <w:bCs/>
          <w:sz w:val="24"/>
          <w:u w:val="single"/>
        </w:rPr>
        <w:t>(</w:t>
      </w:r>
      <w:bookmarkStart w:id="19" w:name="XREF_CHDGAHBDA8"/>
      <w:bookmarkEnd w:id="19"/>
      <w:r w:rsidRPr="0061555C">
        <w:rPr>
          <w:rFonts w:ascii="Times New Roman" w:hAnsi="Times New Roman"/>
          <w:b/>
          <w:bCs/>
          <w:sz w:val="24"/>
          <w:u w:val="single"/>
        </w:rPr>
        <w:t>DCUSA STANDING ISSUES GROUP</w:t>
      </w:r>
      <w:r w:rsidRPr="00331045">
        <w:rPr>
          <w:rFonts w:ascii="Times New Roman" w:hAnsi="Times New Roman"/>
          <w:b/>
          <w:bCs/>
          <w:sz w:val="24"/>
          <w:u w:val="single"/>
        </w:rPr>
        <w:t xml:space="preserve">) </w:t>
      </w:r>
      <w:r>
        <w:rPr>
          <w:rFonts w:ascii="Times New Roman" w:hAnsi="Times New Roman"/>
          <w:b/>
          <w:bCs/>
          <w:sz w:val="24"/>
          <w:u w:val="single"/>
        </w:rPr>
        <w:t>–Insert new paragraph 8.</w:t>
      </w:r>
      <w:r w:rsidR="00846019">
        <w:rPr>
          <w:rFonts w:ascii="Times New Roman" w:hAnsi="Times New Roman"/>
          <w:b/>
          <w:bCs/>
          <w:sz w:val="24"/>
          <w:u w:val="single"/>
        </w:rPr>
        <w:t>6</w:t>
      </w:r>
      <w:r>
        <w:rPr>
          <w:rFonts w:ascii="Times New Roman" w:hAnsi="Times New Roman"/>
          <w:b/>
          <w:bCs/>
          <w:sz w:val="24"/>
          <w:u w:val="single"/>
        </w:rPr>
        <w:t>.</w:t>
      </w:r>
    </w:p>
    <w:p w14:paraId="55EABC0F" w14:textId="6B754609" w:rsidR="00FB5740" w:rsidRDefault="00FB5740" w:rsidP="00846019">
      <w:pPr>
        <w:pStyle w:val="NormalWeb"/>
        <w:spacing w:after="0"/>
        <w:ind w:left="720" w:hanging="720"/>
        <w:rPr>
          <w:ins w:id="20" w:author="Author"/>
          <w:rFonts w:eastAsia="Calibri" w:cs="Arial"/>
        </w:rPr>
      </w:pPr>
      <w:commentRangeStart w:id="21"/>
      <w:ins w:id="22" w:author="Author">
        <w:r w:rsidRPr="003306EE">
          <w:rPr>
            <w:u w:val="single"/>
          </w:rPr>
          <w:t>8</w:t>
        </w:r>
        <w:commentRangeEnd w:id="21"/>
        <w:r w:rsidR="00846019" w:rsidRPr="003306EE">
          <w:rPr>
            <w:rStyle w:val="CommentReference"/>
            <w:rFonts w:ascii="Arial" w:hAnsi="Arial"/>
          </w:rPr>
          <w:commentReference w:id="21"/>
        </w:r>
        <w:r w:rsidRPr="003306EE">
          <w:rPr>
            <w:u w:val="single"/>
          </w:rPr>
          <w:t>.</w:t>
        </w:r>
        <w:r w:rsidR="00846019" w:rsidRPr="003306EE">
          <w:rPr>
            <w:u w:val="single"/>
          </w:rPr>
          <w:t>6</w:t>
        </w:r>
        <w:r w:rsidRPr="003306EE">
          <w:rPr>
            <w:u w:val="single"/>
          </w:rPr>
          <w:t xml:space="preserve"> </w:t>
        </w:r>
        <w:r w:rsidR="00846019" w:rsidRPr="003306EE">
          <w:rPr>
            <w:u w:val="single"/>
          </w:rPr>
          <w:tab/>
        </w:r>
        <w:r w:rsidRPr="00B725FA">
          <w:rPr>
            <w:rFonts w:eastAsia="Calibri" w:cs="Arial"/>
          </w:rPr>
          <w:t xml:space="preserve">Where the </w:t>
        </w:r>
        <w:r w:rsidR="000B7E58">
          <w:rPr>
            <w:rFonts w:eastAsia="Calibri" w:cs="Arial"/>
          </w:rPr>
          <w:t xml:space="preserve">DCUSA </w:t>
        </w:r>
        <w:r>
          <w:rPr>
            <w:rFonts w:eastAsiaTheme="minorHAnsi"/>
            <w:color w:val="FF0000"/>
            <w:lang w:eastAsia="en-US"/>
          </w:rPr>
          <w:t xml:space="preserve">Standing Issues Group </w:t>
        </w:r>
        <w:r w:rsidRPr="00B725FA">
          <w:rPr>
            <w:rFonts w:eastAsia="Calibri" w:cs="Arial"/>
          </w:rPr>
          <w:t xml:space="preserve">has discussed an issue and considers that a </w:t>
        </w:r>
        <w:r w:rsidR="00846019">
          <w:rPr>
            <w:rFonts w:eastAsia="Calibri" w:cs="Arial"/>
          </w:rPr>
          <w:t>C</w:t>
        </w:r>
        <w:r w:rsidRPr="00B725FA">
          <w:rPr>
            <w:rFonts w:eastAsia="Calibri" w:cs="Arial"/>
          </w:rPr>
          <w:t xml:space="preserve">hange </w:t>
        </w:r>
        <w:r w:rsidR="00846019">
          <w:rPr>
            <w:rFonts w:eastAsia="Calibri" w:cs="Arial"/>
          </w:rPr>
          <w:t>P</w:t>
        </w:r>
        <w:r w:rsidRPr="00B725FA">
          <w:rPr>
            <w:rFonts w:eastAsia="Calibri" w:cs="Arial"/>
          </w:rPr>
          <w:t xml:space="preserve">roposal is needed, the Secretariat can be asked to raise </w:t>
        </w:r>
        <w:r w:rsidR="00846019">
          <w:rPr>
            <w:rFonts w:eastAsia="Calibri" w:cs="Arial"/>
          </w:rPr>
          <w:t>a Change</w:t>
        </w:r>
        <w:r w:rsidRPr="00B725FA">
          <w:rPr>
            <w:rFonts w:eastAsia="Calibri" w:cs="Arial"/>
          </w:rPr>
          <w:t xml:space="preserve"> </w:t>
        </w:r>
        <w:r w:rsidR="00846019">
          <w:rPr>
            <w:rFonts w:eastAsia="Calibri" w:cs="Arial"/>
          </w:rPr>
          <w:t>P</w:t>
        </w:r>
        <w:r w:rsidRPr="00B725FA">
          <w:rPr>
            <w:rFonts w:eastAsia="Calibri" w:cs="Arial"/>
          </w:rPr>
          <w:t xml:space="preserve">roposal using the process set out in </w:t>
        </w:r>
        <w:commentRangeStart w:id="23"/>
        <w:r w:rsidR="00846019">
          <w:rPr>
            <w:rFonts w:eastAsia="Calibri" w:cs="Arial"/>
          </w:rPr>
          <w:t>Clauses 10.2.6 and 10.2A</w:t>
        </w:r>
        <w:commentRangeEnd w:id="23"/>
        <w:r w:rsidR="006C11E5">
          <w:rPr>
            <w:rStyle w:val="CommentReference"/>
            <w:rFonts w:ascii="Arial" w:hAnsi="Arial"/>
          </w:rPr>
          <w:commentReference w:id="23"/>
        </w:r>
        <w:r w:rsidR="00846019">
          <w:rPr>
            <w:rFonts w:eastAsia="Calibri" w:cs="Arial"/>
          </w:rPr>
          <w:t xml:space="preserve"> of </w:t>
        </w:r>
        <w:r w:rsidRPr="00B725FA">
          <w:rPr>
            <w:rFonts w:eastAsia="Calibri" w:cs="Arial"/>
          </w:rPr>
          <w:t>Section 1C.</w:t>
        </w:r>
      </w:ins>
    </w:p>
    <w:p w14:paraId="293D63F1" w14:textId="77777777" w:rsidR="00FB5740" w:rsidRDefault="00FB5740" w:rsidP="00FB5740">
      <w:pPr>
        <w:pStyle w:val="NormalWeb"/>
        <w:spacing w:after="0"/>
        <w:rPr>
          <w:ins w:id="24" w:author="Author"/>
          <w:rFonts w:eastAsia="Calibri" w:cs="Arial"/>
        </w:rPr>
      </w:pPr>
    </w:p>
    <w:p w14:paraId="332FDBE2" w14:textId="13F39B95" w:rsidR="00FB5740" w:rsidRDefault="00FB5740" w:rsidP="00FB5740">
      <w:pPr>
        <w:spacing w:before="120" w:after="120" w:line="360" w:lineRule="auto"/>
        <w:rPr>
          <w:rFonts w:ascii="Times New Roman" w:hAnsi="Times New Roman"/>
          <w:b/>
          <w:bCs/>
          <w:sz w:val="24"/>
          <w:u w:val="single"/>
        </w:rPr>
      </w:pPr>
      <w:r w:rsidRPr="00331045">
        <w:rPr>
          <w:rFonts w:ascii="Times New Roman" w:hAnsi="Times New Roman"/>
          <w:b/>
          <w:bCs/>
          <w:sz w:val="24"/>
          <w:u w:val="single"/>
        </w:rPr>
        <w:t xml:space="preserve">Schedule </w:t>
      </w:r>
      <w:r>
        <w:rPr>
          <w:rFonts w:ascii="Times New Roman" w:hAnsi="Times New Roman"/>
          <w:b/>
          <w:bCs/>
          <w:sz w:val="24"/>
          <w:u w:val="single"/>
        </w:rPr>
        <w:t xml:space="preserve">28 </w:t>
      </w:r>
      <w:r w:rsidRPr="00331045">
        <w:rPr>
          <w:rFonts w:ascii="Times New Roman" w:hAnsi="Times New Roman"/>
          <w:b/>
          <w:bCs/>
          <w:sz w:val="24"/>
          <w:u w:val="single"/>
        </w:rPr>
        <w:t>(</w:t>
      </w:r>
      <w:r w:rsidRPr="008D6385">
        <w:rPr>
          <w:rFonts w:ascii="Times New Roman" w:hAnsi="Times New Roman"/>
          <w:b/>
          <w:bCs/>
          <w:sz w:val="24"/>
          <w:u w:val="single"/>
        </w:rPr>
        <w:t>DISTRIBUTION CHARGING METHODOLOGIES DEVELOPMENT GROUP</w:t>
      </w:r>
      <w:r w:rsidRPr="00331045">
        <w:rPr>
          <w:rFonts w:ascii="Times New Roman" w:hAnsi="Times New Roman"/>
          <w:b/>
          <w:bCs/>
          <w:sz w:val="24"/>
          <w:u w:val="single"/>
        </w:rPr>
        <w:t xml:space="preserve">) </w:t>
      </w:r>
      <w:r>
        <w:rPr>
          <w:rFonts w:ascii="Times New Roman" w:hAnsi="Times New Roman"/>
          <w:b/>
          <w:bCs/>
          <w:sz w:val="24"/>
          <w:u w:val="single"/>
        </w:rPr>
        <w:t xml:space="preserve">–Insert new paragraph </w:t>
      </w:r>
      <w:r w:rsidR="00846019">
        <w:rPr>
          <w:rFonts w:ascii="Times New Roman" w:hAnsi="Times New Roman"/>
          <w:b/>
          <w:bCs/>
          <w:sz w:val="24"/>
          <w:u w:val="single"/>
        </w:rPr>
        <w:t>8</w:t>
      </w:r>
      <w:r>
        <w:rPr>
          <w:rFonts w:ascii="Times New Roman" w:hAnsi="Times New Roman"/>
          <w:b/>
          <w:bCs/>
          <w:sz w:val="24"/>
          <w:u w:val="single"/>
        </w:rPr>
        <w:t>.</w:t>
      </w:r>
      <w:r w:rsidR="00846019">
        <w:rPr>
          <w:rFonts w:ascii="Times New Roman" w:hAnsi="Times New Roman"/>
          <w:b/>
          <w:bCs/>
          <w:sz w:val="24"/>
          <w:u w:val="single"/>
        </w:rPr>
        <w:t>6</w:t>
      </w:r>
      <w:r>
        <w:rPr>
          <w:rFonts w:ascii="Times New Roman" w:hAnsi="Times New Roman"/>
          <w:b/>
          <w:bCs/>
          <w:sz w:val="24"/>
          <w:u w:val="single"/>
        </w:rPr>
        <w:t>.</w:t>
      </w:r>
    </w:p>
    <w:p w14:paraId="4E1343F1" w14:textId="2D5A40F7" w:rsidR="00FB5740" w:rsidRPr="00282D7A" w:rsidRDefault="00846019" w:rsidP="00465511">
      <w:pPr>
        <w:pStyle w:val="NormalWeb"/>
        <w:spacing w:after="0"/>
        <w:ind w:left="720" w:hanging="720"/>
        <w:rPr>
          <w:ins w:id="25" w:author="Author"/>
          <w:rFonts w:eastAsia="Calibri" w:cs="Arial"/>
          <w:sz w:val="22"/>
          <w:szCs w:val="22"/>
        </w:rPr>
      </w:pPr>
      <w:commentRangeStart w:id="26"/>
      <w:ins w:id="27" w:author="Author">
        <w:r>
          <w:rPr>
            <w:rFonts w:eastAsia="Calibri" w:cs="Arial"/>
            <w:sz w:val="22"/>
            <w:szCs w:val="22"/>
          </w:rPr>
          <w:t>8</w:t>
        </w:r>
        <w:r w:rsidR="00FB5740">
          <w:rPr>
            <w:rFonts w:eastAsia="Calibri" w:cs="Arial"/>
            <w:sz w:val="22"/>
            <w:szCs w:val="22"/>
          </w:rPr>
          <w:t>.</w:t>
        </w:r>
        <w:r>
          <w:rPr>
            <w:rFonts w:eastAsia="Calibri" w:cs="Arial"/>
            <w:sz w:val="22"/>
            <w:szCs w:val="22"/>
          </w:rPr>
          <w:t>6</w:t>
        </w:r>
        <w:r w:rsidR="00FB5740">
          <w:rPr>
            <w:rFonts w:eastAsia="Calibri" w:cs="Arial"/>
            <w:sz w:val="22"/>
            <w:szCs w:val="22"/>
          </w:rPr>
          <w:t xml:space="preserve"> </w:t>
        </w:r>
        <w:commentRangeEnd w:id="26"/>
        <w:r w:rsidR="006C11E5">
          <w:rPr>
            <w:rStyle w:val="CommentReference"/>
            <w:rFonts w:ascii="Arial" w:hAnsi="Arial"/>
          </w:rPr>
          <w:commentReference w:id="26"/>
        </w:r>
        <w:r w:rsidR="00465511">
          <w:rPr>
            <w:rFonts w:eastAsia="Calibri" w:cs="Arial"/>
            <w:sz w:val="22"/>
            <w:szCs w:val="22"/>
          </w:rPr>
          <w:tab/>
        </w:r>
        <w:r w:rsidR="00FB5740" w:rsidRPr="00B725FA">
          <w:rPr>
            <w:rFonts w:eastAsia="Calibri" w:cs="Arial"/>
          </w:rPr>
          <w:t xml:space="preserve">Where the </w:t>
        </w:r>
        <w:commentRangeStart w:id="28"/>
        <w:r w:rsidR="000B7E58">
          <w:rPr>
            <w:rFonts w:eastAsiaTheme="minorHAnsi"/>
            <w:color w:val="FF0000"/>
            <w:lang w:eastAsia="en-US"/>
          </w:rPr>
          <w:t>DCMDG</w:t>
        </w:r>
        <w:commentRangeEnd w:id="28"/>
        <w:r w:rsidR="00414316">
          <w:rPr>
            <w:rStyle w:val="CommentReference"/>
            <w:rFonts w:ascii="Arial" w:hAnsi="Arial"/>
          </w:rPr>
          <w:commentReference w:id="28"/>
        </w:r>
        <w:r w:rsidR="00FB5740" w:rsidRPr="00B725FA">
          <w:rPr>
            <w:rFonts w:eastAsia="Calibri" w:cs="Arial"/>
          </w:rPr>
          <w:t xml:space="preserve"> has discussed an issue and considers that a </w:t>
        </w:r>
        <w:r w:rsidR="00414316">
          <w:rPr>
            <w:rFonts w:eastAsia="Calibri" w:cs="Arial"/>
          </w:rPr>
          <w:t>C</w:t>
        </w:r>
        <w:r w:rsidR="00FB5740" w:rsidRPr="00B725FA">
          <w:rPr>
            <w:rFonts w:eastAsia="Calibri" w:cs="Arial"/>
          </w:rPr>
          <w:t xml:space="preserve">hange </w:t>
        </w:r>
        <w:r w:rsidR="00414316">
          <w:rPr>
            <w:rFonts w:eastAsia="Calibri" w:cs="Arial"/>
          </w:rPr>
          <w:t>P</w:t>
        </w:r>
        <w:r w:rsidR="00FB5740" w:rsidRPr="00B725FA">
          <w:rPr>
            <w:rFonts w:eastAsia="Calibri" w:cs="Arial"/>
          </w:rPr>
          <w:t xml:space="preserve">roposal is needed, the Secretariat can be asked to raise </w:t>
        </w:r>
        <w:r w:rsidR="00414316">
          <w:rPr>
            <w:rFonts w:eastAsia="Calibri" w:cs="Arial"/>
          </w:rPr>
          <w:t>a</w:t>
        </w:r>
        <w:r w:rsidR="00FB5740" w:rsidRPr="00B725FA">
          <w:rPr>
            <w:rFonts w:eastAsia="Calibri" w:cs="Arial"/>
          </w:rPr>
          <w:t xml:space="preserve"> </w:t>
        </w:r>
        <w:r w:rsidR="00414316">
          <w:rPr>
            <w:rFonts w:eastAsia="Calibri" w:cs="Arial"/>
          </w:rPr>
          <w:t>Change P</w:t>
        </w:r>
        <w:r w:rsidR="00FB5740" w:rsidRPr="00B725FA">
          <w:rPr>
            <w:rFonts w:eastAsia="Calibri" w:cs="Arial"/>
          </w:rPr>
          <w:t xml:space="preserve">roposal using the process set out in </w:t>
        </w:r>
        <w:r w:rsidR="00465511">
          <w:rPr>
            <w:rFonts w:eastAsia="Calibri" w:cs="Arial"/>
          </w:rPr>
          <w:t xml:space="preserve">Clauses </w:t>
        </w:r>
        <w:r w:rsidR="00FB5740" w:rsidRPr="00B725FA">
          <w:rPr>
            <w:rFonts w:eastAsia="Calibri" w:cs="Arial"/>
          </w:rPr>
          <w:t>10.2</w:t>
        </w:r>
        <w:r w:rsidR="00465511">
          <w:rPr>
            <w:rFonts w:eastAsia="Calibri" w:cs="Arial"/>
          </w:rPr>
          <w:t xml:space="preserve">.6 and 10.2A of </w:t>
        </w:r>
        <w:r w:rsidR="00465511" w:rsidRPr="00B725FA">
          <w:rPr>
            <w:rFonts w:eastAsia="Calibri" w:cs="Arial"/>
          </w:rPr>
          <w:t>Section 1C</w:t>
        </w:r>
        <w:r w:rsidR="00FB5740" w:rsidRPr="00B725FA">
          <w:rPr>
            <w:rFonts w:eastAsia="Calibri" w:cs="Arial"/>
          </w:rPr>
          <w:t>.</w:t>
        </w:r>
      </w:ins>
    </w:p>
    <w:p w14:paraId="77DEA47C" w14:textId="77777777" w:rsidR="00FB5740" w:rsidRPr="003E5BD5" w:rsidRDefault="00FB5740" w:rsidP="00FB5740">
      <w:pPr>
        <w:spacing w:after="240" w:line="360" w:lineRule="auto"/>
        <w:ind w:left="1701" w:hanging="850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</w:p>
    <w:p w14:paraId="00E76B52" w14:textId="77777777" w:rsidR="00FB5740" w:rsidRPr="00810A1E" w:rsidRDefault="00FB5740" w:rsidP="00FB5740">
      <w:pPr>
        <w:spacing w:after="240" w:line="36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4"/>
        </w:rPr>
      </w:pPr>
    </w:p>
    <w:sectPr w:rsidR="00FB5740" w:rsidRPr="00810A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uthor" w:initials="A">
    <w:p w14:paraId="4E2EE569" w14:textId="77777777" w:rsidR="003306EE" w:rsidRDefault="006C11E5" w:rsidP="002554CB">
      <w:pPr>
        <w:pStyle w:val="CommentText"/>
      </w:pPr>
      <w:r>
        <w:rPr>
          <w:rStyle w:val="CommentReference"/>
        </w:rPr>
        <w:annotationRef/>
      </w:r>
      <w:r w:rsidR="003306EE">
        <w:t xml:space="preserve">I have added this to reflect the wording in the current version of the DCUSA. </w:t>
      </w:r>
    </w:p>
  </w:comment>
  <w:comment w:id="15" w:author="Author" w:initials="A">
    <w:p w14:paraId="02ED7F02" w14:textId="77777777" w:rsidR="00E32967" w:rsidRDefault="00372E93">
      <w:pPr>
        <w:pStyle w:val="CommentText"/>
      </w:pPr>
      <w:r>
        <w:rPr>
          <w:rStyle w:val="CommentReference"/>
        </w:rPr>
        <w:annotationRef/>
      </w:r>
      <w:r w:rsidR="00E32967">
        <w:t xml:space="preserve">I have tweaked this drafting a little, whilst retaining the reference to an open ballot. </w:t>
      </w:r>
    </w:p>
    <w:p w14:paraId="6C2E30D6" w14:textId="77777777" w:rsidR="00E32967" w:rsidRDefault="00E32967">
      <w:pPr>
        <w:pStyle w:val="CommentText"/>
      </w:pPr>
    </w:p>
    <w:p w14:paraId="43147C07" w14:textId="77777777" w:rsidR="00E32967" w:rsidRDefault="00E32967">
      <w:pPr>
        <w:pStyle w:val="CommentText"/>
      </w:pPr>
      <w:r>
        <w:t xml:space="preserve">It's the members of the relevant Working Group that vote, not the DCUSA parties more generally. </w:t>
      </w:r>
    </w:p>
    <w:p w14:paraId="03E6F3E2" w14:textId="77777777" w:rsidR="00E32967" w:rsidRDefault="00E32967">
      <w:pPr>
        <w:pStyle w:val="CommentText"/>
      </w:pPr>
    </w:p>
    <w:p w14:paraId="4E26E8B0" w14:textId="77777777" w:rsidR="00E32967" w:rsidRDefault="00E32967">
      <w:pPr>
        <w:pStyle w:val="CommentText"/>
      </w:pPr>
      <w:r>
        <w:t>Furthermore, I have removed the reference to quorum, as this usually refers to the attendees of a meeting, rather than those voting.</w:t>
      </w:r>
    </w:p>
    <w:p w14:paraId="45B97BA2" w14:textId="77777777" w:rsidR="00E32967" w:rsidRDefault="00E32967">
      <w:pPr>
        <w:pStyle w:val="CommentText"/>
      </w:pPr>
    </w:p>
    <w:p w14:paraId="5B9F0A42" w14:textId="77777777" w:rsidR="00E32967" w:rsidRDefault="00E32967" w:rsidP="007671C3">
      <w:pPr>
        <w:pStyle w:val="CommentText"/>
      </w:pPr>
      <w:r>
        <w:t>Ok?</w:t>
      </w:r>
    </w:p>
  </w:comment>
  <w:comment w:id="21" w:author="Author" w:initials="A">
    <w:p w14:paraId="6E86F874" w14:textId="6D367215" w:rsidR="003306EE" w:rsidRDefault="00846019" w:rsidP="00A8603D">
      <w:pPr>
        <w:pStyle w:val="CommentText"/>
      </w:pPr>
      <w:r>
        <w:rPr>
          <w:rStyle w:val="CommentReference"/>
        </w:rPr>
        <w:annotationRef/>
      </w:r>
      <w:r w:rsidR="003306EE">
        <w:t>In my view, this part of the schedule would read better if this was included as paragraph 8.6, rather than paragraph 8.3. Is this ok?</w:t>
      </w:r>
    </w:p>
  </w:comment>
  <w:comment w:id="23" w:author="Author" w:initials="A">
    <w:p w14:paraId="164FC819" w14:textId="242F1DB9" w:rsidR="006C11E5" w:rsidRDefault="006C11E5" w:rsidP="00C95F53">
      <w:pPr>
        <w:pStyle w:val="CommentText"/>
      </w:pPr>
      <w:r>
        <w:rPr>
          <w:rStyle w:val="CommentReference"/>
        </w:rPr>
        <w:annotationRef/>
      </w:r>
      <w:r>
        <w:t xml:space="preserve">I think it's better to be more specific by referring to 10.2.6. I have also added reference to 10.2A, as this really sets out the process. </w:t>
      </w:r>
    </w:p>
  </w:comment>
  <w:comment w:id="26" w:author="Author" w:initials="A">
    <w:p w14:paraId="22646728" w14:textId="77777777" w:rsidR="003306EE" w:rsidRDefault="006C11E5" w:rsidP="00C66EF1">
      <w:pPr>
        <w:pStyle w:val="CommentText"/>
      </w:pPr>
      <w:r>
        <w:rPr>
          <w:rStyle w:val="CommentReference"/>
        </w:rPr>
        <w:annotationRef/>
      </w:r>
      <w:r w:rsidR="003306EE">
        <w:t>To be consistent with the approach in Schedule 7, I have changed this to paragraph 8. I also think the Schedule reads better if this is included at the end of paragraph 8, as paragraph 8.6. Ok?</w:t>
      </w:r>
    </w:p>
  </w:comment>
  <w:comment w:id="28" w:author="Author" w:initials="A">
    <w:p w14:paraId="55253810" w14:textId="5694733A" w:rsidR="00414316" w:rsidRDefault="00414316" w:rsidP="00F86968">
      <w:pPr>
        <w:pStyle w:val="CommentText"/>
      </w:pPr>
      <w:r>
        <w:rPr>
          <w:rStyle w:val="CommentReference"/>
        </w:rPr>
        <w:annotationRef/>
      </w:r>
      <w:r>
        <w:t>This abbreviation is used in Schedule 28.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2EE569" w15:done="0"/>
  <w15:commentEx w15:paraId="5B9F0A42" w15:done="0"/>
  <w15:commentEx w15:paraId="6E86F874" w15:done="0"/>
  <w15:commentEx w15:paraId="164FC819" w15:done="0"/>
  <w15:commentEx w15:paraId="22646728" w15:done="0"/>
  <w15:commentEx w15:paraId="552538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2EE569" w16cid:durableId="29B802A9"/>
  <w16cid:commentId w16cid:paraId="5B9F0A42" w16cid:durableId="29B8099A"/>
  <w16cid:commentId w16cid:paraId="6E86F874" w16cid:durableId="29B800A5"/>
  <w16cid:commentId w16cid:paraId="164FC819" w16cid:durableId="29B801BA"/>
  <w16cid:commentId w16cid:paraId="22646728" w16cid:durableId="29B80193"/>
  <w16cid:commentId w16cid:paraId="55253810" w16cid:durableId="29B7FA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FF526" w14:textId="77777777" w:rsidR="002945C1" w:rsidRDefault="002945C1" w:rsidP="00843735">
      <w:pPr>
        <w:spacing w:after="0"/>
      </w:pPr>
      <w:r>
        <w:separator/>
      </w:r>
    </w:p>
  </w:endnote>
  <w:endnote w:type="continuationSeparator" w:id="0">
    <w:p w14:paraId="6A25D479" w14:textId="77777777" w:rsidR="002945C1" w:rsidRDefault="002945C1" w:rsidP="00843735">
      <w:pPr>
        <w:spacing w:after="0"/>
      </w:pPr>
      <w:r>
        <w:continuationSeparator/>
      </w:r>
    </w:p>
  </w:endnote>
  <w:endnote w:type="continuationNotice" w:id="1">
    <w:p w14:paraId="25432BF6" w14:textId="77777777" w:rsidR="002945C1" w:rsidRDefault="002945C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DB48" w14:textId="77777777" w:rsidR="002945C1" w:rsidRDefault="002945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19563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43E45A" w14:textId="021AAD13" w:rsidR="00050DA8" w:rsidRDefault="00050D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10E549" w14:textId="77777777" w:rsidR="00050DA8" w:rsidRDefault="00050D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ADBB" w14:textId="77777777" w:rsidR="002945C1" w:rsidRDefault="00294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6E751" w14:textId="77777777" w:rsidR="002945C1" w:rsidRDefault="002945C1" w:rsidP="00843735">
      <w:pPr>
        <w:spacing w:after="0"/>
      </w:pPr>
      <w:r>
        <w:separator/>
      </w:r>
    </w:p>
  </w:footnote>
  <w:footnote w:type="continuationSeparator" w:id="0">
    <w:p w14:paraId="2BB54008" w14:textId="77777777" w:rsidR="002945C1" w:rsidRDefault="002945C1" w:rsidP="00843735">
      <w:pPr>
        <w:spacing w:after="0"/>
      </w:pPr>
      <w:r>
        <w:continuationSeparator/>
      </w:r>
    </w:p>
  </w:footnote>
  <w:footnote w:type="continuationNotice" w:id="1">
    <w:p w14:paraId="1B6912F6" w14:textId="77777777" w:rsidR="002945C1" w:rsidRDefault="002945C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3FA25" w14:textId="77777777" w:rsidR="002945C1" w:rsidRDefault="002945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14BF" w14:textId="71474503" w:rsidR="00B02B83" w:rsidRPr="00810A1E" w:rsidRDefault="007E429B" w:rsidP="00124CA6">
    <w:pPr>
      <w:pStyle w:val="Head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GWLG: 3 April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54B32" w14:textId="77777777" w:rsidR="002945C1" w:rsidRDefault="002945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4909"/>
    <w:multiLevelType w:val="multilevel"/>
    <w:tmpl w:val="534263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7350920"/>
    <w:multiLevelType w:val="multilevel"/>
    <w:tmpl w:val="6C846A30"/>
    <w:styleLink w:val="GSNumList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17DE4E7B"/>
    <w:multiLevelType w:val="multilevel"/>
    <w:tmpl w:val="8260367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6F08A2"/>
    <w:multiLevelType w:val="hybridMultilevel"/>
    <w:tmpl w:val="B130F336"/>
    <w:lvl w:ilvl="0" w:tplc="27C662FA">
      <w:start w:val="1"/>
      <w:numFmt w:val="bullet"/>
      <w:pStyle w:val="GSBodyPara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pStyle w:val="GSBodyParawithnum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3F71B3"/>
    <w:multiLevelType w:val="multilevel"/>
    <w:tmpl w:val="6E5AD1C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115FB4"/>
    <w:multiLevelType w:val="multilevel"/>
    <w:tmpl w:val="85CA34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CF2255"/>
    <w:multiLevelType w:val="multilevel"/>
    <w:tmpl w:val="52AAD13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07128A1"/>
    <w:multiLevelType w:val="multilevel"/>
    <w:tmpl w:val="EE7C9F7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sz w:val="24"/>
        <w:szCs w:val="3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9872801"/>
    <w:multiLevelType w:val="multilevel"/>
    <w:tmpl w:val="AEB296E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B3A2748"/>
    <w:multiLevelType w:val="multilevel"/>
    <w:tmpl w:val="85CA34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6E72121"/>
    <w:multiLevelType w:val="multilevel"/>
    <w:tmpl w:val="CBD64B38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hint="default"/>
        <w:b/>
        <w:bCs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0346E0B"/>
    <w:multiLevelType w:val="multilevel"/>
    <w:tmpl w:val="83F600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A2723FC"/>
    <w:multiLevelType w:val="multilevel"/>
    <w:tmpl w:val="77800B6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A210585"/>
    <w:multiLevelType w:val="multilevel"/>
    <w:tmpl w:val="E65AA47A"/>
    <w:lvl w:ilvl="0">
      <w:start w:val="1"/>
      <w:numFmt w:val="decimal"/>
      <w:pStyle w:val="GSHeading1withnumb"/>
      <w:lvlText w:val="%1."/>
      <w:lvlJc w:val="left"/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B9164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142" w:hanging="567"/>
      </w:pPr>
      <w:rPr>
        <w:rFonts w:asciiTheme="minorHAnsi" w:hAnsiTheme="minorHAnsi" w:cs="Arial" w:hint="default"/>
        <w:b w:val="0"/>
        <w:i w:val="0"/>
        <w:color w:val="4D4D4D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567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708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2"/>
        </w:tabs>
        <w:ind w:left="14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2"/>
        </w:tabs>
        <w:ind w:left="142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2"/>
        </w:tabs>
        <w:ind w:left="142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2"/>
        </w:tabs>
        <w:ind w:left="142" w:hanging="567"/>
      </w:pPr>
      <w:rPr>
        <w:rFonts w:hint="default"/>
      </w:rPr>
    </w:lvl>
  </w:abstractNum>
  <w:num w:numId="1" w16cid:durableId="235943725">
    <w:abstractNumId w:val="10"/>
  </w:num>
  <w:num w:numId="2" w16cid:durableId="610744125">
    <w:abstractNumId w:val="12"/>
  </w:num>
  <w:num w:numId="3" w16cid:durableId="1842038546">
    <w:abstractNumId w:val="3"/>
  </w:num>
  <w:num w:numId="4" w16cid:durableId="970985417">
    <w:abstractNumId w:val="13"/>
  </w:num>
  <w:num w:numId="5" w16cid:durableId="1445343810">
    <w:abstractNumId w:val="13"/>
  </w:num>
  <w:num w:numId="6" w16cid:durableId="1185946218">
    <w:abstractNumId w:val="1"/>
  </w:num>
  <w:num w:numId="7" w16cid:durableId="307706500">
    <w:abstractNumId w:val="13"/>
  </w:num>
  <w:num w:numId="8" w16cid:durableId="1216745428">
    <w:abstractNumId w:val="0"/>
  </w:num>
  <w:num w:numId="9" w16cid:durableId="1979801240">
    <w:abstractNumId w:val="11"/>
  </w:num>
  <w:num w:numId="10" w16cid:durableId="922683426">
    <w:abstractNumId w:val="7"/>
  </w:num>
  <w:num w:numId="11" w16cid:durableId="1683505543">
    <w:abstractNumId w:val="2"/>
  </w:num>
  <w:num w:numId="12" w16cid:durableId="419108286">
    <w:abstractNumId w:val="9"/>
  </w:num>
  <w:num w:numId="13" w16cid:durableId="904338688">
    <w:abstractNumId w:val="5"/>
  </w:num>
  <w:num w:numId="14" w16cid:durableId="2087454006">
    <w:abstractNumId w:val="6"/>
  </w:num>
  <w:num w:numId="15" w16cid:durableId="798186696">
    <w:abstractNumId w:val="4"/>
  </w:num>
  <w:num w:numId="16" w16cid:durableId="11307088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DAA"/>
    <w:rsid w:val="0000694D"/>
    <w:rsid w:val="00050DA8"/>
    <w:rsid w:val="0008445A"/>
    <w:rsid w:val="000B7E58"/>
    <w:rsid w:val="000C66DE"/>
    <w:rsid w:val="000D40AA"/>
    <w:rsid w:val="00124CA6"/>
    <w:rsid w:val="00125B49"/>
    <w:rsid w:val="00154B48"/>
    <w:rsid w:val="00163F48"/>
    <w:rsid w:val="00175340"/>
    <w:rsid w:val="001826E6"/>
    <w:rsid w:val="001A7A92"/>
    <w:rsid w:val="001D0215"/>
    <w:rsid w:val="001F34F6"/>
    <w:rsid w:val="002206E9"/>
    <w:rsid w:val="00226EAE"/>
    <w:rsid w:val="00265481"/>
    <w:rsid w:val="00280B6B"/>
    <w:rsid w:val="002829AB"/>
    <w:rsid w:val="00282D7A"/>
    <w:rsid w:val="002945C1"/>
    <w:rsid w:val="002B12BA"/>
    <w:rsid w:val="002E1B7A"/>
    <w:rsid w:val="002E3F3B"/>
    <w:rsid w:val="002E693E"/>
    <w:rsid w:val="00322135"/>
    <w:rsid w:val="003306EE"/>
    <w:rsid w:val="00343A46"/>
    <w:rsid w:val="00367E40"/>
    <w:rsid w:val="00372E93"/>
    <w:rsid w:val="00376A6E"/>
    <w:rsid w:val="00393182"/>
    <w:rsid w:val="003C564A"/>
    <w:rsid w:val="003E21A6"/>
    <w:rsid w:val="003E5BD5"/>
    <w:rsid w:val="004007D8"/>
    <w:rsid w:val="004021B9"/>
    <w:rsid w:val="00414316"/>
    <w:rsid w:val="00430C37"/>
    <w:rsid w:val="004332C7"/>
    <w:rsid w:val="00435AD6"/>
    <w:rsid w:val="00435F23"/>
    <w:rsid w:val="00440367"/>
    <w:rsid w:val="00444C04"/>
    <w:rsid w:val="00465511"/>
    <w:rsid w:val="00472AE5"/>
    <w:rsid w:val="004A2AA8"/>
    <w:rsid w:val="004B7779"/>
    <w:rsid w:val="005108A2"/>
    <w:rsid w:val="00527F39"/>
    <w:rsid w:val="00571177"/>
    <w:rsid w:val="005953DA"/>
    <w:rsid w:val="005A42C1"/>
    <w:rsid w:val="005F6DAA"/>
    <w:rsid w:val="0060324A"/>
    <w:rsid w:val="00604898"/>
    <w:rsid w:val="0061555C"/>
    <w:rsid w:val="0062306C"/>
    <w:rsid w:val="00637D5D"/>
    <w:rsid w:val="00655004"/>
    <w:rsid w:val="00692020"/>
    <w:rsid w:val="006A5EB6"/>
    <w:rsid w:val="006C11E5"/>
    <w:rsid w:val="006C1E6B"/>
    <w:rsid w:val="007065DD"/>
    <w:rsid w:val="00715A84"/>
    <w:rsid w:val="007507F6"/>
    <w:rsid w:val="00765074"/>
    <w:rsid w:val="007E3C0C"/>
    <w:rsid w:val="007E429B"/>
    <w:rsid w:val="007E4F5B"/>
    <w:rsid w:val="00810A1E"/>
    <w:rsid w:val="00843735"/>
    <w:rsid w:val="00846019"/>
    <w:rsid w:val="008549A9"/>
    <w:rsid w:val="00860799"/>
    <w:rsid w:val="00864DCD"/>
    <w:rsid w:val="008B4F0F"/>
    <w:rsid w:val="008D6385"/>
    <w:rsid w:val="008D7B94"/>
    <w:rsid w:val="00917427"/>
    <w:rsid w:val="009514C8"/>
    <w:rsid w:val="0096248A"/>
    <w:rsid w:val="00971191"/>
    <w:rsid w:val="009833B8"/>
    <w:rsid w:val="0099350A"/>
    <w:rsid w:val="009C6256"/>
    <w:rsid w:val="009D2B62"/>
    <w:rsid w:val="00A06FC2"/>
    <w:rsid w:val="00A140B4"/>
    <w:rsid w:val="00A3647A"/>
    <w:rsid w:val="00A44843"/>
    <w:rsid w:val="00A46D91"/>
    <w:rsid w:val="00A85A96"/>
    <w:rsid w:val="00AA0B1B"/>
    <w:rsid w:val="00AA264B"/>
    <w:rsid w:val="00AA3E0C"/>
    <w:rsid w:val="00AE1411"/>
    <w:rsid w:val="00AE1684"/>
    <w:rsid w:val="00B02AD8"/>
    <w:rsid w:val="00B02B83"/>
    <w:rsid w:val="00B11BB9"/>
    <w:rsid w:val="00B151BD"/>
    <w:rsid w:val="00B35F31"/>
    <w:rsid w:val="00B405AE"/>
    <w:rsid w:val="00B452A5"/>
    <w:rsid w:val="00B725FA"/>
    <w:rsid w:val="00B75AE9"/>
    <w:rsid w:val="00B82071"/>
    <w:rsid w:val="00B8344C"/>
    <w:rsid w:val="00B87A4D"/>
    <w:rsid w:val="00B92253"/>
    <w:rsid w:val="00C24780"/>
    <w:rsid w:val="00C927B8"/>
    <w:rsid w:val="00CA1DE4"/>
    <w:rsid w:val="00CD3B45"/>
    <w:rsid w:val="00CE700D"/>
    <w:rsid w:val="00CF15C6"/>
    <w:rsid w:val="00CF5F06"/>
    <w:rsid w:val="00D66069"/>
    <w:rsid w:val="00D81AEA"/>
    <w:rsid w:val="00DD783E"/>
    <w:rsid w:val="00DE70BE"/>
    <w:rsid w:val="00DF463E"/>
    <w:rsid w:val="00E32967"/>
    <w:rsid w:val="00E458D9"/>
    <w:rsid w:val="00EA2650"/>
    <w:rsid w:val="00ED7B0D"/>
    <w:rsid w:val="00F10009"/>
    <w:rsid w:val="00F23560"/>
    <w:rsid w:val="00F270A6"/>
    <w:rsid w:val="00F31880"/>
    <w:rsid w:val="00F6428C"/>
    <w:rsid w:val="00FA403A"/>
    <w:rsid w:val="00FB5740"/>
    <w:rsid w:val="00FC4880"/>
    <w:rsid w:val="00FE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70A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DAA"/>
    <w:pPr>
      <w:spacing w:after="8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Heading3"/>
    <w:next w:val="Normal"/>
    <w:link w:val="Heading1Char"/>
    <w:qFormat/>
    <w:rsid w:val="007E4F5B"/>
    <w:pPr>
      <w:keepLines w:val="0"/>
      <w:numPr>
        <w:ilvl w:val="0"/>
        <w:numId w:val="2"/>
      </w:numPr>
      <w:spacing w:before="240" w:after="200" w:line="276" w:lineRule="auto"/>
      <w:outlineLvl w:val="0"/>
    </w:pPr>
    <w:rPr>
      <w:rFonts w:ascii="Arial" w:eastAsiaTheme="minorHAnsi" w:hAnsi="Arial" w:cs="Arial"/>
      <w:b/>
      <w:bCs/>
      <w:color w:val="auto"/>
      <w:spacing w:val="10"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qFormat/>
    <w:rsid w:val="005F6DAA"/>
    <w:pPr>
      <w:keepLines/>
      <w:spacing w:line="360" w:lineRule="auto"/>
      <w:ind w:left="567" w:hanging="567"/>
      <w:outlineLvl w:val="1"/>
    </w:pPr>
    <w:rPr>
      <w:rFonts w:cs="Arial"/>
      <w:bCs/>
      <w:iCs/>
      <w:szCs w:val="2"/>
    </w:rPr>
  </w:style>
  <w:style w:type="paragraph" w:styleId="Heading3">
    <w:name w:val="heading 3"/>
    <w:basedOn w:val="Normal"/>
    <w:next w:val="Normal"/>
    <w:link w:val="Heading3Char"/>
    <w:unhideWhenUsed/>
    <w:qFormat/>
    <w:rsid w:val="007E4F5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rsid w:val="005F6DAA"/>
    <w:pPr>
      <w:keepNext/>
      <w:keepLines/>
      <w:spacing w:before="200"/>
      <w:ind w:left="864" w:hanging="864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5F6DAA"/>
    <w:pPr>
      <w:keepNext/>
      <w:keepLines/>
      <w:spacing w:before="200"/>
      <w:ind w:left="1008" w:hanging="1008"/>
      <w:outlineLvl w:val="4"/>
    </w:pPr>
    <w:rPr>
      <w:rFonts w:ascii="Calibri" w:eastAsia="MS Gothic" w:hAnsi="Calibri"/>
      <w:color w:val="244061"/>
    </w:rPr>
  </w:style>
  <w:style w:type="paragraph" w:styleId="Heading6">
    <w:name w:val="heading 6"/>
    <w:basedOn w:val="Normal"/>
    <w:next w:val="Normal"/>
    <w:link w:val="Heading6Char"/>
    <w:qFormat/>
    <w:rsid w:val="005F6DAA"/>
    <w:pPr>
      <w:keepNext/>
      <w:keepLines/>
      <w:spacing w:before="200"/>
      <w:ind w:left="1152" w:hanging="1152"/>
      <w:outlineLvl w:val="5"/>
    </w:pPr>
    <w:rPr>
      <w:rFonts w:ascii="Calibri" w:eastAsia="MS Gothic" w:hAnsi="Calibri"/>
      <w:i/>
      <w:iCs/>
      <w:color w:val="244061"/>
    </w:rPr>
  </w:style>
  <w:style w:type="paragraph" w:styleId="Heading7">
    <w:name w:val="heading 7"/>
    <w:basedOn w:val="Normal"/>
    <w:next w:val="Normal"/>
    <w:link w:val="Heading7Char"/>
    <w:qFormat/>
    <w:rsid w:val="005F6DAA"/>
    <w:pPr>
      <w:keepNext/>
      <w:keepLines/>
      <w:spacing w:before="200"/>
      <w:ind w:left="1296" w:hanging="1296"/>
      <w:outlineLvl w:val="6"/>
    </w:pPr>
    <w:rPr>
      <w:rFonts w:ascii="Calibri" w:eastAsia="MS Gothic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5F6DAA"/>
    <w:pPr>
      <w:keepNext/>
      <w:keepLines/>
      <w:spacing w:before="200"/>
      <w:ind w:left="1440" w:hanging="1440"/>
      <w:outlineLvl w:val="7"/>
    </w:pPr>
    <w:rPr>
      <w:rFonts w:ascii="Calibri" w:eastAsia="MS Gothic" w:hAnsi="Calibri"/>
      <w:color w:val="363636"/>
      <w:szCs w:val="20"/>
    </w:rPr>
  </w:style>
  <w:style w:type="paragraph" w:styleId="Heading9">
    <w:name w:val="heading 9"/>
    <w:basedOn w:val="Normal"/>
    <w:next w:val="Normal"/>
    <w:link w:val="Heading9Char"/>
    <w:qFormat/>
    <w:rsid w:val="005F6DAA"/>
    <w:pPr>
      <w:keepNext/>
      <w:keepLines/>
      <w:spacing w:before="200"/>
      <w:ind w:left="1584" w:hanging="1584"/>
      <w:outlineLvl w:val="8"/>
    </w:pPr>
    <w:rPr>
      <w:rFonts w:ascii="Calibri" w:eastAsia="MS Gothic" w:hAnsi="Calibri"/>
      <w:i/>
      <w:iCs/>
      <w:color w:val="3636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E4F5B"/>
    <w:rPr>
      <w:rFonts w:ascii="Arial" w:hAnsi="Arial" w:cs="Arial"/>
      <w:b/>
      <w:bCs/>
      <w:spacing w:val="1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4F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SActionsTable5">
    <w:name w:val="GS Actions Table5"/>
    <w:basedOn w:val="TableNormal"/>
    <w:uiPriority w:val="99"/>
    <w:rsid w:val="00F270A6"/>
    <w:pPr>
      <w:spacing w:before="60" w:after="60" w:line="276" w:lineRule="auto"/>
    </w:pPr>
    <w:rPr>
      <w:rFonts w:ascii="Calibri" w:hAnsi="Calibr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ctionsTable51">
    <w:name w:val="GS Actions Table51"/>
    <w:basedOn w:val="TableNormal"/>
    <w:uiPriority w:val="99"/>
    <w:rsid w:val="00F270A6"/>
    <w:pPr>
      <w:spacing w:before="60" w:after="60" w:line="276" w:lineRule="auto"/>
    </w:pPr>
    <w:rPr>
      <w:rFonts w:ascii="Calibri" w:hAnsi="Calibr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ctionsTable6">
    <w:name w:val="GS Actions Table6"/>
    <w:basedOn w:val="TableNormal"/>
    <w:uiPriority w:val="99"/>
    <w:rsid w:val="00F270A6"/>
    <w:pPr>
      <w:spacing w:before="60" w:after="60" w:line="276" w:lineRule="auto"/>
    </w:pPr>
    <w:rPr>
      <w:rFonts w:ascii="Calibri" w:hAnsi="Calibr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ctionsTable61">
    <w:name w:val="GS Actions Table61"/>
    <w:basedOn w:val="TableNormal"/>
    <w:uiPriority w:val="99"/>
    <w:rsid w:val="00F270A6"/>
    <w:pPr>
      <w:spacing w:before="60" w:after="60" w:line="276" w:lineRule="auto"/>
    </w:pPr>
    <w:rPr>
      <w:rFonts w:ascii="Calibri" w:hAnsi="Calibr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ttendeeList">
    <w:name w:val="GS Attendee List"/>
    <w:basedOn w:val="TableNormal"/>
    <w:uiPriority w:val="99"/>
    <w:rsid w:val="00F270A6"/>
    <w:pPr>
      <w:spacing w:before="20" w:after="20" w:line="240" w:lineRule="auto"/>
    </w:pPr>
    <w:rPr>
      <w:rFonts w:ascii="Calibri" w:hAnsi="Calibri"/>
      <w:sz w:val="24"/>
      <w:lang w:eastAsia="en-US"/>
    </w:rPr>
    <w:tblPr/>
    <w:tblStylePr w:type="firstRow">
      <w:pPr>
        <w:wordWrap/>
        <w:spacing w:beforeLines="0" w:before="60" w:beforeAutospacing="0" w:afterLines="0" w:after="24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b/>
      </w:rPr>
    </w:tblStylePr>
    <w:tblStylePr w:type="lastRow">
      <w:pPr>
        <w:wordWrap/>
        <w:spacing w:afterLines="240" w:after="240" w:afterAutospacing="0"/>
        <w:contextualSpacing w:val="0"/>
        <w:mirrorIndents w:val="0"/>
      </w:pPr>
    </w:tblStylePr>
  </w:style>
  <w:style w:type="paragraph" w:customStyle="1" w:styleId="GSBodyPara">
    <w:name w:val="GS Body Para"/>
    <w:basedOn w:val="Normal"/>
    <w:link w:val="GSBodyParaChar"/>
    <w:qFormat/>
    <w:rsid w:val="00F270A6"/>
    <w:pPr>
      <w:spacing w:before="60" w:after="200" w:line="260" w:lineRule="exact"/>
    </w:pPr>
    <w:rPr>
      <w:rFonts w:cs="Arial"/>
      <w:color w:val="4D4D4D"/>
      <w:lang w:eastAsia="en-US"/>
    </w:rPr>
  </w:style>
  <w:style w:type="character" w:customStyle="1" w:styleId="GSBodyParaChar">
    <w:name w:val="GS Body Para Char"/>
    <w:basedOn w:val="DefaultParagraphFont"/>
    <w:link w:val="GSBodyPara"/>
    <w:rsid w:val="00F270A6"/>
    <w:rPr>
      <w:rFonts w:cs="Arial"/>
      <w:color w:val="4D4D4D"/>
      <w:lang w:eastAsia="en-US"/>
    </w:rPr>
  </w:style>
  <w:style w:type="paragraph" w:customStyle="1" w:styleId="GSBodyParaBullet">
    <w:name w:val="GS Body Para Bullet"/>
    <w:basedOn w:val="ListParagraph"/>
    <w:link w:val="GSBodyParaBulletChar"/>
    <w:qFormat/>
    <w:rsid w:val="00F270A6"/>
    <w:pPr>
      <w:numPr>
        <w:numId w:val="3"/>
      </w:numPr>
      <w:spacing w:after="200" w:line="276" w:lineRule="auto"/>
      <w:contextualSpacing w:val="0"/>
    </w:pPr>
    <w:rPr>
      <w:rFonts w:cs="Arial"/>
      <w:color w:val="4D4D4D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F270A6"/>
    <w:rPr>
      <w:rFonts w:cs="Arial"/>
      <w:color w:val="4D4D4D"/>
      <w:lang w:eastAsia="en-US"/>
    </w:rPr>
  </w:style>
  <w:style w:type="paragraph" w:styleId="ListParagraph">
    <w:name w:val="List Paragraph"/>
    <w:basedOn w:val="Normal"/>
    <w:uiPriority w:val="34"/>
    <w:qFormat/>
    <w:rsid w:val="00F270A6"/>
    <w:pPr>
      <w:ind w:left="720"/>
      <w:contextualSpacing/>
    </w:pPr>
  </w:style>
  <w:style w:type="paragraph" w:customStyle="1" w:styleId="GSBodyParawithnumb">
    <w:name w:val="GS Body Para with numb"/>
    <w:basedOn w:val="Normal"/>
    <w:link w:val="GSBodyParawithnumbChar"/>
    <w:qFormat/>
    <w:rsid w:val="00F270A6"/>
    <w:pPr>
      <w:numPr>
        <w:ilvl w:val="1"/>
        <w:numId w:val="3"/>
      </w:numPr>
      <w:tabs>
        <w:tab w:val="num" w:pos="142"/>
      </w:tabs>
      <w:spacing w:before="120" w:after="120" w:line="276" w:lineRule="auto"/>
      <w:ind w:left="405" w:hanging="405"/>
      <w:jc w:val="both"/>
      <w:outlineLvl w:val="1"/>
    </w:pPr>
    <w:rPr>
      <w:rFonts w:cs="Arial"/>
      <w:color w:val="4D4D4D"/>
    </w:rPr>
  </w:style>
  <w:style w:type="character" w:customStyle="1" w:styleId="GSBodyParawithnumbChar">
    <w:name w:val="GS Body Para with numb Char"/>
    <w:basedOn w:val="DefaultParagraphFont"/>
    <w:link w:val="GSBodyParawithnumb"/>
    <w:rsid w:val="00F270A6"/>
    <w:rPr>
      <w:rFonts w:cs="Arial"/>
      <w:color w:val="4D4D4D"/>
    </w:rPr>
  </w:style>
  <w:style w:type="paragraph" w:customStyle="1" w:styleId="GSTblText1">
    <w:name w:val="GS Tbl Text 1"/>
    <w:basedOn w:val="Normal"/>
    <w:link w:val="GSTblText1Char"/>
    <w:qFormat/>
    <w:rsid w:val="00F270A6"/>
    <w:pPr>
      <w:spacing w:before="60" w:after="200" w:line="276" w:lineRule="auto"/>
    </w:pPr>
    <w:rPr>
      <w:rFonts w:cs="Arial"/>
      <w:b/>
      <w:color w:val="4D4D4D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F270A6"/>
    <w:rPr>
      <w:rFonts w:cs="Arial"/>
      <w:b/>
      <w:color w:val="4D4D4D"/>
      <w:lang w:eastAsia="en-US"/>
    </w:rPr>
  </w:style>
  <w:style w:type="paragraph" w:customStyle="1" w:styleId="GSCommittee">
    <w:name w:val="GS Committee"/>
    <w:basedOn w:val="GSTblText1"/>
    <w:link w:val="GSCommitteeChar"/>
    <w:qFormat/>
    <w:rsid w:val="00F270A6"/>
  </w:style>
  <w:style w:type="character" w:customStyle="1" w:styleId="GSCommitteeChar">
    <w:name w:val="GS Committee Char"/>
    <w:basedOn w:val="DefaultParagraphFont"/>
    <w:link w:val="GSCommittee"/>
    <w:rsid w:val="00F270A6"/>
    <w:rPr>
      <w:rFonts w:cs="Arial"/>
      <w:b/>
      <w:color w:val="4D4D4D"/>
      <w:lang w:eastAsia="en-US"/>
    </w:rPr>
  </w:style>
  <w:style w:type="paragraph" w:customStyle="1" w:styleId="GSHeaderFooter">
    <w:name w:val="GS Header/Footer"/>
    <w:basedOn w:val="Normal"/>
    <w:link w:val="GSHeaderFooterChar"/>
    <w:qFormat/>
    <w:rsid w:val="00F270A6"/>
    <w:pPr>
      <w:tabs>
        <w:tab w:val="center" w:pos="4536"/>
        <w:tab w:val="right" w:pos="9072"/>
      </w:tabs>
      <w:spacing w:before="60" w:after="0" w:line="276" w:lineRule="auto"/>
    </w:pPr>
    <w:rPr>
      <w:rFonts w:cs="Arial"/>
      <w:color w:val="4D4D4D"/>
      <w:sz w:val="16"/>
      <w:lang w:eastAsia="en-US"/>
    </w:rPr>
  </w:style>
  <w:style w:type="character" w:customStyle="1" w:styleId="GSHeaderFooterChar">
    <w:name w:val="GS Header/Footer Char"/>
    <w:basedOn w:val="DefaultParagraphFont"/>
    <w:link w:val="GSHeaderFooter"/>
    <w:rsid w:val="00F270A6"/>
    <w:rPr>
      <w:rFonts w:cs="Arial"/>
      <w:color w:val="4D4D4D"/>
      <w:sz w:val="16"/>
      <w:lang w:eastAsia="en-US"/>
    </w:rPr>
  </w:style>
  <w:style w:type="paragraph" w:customStyle="1" w:styleId="GSHeaderFooterlandscape">
    <w:name w:val="GS Header/Footer landscape"/>
    <w:basedOn w:val="Normal"/>
    <w:link w:val="GSHeaderFooterlandscapeChar"/>
    <w:qFormat/>
    <w:rsid w:val="00F270A6"/>
    <w:pPr>
      <w:tabs>
        <w:tab w:val="center" w:pos="6946"/>
        <w:tab w:val="right" w:pos="13892"/>
      </w:tabs>
      <w:spacing w:before="60" w:after="0" w:line="276" w:lineRule="auto"/>
    </w:pPr>
    <w:rPr>
      <w:rFonts w:cs="Arial"/>
      <w:color w:val="4D4D4D"/>
      <w:sz w:val="16"/>
      <w:lang w:eastAsia="en-US"/>
    </w:rPr>
  </w:style>
  <w:style w:type="character" w:customStyle="1" w:styleId="GSHeaderFooterlandscapeChar">
    <w:name w:val="GS Header/Footer landscape Char"/>
    <w:basedOn w:val="DefaultParagraphFont"/>
    <w:link w:val="GSHeaderFooterlandscape"/>
    <w:rsid w:val="00F270A6"/>
    <w:rPr>
      <w:rFonts w:cs="Arial"/>
      <w:color w:val="4D4D4D"/>
      <w:sz w:val="16"/>
      <w:lang w:eastAsia="en-US"/>
    </w:rPr>
  </w:style>
  <w:style w:type="paragraph" w:customStyle="1" w:styleId="GSHeading1withnumb">
    <w:name w:val="GS Heading 1 with numb"/>
    <w:basedOn w:val="Subtitle"/>
    <w:link w:val="GSHeading1withnumbChar"/>
    <w:qFormat/>
    <w:rsid w:val="00F270A6"/>
    <w:pPr>
      <w:numPr>
        <w:ilvl w:val="0"/>
        <w:numId w:val="7"/>
      </w:numPr>
      <w:pBdr>
        <w:bottom w:val="single" w:sz="2" w:space="5" w:color="CEE0CC"/>
      </w:pBdr>
      <w:spacing w:before="120" w:after="120" w:line="300" w:lineRule="exact"/>
    </w:pPr>
    <w:rPr>
      <w:rFonts w:cs="Arial"/>
      <w:color w:val="3B9164"/>
      <w:sz w:val="28"/>
      <w:szCs w:val="40"/>
    </w:rPr>
  </w:style>
  <w:style w:type="character" w:customStyle="1" w:styleId="GSHeading1withnumbChar">
    <w:name w:val="GS Heading 1 with numb Char"/>
    <w:basedOn w:val="DefaultParagraphFont"/>
    <w:link w:val="GSHeading1withnumb"/>
    <w:rsid w:val="00F270A6"/>
    <w:rPr>
      <w:rFonts w:eastAsiaTheme="minorEastAsia" w:cs="Arial"/>
      <w:color w:val="3B9164"/>
      <w:spacing w:val="15"/>
      <w:sz w:val="28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0A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270A6"/>
    <w:rPr>
      <w:rFonts w:eastAsiaTheme="minorEastAsia"/>
      <w:color w:val="5A5A5A" w:themeColor="text1" w:themeTint="A5"/>
      <w:spacing w:val="15"/>
    </w:rPr>
  </w:style>
  <w:style w:type="paragraph" w:customStyle="1" w:styleId="GSHeading1">
    <w:name w:val="GS Heading 1"/>
    <w:basedOn w:val="GSHeading1withnumb"/>
    <w:link w:val="GSHeading1Char"/>
    <w:qFormat/>
    <w:rsid w:val="00F270A6"/>
    <w:pPr>
      <w:numPr>
        <w:numId w:val="0"/>
      </w:numPr>
    </w:pPr>
  </w:style>
  <w:style w:type="character" w:customStyle="1" w:styleId="GSHeading1Char">
    <w:name w:val="GS Heading 1 Char"/>
    <w:basedOn w:val="DefaultParagraphFont"/>
    <w:link w:val="GSHeading1"/>
    <w:rsid w:val="00F270A6"/>
    <w:rPr>
      <w:rFonts w:eastAsiaTheme="minorEastAsia" w:cs="Arial"/>
      <w:color w:val="3B9164"/>
      <w:spacing w:val="15"/>
      <w:sz w:val="28"/>
      <w:szCs w:val="40"/>
    </w:rPr>
  </w:style>
  <w:style w:type="paragraph" w:customStyle="1" w:styleId="GSHeading2">
    <w:name w:val="GS Heading 2"/>
    <w:basedOn w:val="GSHeading1"/>
    <w:next w:val="GSBodyPara"/>
    <w:link w:val="GSHeading2Char"/>
    <w:qFormat/>
    <w:rsid w:val="00F270A6"/>
    <w:rPr>
      <w:sz w:val="32"/>
      <w:szCs w:val="32"/>
    </w:rPr>
  </w:style>
  <w:style w:type="character" w:customStyle="1" w:styleId="GSHeading2Char">
    <w:name w:val="GS Heading 2 Char"/>
    <w:basedOn w:val="GSHeading1Char"/>
    <w:link w:val="GSHeading2"/>
    <w:rsid w:val="00F270A6"/>
    <w:rPr>
      <w:rFonts w:eastAsiaTheme="minorEastAsia" w:cs="Arial"/>
      <w:color w:val="3B9164"/>
      <w:spacing w:val="15"/>
      <w:sz w:val="32"/>
      <w:szCs w:val="32"/>
    </w:rPr>
  </w:style>
  <w:style w:type="numbering" w:customStyle="1" w:styleId="GSNumList">
    <w:name w:val="GS NumList"/>
    <w:uiPriority w:val="99"/>
    <w:rsid w:val="00F270A6"/>
    <w:pPr>
      <w:numPr>
        <w:numId w:val="6"/>
      </w:numPr>
    </w:pPr>
  </w:style>
  <w:style w:type="table" w:customStyle="1" w:styleId="GSTable">
    <w:name w:val="GS Table"/>
    <w:basedOn w:val="TableNormal"/>
    <w:uiPriority w:val="99"/>
    <w:rsid w:val="00F270A6"/>
    <w:pPr>
      <w:spacing w:before="60" w:after="120" w:line="240" w:lineRule="auto"/>
    </w:pPr>
    <w:rPr>
      <w:rFonts w:ascii="Calibri" w:hAnsi="Calibri"/>
      <w:lang w:eastAsia="en-US"/>
    </w:rPr>
    <w:tblPr>
      <w:tblInd w:w="113" w:type="dxa"/>
      <w:tblBorders>
        <w:top w:val="single" w:sz="4" w:space="0" w:color="3A9262"/>
        <w:left w:val="single" w:sz="4" w:space="0" w:color="3A9262"/>
        <w:bottom w:val="single" w:sz="4" w:space="0" w:color="3A9262"/>
        <w:right w:val="single" w:sz="4" w:space="0" w:color="3A9262"/>
        <w:insideH w:val="single" w:sz="4" w:space="0" w:color="3A9262"/>
        <w:insideV w:val="single" w:sz="4" w:space="0" w:color="3A9262"/>
      </w:tblBorders>
    </w:tblPr>
    <w:tblStylePr w:type="firstRow">
      <w:tblPr/>
      <w:tcPr>
        <w:shd w:val="clear" w:color="auto" w:fill="3C9164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table" w:customStyle="1" w:styleId="GSTable1">
    <w:name w:val="GS Table1"/>
    <w:basedOn w:val="TableNormal"/>
    <w:uiPriority w:val="99"/>
    <w:rsid w:val="00F270A6"/>
    <w:pPr>
      <w:spacing w:before="60" w:after="120" w:line="240" w:lineRule="auto"/>
    </w:pPr>
    <w:rPr>
      <w:rFonts w:ascii="Calibri" w:hAnsi="Calibri"/>
      <w:lang w:eastAsia="en-US"/>
    </w:rPr>
    <w:tblPr>
      <w:tblInd w:w="113" w:type="dxa"/>
      <w:tblBorders>
        <w:top w:val="single" w:sz="4" w:space="0" w:color="3A9262"/>
        <w:left w:val="single" w:sz="4" w:space="0" w:color="3A9262"/>
        <w:bottom w:val="single" w:sz="4" w:space="0" w:color="3A9262"/>
        <w:right w:val="single" w:sz="4" w:space="0" w:color="3A9262"/>
        <w:insideH w:val="single" w:sz="4" w:space="0" w:color="3A9262"/>
        <w:insideV w:val="single" w:sz="4" w:space="0" w:color="3A9262"/>
      </w:tblBorders>
    </w:tblPr>
    <w:tblStylePr w:type="firstRow">
      <w:tblPr/>
      <w:tcPr>
        <w:shd w:val="clear" w:color="auto" w:fill="3C9164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paragraph" w:customStyle="1" w:styleId="GSTitle">
    <w:name w:val="GS Title"/>
    <w:basedOn w:val="Title"/>
    <w:link w:val="GSTitleChar"/>
    <w:qFormat/>
    <w:rsid w:val="00F270A6"/>
    <w:pPr>
      <w:pBdr>
        <w:bottom w:val="single" w:sz="2" w:space="3" w:color="CEE0CC"/>
      </w:pBdr>
      <w:spacing w:before="60" w:after="200" w:line="600" w:lineRule="exact"/>
      <w:contextualSpacing w:val="0"/>
    </w:pPr>
    <w:rPr>
      <w:rFonts w:asciiTheme="minorHAnsi" w:hAnsiTheme="minorHAnsi"/>
      <w:b/>
      <w:color w:val="388E63"/>
      <w:szCs w:val="110"/>
    </w:rPr>
  </w:style>
  <w:style w:type="character" w:customStyle="1" w:styleId="GSTitleChar">
    <w:name w:val="GS Title Char"/>
    <w:basedOn w:val="DefaultParagraphFont"/>
    <w:link w:val="GSTitle"/>
    <w:rsid w:val="00F270A6"/>
    <w:rPr>
      <w:rFonts w:eastAsiaTheme="majorEastAsia" w:cstheme="majorBidi"/>
      <w:b/>
      <w:color w:val="388E63"/>
      <w:spacing w:val="-10"/>
      <w:kern w:val="28"/>
      <w:sz w:val="56"/>
      <w:szCs w:val="110"/>
    </w:rPr>
  </w:style>
  <w:style w:type="paragraph" w:styleId="Title">
    <w:name w:val="Title"/>
    <w:basedOn w:val="Normal"/>
    <w:next w:val="Normal"/>
    <w:link w:val="TitleChar"/>
    <w:uiPriority w:val="10"/>
    <w:qFormat/>
    <w:rsid w:val="00F270A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7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rsid w:val="005F6DAA"/>
    <w:rPr>
      <w:rFonts w:ascii="Arial" w:eastAsia="Times New Roman" w:hAnsi="Arial" w:cs="Arial"/>
      <w:bCs/>
      <w:iCs/>
      <w:sz w:val="20"/>
      <w:szCs w:val="2"/>
    </w:rPr>
  </w:style>
  <w:style w:type="character" w:customStyle="1" w:styleId="Heading4Char">
    <w:name w:val="Heading 4 Char"/>
    <w:basedOn w:val="DefaultParagraphFont"/>
    <w:link w:val="Heading4"/>
    <w:rsid w:val="005F6DAA"/>
    <w:rPr>
      <w:rFonts w:ascii="Calibri" w:eastAsia="MS Gothic" w:hAnsi="Calibri" w:cs="Times New Roman"/>
      <w:b/>
      <w:bCs/>
      <w:i/>
      <w:iCs/>
      <w:color w:val="4F81BD"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5F6DAA"/>
    <w:rPr>
      <w:rFonts w:ascii="Calibri" w:eastAsia="MS Gothic" w:hAnsi="Calibri" w:cs="Times New Roman"/>
      <w:color w:val="244061"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5F6DAA"/>
    <w:rPr>
      <w:rFonts w:ascii="Calibri" w:eastAsia="MS Gothic" w:hAnsi="Calibri" w:cs="Times New Roman"/>
      <w:i/>
      <w:iCs/>
      <w:color w:val="244061"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5F6DAA"/>
    <w:rPr>
      <w:rFonts w:ascii="Calibri" w:eastAsia="MS Gothic" w:hAnsi="Calibri" w:cs="Times New Roman"/>
      <w:i/>
      <w:iCs/>
      <w:color w:val="404040"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5F6DAA"/>
    <w:rPr>
      <w:rFonts w:ascii="Calibri" w:eastAsia="MS Gothic" w:hAnsi="Calibri" w:cs="Times New Roman"/>
      <w:color w:val="363636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5F6DAA"/>
    <w:rPr>
      <w:rFonts w:ascii="Calibri" w:eastAsia="MS Gothic" w:hAnsi="Calibri" w:cs="Times New Roman"/>
      <w:i/>
      <w:iCs/>
      <w:color w:val="363636"/>
      <w:sz w:val="20"/>
      <w:szCs w:val="20"/>
    </w:rPr>
  </w:style>
  <w:style w:type="paragraph" w:styleId="Revision">
    <w:name w:val="Revision"/>
    <w:hidden/>
    <w:uiPriority w:val="99"/>
    <w:semiHidden/>
    <w:rsid w:val="002206E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84373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43735"/>
    <w:rPr>
      <w:rFonts w:ascii="Arial" w:eastAsia="Times New Roman" w:hAnsi="Arial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84373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43735"/>
    <w:rPr>
      <w:rFonts w:ascii="Arial" w:eastAsia="Times New Roman" w:hAnsi="Arial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A3E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E0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3E0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E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E0C"/>
    <w:rPr>
      <w:rFonts w:ascii="Arial" w:eastAsia="Times New Roman" w:hAnsi="Arial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1D021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 L E G A L 0 2 ! 1 0 9 0 8 3 0 3 6 . 4 < / d o c u m e n t i d >  
     < s e n d e r i d > G W N 0 1 < / s e n d e r i d >  
     < s e n d e r e m a i l > G E O R G E . N I X O N @ U K . G O W L I N G W L G . C O M < / s e n d e r e m a i l >  
     < l a s t m o d i f i e d > 2 0 2 4 - 0 4 - 0 3 T 1 7 : 2 9 : 0 0 . 0 0 0 0 0 0 0 + 0 1 : 0 0 < / l a s t m o d i f i e d >  
     < d a t a b a s e > L E G A L 0 2 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C803B-4AB3-4B20-8397-59304B8D5685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D5285D4D-4956-4DEA-A421-548A9966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3819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2024-04-18T10:25:00Z</dcterms:created>
  <dcterms:modified xsi:type="dcterms:W3CDTF">2024-04-18T10:25:00Z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kitDocRef">
    <vt:lpwstr>LEGAL02#109083036v4[GWN01]</vt:lpwstr>
  </property>
  <property fmtid="{D5CDD505-2E9C-101B-9397-08002B2CF9AE}" pid="3" name="tikitDocNumber">
    <vt:lpwstr>109083036</vt:lpwstr>
  </property>
  <property fmtid="{D5CDD505-2E9C-101B-9397-08002B2CF9AE}" pid="4" name="tikitDocDescription">
    <vt:lpwstr>DCP 417 Draft Legal Text - 3 April 2024</vt:lpwstr>
  </property>
  <property fmtid="{D5CDD505-2E9C-101B-9397-08002B2CF9AE}" pid="5" name="tikitAuthor">
    <vt:lpwstr>George Nixon</vt:lpwstr>
  </property>
  <property fmtid="{D5CDD505-2E9C-101B-9397-08002B2CF9AE}" pid="6" name="tikitAuthorID">
    <vt:lpwstr>GWN01</vt:lpwstr>
  </property>
  <property fmtid="{D5CDD505-2E9C-101B-9397-08002B2CF9AE}" pid="7" name="tikitTypistID">
    <vt:lpwstr>GWN01</vt:lpwstr>
  </property>
  <property fmtid="{D5CDD505-2E9C-101B-9397-08002B2CF9AE}" pid="8" name="tikitClientID">
    <vt:lpwstr>588326</vt:lpwstr>
  </property>
  <property fmtid="{D5CDD505-2E9C-101B-9397-08002B2CF9AE}" pid="9" name="tikitMatterID">
    <vt:lpwstr>2758820</vt:lpwstr>
  </property>
  <property fmtid="{D5CDD505-2E9C-101B-9397-08002B2CF9AE}" pid="10" name="tikitClientDescription">
    <vt:lpwstr>DCUSA Limited</vt:lpwstr>
  </property>
  <property fmtid="{D5CDD505-2E9C-101B-9397-08002B2CF9AE}" pid="11" name="tikitMatterDescription">
    <vt:lpwstr>General DCUSA Advice 2023/24</vt:lpwstr>
  </property>
  <property fmtid="{D5CDD505-2E9C-101B-9397-08002B2CF9AE}" pid="12" name="SelectedOffice">
    <vt:lpwstr> </vt:lpwstr>
  </property>
  <property fmtid="{D5CDD505-2E9C-101B-9397-08002B2CF9AE}" pid="13" name="LegalEntity">
    <vt:lpwstr> </vt:lpwstr>
  </property>
  <property fmtid="{D5CDD505-2E9C-101B-9397-08002B2CF9AE}" pid="14" name="MS_Version">
    <vt:lpwstr> </vt:lpwstr>
  </property>
  <property fmtid="{D5CDD505-2E9C-101B-9397-08002B2CF9AE}" pid="15" name="TemplafyTimeStamp">
    <vt:lpwstr> </vt:lpwstr>
  </property>
  <property fmtid="{D5CDD505-2E9C-101B-9397-08002B2CF9AE}" pid="16" name="TemplafyTemplateID">
    <vt:lpwstr> </vt:lpwstr>
  </property>
  <property fmtid="{D5CDD505-2E9C-101B-9397-08002B2CF9AE}" pid="17" name="TemplafyTenantID">
    <vt:lpwstr> </vt:lpwstr>
  </property>
  <property fmtid="{D5CDD505-2E9C-101B-9397-08002B2CF9AE}" pid="18" name="TemplafyUserProfileID">
    <vt:lpwstr> </vt:lpwstr>
  </property>
  <property fmtid="{D5CDD505-2E9C-101B-9397-08002B2CF9AE}" pid="19" name="TemplafyLanguageCode">
    <vt:lpwstr> </vt:lpwstr>
  </property>
  <property fmtid="{D5CDD505-2E9C-101B-9397-08002B2CF9AE}" pid="20" name="MS_ProfileLang">
    <vt:lpwstr> </vt:lpwstr>
  </property>
  <property fmtid="{D5CDD505-2E9C-101B-9397-08002B2CF9AE}" pid="21" name="iManageDocumentType">
    <vt:lpwstr> </vt:lpwstr>
  </property>
  <property fmtid="{D5CDD505-2E9C-101B-9397-08002B2CF9AE}" pid="22" name="tikitVersionNumber">
    <vt:lpwstr>4</vt:lpwstr>
  </property>
</Properties>
</file>